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0D4C3B" w:rsidRDefault="00096865" w:rsidP="00EF3662">
      <w:pPr>
        <w:pStyle w:val="BodyTextIndent"/>
        <w:spacing w:line="240" w:lineRule="auto"/>
        <w:jc w:val="center"/>
        <w:rPr>
          <w:rFonts w:ascii="GHEA Grapalat" w:hAnsi="GHEA Grapalat"/>
          <w:i w:val="0"/>
          <w:lang w:val="en-US"/>
        </w:rPr>
      </w:pPr>
    </w:p>
    <w:p w14:paraId="158BB32A"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2B650C67" w14:textId="653B7E8D" w:rsidR="00CC1CD1" w:rsidRPr="005E1F72" w:rsidRDefault="00F57EA6" w:rsidP="00CC1CD1">
      <w:pPr>
        <w:pStyle w:val="BodyTextIndent"/>
        <w:spacing w:line="240" w:lineRule="auto"/>
        <w:jc w:val="center"/>
        <w:rPr>
          <w:rFonts w:ascii="GHEA Grapalat" w:hAnsi="GHEA Grapalat"/>
          <w:i w:val="0"/>
          <w:lang w:val="af-ZA"/>
        </w:rPr>
      </w:pPr>
      <w:r>
        <w:rPr>
          <w:rFonts w:ascii="GHEA Grapalat" w:hAnsi="GHEA Grapalat"/>
          <w:i w:val="0"/>
          <w:lang w:val="af-ZA"/>
        </w:rPr>
        <w:t>ԲԱՑ ՄՐՑՈՒՅԹ</w:t>
      </w:r>
      <w:r w:rsidR="00CC1CD1" w:rsidRPr="005E1F72">
        <w:rPr>
          <w:rFonts w:ascii="GHEA Grapalat" w:hAnsi="GHEA Grapalat"/>
          <w:i w:val="0"/>
          <w:lang w:val="af-ZA"/>
        </w:rPr>
        <w:t>Ի ՄԱՍԻՆ</w:t>
      </w:r>
      <w:r w:rsidR="00CC1CD1">
        <w:rPr>
          <w:rFonts w:ascii="GHEA Grapalat" w:hAnsi="GHEA Grapalat"/>
          <w:i w:val="0"/>
          <w:lang w:val="af-ZA"/>
        </w:rPr>
        <w:t>*</w:t>
      </w:r>
    </w:p>
    <w:p w14:paraId="5E99A375" w14:textId="77777777" w:rsidR="00CC1CD1" w:rsidRPr="005E1F72" w:rsidRDefault="00CC1CD1" w:rsidP="00CC1CD1">
      <w:pPr>
        <w:pStyle w:val="BodyTextIndent"/>
        <w:spacing w:line="240" w:lineRule="auto"/>
        <w:jc w:val="center"/>
        <w:rPr>
          <w:rFonts w:ascii="GHEA Grapalat" w:hAnsi="GHEA Grapalat"/>
          <w:i w:val="0"/>
          <w:lang w:val="af-ZA"/>
        </w:rPr>
      </w:pPr>
    </w:p>
    <w:p w14:paraId="4720A9C1"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գնահատող </w:t>
      </w:r>
      <w:r w:rsidRPr="005E1F72">
        <w:rPr>
          <w:rFonts w:ascii="GHEA Grapalat" w:hAnsi="GHEA Grapalat"/>
          <w:i w:val="0"/>
          <w:lang w:val="af-ZA"/>
        </w:rPr>
        <w:t>հանձնաժողովի</w:t>
      </w:r>
    </w:p>
    <w:p w14:paraId="4B1D1A51" w14:textId="1A2F972A" w:rsidR="00CC1CD1" w:rsidRDefault="00E61F25" w:rsidP="00CC1CD1">
      <w:pPr>
        <w:pStyle w:val="BodyTextIndent"/>
        <w:spacing w:line="240" w:lineRule="auto"/>
        <w:jc w:val="center"/>
        <w:rPr>
          <w:rFonts w:ascii="GHEA Grapalat" w:hAnsi="GHEA Grapalat"/>
          <w:i w:val="0"/>
          <w:lang w:val="af-ZA"/>
        </w:rPr>
      </w:pPr>
      <w:r>
        <w:rPr>
          <w:rFonts w:ascii="GHEA Grapalat" w:hAnsi="GHEA Grapalat"/>
          <w:i w:val="0"/>
          <w:lang w:val="af-ZA"/>
        </w:rPr>
        <w:t>202</w:t>
      </w:r>
      <w:r w:rsidR="00515F82">
        <w:rPr>
          <w:rFonts w:ascii="GHEA Grapalat" w:hAnsi="GHEA Grapalat"/>
          <w:i w:val="0"/>
          <w:lang w:val="af-ZA"/>
        </w:rPr>
        <w:t>6</w:t>
      </w:r>
      <w:r w:rsidR="00CC1CD1" w:rsidRPr="005E1F72">
        <w:rPr>
          <w:rFonts w:ascii="GHEA Grapalat" w:hAnsi="GHEA Grapalat"/>
          <w:i w:val="0"/>
          <w:lang w:val="af-ZA"/>
        </w:rPr>
        <w:t xml:space="preserve"> </w:t>
      </w:r>
      <w:r w:rsidR="00CC1CD1" w:rsidRPr="00F60778">
        <w:rPr>
          <w:rFonts w:ascii="GHEA Grapalat" w:hAnsi="GHEA Grapalat"/>
          <w:i w:val="0"/>
          <w:lang w:val="af-ZA"/>
        </w:rPr>
        <w:t xml:space="preserve">թվականի </w:t>
      </w:r>
      <w:r w:rsidR="00515F82">
        <w:rPr>
          <w:rFonts w:ascii="GHEA Grapalat" w:hAnsi="GHEA Grapalat"/>
          <w:i w:val="0"/>
          <w:lang w:val="hy-AM"/>
        </w:rPr>
        <w:t>հունվարի</w:t>
      </w:r>
      <w:r w:rsidR="002055C9">
        <w:rPr>
          <w:rFonts w:ascii="GHEA Grapalat" w:hAnsi="GHEA Grapalat"/>
          <w:b/>
          <w:bCs/>
          <w:i w:val="0"/>
          <w:lang w:val="hy-AM"/>
        </w:rPr>
        <w:t xml:space="preserve"> </w:t>
      </w:r>
      <w:r w:rsidR="00080959" w:rsidRPr="008F61CD">
        <w:rPr>
          <w:rFonts w:ascii="GHEA Grapalat" w:hAnsi="GHEA Grapalat"/>
          <w:i w:val="0"/>
          <w:lang w:val="hy-AM"/>
        </w:rPr>
        <w:t>14-ի</w:t>
      </w:r>
      <w:r w:rsidR="00A97758">
        <w:rPr>
          <w:rFonts w:ascii="GHEA Grapalat" w:hAnsi="GHEA Grapalat"/>
          <w:b/>
          <w:bCs/>
          <w:i w:val="0"/>
          <w:lang w:val="hy-AM"/>
        </w:rPr>
        <w:t xml:space="preserve"> </w:t>
      </w:r>
      <w:r w:rsidR="00CC1CD1" w:rsidRPr="005E1F72">
        <w:rPr>
          <w:rFonts w:ascii="GHEA Grapalat" w:hAnsi="GHEA Grapalat"/>
          <w:i w:val="0"/>
          <w:lang w:val="af-ZA"/>
        </w:rPr>
        <w:t>«</w:t>
      </w:r>
      <w:r w:rsidR="00CC1CD1">
        <w:rPr>
          <w:rFonts w:ascii="GHEA Grapalat" w:hAnsi="GHEA Grapalat"/>
          <w:i w:val="0"/>
          <w:lang w:val="hy-AM"/>
        </w:rPr>
        <w:t>2</w:t>
      </w:r>
      <w:r w:rsidR="00CC1CD1" w:rsidRPr="005E1F72">
        <w:rPr>
          <w:rFonts w:ascii="GHEA Grapalat" w:hAnsi="GHEA Grapalat"/>
          <w:i w:val="0"/>
          <w:lang w:val="af-ZA"/>
        </w:rPr>
        <w:t xml:space="preserve">» որոշմամբ </w:t>
      </w:r>
    </w:p>
    <w:p w14:paraId="123C255B" w14:textId="20794957" w:rsidR="00CC1CD1" w:rsidRDefault="00CC1CD1" w:rsidP="00CC1CD1">
      <w:pPr>
        <w:pStyle w:val="BodyTextIndent"/>
        <w:spacing w:line="240" w:lineRule="auto"/>
        <w:jc w:val="center"/>
        <w:rPr>
          <w:rFonts w:ascii="GHEA Grapalat" w:hAnsi="GHEA Grapalat"/>
          <w:i w:val="0"/>
          <w:lang w:val="af-ZA"/>
        </w:rPr>
      </w:pPr>
    </w:p>
    <w:p w14:paraId="47ED01E9" w14:textId="77777777" w:rsidR="00C959F1" w:rsidRPr="00844CF8" w:rsidRDefault="00C959F1" w:rsidP="00C959F1">
      <w:pPr>
        <w:pStyle w:val="BodyTextIndent"/>
        <w:spacing w:line="240" w:lineRule="auto"/>
        <w:jc w:val="center"/>
        <w:rPr>
          <w:rFonts w:ascii="GHEA Grapalat" w:hAnsi="GHEA Grapalat"/>
          <w:b/>
          <w:i w:val="0"/>
          <w:iCs/>
          <w:lang w:val="af-ZA"/>
        </w:rPr>
      </w:pPr>
      <w:r w:rsidRPr="00496E43">
        <w:rPr>
          <w:rFonts w:ascii="GHEA Grapalat" w:hAnsi="GHEA Grapalat" w:cs="Arial"/>
          <w:b/>
          <w:i w:val="0"/>
          <w:iCs/>
          <w:lang w:val="hy-AM"/>
        </w:rPr>
        <w:t xml:space="preserve">Գնման ընթացակարգը կազմակերպված է </w:t>
      </w:r>
      <w:r w:rsidRPr="00496E43">
        <w:rPr>
          <w:rFonts w:ascii="GHEA Grapalat" w:hAnsi="GHEA Grapalat"/>
          <w:b/>
          <w:i w:val="0"/>
          <w:iCs/>
          <w:lang w:val="hy-AM"/>
        </w:rPr>
        <w:t>Օ</w:t>
      </w:r>
      <w:proofErr w:type="spellStart"/>
      <w:r w:rsidRPr="00496E43">
        <w:rPr>
          <w:rFonts w:ascii="GHEA Grapalat" w:hAnsi="GHEA Grapalat"/>
          <w:b/>
          <w:i w:val="0"/>
          <w:iCs/>
        </w:rPr>
        <w:t>րենքի</w:t>
      </w:r>
      <w:proofErr w:type="spellEnd"/>
      <w:r w:rsidRPr="00496E43">
        <w:rPr>
          <w:rFonts w:ascii="GHEA Grapalat" w:hAnsi="GHEA Grapalat"/>
          <w:b/>
          <w:i w:val="0"/>
          <w:iCs/>
          <w:lang w:val="af-ZA"/>
        </w:rPr>
        <w:t xml:space="preserve"> 15-</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հոդվածի</w:t>
      </w:r>
      <w:proofErr w:type="spellEnd"/>
      <w:r w:rsidRPr="00496E43">
        <w:rPr>
          <w:rFonts w:ascii="GHEA Grapalat" w:hAnsi="GHEA Grapalat"/>
          <w:b/>
          <w:i w:val="0"/>
          <w:iCs/>
          <w:lang w:val="af-ZA"/>
        </w:rPr>
        <w:t xml:space="preserve"> 6-</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մասի</w:t>
      </w:r>
      <w:proofErr w:type="spellEnd"/>
      <w:r w:rsidRPr="00496E43">
        <w:rPr>
          <w:rFonts w:ascii="GHEA Grapalat" w:hAnsi="GHEA Grapalat"/>
          <w:b/>
          <w:i w:val="0"/>
          <w:iCs/>
          <w:lang w:val="af-ZA"/>
        </w:rPr>
        <w:t xml:space="preserve"> 2-</w:t>
      </w:r>
      <w:proofErr w:type="spellStart"/>
      <w:r w:rsidRPr="00496E43">
        <w:rPr>
          <w:rFonts w:ascii="GHEA Grapalat" w:hAnsi="GHEA Grapalat"/>
          <w:b/>
          <w:i w:val="0"/>
          <w:iCs/>
        </w:rPr>
        <w:t>րդ</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կետի</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հիման</w:t>
      </w:r>
      <w:proofErr w:type="spellEnd"/>
      <w:r w:rsidRPr="00496E43">
        <w:rPr>
          <w:rFonts w:ascii="GHEA Grapalat" w:hAnsi="GHEA Grapalat"/>
          <w:b/>
          <w:i w:val="0"/>
          <w:iCs/>
          <w:lang w:val="af-ZA"/>
        </w:rPr>
        <w:t xml:space="preserve"> </w:t>
      </w:r>
      <w:proofErr w:type="spellStart"/>
      <w:r w:rsidRPr="00496E43">
        <w:rPr>
          <w:rFonts w:ascii="GHEA Grapalat" w:hAnsi="GHEA Grapalat"/>
          <w:b/>
          <w:i w:val="0"/>
          <w:iCs/>
        </w:rPr>
        <w:t>վրա</w:t>
      </w:r>
      <w:proofErr w:type="spellEnd"/>
    </w:p>
    <w:p w14:paraId="67FF4AFF" w14:textId="77777777" w:rsidR="00C959F1" w:rsidRDefault="00C959F1" w:rsidP="00CC1CD1">
      <w:pPr>
        <w:pStyle w:val="BodyTextIndent"/>
        <w:spacing w:line="240" w:lineRule="auto"/>
        <w:jc w:val="center"/>
        <w:rPr>
          <w:rFonts w:ascii="GHEA Grapalat" w:hAnsi="GHEA Grapalat"/>
          <w:i w:val="0"/>
          <w:lang w:val="af-ZA"/>
        </w:rPr>
      </w:pPr>
    </w:p>
    <w:p w14:paraId="2871C7FC" w14:textId="68F12C12" w:rsidR="00CC1CD1" w:rsidRPr="005E1F72" w:rsidRDefault="00CC1CD1" w:rsidP="00CC1CD1">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Pr="005E1F72">
        <w:rPr>
          <w:rFonts w:ascii="GHEA Grapalat" w:hAnsi="GHEA Grapalat"/>
          <w:i w:val="0"/>
          <w:lang w:val="af-ZA"/>
        </w:rPr>
        <w:t xml:space="preserve">ծածկագիրը`  </w:t>
      </w:r>
      <w:r>
        <w:rPr>
          <w:rFonts w:ascii="GHEA Grapalat" w:hAnsi="GHEA Grapalat"/>
          <w:i w:val="0"/>
          <w:lang w:val="af-ZA"/>
        </w:rPr>
        <w:t>ԵՔ-</w:t>
      </w:r>
      <w:r w:rsidR="00B56F16">
        <w:rPr>
          <w:rFonts w:ascii="GHEA Grapalat" w:hAnsi="GHEA Grapalat"/>
          <w:i w:val="0"/>
          <w:lang w:val="af-ZA"/>
        </w:rPr>
        <w:t>ԲՄԱՇՁԲ-</w:t>
      </w:r>
      <w:r w:rsidR="00515F82">
        <w:rPr>
          <w:rFonts w:ascii="GHEA Grapalat" w:hAnsi="GHEA Grapalat"/>
          <w:i w:val="0"/>
          <w:lang w:val="af-ZA"/>
        </w:rPr>
        <w:t>26/15</w:t>
      </w:r>
      <w:r w:rsidRPr="005E1F72">
        <w:rPr>
          <w:rFonts w:ascii="GHEA Grapalat" w:hAnsi="GHEA Grapalat"/>
          <w:i w:val="0"/>
          <w:u w:val="single"/>
          <w:lang w:val="af-ZA"/>
        </w:rPr>
        <w:t xml:space="preserve">        </w:t>
      </w:r>
    </w:p>
    <w:p w14:paraId="3011E3AB" w14:textId="77777777" w:rsidR="00CC1CD1" w:rsidRPr="005E1F72" w:rsidRDefault="00CC1CD1" w:rsidP="00CC1CD1">
      <w:pPr>
        <w:pStyle w:val="BodyTextIndent"/>
        <w:spacing w:line="240" w:lineRule="auto"/>
        <w:rPr>
          <w:rFonts w:ascii="GHEA Grapalat" w:hAnsi="GHEA Grapalat"/>
          <w:i w:val="0"/>
          <w:lang w:val="af-ZA"/>
        </w:rPr>
      </w:pPr>
    </w:p>
    <w:p w14:paraId="3957D7C9" w14:textId="644B510A"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Pr="005E1F72">
        <w:rPr>
          <w:rFonts w:ascii="GHEA Grapalat" w:hAnsi="GHEA Grapalat"/>
          <w:i w:val="0"/>
          <w:lang w:val="af-ZA"/>
        </w:rPr>
        <w:t xml:space="preserve">հայտարարում է </w:t>
      </w:r>
      <w:r w:rsidR="00F57EA6">
        <w:rPr>
          <w:rFonts w:ascii="GHEA Grapalat" w:hAnsi="GHEA Grapalat"/>
          <w:i w:val="0"/>
          <w:lang w:val="af-ZA"/>
        </w:rPr>
        <w:t>բաց մրցույթ</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r>
        <w:fldChar w:fldCharType="begin"/>
      </w:r>
      <w:r w:rsidRPr="000D4C3B">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79FE0A7D" w14:textId="51230326"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5E1F72">
        <w:rPr>
          <w:rFonts w:ascii="GHEA Grapalat" w:hAnsi="GHEA Grapalat"/>
          <w:i w:val="0"/>
          <w:lang w:val="hy-AM"/>
        </w:rPr>
        <w:t>ընտրված</w:t>
      </w:r>
      <w:r w:rsidRPr="005E1F72">
        <w:rPr>
          <w:rFonts w:ascii="GHEA Grapalat" w:hAnsi="GHEA Grapalat"/>
          <w:i w:val="0"/>
          <w:lang w:val="af-ZA"/>
        </w:rPr>
        <w:t xml:space="preserve"> մասնակցին սահմանված կարգով կառաջարկվի կնքել</w:t>
      </w:r>
      <w:r>
        <w:rPr>
          <w:rFonts w:ascii="GHEA Grapalat" w:hAnsi="GHEA Grapalat"/>
          <w:i w:val="0"/>
          <w:lang w:val="af-ZA"/>
        </w:rPr>
        <w:t xml:space="preserve"> </w:t>
      </w:r>
      <w:r w:rsidR="00515F82">
        <w:rPr>
          <w:rFonts w:ascii="GHEA Grapalat" w:eastAsia="MS Mincho" w:hAnsi="GHEA Grapalat" w:cs="Sylfaen"/>
          <w:b/>
          <w:i w:val="0"/>
          <w:iCs/>
          <w:szCs w:val="24"/>
          <w:lang w:val="hy-AM" w:eastAsia="ja-JP"/>
        </w:rPr>
        <w:t>Երևան քաղաքի Արաբկիր վարչական շրջանի կարիքների համար ասֆալտ-բետոնյա ծածկի վերանորոգման</w:t>
      </w:r>
      <w:r w:rsidR="007B3CEF" w:rsidRPr="007B3CEF">
        <w:rPr>
          <w:rFonts w:ascii="GHEA Grapalat" w:eastAsia="MS Mincho" w:hAnsi="GHEA Grapalat" w:cs="Sylfaen"/>
          <w:b/>
          <w:i w:val="0"/>
          <w:iCs/>
          <w:szCs w:val="24"/>
          <w:lang w:val="hy-AM" w:eastAsia="ja-JP"/>
        </w:rPr>
        <w:t xml:space="preserve"> աշխատանքների</w:t>
      </w:r>
      <w:r w:rsidRPr="005E1F72">
        <w:rPr>
          <w:rFonts w:ascii="GHEA Grapalat" w:hAnsi="GHEA Grapalat"/>
          <w:i w:val="0"/>
          <w:lang w:val="af-ZA"/>
        </w:rPr>
        <w:t xml:space="preserve"> </w:t>
      </w:r>
      <w:r>
        <w:rPr>
          <w:rFonts w:ascii="GHEA Grapalat" w:hAnsi="GHEA Grapalat"/>
          <w:i w:val="0"/>
          <w:lang w:val="af-ZA"/>
        </w:rPr>
        <w:t xml:space="preserve">կատարման </w:t>
      </w:r>
      <w:r w:rsidRPr="005E1F72">
        <w:rPr>
          <w:rFonts w:ascii="GHEA Grapalat" w:hAnsi="GHEA Grapalat"/>
          <w:i w:val="0"/>
          <w:lang w:val="af-ZA"/>
        </w:rPr>
        <w:t xml:space="preserve">պայմանագիր (այսուհետ` պայմանագիր)։ </w:t>
      </w:r>
    </w:p>
    <w:p w14:paraId="21E560C3" w14:textId="77777777"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ab/>
      </w:r>
      <w:r w:rsidRPr="005E1F72">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77BDDC59" w14:textId="77777777" w:rsidR="00CC1CD1" w:rsidRPr="005E1F72" w:rsidRDefault="00CC1CD1" w:rsidP="00CC1CD1">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49BB356C"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sidRPr="005E1F7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DFD4A13"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690F8C92"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490BCCB" w14:textId="0F67EF11" w:rsidR="00CC1CD1" w:rsidRPr="005E1F72" w:rsidRDefault="00CC1CD1" w:rsidP="00CC1CD1">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0D4C3B">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00973E8B">
        <w:rPr>
          <w:rFonts w:ascii="GHEA Grapalat" w:hAnsi="GHEA Grapalat"/>
          <w:b/>
          <w:i w:val="0"/>
          <w:lang w:val="af-ZA"/>
        </w:rPr>
        <w:t xml:space="preserve">մինչև 2026 թվականի </w:t>
      </w:r>
      <w:r w:rsidR="00515F82">
        <w:rPr>
          <w:rFonts w:ascii="GHEA Grapalat" w:hAnsi="GHEA Grapalat"/>
          <w:b/>
          <w:i w:val="0"/>
          <w:lang w:val="af-ZA"/>
        </w:rPr>
        <w:t>փետրվարի</w:t>
      </w:r>
      <w:r w:rsidR="00973E8B">
        <w:rPr>
          <w:rFonts w:ascii="GHEA Grapalat" w:hAnsi="GHEA Grapalat"/>
          <w:b/>
          <w:i w:val="0"/>
          <w:lang w:val="af-ZA"/>
        </w:rPr>
        <w:t xml:space="preserve"> </w:t>
      </w:r>
      <w:r w:rsidR="00B079B4">
        <w:rPr>
          <w:rFonts w:ascii="GHEA Grapalat" w:hAnsi="GHEA Grapalat"/>
          <w:b/>
          <w:i w:val="0"/>
          <w:lang w:val="af-ZA"/>
        </w:rPr>
        <w:t>17</w:t>
      </w:r>
      <w:r w:rsidRPr="0018744E">
        <w:rPr>
          <w:rFonts w:ascii="GHEA Grapalat" w:hAnsi="GHEA Grapalat"/>
          <w:b/>
          <w:i w:val="0"/>
          <w:lang w:val="hy-AM"/>
        </w:rPr>
        <w:t xml:space="preserve">-ը, ժամը </w:t>
      </w:r>
      <w:r w:rsidR="007B3CEF">
        <w:rPr>
          <w:rFonts w:ascii="GHEA Grapalat" w:hAnsi="GHEA Grapalat"/>
          <w:b/>
          <w:i w:val="0"/>
          <w:lang w:val="hy-AM"/>
        </w:rPr>
        <w:t>11:00</w:t>
      </w:r>
      <w:r w:rsidRPr="005E1F72">
        <w:rPr>
          <w:rFonts w:ascii="GHEA Grapalat" w:hAnsi="GHEA Grapalat"/>
          <w:i w:val="0"/>
          <w:lang w:val="af-ZA"/>
        </w:rPr>
        <w:t xml:space="preserve">-ը: Հայտերը, հայերենից բացի, կարող են ներկայացվել նաև անգլերեն կամ ռուսերեն: </w:t>
      </w:r>
    </w:p>
    <w:p w14:paraId="0FA785F9" w14:textId="28AFAE06" w:rsidR="00CC1CD1" w:rsidRPr="005E1F72" w:rsidRDefault="00CC1CD1" w:rsidP="00CC1CD1">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00973E8B">
        <w:rPr>
          <w:rFonts w:ascii="GHEA Grapalat" w:hAnsi="GHEA Grapalat"/>
          <w:b/>
          <w:i w:val="0"/>
          <w:lang w:val="af-ZA"/>
        </w:rPr>
        <w:t xml:space="preserve">մինչև 2026 թվականի </w:t>
      </w:r>
      <w:r w:rsidR="00515F82">
        <w:rPr>
          <w:rFonts w:ascii="GHEA Grapalat" w:hAnsi="GHEA Grapalat"/>
          <w:b/>
          <w:i w:val="0"/>
          <w:lang w:val="af-ZA"/>
        </w:rPr>
        <w:t>փետրվարի</w:t>
      </w:r>
      <w:r w:rsidR="00973E8B">
        <w:rPr>
          <w:rFonts w:ascii="GHEA Grapalat" w:hAnsi="GHEA Grapalat"/>
          <w:b/>
          <w:i w:val="0"/>
          <w:lang w:val="af-ZA"/>
        </w:rPr>
        <w:t xml:space="preserve"> </w:t>
      </w:r>
      <w:r w:rsidR="00B079B4">
        <w:rPr>
          <w:rFonts w:ascii="GHEA Grapalat" w:hAnsi="GHEA Grapalat"/>
          <w:b/>
          <w:i w:val="0"/>
          <w:lang w:val="af-ZA"/>
        </w:rPr>
        <w:t>17</w:t>
      </w:r>
      <w:r w:rsidRPr="0018744E">
        <w:rPr>
          <w:rFonts w:ascii="GHEA Grapalat" w:hAnsi="GHEA Grapalat"/>
          <w:b/>
          <w:i w:val="0"/>
          <w:lang w:val="hy-AM"/>
        </w:rPr>
        <w:t xml:space="preserve">-ը, ժամը </w:t>
      </w:r>
      <w:r w:rsidR="007B3CEF">
        <w:rPr>
          <w:rFonts w:ascii="GHEA Grapalat" w:hAnsi="GHEA Grapalat"/>
          <w:b/>
          <w:i w:val="0"/>
          <w:lang w:val="hy-AM"/>
        </w:rPr>
        <w:t>11:00</w:t>
      </w:r>
      <w:r w:rsidRPr="0007287D">
        <w:rPr>
          <w:rFonts w:ascii="GHEA Grapalat" w:hAnsi="GHEA Grapalat"/>
          <w:b/>
          <w:i w:val="0"/>
          <w:lang w:val="af-ZA"/>
        </w:rPr>
        <w:t>-</w:t>
      </w:r>
      <w:r w:rsidRPr="005E1F72">
        <w:rPr>
          <w:rFonts w:ascii="GHEA Grapalat" w:hAnsi="GHEA Grapalat"/>
          <w:i w:val="0"/>
          <w:lang w:val="af-ZA"/>
        </w:rPr>
        <w:t xml:space="preserve">ին։ </w:t>
      </w:r>
    </w:p>
    <w:p w14:paraId="28CB6D36" w14:textId="77777777" w:rsidR="00CC1CD1" w:rsidRPr="004B72E3" w:rsidRDefault="00CC1CD1" w:rsidP="00CC1CD1">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F297C99" w14:textId="77777777" w:rsidR="00CC1CD1" w:rsidRDefault="00CC1CD1" w:rsidP="00CC1CD1">
      <w:pPr>
        <w:pStyle w:val="BodyTextIndent"/>
        <w:spacing w:line="240" w:lineRule="auto"/>
        <w:rPr>
          <w:rFonts w:ascii="GHEA Grapalat" w:hAnsi="GHEA Grapalat"/>
          <w:i w:val="0"/>
          <w:lang w:val="hy-AM"/>
        </w:rPr>
      </w:pPr>
    </w:p>
    <w:p w14:paraId="159DB41B" w14:textId="2FE97F02" w:rsidR="00CC1CD1" w:rsidRPr="00F34769" w:rsidRDefault="00CC1CD1" w:rsidP="00CC1CD1">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4F6F0B">
        <w:rPr>
          <w:rFonts w:ascii="GHEA Grapalat" w:hAnsi="GHEA Grapalat"/>
          <w:i w:val="0"/>
          <w:lang w:val="hy-AM"/>
        </w:rPr>
        <w:t xml:space="preserve"> </w:t>
      </w:r>
      <w:r w:rsidR="007B3CEF">
        <w:rPr>
          <w:rFonts w:ascii="GHEA Grapalat" w:hAnsi="GHEA Grapalat"/>
          <w:i w:val="0"/>
          <w:lang w:val="hy-AM"/>
        </w:rPr>
        <w:t>Գոռ Մուրադյան</w:t>
      </w:r>
      <w:r w:rsidRPr="00F34769">
        <w:rPr>
          <w:rFonts w:ascii="GHEA Grapalat" w:hAnsi="GHEA Grapalat"/>
          <w:i w:val="0"/>
          <w:lang w:val="af-ZA"/>
        </w:rPr>
        <w:t>։</w:t>
      </w:r>
    </w:p>
    <w:p w14:paraId="5E131DF7" w14:textId="51608B8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w:t>
      </w:r>
      <w:r w:rsidR="007B3CEF">
        <w:rPr>
          <w:rFonts w:ascii="GHEA Grapalat" w:hAnsi="GHEA Grapalat"/>
          <w:i w:val="0"/>
          <w:lang w:val="hy-AM"/>
        </w:rPr>
        <w:t>514-373</w:t>
      </w:r>
      <w:r w:rsidRPr="00F34769">
        <w:rPr>
          <w:rFonts w:ascii="GHEA Grapalat" w:hAnsi="GHEA Grapalat"/>
          <w:i w:val="0"/>
          <w:lang w:val="af-ZA"/>
        </w:rPr>
        <w:t>։</w:t>
      </w:r>
    </w:p>
    <w:p w14:paraId="1E716260" w14:textId="32EA738E" w:rsidR="00CC1CD1" w:rsidRPr="007D7CDD" w:rsidRDefault="00CC1CD1" w:rsidP="00CC1CD1">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7B3CEF">
        <w:rPr>
          <w:rFonts w:ascii="GHEA Grapalat" w:hAnsi="GHEA Grapalat"/>
          <w:b/>
          <w:i w:val="0"/>
          <w:lang w:val="af-ZA"/>
        </w:rPr>
        <w:t>gor.muradyan@yerevan.am</w:t>
      </w:r>
      <w:r w:rsidRPr="007D7CDD">
        <w:rPr>
          <w:rFonts w:ascii="GHEA Grapalat" w:hAnsi="GHEA Grapalat"/>
          <w:b/>
          <w:i w:val="0"/>
          <w:lang w:val="af-ZA"/>
        </w:rPr>
        <w:t>։</w:t>
      </w:r>
    </w:p>
    <w:p w14:paraId="7ED7C7F3" w14:textId="7777777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71EB5A1" w14:textId="77777777"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302AC12C" w14:textId="77777777" w:rsidR="00CC1CD1" w:rsidRPr="005E1F72" w:rsidRDefault="00CC1CD1" w:rsidP="00CC1CD1">
      <w:pPr>
        <w:pStyle w:val="BodyTextIndent3"/>
        <w:spacing w:after="240" w:line="240" w:lineRule="auto"/>
        <w:ind w:firstLine="709"/>
        <w:rPr>
          <w:rFonts w:ascii="GHEA Grapalat" w:hAnsi="GHEA Grapalat" w:cs="Sylfaen"/>
          <w:b/>
          <w:lang w:val="es-ES"/>
        </w:rPr>
      </w:pPr>
    </w:p>
    <w:p w14:paraId="73418D19" w14:textId="77777777" w:rsidR="00CC1CD1" w:rsidRPr="005E1F72" w:rsidRDefault="00CC1CD1" w:rsidP="00CC1CD1">
      <w:pPr>
        <w:pStyle w:val="BodyTextIndent"/>
        <w:spacing w:line="240" w:lineRule="auto"/>
        <w:ind w:left="1404"/>
        <w:rPr>
          <w:rFonts w:ascii="GHEA Grapalat" w:hAnsi="GHEA Grapalat"/>
          <w:i w:val="0"/>
          <w:lang w:val="af-ZA"/>
        </w:rPr>
      </w:pPr>
    </w:p>
    <w:p w14:paraId="7B03DE5C" w14:textId="77777777" w:rsidR="00CC1CD1" w:rsidRPr="0007287D" w:rsidRDefault="00CC1CD1" w:rsidP="00CC1CD1">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lastRenderedPageBreak/>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5E767B33" w14:textId="354FF01D" w:rsidR="00CC1CD1" w:rsidRPr="0007287D" w:rsidRDefault="00CC1CD1" w:rsidP="00CC1CD1">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B56F16">
        <w:rPr>
          <w:rFonts w:ascii="GHEA Grapalat" w:hAnsi="GHEA Grapalat" w:cs="Sylfaen"/>
          <w:iCs/>
          <w:sz w:val="20"/>
          <w:szCs w:val="20"/>
          <w:lang w:val="af-ZA"/>
        </w:rPr>
        <w:t>ԲՄԱՇՁԲ-</w:t>
      </w:r>
      <w:r w:rsidR="00515F82">
        <w:rPr>
          <w:rFonts w:ascii="GHEA Grapalat" w:hAnsi="GHEA Grapalat" w:cs="Sylfaen"/>
          <w:iCs/>
          <w:sz w:val="20"/>
          <w:szCs w:val="20"/>
          <w:lang w:val="af-ZA"/>
        </w:rPr>
        <w:t>26/15</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02613ADC" w14:textId="56B58648" w:rsidR="00CC1CD1" w:rsidRPr="0007287D" w:rsidRDefault="00F57EA6" w:rsidP="00CC1CD1">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բաց</w:t>
      </w:r>
      <w:proofErr w:type="spellEnd"/>
      <w:r w:rsidRPr="008D2826">
        <w:rPr>
          <w:rFonts w:ascii="GHEA Grapalat" w:hAnsi="GHEA Grapalat" w:cs="Sylfaen"/>
          <w:iCs/>
          <w:sz w:val="20"/>
          <w:szCs w:val="20"/>
          <w:lang w:val="af-ZA"/>
        </w:rPr>
        <w:t xml:space="preserve"> </w:t>
      </w:r>
      <w:proofErr w:type="spellStart"/>
      <w:r>
        <w:rPr>
          <w:rFonts w:ascii="GHEA Grapalat" w:hAnsi="GHEA Grapalat" w:cs="Sylfaen"/>
          <w:iCs/>
          <w:sz w:val="20"/>
          <w:szCs w:val="20"/>
        </w:rPr>
        <w:t>մրցույթ</w:t>
      </w:r>
      <w:proofErr w:type="spellEnd"/>
      <w:r w:rsidR="00CC1CD1" w:rsidRPr="0007287D">
        <w:rPr>
          <w:rFonts w:ascii="GHEA Grapalat" w:hAnsi="GHEA Grapalat" w:cs="Times Armenian"/>
          <w:iCs/>
          <w:sz w:val="20"/>
          <w:szCs w:val="20"/>
          <w:lang w:val="af-ZA"/>
        </w:rPr>
        <w:t xml:space="preserve">ի գնահատող </w:t>
      </w:r>
      <w:proofErr w:type="spellStart"/>
      <w:r w:rsidR="00CC1CD1" w:rsidRPr="0007287D">
        <w:rPr>
          <w:rFonts w:ascii="GHEA Grapalat" w:hAnsi="GHEA Grapalat" w:cs="Sylfaen"/>
          <w:iCs/>
          <w:sz w:val="20"/>
          <w:szCs w:val="20"/>
        </w:rPr>
        <w:t>հանձնաժողովի</w:t>
      </w:r>
      <w:proofErr w:type="spellEnd"/>
    </w:p>
    <w:p w14:paraId="671BA98A" w14:textId="128DF0EE" w:rsidR="00CC1CD1" w:rsidRPr="0007287D" w:rsidRDefault="00CC1CD1" w:rsidP="00CC1CD1">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w:t>
      </w:r>
      <w:r w:rsidR="00E61F25">
        <w:rPr>
          <w:rFonts w:ascii="GHEA Grapalat" w:hAnsi="GHEA Grapalat" w:cs="Sylfaen"/>
          <w:iCs/>
          <w:sz w:val="20"/>
          <w:szCs w:val="20"/>
          <w:lang w:val="af-ZA"/>
        </w:rPr>
        <w:t>202</w:t>
      </w:r>
      <w:r w:rsidR="00FE0239">
        <w:rPr>
          <w:rFonts w:ascii="GHEA Grapalat" w:hAnsi="GHEA Grapalat" w:cs="Sylfaen"/>
          <w:iCs/>
          <w:sz w:val="20"/>
          <w:szCs w:val="20"/>
          <w:lang w:val="af-ZA"/>
        </w:rPr>
        <w:t>6</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FE0239">
        <w:rPr>
          <w:rFonts w:ascii="GHEA Grapalat" w:hAnsi="GHEA Grapalat" w:cs="Times Armenian"/>
          <w:iCs/>
          <w:sz w:val="20"/>
          <w:szCs w:val="20"/>
          <w:lang w:val="af-ZA"/>
        </w:rPr>
        <w:t>հունվարի</w:t>
      </w:r>
      <w:r w:rsidR="00227B38">
        <w:rPr>
          <w:rFonts w:ascii="GHEA Grapalat" w:hAnsi="GHEA Grapalat" w:cs="Times Armenian"/>
          <w:iCs/>
          <w:sz w:val="20"/>
          <w:szCs w:val="20"/>
          <w:lang w:val="hy-AM"/>
        </w:rPr>
        <w:t xml:space="preserve"> </w:t>
      </w:r>
      <w:r w:rsidR="00A607BF">
        <w:rPr>
          <w:rFonts w:ascii="GHEA Grapalat" w:hAnsi="GHEA Grapalat" w:cs="Times Armenian"/>
          <w:iCs/>
          <w:sz w:val="20"/>
          <w:szCs w:val="20"/>
          <w:lang w:val="hy-AM"/>
        </w:rPr>
        <w:t>14</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2B440600" w14:textId="77777777" w:rsidR="00CC1CD1" w:rsidRPr="005E1F72" w:rsidRDefault="00CC1CD1" w:rsidP="00CC1CD1">
      <w:pPr>
        <w:pStyle w:val="BodyText"/>
        <w:ind w:right="-7" w:firstLine="567"/>
        <w:jc w:val="center"/>
        <w:rPr>
          <w:rFonts w:ascii="GHEA Grapalat" w:hAnsi="GHEA Grapalat"/>
          <w:lang w:val="af-ZA"/>
        </w:rPr>
      </w:pPr>
    </w:p>
    <w:p w14:paraId="6BA709EF" w14:textId="77777777" w:rsidR="00CC1CD1" w:rsidRPr="005E1F72" w:rsidRDefault="00CC1CD1" w:rsidP="00CC1CD1">
      <w:pPr>
        <w:pStyle w:val="BodyText"/>
        <w:ind w:right="-7" w:firstLine="567"/>
        <w:jc w:val="center"/>
        <w:rPr>
          <w:rFonts w:ascii="GHEA Grapalat" w:hAnsi="GHEA Grapalat"/>
          <w:lang w:val="af-ZA"/>
        </w:rPr>
      </w:pPr>
    </w:p>
    <w:p w14:paraId="02351129" w14:textId="77777777" w:rsidR="00CC1CD1" w:rsidRPr="005E1F72" w:rsidRDefault="00CC1CD1" w:rsidP="00CC1CD1">
      <w:pPr>
        <w:pStyle w:val="BodyText"/>
        <w:ind w:right="-7" w:firstLine="567"/>
        <w:jc w:val="center"/>
        <w:rPr>
          <w:rFonts w:ascii="GHEA Grapalat" w:hAnsi="GHEA Grapalat"/>
          <w:lang w:val="af-ZA"/>
        </w:rPr>
      </w:pPr>
    </w:p>
    <w:p w14:paraId="48E004C5" w14:textId="77777777" w:rsidR="00CC1CD1" w:rsidRPr="005E1F72" w:rsidRDefault="00CC1CD1" w:rsidP="00CC1CD1">
      <w:pPr>
        <w:pStyle w:val="BodyText"/>
        <w:ind w:right="-7" w:firstLine="567"/>
        <w:jc w:val="center"/>
        <w:rPr>
          <w:rFonts w:ascii="GHEA Grapalat" w:hAnsi="GHEA Grapalat"/>
          <w:lang w:val="af-ZA"/>
        </w:rPr>
      </w:pPr>
    </w:p>
    <w:p w14:paraId="5523E038" w14:textId="77777777" w:rsidR="00CC1CD1" w:rsidRPr="005E1F72" w:rsidRDefault="00CC1CD1" w:rsidP="00CC1CD1">
      <w:pPr>
        <w:pStyle w:val="BodyText"/>
        <w:ind w:right="-7" w:firstLine="567"/>
        <w:jc w:val="center"/>
        <w:rPr>
          <w:rFonts w:ascii="GHEA Grapalat" w:hAnsi="GHEA Grapalat"/>
          <w:lang w:val="af-ZA"/>
        </w:rPr>
      </w:pPr>
    </w:p>
    <w:p w14:paraId="5C5DAF57" w14:textId="77777777" w:rsidR="00CC1CD1" w:rsidRPr="007B3CEF" w:rsidRDefault="00CC1CD1" w:rsidP="00CC1CD1">
      <w:pPr>
        <w:pStyle w:val="BodyText"/>
        <w:ind w:right="-7" w:firstLine="567"/>
        <w:jc w:val="center"/>
        <w:rPr>
          <w:rFonts w:ascii="GHEA Grapalat" w:hAnsi="GHEA Grapalat"/>
          <w:iCs/>
          <w:lang w:val="af-ZA"/>
        </w:rPr>
      </w:pPr>
      <w:r w:rsidRPr="007B3CEF">
        <w:rPr>
          <w:rFonts w:ascii="GHEA Grapalat" w:hAnsi="GHEA Grapalat" w:cs="Times Armenian"/>
          <w:b/>
          <w:iCs/>
          <w:lang w:val="hy-AM"/>
        </w:rPr>
        <w:t>Երևանի քաղաքապետարան</w:t>
      </w:r>
    </w:p>
    <w:p w14:paraId="111C8522" w14:textId="77777777" w:rsidR="00CC1CD1" w:rsidRPr="005E1F72" w:rsidRDefault="00CC1CD1" w:rsidP="00CC1CD1">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E2C2BBE" w14:textId="77777777" w:rsidR="00CC1CD1" w:rsidRPr="005E1F72" w:rsidRDefault="00CC1CD1" w:rsidP="00CC1CD1">
      <w:pPr>
        <w:pStyle w:val="BodyText"/>
        <w:ind w:right="-7" w:firstLine="567"/>
        <w:jc w:val="center"/>
        <w:rPr>
          <w:rFonts w:ascii="GHEA Grapalat" w:hAnsi="GHEA Grapalat"/>
          <w:lang w:val="af-ZA"/>
        </w:rPr>
      </w:pPr>
    </w:p>
    <w:p w14:paraId="4F96C8F3" w14:textId="77777777" w:rsidR="00CC1CD1" w:rsidRPr="005E1F72" w:rsidRDefault="00CC1CD1" w:rsidP="00CC1CD1">
      <w:pPr>
        <w:pStyle w:val="BodyText"/>
        <w:ind w:right="-7" w:firstLine="567"/>
        <w:jc w:val="center"/>
        <w:rPr>
          <w:rFonts w:ascii="GHEA Grapalat" w:hAnsi="GHEA Grapalat"/>
          <w:lang w:val="af-ZA"/>
        </w:rPr>
      </w:pPr>
    </w:p>
    <w:p w14:paraId="66A80391" w14:textId="77777777" w:rsidR="00CC1CD1" w:rsidRPr="005E1F72" w:rsidRDefault="00CC1CD1" w:rsidP="00CC1CD1">
      <w:pPr>
        <w:pStyle w:val="BodyText"/>
        <w:ind w:right="-7" w:firstLine="567"/>
        <w:jc w:val="center"/>
        <w:rPr>
          <w:rFonts w:ascii="GHEA Grapalat" w:hAnsi="GHEA Grapalat"/>
          <w:lang w:val="af-ZA"/>
        </w:rPr>
      </w:pPr>
    </w:p>
    <w:p w14:paraId="569DC417" w14:textId="77777777" w:rsidR="00CC1CD1" w:rsidRPr="005E1F72" w:rsidRDefault="00CC1CD1" w:rsidP="00CC1CD1">
      <w:pPr>
        <w:pStyle w:val="BodyText"/>
        <w:ind w:right="-7" w:firstLine="567"/>
        <w:jc w:val="center"/>
        <w:rPr>
          <w:rFonts w:ascii="GHEA Grapalat" w:hAnsi="GHEA Grapalat"/>
          <w:lang w:val="af-ZA"/>
        </w:rPr>
      </w:pPr>
    </w:p>
    <w:p w14:paraId="7D788E34" w14:textId="77777777" w:rsidR="00CC1CD1" w:rsidRPr="005E1F72" w:rsidRDefault="00CC1CD1" w:rsidP="00CC1CD1">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14F457A8" w14:textId="77777777" w:rsidR="00CC1CD1" w:rsidRPr="005E1F72" w:rsidRDefault="00CC1CD1" w:rsidP="00CC1CD1">
      <w:pPr>
        <w:pStyle w:val="BodyText"/>
        <w:ind w:right="-7" w:firstLine="567"/>
        <w:jc w:val="center"/>
        <w:rPr>
          <w:rFonts w:ascii="GHEA Grapalat" w:hAnsi="GHEA Grapalat" w:cs="Sylfaen"/>
          <w:lang w:val="af-ZA"/>
        </w:rPr>
      </w:pPr>
    </w:p>
    <w:p w14:paraId="7CD377C2" w14:textId="77777777" w:rsidR="00CC1CD1" w:rsidRPr="005E1F72" w:rsidRDefault="00CC1CD1" w:rsidP="00CC1CD1">
      <w:pPr>
        <w:pStyle w:val="BodyText"/>
        <w:ind w:right="-7" w:firstLine="567"/>
        <w:jc w:val="center"/>
        <w:rPr>
          <w:rFonts w:ascii="GHEA Grapalat" w:hAnsi="GHEA Grapalat" w:cs="Sylfaen"/>
          <w:lang w:val="af-ZA"/>
        </w:rPr>
      </w:pPr>
    </w:p>
    <w:p w14:paraId="57A6425D" w14:textId="7EF5C60E" w:rsidR="00CC1CD1" w:rsidRPr="005E1F72" w:rsidRDefault="00CC1CD1" w:rsidP="00CC1CD1">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515F82">
        <w:rPr>
          <w:rFonts w:ascii="GHEA Grapalat" w:eastAsia="MS Mincho" w:hAnsi="GHEA Grapalat" w:cs="Sylfaen"/>
          <w:bCs/>
          <w:lang w:val="hy-AM" w:eastAsia="ja-JP"/>
        </w:rPr>
        <w:t>Երևան քաղաքի Արաբկիր վարչական շրջանի կարիքների համար ասֆալտ-բետոնյա ծածկի վերանորոգման</w:t>
      </w:r>
      <w:r w:rsidR="00E27B3B" w:rsidRPr="00E27B3B">
        <w:rPr>
          <w:rFonts w:ascii="GHEA Grapalat" w:eastAsia="MS Mincho" w:hAnsi="GHEA Grapalat" w:cs="Sylfaen"/>
          <w:bCs/>
          <w:lang w:val="hy-AM" w:eastAsia="ja-JP"/>
        </w:rPr>
        <w:t xml:space="preserve"> ԱՇԽԱՏԱՆՔՆԵՐԻ</w:t>
      </w:r>
      <w:r w:rsidRPr="005E1F72">
        <w:rPr>
          <w:rFonts w:ascii="GHEA Grapalat" w:hAnsi="GHEA Grapalat" w:cs="Sylfaen"/>
          <w:lang w:val="af-ZA"/>
        </w:rPr>
        <w:t xml:space="preserve"> </w:t>
      </w:r>
      <w:r w:rsidRPr="005E1F72">
        <w:rPr>
          <w:rFonts w:ascii="GHEA Grapalat" w:hAnsi="GHEA Grapalat" w:cs="Sylfaen"/>
        </w:rPr>
        <w:t>ՁԵՌՔԲԵՐՄԱՆ</w:t>
      </w:r>
      <w:r w:rsidRPr="005E1F72">
        <w:rPr>
          <w:rFonts w:ascii="GHEA Grapalat" w:hAnsi="GHEA Grapalat" w:cs="Times Armenian"/>
          <w:lang w:val="af-ZA"/>
        </w:rPr>
        <w:t xml:space="preserve"> </w:t>
      </w:r>
      <w:r w:rsidRPr="005E1F72">
        <w:rPr>
          <w:rFonts w:ascii="GHEA Grapalat" w:hAnsi="GHEA Grapalat" w:cs="Sylfaen"/>
        </w:rPr>
        <w:t>ՆՊԱՏԱԿՈՎ</w:t>
      </w:r>
      <w:r w:rsidRPr="005E1F72">
        <w:rPr>
          <w:rFonts w:ascii="GHEA Grapalat" w:hAnsi="GHEA Grapalat" w:cs="Sylfaen"/>
          <w:lang w:val="af-ZA"/>
        </w:rPr>
        <w:t xml:space="preserve"> </w:t>
      </w:r>
      <w:r w:rsidRPr="005E1F72">
        <w:rPr>
          <w:rFonts w:ascii="GHEA Grapalat" w:hAnsi="GHEA Grapalat" w:cs="Times Armenian"/>
          <w:lang w:val="af-ZA"/>
        </w:rPr>
        <w:t xml:space="preserve"> </w:t>
      </w:r>
      <w:r w:rsidRPr="005E1F72">
        <w:rPr>
          <w:rFonts w:ascii="GHEA Grapalat" w:hAnsi="GHEA Grapalat" w:cs="Sylfaen"/>
        </w:rPr>
        <w:t>ՀԱՅՏԱՐԱՐՎԱԾ</w:t>
      </w:r>
      <w:r w:rsidRPr="005E1F72">
        <w:rPr>
          <w:rFonts w:ascii="GHEA Grapalat" w:hAnsi="GHEA Grapalat" w:cs="Times Armenian"/>
          <w:lang w:val="af-ZA"/>
        </w:rPr>
        <w:t xml:space="preserve"> </w:t>
      </w:r>
      <w:r w:rsidR="00F57EA6">
        <w:rPr>
          <w:rFonts w:ascii="GHEA Grapalat" w:hAnsi="GHEA Grapalat" w:cs="Sylfaen"/>
        </w:rPr>
        <w:t>ԲԱՑ</w:t>
      </w:r>
      <w:r w:rsidR="00F57EA6" w:rsidRPr="00F57EA6">
        <w:rPr>
          <w:rFonts w:ascii="GHEA Grapalat" w:hAnsi="GHEA Grapalat" w:cs="Sylfaen"/>
          <w:lang w:val="af-ZA"/>
        </w:rPr>
        <w:t xml:space="preserve"> </w:t>
      </w:r>
      <w:r w:rsidR="00F57EA6">
        <w:rPr>
          <w:rFonts w:ascii="GHEA Grapalat" w:hAnsi="GHEA Grapalat" w:cs="Sylfaen"/>
        </w:rPr>
        <w:t>ՄՐՑՈՒՅԹ</w:t>
      </w:r>
      <w:r w:rsidRPr="005E1F72">
        <w:rPr>
          <w:rFonts w:ascii="GHEA Grapalat" w:hAnsi="GHEA Grapalat" w:cs="Sylfaen"/>
        </w:rPr>
        <w:t>Ի</w:t>
      </w:r>
    </w:p>
    <w:p w14:paraId="204CD16A" w14:textId="77777777" w:rsidR="00CC1CD1" w:rsidRPr="005E1F72" w:rsidRDefault="00CC1CD1" w:rsidP="00CC1CD1">
      <w:pPr>
        <w:pStyle w:val="BodyText"/>
        <w:ind w:right="-7"/>
        <w:jc w:val="center"/>
        <w:rPr>
          <w:rFonts w:ascii="GHEA Grapalat" w:hAnsi="GHEA Grapalat"/>
          <w:szCs w:val="22"/>
          <w:lang w:val="af-ZA"/>
        </w:rPr>
      </w:pPr>
    </w:p>
    <w:p w14:paraId="3E0A8B00" w14:textId="77777777" w:rsidR="00CC1CD1" w:rsidRPr="005E1F72" w:rsidRDefault="00CC1CD1" w:rsidP="00CC1CD1">
      <w:pPr>
        <w:pStyle w:val="BodyText"/>
        <w:ind w:right="-7" w:firstLine="567"/>
        <w:jc w:val="center"/>
        <w:rPr>
          <w:rFonts w:ascii="GHEA Grapalat" w:hAnsi="GHEA Grapalat"/>
          <w:lang w:val="af-ZA"/>
        </w:rPr>
      </w:pPr>
    </w:p>
    <w:p w14:paraId="35836162" w14:textId="77777777" w:rsidR="00CC1CD1" w:rsidRPr="005E1F72" w:rsidRDefault="00CC1CD1" w:rsidP="00CC1CD1">
      <w:pPr>
        <w:pStyle w:val="BodyText"/>
        <w:ind w:right="-7" w:firstLine="567"/>
        <w:jc w:val="center"/>
        <w:rPr>
          <w:rFonts w:ascii="GHEA Grapalat" w:hAnsi="GHEA Grapalat"/>
          <w:lang w:val="af-ZA"/>
        </w:rPr>
      </w:pPr>
    </w:p>
    <w:p w14:paraId="0C3BB30A" w14:textId="77777777" w:rsidR="00CC1CD1" w:rsidRPr="005E1F72" w:rsidRDefault="00CC1CD1" w:rsidP="00CC1CD1">
      <w:pPr>
        <w:pStyle w:val="BodyText"/>
        <w:ind w:right="-7" w:firstLine="567"/>
        <w:jc w:val="center"/>
        <w:rPr>
          <w:rFonts w:ascii="GHEA Grapalat" w:hAnsi="GHEA Grapalat"/>
          <w:lang w:val="af-ZA"/>
        </w:rPr>
      </w:pPr>
    </w:p>
    <w:p w14:paraId="69503037" w14:textId="77777777" w:rsidR="00CC1CD1" w:rsidRPr="005E1F72" w:rsidRDefault="00CC1CD1" w:rsidP="00CC1CD1">
      <w:pPr>
        <w:pStyle w:val="BodyText"/>
        <w:ind w:right="-7" w:firstLine="567"/>
        <w:jc w:val="center"/>
        <w:rPr>
          <w:rFonts w:ascii="GHEA Grapalat" w:hAnsi="GHEA Grapalat"/>
          <w:lang w:val="af-ZA"/>
        </w:rPr>
      </w:pPr>
    </w:p>
    <w:p w14:paraId="4456A6EA" w14:textId="77777777" w:rsidR="00CC1CD1" w:rsidRPr="005E1F72" w:rsidRDefault="00CC1CD1" w:rsidP="00CC1CD1">
      <w:pPr>
        <w:pStyle w:val="BodyText"/>
        <w:ind w:right="-7" w:firstLine="567"/>
        <w:jc w:val="center"/>
        <w:rPr>
          <w:rFonts w:ascii="GHEA Grapalat" w:hAnsi="GHEA Grapalat"/>
          <w:lang w:val="af-ZA"/>
        </w:rPr>
      </w:pPr>
    </w:p>
    <w:p w14:paraId="4B4E3F4A" w14:textId="77777777" w:rsidR="00CC1CD1" w:rsidRPr="005E1F72" w:rsidRDefault="00CC1CD1" w:rsidP="00CC1CD1">
      <w:pPr>
        <w:pStyle w:val="BodyText"/>
        <w:ind w:right="-7" w:firstLine="567"/>
        <w:jc w:val="center"/>
        <w:rPr>
          <w:rFonts w:ascii="GHEA Grapalat" w:hAnsi="GHEA Grapalat"/>
          <w:lang w:val="af-ZA"/>
        </w:rPr>
      </w:pPr>
    </w:p>
    <w:p w14:paraId="13DEE363" w14:textId="77777777" w:rsidR="00CC1CD1" w:rsidRPr="005E1F72" w:rsidRDefault="00CC1CD1" w:rsidP="00CC1CD1">
      <w:pPr>
        <w:pStyle w:val="BodyText"/>
        <w:ind w:right="-7" w:firstLine="567"/>
        <w:jc w:val="center"/>
        <w:rPr>
          <w:rFonts w:ascii="GHEA Grapalat" w:hAnsi="GHEA Grapalat"/>
          <w:lang w:val="af-ZA"/>
        </w:rPr>
      </w:pPr>
    </w:p>
    <w:p w14:paraId="68C5F6D9" w14:textId="77777777" w:rsidR="00CC1CD1" w:rsidRPr="005E1F72" w:rsidRDefault="00CC1CD1" w:rsidP="00CC1CD1">
      <w:pPr>
        <w:pStyle w:val="BodyText"/>
        <w:ind w:right="-7" w:firstLine="567"/>
        <w:jc w:val="center"/>
        <w:rPr>
          <w:rFonts w:ascii="GHEA Grapalat" w:hAnsi="GHEA Grapalat"/>
          <w:lang w:val="af-ZA"/>
        </w:rPr>
      </w:pPr>
    </w:p>
    <w:p w14:paraId="0D9BD148" w14:textId="77777777" w:rsidR="00CC1CD1" w:rsidRPr="005E1F72" w:rsidRDefault="00CC1CD1" w:rsidP="00CC1CD1">
      <w:pPr>
        <w:pStyle w:val="BodyText"/>
        <w:ind w:right="-7" w:firstLine="567"/>
        <w:jc w:val="center"/>
        <w:rPr>
          <w:rFonts w:ascii="GHEA Grapalat" w:hAnsi="GHEA Grapalat"/>
          <w:lang w:val="af-ZA"/>
        </w:rPr>
      </w:pPr>
    </w:p>
    <w:p w14:paraId="2DB86098" w14:textId="77777777" w:rsidR="00CC1CD1" w:rsidRPr="005E1F72" w:rsidRDefault="00CC1CD1" w:rsidP="00CC1CD1">
      <w:pPr>
        <w:pStyle w:val="BodyText"/>
        <w:ind w:right="-7" w:firstLine="567"/>
        <w:jc w:val="center"/>
        <w:rPr>
          <w:rFonts w:ascii="GHEA Grapalat" w:hAnsi="GHEA Grapalat"/>
          <w:lang w:val="af-ZA"/>
        </w:rPr>
      </w:pPr>
    </w:p>
    <w:p w14:paraId="155E6BDB" w14:textId="77777777" w:rsidR="00CC1CD1" w:rsidRDefault="00CC1CD1" w:rsidP="00CC1CD1">
      <w:pPr>
        <w:pStyle w:val="BodyText"/>
        <w:ind w:right="-7" w:firstLine="567"/>
        <w:jc w:val="center"/>
        <w:rPr>
          <w:rFonts w:ascii="GHEA Grapalat" w:hAnsi="GHEA Grapalat"/>
          <w:lang w:val="af-ZA"/>
        </w:rPr>
      </w:pPr>
    </w:p>
    <w:p w14:paraId="067C9E35" w14:textId="77777777" w:rsidR="00E27B3B" w:rsidRDefault="00E27B3B" w:rsidP="00CC1CD1">
      <w:pPr>
        <w:pStyle w:val="BodyText"/>
        <w:ind w:right="-7" w:firstLine="567"/>
        <w:jc w:val="center"/>
        <w:rPr>
          <w:rFonts w:ascii="GHEA Grapalat" w:hAnsi="GHEA Grapalat"/>
          <w:lang w:val="af-ZA"/>
        </w:rPr>
      </w:pPr>
    </w:p>
    <w:p w14:paraId="7A6D9166" w14:textId="77777777" w:rsidR="00E27B3B" w:rsidRPr="005E1F72" w:rsidRDefault="00E27B3B" w:rsidP="00CC1CD1">
      <w:pPr>
        <w:pStyle w:val="BodyText"/>
        <w:ind w:right="-7" w:firstLine="567"/>
        <w:jc w:val="center"/>
        <w:rPr>
          <w:rFonts w:ascii="GHEA Grapalat" w:hAnsi="GHEA Grapalat"/>
          <w:lang w:val="af-ZA"/>
        </w:rPr>
      </w:pPr>
    </w:p>
    <w:p w14:paraId="625C72B8" w14:textId="77777777" w:rsidR="00CC1CD1" w:rsidRPr="005E1F72" w:rsidRDefault="00CC1CD1" w:rsidP="00CC1CD1">
      <w:pPr>
        <w:pStyle w:val="BodyText"/>
        <w:ind w:right="-7" w:firstLine="567"/>
        <w:jc w:val="center"/>
        <w:rPr>
          <w:rFonts w:ascii="GHEA Grapalat" w:hAnsi="GHEA Grapalat"/>
          <w:lang w:val="af-ZA"/>
        </w:rPr>
      </w:pPr>
    </w:p>
    <w:p w14:paraId="03D9CF84" w14:textId="6039FD96" w:rsidR="00CC1CD1" w:rsidRPr="005E1F72" w:rsidRDefault="00CC1CD1" w:rsidP="00CC1CD1">
      <w:pPr>
        <w:jc w:val="both"/>
        <w:rPr>
          <w:rFonts w:ascii="GHEA Grapalat" w:hAnsi="GHEA Grapalat" w:cs="Sylfaen"/>
          <w:i/>
          <w:sz w:val="22"/>
          <w:szCs w:val="22"/>
          <w:lang w:val="af-ZA"/>
        </w:rPr>
      </w:pPr>
      <w:proofErr w:type="spellStart"/>
      <w:r w:rsidRPr="005E1F72">
        <w:rPr>
          <w:rFonts w:ascii="GHEA Grapalat" w:hAnsi="GHEA Grapalat" w:cs="Sylfaen"/>
          <w:i/>
          <w:sz w:val="22"/>
          <w:szCs w:val="22"/>
        </w:rPr>
        <w:lastRenderedPageBreak/>
        <w:t>Հարգելի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մասնակից</w:t>
      </w:r>
      <w:proofErr w:type="spellEnd"/>
      <w:r w:rsidRPr="005E1F72">
        <w:rPr>
          <w:rFonts w:ascii="GHEA Grapalat" w:hAnsi="GHEA Grapalat" w:cs="Sylfaen"/>
          <w:i/>
          <w:sz w:val="22"/>
          <w:szCs w:val="22"/>
          <w:lang w:val="af-ZA"/>
        </w:rPr>
        <w:t xml:space="preserve"> </w:t>
      </w:r>
      <w:proofErr w:type="spellStart"/>
      <w:r w:rsidRPr="005E1F72">
        <w:rPr>
          <w:rFonts w:ascii="GHEA Grapalat" w:hAnsi="GHEA Grapalat" w:cs="Sylfaen"/>
          <w:i/>
          <w:sz w:val="22"/>
          <w:szCs w:val="22"/>
        </w:rPr>
        <w:t>նախքան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կազմելը</w:t>
      </w:r>
      <w:proofErr w:type="spellEnd"/>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և</w:t>
      </w:r>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ներկայացնելը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խնդրում</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ենք</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մանրամասնորեն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ուսումնասիրել</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սույն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քանի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որ</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հրավերին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չհամապատասխանող</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ենթակա</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մերժման</w:t>
      </w:r>
      <w:proofErr w:type="spellEnd"/>
      <w:r w:rsidRPr="005E1F72">
        <w:rPr>
          <w:rFonts w:ascii="GHEA Grapalat" w:hAnsi="GHEA Grapalat" w:cs="Sylfaen"/>
          <w:i/>
          <w:sz w:val="22"/>
          <w:szCs w:val="22"/>
          <w:lang w:val="af-ZA"/>
        </w:rPr>
        <w:t xml:space="preserve">: </w:t>
      </w:r>
    </w:p>
    <w:p w14:paraId="55FA9F84"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0D4C3B">
        <w:rPr>
          <w:lang w:val="af-ZA"/>
        </w:rPr>
        <w:instrText>HYPERLINK "http://www.armeps.am"</w:instrText>
      </w:r>
      <w:r>
        <w:fldChar w:fldCharType="separate"/>
      </w:r>
      <w:r w:rsidRPr="002A4619">
        <w:rPr>
          <w:rFonts w:ascii="GHEA Grapalat" w:hAnsi="GHEA Grapalat" w:cs="Sylfaen"/>
          <w:i/>
          <w:sz w:val="22"/>
          <w:szCs w:val="22"/>
          <w:lang w:val="af-ZA"/>
        </w:rPr>
        <w:t>www.armeps.am</w:t>
      </w:r>
      <w: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Pr="00803B46">
          <w:rPr>
            <w:rStyle w:val="Hyperlink"/>
            <w:rFonts w:ascii="GHEA Grapalat" w:hAnsi="GHEA Grapalat" w:cs="Sylfaen"/>
            <w:i/>
            <w:sz w:val="22"/>
            <w:szCs w:val="22"/>
            <w:lang w:val="af-ZA"/>
          </w:rPr>
          <w:t>www.procurement.</w:t>
        </w:r>
        <w:r w:rsidRPr="00803B46" w:rsidDel="00EA45F9">
          <w:rPr>
            <w:rStyle w:val="Hyperlink"/>
            <w:rFonts w:ascii="GHEA Grapalat" w:hAnsi="GHEA Grapalat" w:cs="Sylfaen"/>
            <w:i/>
            <w:sz w:val="22"/>
            <w:szCs w:val="22"/>
            <w:lang w:val="af-ZA"/>
          </w:rPr>
          <w:t xml:space="preserve"> </w:t>
        </w:r>
        <w:r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AC67D5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7BC466F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Pr>
          <w:rFonts w:ascii="GHEA Grapalat" w:hAnsi="GHEA Grapalat" w:cs="Sylfaen"/>
          <w:i/>
          <w:sz w:val="22"/>
          <w:szCs w:val="22"/>
        </w:rPr>
        <w:t>՝</w:t>
      </w:r>
    </w:p>
    <w:p w14:paraId="38B03B66" w14:textId="77777777" w:rsidR="00CC1CD1" w:rsidRPr="00A61D46" w:rsidRDefault="00CC1CD1" w:rsidP="00CC1CD1">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Pr="005E1F72">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0D4C3B">
        <w:rPr>
          <w:lang w:val="af-ZA"/>
        </w:rPr>
        <w:instrText>HYPERLINK "http://www.procurement.am"</w:instrText>
      </w:r>
      <w:r>
        <w:fldChar w:fldCharType="separate"/>
      </w:r>
      <w:r w:rsidRPr="0010316E">
        <w:rPr>
          <w:rStyle w:val="Hyperlink"/>
          <w:rFonts w:ascii="GHEA Grapalat" w:hAnsi="GHEA Grapalat" w:cs="Sylfaen"/>
          <w:i/>
          <w:sz w:val="22"/>
          <w:szCs w:val="22"/>
          <w:lang w:val="af-ZA"/>
        </w:rPr>
        <w:t>www.procurement.am</w:t>
      </w:r>
      <w:r>
        <w:fldChar w:fldCharType="end"/>
      </w:r>
      <w:r w:rsidRPr="00756756">
        <w:rPr>
          <w:rFonts w:ascii="GHEA Grapalat" w:hAnsi="GHEA Grapalat" w:cs="Sylfaen"/>
          <w:i/>
          <w:sz w:val="22"/>
          <w:szCs w:val="22"/>
          <w:lang w:val="af-ZA"/>
        </w:rPr>
        <w:t xml:space="preserve"> հասցեով գործող գնումների պ</w:t>
      </w:r>
      <w:r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Pr="00756756">
        <w:rPr>
          <w:rFonts w:ascii="GHEA Grapalat" w:hAnsi="GHEA Grapalat" w:cs="Sylfaen"/>
          <w:i/>
          <w:sz w:val="22"/>
          <w:szCs w:val="22"/>
          <w:lang w:val="af-ZA"/>
        </w:rPr>
        <w:t xml:space="preserve"> տեղադրված  </w:t>
      </w:r>
      <w:hyperlink r:id="rId11" w:history="1">
        <w:r w:rsidRPr="00A61D46">
          <w:rPr>
            <w:rFonts w:ascii="GHEA Grapalat" w:hAnsi="GHEA Grapalat" w:cs="Sylfaen"/>
            <w:i/>
            <w:sz w:val="22"/>
            <w:szCs w:val="22"/>
            <w:lang w:val="af-ZA"/>
          </w:rPr>
          <w:t>Էլեկտրոնային գնումների կատարման ուղեցույց</w:t>
        </w:r>
      </w:hyperlink>
      <w:r w:rsidRPr="00A61D46">
        <w:rPr>
          <w:rFonts w:ascii="GHEA Grapalat" w:hAnsi="GHEA Grapalat" w:cs="Sylfaen"/>
          <w:i/>
          <w:sz w:val="22"/>
          <w:szCs w:val="22"/>
          <w:lang w:val="af-ZA"/>
        </w:rPr>
        <w:t>ով:</w:t>
      </w:r>
    </w:p>
    <w:p w14:paraId="5BE38E25" w14:textId="77777777" w:rsidR="00CC1CD1" w:rsidRPr="00A61D46"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2"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43D11654" w14:textId="77777777" w:rsidR="00CC1CD1" w:rsidRPr="005E1F72" w:rsidRDefault="00CC1CD1" w:rsidP="00CC1CD1">
      <w:pPr>
        <w:ind w:firstLine="567"/>
        <w:jc w:val="both"/>
        <w:rPr>
          <w:rFonts w:ascii="GHEA Grapalat" w:hAnsi="GHEA Grapalat"/>
          <w:i/>
          <w:sz w:val="22"/>
          <w:szCs w:val="22"/>
          <w:lang w:val="af-ZA"/>
        </w:rPr>
      </w:pPr>
      <w:r w:rsidRPr="005E1F72">
        <w:rPr>
          <w:rFonts w:ascii="GHEA Grapalat" w:hAnsi="GHEA Grapalat"/>
          <w:i/>
          <w:sz w:val="22"/>
          <w:szCs w:val="22"/>
          <w:lang w:val="af-ZA"/>
        </w:rPr>
        <w:t xml:space="preserve">- համակարգի հետ կապված հարցեր և խնդիրներ առաջանալիս </w:t>
      </w:r>
      <w:r>
        <w:rPr>
          <w:rFonts w:ascii="GHEA Grapalat" w:hAnsi="GHEA Grapalat"/>
          <w:i/>
          <w:sz w:val="22"/>
          <w:szCs w:val="22"/>
          <w:lang w:val="af-ZA"/>
        </w:rPr>
        <w:t xml:space="preserve">կարող եք դիմել պատվիրատուին, ինչպես նաև </w:t>
      </w:r>
      <w:r w:rsidRPr="005E1F72">
        <w:rPr>
          <w:rFonts w:ascii="GHEA Grapalat" w:hAnsi="GHEA Grapalat"/>
          <w:i/>
          <w:sz w:val="22"/>
          <w:szCs w:val="22"/>
          <w:lang w:val="af-ZA"/>
        </w:rPr>
        <w:t xml:space="preserve">ՀՀ ֆինանսների նախարարություն (այսուհետ նաև` լիազորված մարմին)` ք. Երևան, Մելիք-Ադամյան փող. 1 </w:t>
      </w:r>
      <w:r w:rsidRPr="005E1F72">
        <w:rPr>
          <w:rFonts w:ascii="GHEA Grapalat" w:hAnsi="GHEA Grapalat"/>
          <w:i/>
          <w:lang w:val="af-ZA"/>
        </w:rPr>
        <w:t xml:space="preserve"> </w:t>
      </w:r>
      <w:r w:rsidRPr="005E1F72">
        <w:rPr>
          <w:rFonts w:ascii="GHEA Grapalat" w:hAnsi="GHEA Grapalat"/>
          <w:i/>
          <w:sz w:val="22"/>
          <w:szCs w:val="22"/>
          <w:lang w:val="af-ZA"/>
        </w:rPr>
        <w:t>հասցեով (հեռախոս`(+3741</w:t>
      </w:r>
      <w:r>
        <w:rPr>
          <w:rFonts w:ascii="GHEA Grapalat" w:hAnsi="GHEA Grapalat"/>
          <w:i/>
          <w:sz w:val="22"/>
          <w:szCs w:val="22"/>
          <w:lang w:val="af-ZA"/>
        </w:rPr>
        <w:t>1</w:t>
      </w:r>
      <w:r w:rsidRPr="005E1F72">
        <w:rPr>
          <w:rFonts w:ascii="GHEA Grapalat" w:hAnsi="GHEA Grapalat"/>
          <w:i/>
          <w:sz w:val="22"/>
          <w:szCs w:val="22"/>
          <w:lang w:val="af-ZA"/>
        </w:rPr>
        <w:t>) 28-93-20):</w:t>
      </w:r>
    </w:p>
    <w:p w14:paraId="47527C24" w14:textId="77777777" w:rsidR="00CC1CD1" w:rsidRPr="003118E2" w:rsidRDefault="00CC1CD1" w:rsidP="00CC1CD1">
      <w:pPr>
        <w:ind w:firstLine="567"/>
        <w:rPr>
          <w:rFonts w:ascii="GHEA Grapalat" w:hAnsi="GHEA Grapalat"/>
          <w:b/>
          <w:sz w:val="20"/>
          <w:szCs w:val="22"/>
          <w:lang w:val="af-ZA"/>
        </w:rPr>
      </w:pPr>
      <w:bookmarkStart w:id="3"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427152EF" w14:textId="77777777" w:rsidR="00CC1CD1" w:rsidRPr="005E1F72" w:rsidRDefault="00CC1CD1" w:rsidP="00CC1CD1">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10877D35" w14:textId="77777777" w:rsidR="00CC1CD1" w:rsidRPr="005E1F72" w:rsidRDefault="00CC1CD1" w:rsidP="00CC1CD1">
      <w:pPr>
        <w:ind w:firstLine="567"/>
        <w:jc w:val="center"/>
        <w:rPr>
          <w:rFonts w:ascii="GHEA Grapalat" w:hAnsi="GHEA Grapalat"/>
          <w:b/>
          <w:sz w:val="20"/>
          <w:szCs w:val="22"/>
          <w:lang w:val="af-ZA"/>
        </w:rPr>
      </w:pPr>
    </w:p>
    <w:p w14:paraId="38DB20B0" w14:textId="77777777" w:rsidR="00CC1CD1" w:rsidRPr="005E1F72" w:rsidRDefault="00CC1CD1" w:rsidP="00CC1CD1">
      <w:pPr>
        <w:ind w:firstLine="567"/>
        <w:jc w:val="center"/>
        <w:rPr>
          <w:rFonts w:ascii="GHEA Grapalat" w:hAnsi="GHEA Grapalat" w:cs="Sylfaen"/>
          <w:b/>
          <w:sz w:val="22"/>
          <w:szCs w:val="22"/>
          <w:lang w:val="af-ZA"/>
        </w:rPr>
      </w:pPr>
    </w:p>
    <w:p w14:paraId="4981CFE3" w14:textId="77777777" w:rsidR="00CC1CD1" w:rsidRPr="005E1F72" w:rsidRDefault="00CC1CD1" w:rsidP="00CC1CD1">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14110A0A" w14:textId="77777777" w:rsidR="00CC1CD1" w:rsidRPr="005E1F72" w:rsidRDefault="00CC1CD1" w:rsidP="00CC1CD1">
      <w:pPr>
        <w:ind w:firstLine="567"/>
        <w:jc w:val="center"/>
        <w:rPr>
          <w:rFonts w:ascii="GHEA Grapalat" w:hAnsi="GHEA Grapalat"/>
          <w:i/>
          <w:sz w:val="20"/>
          <w:lang w:val="af-ZA"/>
        </w:rPr>
      </w:pPr>
    </w:p>
    <w:p w14:paraId="6CBADB8D" w14:textId="21F14B6B" w:rsidR="00CC1CD1" w:rsidRPr="00E27B3B" w:rsidRDefault="00CC1CD1" w:rsidP="00CC1CD1">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E27B3B">
        <w:rPr>
          <w:rFonts w:ascii="GHEA Grapalat" w:hAnsi="GHEA Grapalat"/>
          <w:b/>
          <w:sz w:val="20"/>
          <w:lang w:val="af-ZA"/>
        </w:rPr>
        <w:t xml:space="preserve"> </w:t>
      </w:r>
      <w:r w:rsidR="003554B2">
        <w:rPr>
          <w:rFonts w:ascii="GHEA Grapalat" w:hAnsi="GHEA Grapalat"/>
          <w:b/>
          <w:sz w:val="20"/>
          <w:lang w:val="af-ZA"/>
        </w:rPr>
        <w:t>ԵՐԵՎԱՆ ՔԱՂԱՔԻ ԱՐԱԲԿԻՐ ՎԱՐՉԱԿԱՆ ՇՐՋԱՆԻ ԿԱՐԻՔՆԵՐԻ ՀԱՄԱՐ ԱՍՖԱԼՏ-ԲԵՏՈՆՅԱ ԾԱԾԿԻ ՎԵՐԱՆՈՐՈԳՄԱՆ</w:t>
      </w:r>
      <w:r w:rsidR="003554B2" w:rsidRPr="00E27B3B">
        <w:rPr>
          <w:rFonts w:ascii="GHEA Grapalat" w:hAnsi="GHEA Grapalat"/>
          <w:b/>
          <w:sz w:val="20"/>
          <w:lang w:val="af-ZA"/>
        </w:rPr>
        <w:t xml:space="preserve"> </w:t>
      </w:r>
      <w:r w:rsidR="00E27B3B" w:rsidRPr="00E27B3B">
        <w:rPr>
          <w:rFonts w:ascii="GHEA Grapalat" w:hAnsi="GHEA Grapalat"/>
          <w:b/>
          <w:sz w:val="20"/>
          <w:lang w:val="af-ZA"/>
        </w:rPr>
        <w:t>ԱՇԽԱՏԱՆՔՆԵՐԻ</w:t>
      </w:r>
      <w:r w:rsidRPr="00E27B3B">
        <w:rPr>
          <w:rFonts w:ascii="GHEA Grapalat" w:hAnsi="GHEA Grapalat"/>
          <w:b/>
          <w:sz w:val="20"/>
          <w:lang w:val="af-ZA"/>
        </w:rPr>
        <w:t xml:space="preserve"> </w:t>
      </w:r>
      <w:r w:rsidRPr="005E1F72">
        <w:rPr>
          <w:rFonts w:ascii="GHEA Grapalat" w:hAnsi="GHEA Grapalat"/>
          <w:b/>
          <w:sz w:val="20"/>
          <w:lang w:val="af-ZA"/>
        </w:rPr>
        <w:t xml:space="preserve">ՁԵՌՔԲԵՐՄԱՆ ՆՊԱՏԱԿՈՎ ՀԱՅՏԱՐԱՐՎԱԾ </w:t>
      </w:r>
      <w:r w:rsidR="00F57EA6">
        <w:rPr>
          <w:rFonts w:ascii="GHEA Grapalat" w:hAnsi="GHEA Grapalat"/>
          <w:b/>
          <w:sz w:val="20"/>
          <w:lang w:val="af-ZA"/>
        </w:rPr>
        <w:t>ԲԱՑ ՄՐՑՈՒՅԹ</w:t>
      </w:r>
      <w:r w:rsidRPr="005E1F72">
        <w:rPr>
          <w:rFonts w:ascii="GHEA Grapalat" w:hAnsi="GHEA Grapalat"/>
          <w:b/>
          <w:sz w:val="20"/>
          <w:lang w:val="af-ZA"/>
        </w:rPr>
        <w:t>Ի ՀՐԱՎԵՐԻ</w:t>
      </w:r>
    </w:p>
    <w:p w14:paraId="578599B8" w14:textId="77777777" w:rsidR="00CC1CD1" w:rsidRPr="005E1F72" w:rsidRDefault="00CC1CD1" w:rsidP="00CC1CD1">
      <w:pPr>
        <w:ind w:firstLine="567"/>
        <w:jc w:val="center"/>
        <w:rPr>
          <w:rFonts w:ascii="GHEA Grapalat" w:hAnsi="GHEA Grapalat" w:cs="Sylfaen"/>
          <w:b/>
          <w:sz w:val="20"/>
          <w:szCs w:val="22"/>
          <w:lang w:val="af-ZA"/>
        </w:rPr>
      </w:pPr>
    </w:p>
    <w:p w14:paraId="3B671E75" w14:textId="77777777" w:rsidR="00CC1CD1" w:rsidRPr="005E1F72" w:rsidRDefault="00CC1CD1" w:rsidP="00CC1CD1">
      <w:pPr>
        <w:ind w:firstLine="567"/>
        <w:jc w:val="center"/>
        <w:rPr>
          <w:rFonts w:ascii="GHEA Grapalat" w:hAnsi="GHEA Grapalat" w:cs="Sylfaen"/>
          <w:b/>
          <w:sz w:val="20"/>
          <w:szCs w:val="22"/>
          <w:lang w:val="af-ZA"/>
        </w:rPr>
      </w:pPr>
    </w:p>
    <w:p w14:paraId="7E083695" w14:textId="77777777" w:rsidR="00CC1CD1" w:rsidRPr="005E1F72" w:rsidRDefault="00CC1CD1" w:rsidP="00CC1CD1">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C22E84B" w14:textId="77777777" w:rsidR="00CC1CD1" w:rsidRPr="005E1F72" w:rsidRDefault="00CC1CD1" w:rsidP="00CC1CD1">
      <w:pPr>
        <w:ind w:firstLine="567"/>
        <w:jc w:val="both"/>
        <w:rPr>
          <w:rFonts w:ascii="GHEA Grapalat" w:hAnsi="GHEA Grapalat"/>
          <w:sz w:val="20"/>
          <w:lang w:val="af-ZA"/>
        </w:rPr>
      </w:pPr>
    </w:p>
    <w:p w14:paraId="023649F6"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77C0052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Pr="00E2073B">
        <w:rPr>
          <w:rFonts w:ascii="GHEA Grapalat" w:hAnsi="GHEA Grapalat" w:cs="Sylfaen"/>
          <w:sz w:val="20"/>
          <w:lang w:val="af-ZA"/>
        </w:rPr>
        <w:t xml:space="preserve"> </w:t>
      </w:r>
      <w:r>
        <w:rPr>
          <w:rFonts w:ascii="GHEA Grapalat" w:hAnsi="GHEA Grapalat" w:cs="Sylfaen"/>
          <w:sz w:val="20"/>
        </w:rPr>
        <w:t>և</w:t>
      </w:r>
      <w:r w:rsidRPr="00E2073B">
        <w:rPr>
          <w:rFonts w:ascii="GHEA Grapalat" w:hAnsi="GHEA Grapalat" w:cs="Sylfaen"/>
          <w:sz w:val="20"/>
          <w:lang w:val="af-ZA"/>
        </w:rPr>
        <w:t xml:space="preserve"> </w:t>
      </w:r>
      <w:proofErr w:type="spellStart"/>
      <w:r>
        <w:rPr>
          <w:rFonts w:ascii="GHEA Grapalat" w:hAnsi="GHEA Grapalat" w:cs="Sylfaen"/>
          <w:sz w:val="20"/>
        </w:rPr>
        <w:t>դրանց</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կարգը</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1C91CDFC"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209804DB"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02FF03E7"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Pr="00972668">
        <w:rPr>
          <w:rFonts w:ascii="GHEA Grapalat" w:hAnsi="GHEA Grapalat" w:cs="Times Armenian"/>
          <w:sz w:val="20"/>
          <w:lang w:val="af-ZA"/>
        </w:rPr>
        <w:tab/>
        <w:t xml:space="preserve"> </w:t>
      </w:r>
    </w:p>
    <w:p w14:paraId="0C456D3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6.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ժամկետը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դրանք</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վերցնելու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5E7AB416" w14:textId="5015A8DC"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7.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ապահովումը</w:t>
      </w:r>
      <w:proofErr w:type="spellEnd"/>
      <w:r w:rsidRPr="00972668">
        <w:rPr>
          <w:rStyle w:val="FootnoteReference"/>
          <w:rFonts w:ascii="GHEA Grapalat" w:hAnsi="GHEA Grapalat" w:cs="Sylfaen"/>
          <w:sz w:val="20"/>
        </w:rPr>
        <w:footnoteReference w:id="2"/>
      </w:r>
      <w:r w:rsidRPr="00972668">
        <w:rPr>
          <w:rFonts w:ascii="GHEA Grapalat" w:hAnsi="GHEA Grapalat" w:cs="Times Armenian"/>
          <w:sz w:val="20"/>
          <w:lang w:val="af-ZA"/>
        </w:rPr>
        <w:tab/>
        <w:t xml:space="preserve"> </w:t>
      </w:r>
    </w:p>
    <w:p w14:paraId="245BA52C"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8. Հ</w:t>
      </w:r>
      <w:proofErr w:type="spellStart"/>
      <w:r w:rsidRPr="00972668">
        <w:rPr>
          <w:rFonts w:ascii="GHEA Grapalat" w:hAnsi="GHEA Grapalat" w:cs="Sylfaen"/>
          <w:sz w:val="20"/>
        </w:rPr>
        <w:t>այտերի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բացումը</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գնահատումը</w:t>
      </w:r>
      <w:proofErr w:type="spellEnd"/>
      <w:r w:rsidRPr="00972668">
        <w:rPr>
          <w:rFonts w:ascii="GHEA Grapalat" w:hAnsi="GHEA Grapalat" w:cs="Sylfaen"/>
          <w:sz w:val="20"/>
          <w:lang w:val="af-ZA"/>
        </w:rPr>
        <w:t xml:space="preserve">  </w:t>
      </w:r>
      <w:r w:rsidRPr="00972668">
        <w:rPr>
          <w:rFonts w:ascii="GHEA Grapalat" w:hAnsi="GHEA Grapalat" w:cs="Sylfaen"/>
          <w:sz w:val="20"/>
        </w:rPr>
        <w:t>և</w:t>
      </w:r>
      <w:r w:rsidRPr="00972668">
        <w:rPr>
          <w:rFonts w:ascii="GHEA Grapalat" w:hAnsi="GHEA Grapalat" w:cs="Sylfaen"/>
          <w:sz w:val="20"/>
          <w:lang w:val="af-ZA"/>
        </w:rPr>
        <w:t xml:space="preserve"> </w:t>
      </w:r>
      <w:proofErr w:type="spellStart"/>
      <w:r w:rsidRPr="00972668">
        <w:rPr>
          <w:rFonts w:ascii="GHEA Grapalat" w:hAnsi="GHEA Grapalat" w:cs="Sylfaen"/>
          <w:sz w:val="20"/>
        </w:rPr>
        <w:t>արդյունքների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ամփոփումը</w:t>
      </w:r>
      <w:proofErr w:type="spellEnd"/>
      <w:r w:rsidRPr="00972668">
        <w:rPr>
          <w:rFonts w:ascii="GHEA Grapalat" w:hAnsi="GHEA Grapalat" w:cs="Sylfaen"/>
          <w:sz w:val="20"/>
          <w:lang w:val="af-ZA"/>
        </w:rPr>
        <w:tab/>
      </w:r>
    </w:p>
    <w:p w14:paraId="6ADC56D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9. </w:t>
      </w:r>
      <w:proofErr w:type="spellStart"/>
      <w:r w:rsidRPr="00972668">
        <w:rPr>
          <w:rFonts w:ascii="GHEA Grapalat" w:hAnsi="GHEA Grapalat" w:cs="Sylfaen"/>
          <w:sz w:val="20"/>
        </w:rPr>
        <w:t>Պայմանա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կնքումը</w:t>
      </w:r>
      <w:proofErr w:type="spellEnd"/>
      <w:r w:rsidRPr="00972668">
        <w:rPr>
          <w:rFonts w:ascii="GHEA Grapalat" w:hAnsi="GHEA Grapalat" w:cs="Times Armenian"/>
          <w:sz w:val="20"/>
          <w:lang w:val="af-ZA"/>
        </w:rPr>
        <w:tab/>
      </w:r>
    </w:p>
    <w:p w14:paraId="21FC1F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10. </w:t>
      </w:r>
      <w:r>
        <w:rPr>
          <w:rFonts w:ascii="GHEA Grapalat" w:hAnsi="GHEA Grapalat"/>
          <w:sz w:val="20"/>
          <w:lang w:val="af-ZA"/>
        </w:rPr>
        <w:t xml:space="preserve">Որակավորման և </w:t>
      </w:r>
      <w:proofErr w:type="spellStart"/>
      <w:r>
        <w:rPr>
          <w:rFonts w:ascii="GHEA Grapalat" w:hAnsi="GHEA Grapalat" w:cs="Sylfaen"/>
          <w:sz w:val="20"/>
        </w:rPr>
        <w:t>պ</w:t>
      </w:r>
      <w:r w:rsidRPr="00972668">
        <w:rPr>
          <w:rFonts w:ascii="GHEA Grapalat" w:hAnsi="GHEA Grapalat" w:cs="Sylfaen"/>
          <w:sz w:val="20"/>
        </w:rPr>
        <w:t>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w:t>
      </w:r>
      <w:r>
        <w:rPr>
          <w:rFonts w:ascii="GHEA Grapalat" w:hAnsi="GHEA Grapalat" w:cs="Sylfaen"/>
          <w:sz w:val="20"/>
        </w:rPr>
        <w:t>ներ</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603EBD2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11.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61ECA1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12.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DEA1AB3" w14:textId="77777777" w:rsidR="00CC1CD1" w:rsidRPr="00972668" w:rsidRDefault="00CC1CD1" w:rsidP="00CC1CD1">
      <w:pPr>
        <w:ind w:firstLine="567"/>
        <w:jc w:val="both"/>
        <w:rPr>
          <w:rFonts w:ascii="GHEA Grapalat" w:hAnsi="GHEA Grapalat"/>
          <w:sz w:val="20"/>
          <w:lang w:val="af-ZA"/>
        </w:rPr>
      </w:pPr>
    </w:p>
    <w:p w14:paraId="290F35B9" w14:textId="77777777" w:rsidR="00CC1CD1" w:rsidRPr="00972668" w:rsidRDefault="00CC1CD1" w:rsidP="00CC1CD1">
      <w:pPr>
        <w:ind w:firstLine="567"/>
        <w:jc w:val="both"/>
        <w:rPr>
          <w:rFonts w:ascii="GHEA Grapalat" w:hAnsi="GHEA Grapalat"/>
          <w:sz w:val="20"/>
          <w:lang w:val="af-ZA"/>
        </w:rPr>
      </w:pPr>
    </w:p>
    <w:p w14:paraId="478CB4E0" w14:textId="09E9848D" w:rsidR="00CC1CD1" w:rsidRPr="00972668" w:rsidRDefault="00CC1CD1" w:rsidP="00CC1CD1">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F57EA6">
        <w:rPr>
          <w:rFonts w:ascii="GHEA Grapalat" w:hAnsi="GHEA Grapalat" w:cs="Sylfaen"/>
          <w:b/>
          <w:sz w:val="20"/>
        </w:rPr>
        <w:t>ԲԱՑ</w:t>
      </w:r>
      <w:r w:rsidR="00F57EA6" w:rsidRPr="008D2826">
        <w:rPr>
          <w:rFonts w:ascii="GHEA Grapalat" w:hAnsi="GHEA Grapalat" w:cs="Sylfaen"/>
          <w:b/>
          <w:sz w:val="20"/>
          <w:lang w:val="af-ZA"/>
        </w:rPr>
        <w:t xml:space="preserve"> </w:t>
      </w:r>
      <w:r w:rsidR="00F57EA6">
        <w:rPr>
          <w:rFonts w:ascii="GHEA Grapalat" w:hAnsi="GHEA Grapalat" w:cs="Sylfaen"/>
          <w:b/>
          <w:sz w:val="20"/>
        </w:rPr>
        <w:t>ՄՐՑՈՒՅԹ</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7C03D7D4" w14:textId="77777777" w:rsidR="00CC1CD1" w:rsidRPr="00972668" w:rsidRDefault="00CC1CD1" w:rsidP="00CC1CD1">
      <w:pPr>
        <w:ind w:firstLine="567"/>
        <w:jc w:val="both"/>
        <w:rPr>
          <w:rFonts w:ascii="GHEA Grapalat" w:hAnsi="GHEA Grapalat"/>
          <w:sz w:val="20"/>
          <w:lang w:val="af-ZA"/>
        </w:rPr>
      </w:pPr>
    </w:p>
    <w:p w14:paraId="3A7BD3C8"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3B786B8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15C326DE" w14:textId="77777777" w:rsidR="00CC1CD1" w:rsidRPr="005E1F72" w:rsidRDefault="00CC1CD1" w:rsidP="00CC1CD1">
      <w:pPr>
        <w:ind w:firstLine="1134"/>
        <w:jc w:val="both"/>
        <w:rPr>
          <w:rFonts w:ascii="GHEA Grapalat" w:hAnsi="GHEA Grapalat" w:cs="Times Armenian"/>
          <w:sz w:val="20"/>
          <w:lang w:val="af-ZA"/>
        </w:rPr>
      </w:pPr>
      <w:r w:rsidRPr="00334B2F">
        <w:rPr>
          <w:rFonts w:ascii="GHEA Grapalat" w:hAnsi="GHEA Grapalat"/>
          <w:sz w:val="20"/>
          <w:lang w:val="af-ZA"/>
        </w:rPr>
        <w:t>3.</w:t>
      </w:r>
      <w:r w:rsidRPr="00334B2F">
        <w:rPr>
          <w:rFonts w:ascii="GHEA Grapalat" w:hAnsi="GHEA Grapalat"/>
          <w:sz w:val="20"/>
          <w:lang w:val="af-ZA"/>
        </w:rPr>
        <w:tab/>
      </w:r>
      <w:proofErr w:type="spellStart"/>
      <w:r w:rsidRPr="00334B2F">
        <w:rPr>
          <w:rFonts w:ascii="GHEA Grapalat" w:hAnsi="GHEA Grapalat" w:cs="Sylfaen"/>
          <w:sz w:val="20"/>
        </w:rPr>
        <w:t>Հավելվածներ</w:t>
      </w:r>
      <w:proofErr w:type="spellEnd"/>
      <w:r w:rsidRPr="00334B2F">
        <w:rPr>
          <w:rFonts w:ascii="GHEA Grapalat" w:hAnsi="GHEA Grapalat" w:cs="Times Armenian"/>
          <w:sz w:val="20"/>
          <w:lang w:val="af-ZA"/>
        </w:rPr>
        <w:t xml:space="preserve"> 1-7</w:t>
      </w:r>
      <w:r w:rsidRPr="005E1F72">
        <w:rPr>
          <w:rFonts w:ascii="GHEA Grapalat" w:hAnsi="GHEA Grapalat" w:cs="Times Armenian"/>
          <w:sz w:val="20"/>
          <w:lang w:val="af-ZA"/>
        </w:rPr>
        <w:tab/>
      </w:r>
    </w:p>
    <w:p w14:paraId="7AB6C4EC" w14:textId="77777777" w:rsidR="00CC1CD1" w:rsidRPr="005E1F72" w:rsidRDefault="00CC1CD1" w:rsidP="00CC1CD1">
      <w:pPr>
        <w:ind w:firstLine="1134"/>
        <w:jc w:val="both"/>
        <w:rPr>
          <w:rFonts w:ascii="GHEA Grapalat" w:hAnsi="GHEA Grapalat" w:cs="Times Armenian"/>
          <w:sz w:val="20"/>
          <w:lang w:val="af-ZA"/>
        </w:rPr>
      </w:pPr>
    </w:p>
    <w:p w14:paraId="50AD8D5E" w14:textId="77777777" w:rsidR="00CC1CD1" w:rsidRPr="005E1F72" w:rsidRDefault="00CC1CD1" w:rsidP="00CC1CD1">
      <w:pPr>
        <w:ind w:firstLine="1134"/>
        <w:jc w:val="both"/>
        <w:rPr>
          <w:rFonts w:ascii="GHEA Grapalat" w:hAnsi="GHEA Grapalat" w:cs="Times Armenian"/>
          <w:sz w:val="20"/>
          <w:lang w:val="af-ZA"/>
        </w:rPr>
      </w:pPr>
    </w:p>
    <w:p w14:paraId="2D151DE6" w14:textId="77777777" w:rsidR="00CC1CD1" w:rsidRPr="005E1F72" w:rsidRDefault="00CC1CD1" w:rsidP="00CC1CD1">
      <w:pPr>
        <w:ind w:firstLine="1134"/>
        <w:jc w:val="both"/>
        <w:rPr>
          <w:rFonts w:ascii="GHEA Grapalat" w:hAnsi="GHEA Grapalat" w:cs="Times Armenian"/>
          <w:sz w:val="20"/>
          <w:lang w:val="af-ZA"/>
        </w:rPr>
      </w:pPr>
    </w:p>
    <w:p w14:paraId="1E28D6BA" w14:textId="77777777" w:rsidR="00CC1CD1" w:rsidRPr="005E1F72" w:rsidRDefault="00CC1CD1" w:rsidP="00CC1CD1">
      <w:pPr>
        <w:ind w:firstLine="1134"/>
        <w:jc w:val="both"/>
        <w:rPr>
          <w:rFonts w:ascii="GHEA Grapalat" w:hAnsi="GHEA Grapalat" w:cs="Times Armenian"/>
          <w:sz w:val="20"/>
          <w:lang w:val="af-ZA"/>
        </w:rPr>
      </w:pPr>
    </w:p>
    <w:p w14:paraId="1FC24CB4" w14:textId="77777777" w:rsidR="00CC1CD1" w:rsidRPr="005E1F72" w:rsidRDefault="00CC1CD1" w:rsidP="00CC1CD1">
      <w:pPr>
        <w:ind w:firstLine="1134"/>
        <w:jc w:val="both"/>
        <w:rPr>
          <w:rFonts w:ascii="GHEA Grapalat" w:hAnsi="GHEA Grapalat" w:cs="Times Armenian"/>
          <w:sz w:val="20"/>
          <w:lang w:val="af-ZA"/>
        </w:rPr>
      </w:pPr>
    </w:p>
    <w:p w14:paraId="7C055287" w14:textId="77777777" w:rsidR="00CC1CD1" w:rsidRPr="005E1F72" w:rsidRDefault="00CC1CD1" w:rsidP="00CC1CD1">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Pr="005E1F72">
        <w:rPr>
          <w:rFonts w:ascii="GHEA Grapalat" w:hAnsi="GHEA Grapalat" w:cs="Times Armenian"/>
          <w:sz w:val="20"/>
          <w:lang w:val="af-ZA"/>
        </w:rPr>
        <w:br w:type="page"/>
      </w:r>
      <w:r w:rsidRPr="005E1F72">
        <w:rPr>
          <w:rFonts w:ascii="GHEA Grapalat" w:hAnsi="GHEA Grapalat" w:cs="Times Armenian"/>
          <w:sz w:val="20"/>
          <w:lang w:val="af-ZA"/>
        </w:rPr>
        <w:lastRenderedPageBreak/>
        <w:tab/>
      </w:r>
    </w:p>
    <w:p w14:paraId="733C0DA2" w14:textId="6DCB0DC5" w:rsidR="00CC1CD1" w:rsidRPr="005E1F72" w:rsidRDefault="00CC1CD1" w:rsidP="00CC1CD1">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Pr>
          <w:rFonts w:ascii="GHEA Grapalat" w:hAnsi="GHEA Grapalat" w:cs="Times Armenian"/>
          <w:sz w:val="20"/>
          <w:lang w:val="af-ZA"/>
        </w:rPr>
        <w:t>ԵՔ-</w:t>
      </w:r>
      <w:r w:rsidR="00B56F16">
        <w:rPr>
          <w:rFonts w:ascii="GHEA Grapalat" w:hAnsi="GHEA Grapalat" w:cs="Times Armenian"/>
          <w:sz w:val="20"/>
          <w:lang w:val="af-ZA"/>
        </w:rPr>
        <w:t>ԲՄԱՇՁԲ-</w:t>
      </w:r>
      <w:r w:rsidR="00515F82">
        <w:rPr>
          <w:rFonts w:ascii="GHEA Grapalat" w:hAnsi="GHEA Grapalat" w:cs="Times Armenian"/>
          <w:sz w:val="20"/>
          <w:lang w:val="af-ZA"/>
        </w:rPr>
        <w:t>26/15</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F57EA6">
        <w:rPr>
          <w:rFonts w:ascii="GHEA Grapalat" w:hAnsi="GHEA Grapalat" w:cs="Sylfaen"/>
          <w:sz w:val="20"/>
        </w:rPr>
        <w:t>բաց</w:t>
      </w:r>
      <w:proofErr w:type="spellEnd"/>
      <w:r w:rsidR="00F57EA6" w:rsidRPr="00F57EA6">
        <w:rPr>
          <w:rFonts w:ascii="GHEA Grapalat" w:hAnsi="GHEA Grapalat" w:cs="Sylfaen"/>
          <w:sz w:val="20"/>
          <w:lang w:val="af-ZA"/>
        </w:rPr>
        <w:t xml:space="preserve"> </w:t>
      </w:r>
      <w:proofErr w:type="spellStart"/>
      <w:r w:rsidR="00F57EA6">
        <w:rPr>
          <w:rFonts w:ascii="GHEA Grapalat" w:hAnsi="GHEA Grapalat" w:cs="Sylfaen"/>
          <w:sz w:val="20"/>
        </w:rPr>
        <w:t>մրցույթ</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Pr="005E1F72">
        <w:rPr>
          <w:rFonts w:ascii="GHEA Grapalat" w:hAnsi="GHEA Grapalat" w:cs="Times Armenian"/>
          <w:sz w:val="20"/>
          <w:lang w:val="af-ZA"/>
        </w:rPr>
        <w:t>։</w:t>
      </w:r>
    </w:p>
    <w:p w14:paraId="61E40526"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կառավարության</w:t>
      </w:r>
      <w:proofErr w:type="spellEnd"/>
      <w:r w:rsidRPr="005E1F72">
        <w:rPr>
          <w:rFonts w:ascii="GHEA Grapalat" w:hAnsi="GHEA Grapalat" w:cs="Times Armenian"/>
          <w:sz w:val="20"/>
          <w:lang w:val="af-ZA"/>
        </w:rPr>
        <w:t xml:space="preserve"> 2017 </w:t>
      </w:r>
      <w:proofErr w:type="spellStart"/>
      <w:r w:rsidRPr="005E1F72">
        <w:rPr>
          <w:rFonts w:ascii="GHEA Grapalat" w:hAnsi="GHEA Grapalat" w:cs="Times Armenian"/>
          <w:sz w:val="20"/>
        </w:rPr>
        <w:t>թվականի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ապրիլի</w:t>
      </w:r>
      <w:proofErr w:type="spellEnd"/>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հաստատված</w:t>
      </w:r>
      <w:proofErr w:type="spellEnd"/>
      <w:r w:rsidRPr="005E1F72">
        <w:rPr>
          <w:rFonts w:ascii="GHEA Grapalat" w:hAnsi="GHEA Grapalat" w:cs="Times Armenian"/>
          <w:sz w:val="20"/>
          <w:lang w:val="af-ZA"/>
        </w:rPr>
        <w:t xml:space="preserve"> «Է</w:t>
      </w:r>
      <w:proofErr w:type="spellStart"/>
      <w:r w:rsidRPr="005E1F72">
        <w:rPr>
          <w:rFonts w:ascii="GHEA Grapalat" w:hAnsi="GHEA Grapalat" w:cs="Times Armenian"/>
          <w:sz w:val="20"/>
        </w:rPr>
        <w:t>լեկտրոնային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ձևով</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կատարման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Pr>
          <w:rFonts w:ascii="GHEA Grapalat" w:hAnsi="GHEA Grapalat"/>
          <w:sz w:val="20"/>
          <w:lang w:val="hy-AM"/>
        </w:rPr>
        <w:t>Երևան</w:t>
      </w:r>
      <w:r w:rsidRPr="005E1F72">
        <w:rPr>
          <w:rFonts w:ascii="GHEA Grapalat" w:hAnsi="GHEA Grapalat"/>
          <w:sz w:val="20"/>
        </w:rPr>
        <w:t>ի</w:t>
      </w:r>
      <w:r>
        <w:rPr>
          <w:rFonts w:ascii="GHEA Grapalat" w:hAnsi="GHEA Grapalat"/>
          <w:sz w:val="20"/>
          <w:lang w:val="hy-AM"/>
        </w:rPr>
        <w:t xml:space="preserve"> քաղաքապետարանի</w:t>
      </w:r>
      <w:r w:rsidRPr="005E1F72">
        <w:rPr>
          <w:rFonts w:ascii="GHEA Grapalat" w:hAnsi="GHEA Grapalat"/>
          <w:sz w:val="20"/>
          <w:lang w:val="af-ZA"/>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պատվիրատու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Pr="005E1F72">
        <w:rPr>
          <w:rFonts w:ascii="GHEA Grapalat" w:hAnsi="GHEA Grapalat" w:cs="Times Armenian"/>
          <w:sz w:val="20"/>
          <w:lang w:val="af-ZA"/>
        </w:rPr>
        <w:t>։</w:t>
      </w:r>
    </w:p>
    <w:p w14:paraId="03A6620B"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համակարգում </w:t>
      </w:r>
      <w:proofErr w:type="spellStart"/>
      <w:r w:rsidRPr="005E1F72">
        <w:rPr>
          <w:rFonts w:ascii="GHEA Grapalat" w:hAnsi="GHEA Grapalat" w:cs="Sylfaen"/>
          <w:sz w:val="20"/>
        </w:rPr>
        <w:t>գրանցված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Pr="005E1F72">
        <w:rPr>
          <w:rFonts w:ascii="GHEA Grapalat" w:hAnsi="GHEA Grapalat" w:cs="Times Armenian"/>
          <w:sz w:val="20"/>
          <w:lang w:val="af-ZA"/>
        </w:rPr>
        <w:t>։</w:t>
      </w:r>
    </w:p>
    <w:p w14:paraId="210BEE4E" w14:textId="77777777" w:rsidR="00CC1CD1" w:rsidRPr="005E1F72" w:rsidRDefault="00CC1CD1" w:rsidP="00CC1CD1">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61C1E38D" w14:textId="77777777" w:rsidR="00CC1CD1" w:rsidRPr="005E1F72" w:rsidRDefault="00CC1CD1" w:rsidP="00CC1CD1">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Pr="005E1F72">
        <w:rPr>
          <w:rFonts w:ascii="GHEA Grapalat" w:hAnsi="GHEA Grapalat" w:cs="Times Armenian"/>
          <w:sz w:val="20"/>
          <w:lang w:val="af-ZA"/>
        </w:rPr>
        <w:t xml:space="preserve">։ </w:t>
      </w:r>
    </w:p>
    <w:p w14:paraId="6643816C" w14:textId="61B599B0" w:rsidR="00CC1CD1" w:rsidRPr="005E1F72" w:rsidRDefault="00CC1CD1" w:rsidP="00CC1CD1">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007B3CEF">
        <w:rPr>
          <w:rFonts w:ascii="GHEA Grapalat" w:hAnsi="GHEA Grapalat"/>
        </w:rPr>
        <w:t>gor.muradyan@yerevan.am</w:t>
      </w:r>
    </w:p>
    <w:p w14:paraId="46C8E6F9" w14:textId="77777777" w:rsidR="00CC1CD1" w:rsidRPr="005E1F72" w:rsidRDefault="00CC1CD1" w:rsidP="00CC1CD1">
      <w:pPr>
        <w:jc w:val="center"/>
        <w:rPr>
          <w:rFonts w:ascii="GHEA Grapalat" w:hAnsi="GHEA Grapalat"/>
          <w:szCs w:val="22"/>
          <w:lang w:val="af-ZA"/>
        </w:rPr>
      </w:pPr>
      <w:r w:rsidRPr="005E1F72">
        <w:rPr>
          <w:rFonts w:ascii="GHEA Grapalat" w:hAnsi="GHEA Grapalat"/>
          <w:sz w:val="16"/>
          <w:szCs w:val="16"/>
          <w:lang w:val="af-ZA"/>
        </w:rPr>
        <w:br w:type="page"/>
      </w:r>
      <w:r w:rsidRPr="005E1F72">
        <w:rPr>
          <w:rFonts w:ascii="GHEA Grapalat" w:hAnsi="GHEA Grapalat" w:cs="Sylfaen"/>
          <w:szCs w:val="22"/>
        </w:rPr>
        <w:lastRenderedPageBreak/>
        <w:t>ՄԱՍ</w:t>
      </w:r>
      <w:r w:rsidRPr="005E1F72">
        <w:rPr>
          <w:rFonts w:ascii="GHEA Grapalat" w:hAnsi="GHEA Grapalat" w:cs="Times Armenian"/>
          <w:szCs w:val="22"/>
          <w:lang w:val="af-ZA"/>
        </w:rPr>
        <w:t xml:space="preserve">  I</w:t>
      </w:r>
    </w:p>
    <w:p w14:paraId="2451B706" w14:textId="77777777" w:rsidR="00CC1CD1" w:rsidRPr="005E1F72" w:rsidRDefault="00CC1CD1" w:rsidP="00CC1CD1">
      <w:pPr>
        <w:pStyle w:val="Heading3"/>
        <w:spacing w:line="240" w:lineRule="auto"/>
        <w:ind w:firstLine="567"/>
        <w:rPr>
          <w:rFonts w:ascii="GHEA Grapalat" w:hAnsi="GHEA Grapalat"/>
          <w:sz w:val="24"/>
          <w:szCs w:val="22"/>
          <w:lang w:val="af-ZA"/>
        </w:rPr>
      </w:pPr>
    </w:p>
    <w:p w14:paraId="6DE72F7A" w14:textId="77777777" w:rsidR="00CC1CD1" w:rsidRPr="005E1F72" w:rsidRDefault="00CC1CD1" w:rsidP="00CC1CD1">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59155467" w14:textId="77777777" w:rsidR="00CC1CD1" w:rsidRPr="005E1F72" w:rsidRDefault="00CC1CD1" w:rsidP="00CC1CD1">
      <w:pPr>
        <w:ind w:left="360"/>
        <w:jc w:val="center"/>
        <w:rPr>
          <w:rFonts w:ascii="GHEA Grapalat" w:hAnsi="GHEA Grapalat" w:cs="Sylfaen"/>
          <w:b/>
          <w:sz w:val="20"/>
        </w:rPr>
      </w:pPr>
    </w:p>
    <w:p w14:paraId="2253E1A4" w14:textId="38512107" w:rsidR="00CC1CD1" w:rsidRDefault="00CC1CD1" w:rsidP="00CC1CD1">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Pr="00E27B3B">
        <w:rPr>
          <w:rFonts w:ascii="GHEA Grapalat" w:hAnsi="GHEA Grapalat" w:cs="Sylfaen"/>
          <w:i w:val="0"/>
        </w:rPr>
        <w:t>Գնման</w:t>
      </w:r>
      <w:proofErr w:type="spellEnd"/>
      <w:r w:rsidRPr="00E27B3B">
        <w:rPr>
          <w:rFonts w:ascii="GHEA Grapalat" w:hAnsi="GHEA Grapalat" w:cs="Sylfaen"/>
          <w:i w:val="0"/>
          <w:lang w:val="af-ZA"/>
        </w:rPr>
        <w:t xml:space="preserve"> </w:t>
      </w:r>
      <w:proofErr w:type="spellStart"/>
      <w:r w:rsidRPr="00E27B3B">
        <w:rPr>
          <w:rFonts w:ascii="GHEA Grapalat" w:hAnsi="GHEA Grapalat" w:cs="Sylfaen"/>
          <w:i w:val="0"/>
        </w:rPr>
        <w:t>առարկա</w:t>
      </w:r>
      <w:proofErr w:type="spellEnd"/>
      <w:r w:rsidRPr="00E27B3B">
        <w:rPr>
          <w:rFonts w:ascii="GHEA Grapalat" w:hAnsi="GHEA Grapalat" w:cs="Sylfaen"/>
          <w:i w:val="0"/>
          <w:lang w:val="af-ZA"/>
        </w:rPr>
        <w:t xml:space="preserve"> </w:t>
      </w:r>
      <w:r w:rsidRPr="00E27B3B">
        <w:rPr>
          <w:rFonts w:ascii="GHEA Grapalat" w:hAnsi="GHEA Grapalat" w:cs="Sylfaen"/>
          <w:i w:val="0"/>
        </w:rPr>
        <w:t>է</w:t>
      </w:r>
      <w:r w:rsidRPr="00E27B3B">
        <w:rPr>
          <w:rFonts w:ascii="GHEA Grapalat" w:hAnsi="GHEA Grapalat" w:cs="Sylfaen"/>
          <w:i w:val="0"/>
          <w:lang w:val="af-ZA"/>
        </w:rPr>
        <w:t xml:space="preserve"> </w:t>
      </w:r>
      <w:proofErr w:type="spellStart"/>
      <w:r w:rsidRPr="00E27B3B">
        <w:rPr>
          <w:rFonts w:ascii="GHEA Grapalat" w:hAnsi="GHEA Grapalat" w:cs="Sylfaen"/>
          <w:i w:val="0"/>
        </w:rPr>
        <w:t>Երևանի</w:t>
      </w:r>
      <w:proofErr w:type="spellEnd"/>
      <w:r w:rsidRPr="00E27B3B">
        <w:rPr>
          <w:rFonts w:ascii="GHEA Grapalat" w:hAnsi="GHEA Grapalat" w:cs="Sylfaen"/>
          <w:i w:val="0"/>
        </w:rPr>
        <w:t xml:space="preserve"> </w:t>
      </w:r>
      <w:proofErr w:type="spellStart"/>
      <w:r w:rsidRPr="00E27B3B">
        <w:rPr>
          <w:rFonts w:ascii="GHEA Grapalat" w:hAnsi="GHEA Grapalat" w:cs="Sylfaen"/>
          <w:i w:val="0"/>
        </w:rPr>
        <w:t>քաղաքապետարանի</w:t>
      </w:r>
      <w:proofErr w:type="spellEnd"/>
      <w:r w:rsidRPr="00E27B3B">
        <w:rPr>
          <w:rFonts w:ascii="GHEA Grapalat" w:hAnsi="GHEA Grapalat"/>
          <w:i w:val="0"/>
          <w:lang w:val="af-ZA"/>
        </w:rPr>
        <w:t xml:space="preserve"> </w:t>
      </w:r>
      <w:proofErr w:type="spellStart"/>
      <w:r w:rsidRPr="00E27B3B">
        <w:rPr>
          <w:rFonts w:ascii="GHEA Grapalat" w:hAnsi="GHEA Grapalat" w:cs="Sylfaen"/>
          <w:i w:val="0"/>
        </w:rPr>
        <w:t>կարիքների</w:t>
      </w:r>
      <w:proofErr w:type="spellEnd"/>
      <w:r w:rsidRPr="00E27B3B">
        <w:rPr>
          <w:rFonts w:ascii="GHEA Grapalat" w:hAnsi="GHEA Grapalat" w:cs="Times Armenian"/>
          <w:i w:val="0"/>
          <w:lang w:val="af-ZA"/>
        </w:rPr>
        <w:t xml:space="preserve"> </w:t>
      </w:r>
      <w:proofErr w:type="spellStart"/>
      <w:r w:rsidRPr="00E27B3B">
        <w:rPr>
          <w:rFonts w:ascii="GHEA Grapalat" w:hAnsi="GHEA Grapalat" w:cs="Sylfaen"/>
          <w:i w:val="0"/>
        </w:rPr>
        <w:t>համար</w:t>
      </w:r>
      <w:proofErr w:type="spellEnd"/>
      <w:r w:rsidRPr="00E27B3B">
        <w:rPr>
          <w:rFonts w:ascii="GHEA Grapalat" w:hAnsi="GHEA Grapalat" w:cs="Times Armenian"/>
          <w:i w:val="0"/>
          <w:lang w:val="af-ZA"/>
        </w:rPr>
        <w:t xml:space="preserve">` </w:t>
      </w:r>
      <w:r w:rsidR="0013115A" w:rsidRPr="0013115A">
        <w:rPr>
          <w:rFonts w:ascii="GHEA Grapalat" w:eastAsia="MS Mincho" w:hAnsi="GHEA Grapalat" w:cs="Sylfaen"/>
          <w:i w:val="0"/>
          <w:szCs w:val="24"/>
          <w:lang w:val="hy-AM" w:eastAsia="ja-JP"/>
        </w:rPr>
        <w:t>Երևան քաղաքի Արաբկիր վարչական շրջանի կարիքների համար ասֆալտ-բետոնյա ծածկի վերանորոգման աշխատանքներ</w:t>
      </w:r>
      <w:r w:rsidR="007B3CEF" w:rsidRPr="0013115A">
        <w:rPr>
          <w:rFonts w:ascii="GHEA Grapalat" w:eastAsia="MS Mincho" w:hAnsi="GHEA Grapalat" w:cs="Sylfaen"/>
          <w:i w:val="0"/>
          <w:szCs w:val="24"/>
          <w:lang w:val="hy-AM" w:eastAsia="ja-JP"/>
        </w:rPr>
        <w:t>ի</w:t>
      </w:r>
      <w:r w:rsidRPr="00E27B3B">
        <w:rPr>
          <w:rFonts w:ascii="GHEA Grapalat" w:hAnsi="GHEA Grapalat"/>
          <w:i w:val="0"/>
          <w:lang w:val="af-ZA"/>
        </w:rPr>
        <w:t xml:space="preserve"> </w:t>
      </w:r>
      <w:proofErr w:type="spellStart"/>
      <w:r w:rsidRPr="00E27B3B">
        <w:rPr>
          <w:rFonts w:ascii="GHEA Grapalat" w:hAnsi="GHEA Grapalat"/>
          <w:i w:val="0"/>
        </w:rPr>
        <w:t>ձեռքբերումը</w:t>
      </w:r>
      <w:proofErr w:type="spellEnd"/>
      <w:r w:rsidRPr="00E27B3B">
        <w:rPr>
          <w:rFonts w:ascii="GHEA Grapalat" w:hAnsi="GHEA Grapalat"/>
          <w:i w:val="0"/>
        </w:rPr>
        <w:t xml:space="preserve"> (</w:t>
      </w:r>
      <w:proofErr w:type="spellStart"/>
      <w:r w:rsidRPr="00E27B3B">
        <w:rPr>
          <w:rFonts w:ascii="GHEA Grapalat" w:hAnsi="GHEA Grapalat"/>
          <w:i w:val="0"/>
        </w:rPr>
        <w:t>այսուհետ</w:t>
      </w:r>
      <w:proofErr w:type="spellEnd"/>
      <w:r w:rsidRPr="00E27B3B">
        <w:rPr>
          <w:rFonts w:ascii="GHEA Grapalat" w:hAnsi="GHEA Grapalat"/>
          <w:i w:val="0"/>
        </w:rPr>
        <w:t xml:space="preserve">` </w:t>
      </w:r>
      <w:proofErr w:type="spellStart"/>
      <w:r w:rsidRPr="00E27B3B">
        <w:rPr>
          <w:rFonts w:ascii="GHEA Grapalat" w:hAnsi="GHEA Grapalat"/>
          <w:i w:val="0"/>
        </w:rPr>
        <w:t>նաև</w:t>
      </w:r>
      <w:proofErr w:type="spellEnd"/>
      <w:r w:rsidRPr="00E27B3B">
        <w:rPr>
          <w:rFonts w:ascii="GHEA Grapalat" w:hAnsi="GHEA Grapalat"/>
          <w:i w:val="0"/>
        </w:rPr>
        <w:t xml:space="preserve"> </w:t>
      </w:r>
      <w:proofErr w:type="spellStart"/>
      <w:r w:rsidRPr="00E27B3B">
        <w:rPr>
          <w:rFonts w:ascii="GHEA Grapalat" w:hAnsi="GHEA Grapalat"/>
          <w:i w:val="0"/>
        </w:rPr>
        <w:t>աշխատանք</w:t>
      </w:r>
      <w:proofErr w:type="spellEnd"/>
      <w:r w:rsidRPr="00E27B3B">
        <w:rPr>
          <w:rFonts w:ascii="GHEA Grapalat" w:hAnsi="GHEA Grapalat"/>
          <w:i w:val="0"/>
        </w:rPr>
        <w:t>)</w:t>
      </w:r>
      <w:r w:rsidRPr="00E27B3B">
        <w:rPr>
          <w:rFonts w:ascii="GHEA Grapalat" w:hAnsi="GHEA Grapalat"/>
          <w:i w:val="0"/>
          <w:lang w:val="af-ZA"/>
        </w:rPr>
        <w:t xml:space="preserve">, </w:t>
      </w:r>
      <w:proofErr w:type="spellStart"/>
      <w:r w:rsidRPr="00E27B3B">
        <w:rPr>
          <w:rFonts w:ascii="GHEA Grapalat" w:hAnsi="GHEA Grapalat"/>
          <w:i w:val="0"/>
        </w:rPr>
        <w:t>որ</w:t>
      </w:r>
      <w:proofErr w:type="spellEnd"/>
      <w:r w:rsidR="00FE5311" w:rsidRPr="00E27B3B">
        <w:rPr>
          <w:rFonts w:ascii="GHEA Grapalat" w:hAnsi="GHEA Grapalat"/>
          <w:i w:val="0"/>
          <w:lang w:val="hy-AM"/>
        </w:rPr>
        <w:t>ը</w:t>
      </w:r>
      <w:r w:rsidRPr="00E27B3B">
        <w:rPr>
          <w:rFonts w:ascii="GHEA Grapalat" w:hAnsi="GHEA Grapalat"/>
          <w:i w:val="0"/>
          <w:lang w:val="af-ZA"/>
        </w:rPr>
        <w:t xml:space="preserve"> </w:t>
      </w:r>
      <w:proofErr w:type="spellStart"/>
      <w:r w:rsidRPr="00E27B3B">
        <w:rPr>
          <w:rFonts w:ascii="GHEA Grapalat" w:hAnsi="GHEA Grapalat"/>
          <w:i w:val="0"/>
        </w:rPr>
        <w:t>խմբավորված</w:t>
      </w:r>
      <w:proofErr w:type="spellEnd"/>
      <w:r w:rsidRPr="00E27B3B">
        <w:rPr>
          <w:rFonts w:ascii="GHEA Grapalat" w:hAnsi="GHEA Grapalat"/>
          <w:i w:val="0"/>
          <w:lang w:val="af-ZA"/>
        </w:rPr>
        <w:t xml:space="preserve">  </w:t>
      </w:r>
      <w:r w:rsidR="00FE5311" w:rsidRPr="00E27B3B">
        <w:rPr>
          <w:rFonts w:ascii="GHEA Grapalat" w:hAnsi="GHEA Grapalat"/>
          <w:i w:val="0"/>
          <w:lang w:val="hy-AM"/>
        </w:rPr>
        <w:t>է</w:t>
      </w:r>
      <w:r w:rsidRPr="00E27B3B">
        <w:rPr>
          <w:rFonts w:ascii="GHEA Grapalat" w:hAnsi="GHEA Grapalat"/>
          <w:i w:val="0"/>
          <w:lang w:val="af-ZA"/>
        </w:rPr>
        <w:t xml:space="preserve"> </w:t>
      </w:r>
      <w:r w:rsidR="00FE5311" w:rsidRPr="00E27B3B">
        <w:rPr>
          <w:rFonts w:ascii="GHEA Grapalat" w:hAnsi="GHEA Grapalat"/>
          <w:i w:val="0"/>
          <w:lang w:val="hy-AM"/>
        </w:rPr>
        <w:t>1</w:t>
      </w:r>
      <w:r w:rsidRPr="00E27B3B">
        <w:rPr>
          <w:rFonts w:ascii="GHEA Grapalat" w:hAnsi="GHEA Grapalat"/>
          <w:i w:val="0"/>
          <w:lang w:val="hy-AM"/>
        </w:rPr>
        <w:t xml:space="preserve"> /</w:t>
      </w:r>
      <w:r w:rsidR="00FE5311" w:rsidRPr="00E27B3B">
        <w:rPr>
          <w:rFonts w:ascii="GHEA Grapalat" w:hAnsi="GHEA Grapalat"/>
          <w:i w:val="0"/>
          <w:lang w:val="hy-AM"/>
        </w:rPr>
        <w:t>մեկ</w:t>
      </w:r>
      <w:r w:rsidRPr="00E27B3B">
        <w:rPr>
          <w:rFonts w:ascii="GHEA Grapalat" w:hAnsi="GHEA Grapalat"/>
          <w:i w:val="0"/>
          <w:lang w:val="hy-AM"/>
        </w:rPr>
        <w:t>/</w:t>
      </w:r>
      <w:r w:rsidRPr="00E27B3B">
        <w:rPr>
          <w:rFonts w:ascii="GHEA Grapalat" w:hAnsi="GHEA Grapalat"/>
          <w:i w:val="0"/>
          <w:lang w:val="af-ZA"/>
        </w:rPr>
        <w:t xml:space="preserve"> </w:t>
      </w:r>
      <w:proofErr w:type="spellStart"/>
      <w:r w:rsidRPr="00E27B3B">
        <w:rPr>
          <w:rFonts w:ascii="GHEA Grapalat" w:hAnsi="GHEA Grapalat" w:cs="Sylfaen"/>
          <w:i w:val="0"/>
        </w:rPr>
        <w:t>չափաբաժ</w:t>
      </w:r>
      <w:proofErr w:type="spellEnd"/>
      <w:r w:rsidR="00883D20" w:rsidRPr="00E27B3B">
        <w:rPr>
          <w:rFonts w:ascii="GHEA Grapalat" w:hAnsi="GHEA Grapalat" w:cs="Sylfaen"/>
          <w:i w:val="0"/>
          <w:lang w:val="hy-AM"/>
        </w:rPr>
        <w:t>ն</w:t>
      </w:r>
      <w:proofErr w:type="spellStart"/>
      <w:r w:rsidRPr="00E27B3B">
        <w:rPr>
          <w:rFonts w:ascii="GHEA Grapalat" w:hAnsi="GHEA Grapalat" w:cs="Sylfaen"/>
          <w:i w:val="0"/>
        </w:rPr>
        <w:t>ում</w:t>
      </w:r>
      <w:proofErr w:type="spellEnd"/>
      <w:r w:rsidRPr="00417B96">
        <w:rPr>
          <w:rFonts w:ascii="GHEA Grapalat" w:hAnsi="GHEA Grapalat" w:cs="Times Armenian"/>
          <w:i w:val="0"/>
          <w:lang w:val="af-ZA"/>
        </w:rPr>
        <w:t>`</w:t>
      </w:r>
    </w:p>
    <w:p w14:paraId="07040B7A" w14:textId="77777777" w:rsidR="00CC1CD1" w:rsidRPr="004F23E5" w:rsidRDefault="00CC1CD1" w:rsidP="00CC1CD1">
      <w:pPr>
        <w:rPr>
          <w:lang w:val="af-ZA"/>
        </w:rPr>
      </w:pP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980"/>
        <w:gridCol w:w="7200"/>
      </w:tblGrid>
      <w:tr w:rsidR="00CC1CD1" w:rsidRPr="00417B96" w14:paraId="627943F2" w14:textId="77777777" w:rsidTr="006507A1">
        <w:trPr>
          <w:trHeight w:val="420"/>
        </w:trPr>
        <w:tc>
          <w:tcPr>
            <w:tcW w:w="3307" w:type="dxa"/>
            <w:gridSpan w:val="2"/>
            <w:vAlign w:val="center"/>
          </w:tcPr>
          <w:p w14:paraId="4138F1F4" w14:textId="77777777" w:rsidR="00CC1CD1" w:rsidRPr="00417B96" w:rsidRDefault="00CC1CD1" w:rsidP="007759CD">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200" w:type="dxa"/>
            <w:vAlign w:val="center"/>
          </w:tcPr>
          <w:p w14:paraId="40A7050B" w14:textId="77777777" w:rsidR="00CC1CD1" w:rsidRPr="00417B96" w:rsidRDefault="00CC1CD1" w:rsidP="007759CD">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CC1CD1" w:rsidRPr="00A86963" w14:paraId="7694B3F0" w14:textId="77777777" w:rsidTr="006507A1">
        <w:trPr>
          <w:trHeight w:val="202"/>
        </w:trPr>
        <w:tc>
          <w:tcPr>
            <w:tcW w:w="1327" w:type="dxa"/>
            <w:vAlign w:val="center"/>
          </w:tcPr>
          <w:p w14:paraId="613089A8" w14:textId="77777777" w:rsidR="00CC1CD1" w:rsidRPr="00417B96" w:rsidRDefault="00CC1CD1" w:rsidP="007759C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980" w:type="dxa"/>
            <w:vAlign w:val="center"/>
          </w:tcPr>
          <w:p w14:paraId="1E1DDDB5" w14:textId="77777777" w:rsidR="00CC1CD1" w:rsidRPr="00417B96" w:rsidRDefault="00CC1CD1" w:rsidP="007759C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200" w:type="dxa"/>
            <w:vAlign w:val="center"/>
          </w:tcPr>
          <w:p w14:paraId="7ACF1CE7" w14:textId="77777777" w:rsidR="00CC1CD1" w:rsidRPr="00417B96" w:rsidRDefault="00CC1CD1" w:rsidP="007759CD">
            <w:pPr>
              <w:pStyle w:val="BodyTextIndent2"/>
              <w:spacing w:line="240" w:lineRule="auto"/>
              <w:ind w:firstLine="0"/>
              <w:jc w:val="center"/>
              <w:rPr>
                <w:rFonts w:ascii="GHEA Grapalat" w:hAnsi="GHEA Grapalat"/>
                <w:b/>
                <w:bCs/>
                <w:i/>
                <w:iCs/>
              </w:rPr>
            </w:pPr>
          </w:p>
        </w:tc>
      </w:tr>
      <w:tr w:rsidR="000F6DB4" w:rsidRPr="00341FBB" w14:paraId="50197FE0" w14:textId="77777777" w:rsidTr="006507A1">
        <w:tc>
          <w:tcPr>
            <w:tcW w:w="1327" w:type="dxa"/>
            <w:vAlign w:val="center"/>
          </w:tcPr>
          <w:p w14:paraId="41C7FF4A" w14:textId="77777777" w:rsidR="000F6DB4" w:rsidRPr="00B37CE4" w:rsidRDefault="000F6DB4" w:rsidP="000F6DB4">
            <w:pPr>
              <w:pStyle w:val="BodyTextIndent2"/>
              <w:spacing w:line="240" w:lineRule="auto"/>
              <w:ind w:firstLine="0"/>
              <w:jc w:val="center"/>
              <w:rPr>
                <w:rFonts w:ascii="GHEA Grapalat" w:hAnsi="GHEA Grapalat"/>
                <w:szCs w:val="24"/>
                <w:lang w:val="hy-AM"/>
              </w:rPr>
            </w:pPr>
            <w:r w:rsidRPr="00B37CE4">
              <w:rPr>
                <w:rFonts w:ascii="GHEA Grapalat" w:hAnsi="GHEA Grapalat"/>
                <w:szCs w:val="24"/>
                <w:lang w:val="hy-AM"/>
              </w:rPr>
              <w:t>1</w:t>
            </w:r>
          </w:p>
        </w:tc>
        <w:tc>
          <w:tcPr>
            <w:tcW w:w="1980" w:type="dxa"/>
            <w:vAlign w:val="center"/>
          </w:tcPr>
          <w:p w14:paraId="30999286" w14:textId="4DA0A714" w:rsidR="000F6DB4" w:rsidRPr="006507A1" w:rsidRDefault="000018AF" w:rsidP="000F6DB4">
            <w:pPr>
              <w:pStyle w:val="BodyTextIndent2"/>
              <w:spacing w:line="240" w:lineRule="auto"/>
              <w:ind w:firstLine="0"/>
              <w:jc w:val="center"/>
              <w:rPr>
                <w:rFonts w:ascii="GHEA Grapalat" w:hAnsi="GHEA Grapalat"/>
              </w:rPr>
            </w:pPr>
            <w:r>
              <w:rPr>
                <w:rFonts w:ascii="GHEA Grapalat" w:hAnsi="GHEA Grapalat"/>
              </w:rPr>
              <w:t>147,523,200</w:t>
            </w:r>
          </w:p>
        </w:tc>
        <w:tc>
          <w:tcPr>
            <w:tcW w:w="7200" w:type="dxa"/>
            <w:vAlign w:val="center"/>
          </w:tcPr>
          <w:p w14:paraId="0E96F3F4" w14:textId="38D3E2D2" w:rsidR="000F6DB4" w:rsidRPr="00E27B3B" w:rsidRDefault="00515F82" w:rsidP="00E27B3B">
            <w:pPr>
              <w:pStyle w:val="BodyTextIndent2"/>
              <w:spacing w:line="240" w:lineRule="auto"/>
              <w:ind w:firstLine="0"/>
              <w:rPr>
                <w:rFonts w:ascii="GHEA Grapalat" w:hAnsi="GHEA Grapalat"/>
                <w:bCs/>
                <w:iCs/>
              </w:rPr>
            </w:pPr>
            <w:r>
              <w:rPr>
                <w:rFonts w:ascii="GHEA Grapalat" w:eastAsia="MS Mincho" w:hAnsi="GHEA Grapalat" w:cs="Sylfaen"/>
                <w:iCs/>
                <w:szCs w:val="24"/>
                <w:lang w:val="hy-AM" w:eastAsia="ja-JP"/>
              </w:rPr>
              <w:t>Երևան քաղաքի Արաբկիր վարչական շրջանի կարիքների համար ասֆալտ-բետոնյա ծածկի վերանորոգման</w:t>
            </w:r>
            <w:r w:rsidR="00E27B3B" w:rsidRPr="00E27B3B">
              <w:rPr>
                <w:rFonts w:ascii="GHEA Grapalat" w:eastAsia="MS Mincho" w:hAnsi="GHEA Grapalat" w:cs="Sylfaen"/>
                <w:iCs/>
                <w:szCs w:val="24"/>
                <w:lang w:val="hy-AM" w:eastAsia="ja-JP"/>
              </w:rPr>
              <w:t xml:space="preserve"> աշխատանքներ</w:t>
            </w:r>
          </w:p>
        </w:tc>
      </w:tr>
    </w:tbl>
    <w:p w14:paraId="7D4BA2F7" w14:textId="77777777" w:rsidR="00CC1CD1" w:rsidRPr="00417B96" w:rsidRDefault="00CC1CD1" w:rsidP="00CC1CD1">
      <w:pPr>
        <w:pStyle w:val="BodyTextIndent2"/>
        <w:spacing w:line="240" w:lineRule="auto"/>
        <w:ind w:firstLine="567"/>
        <w:rPr>
          <w:rFonts w:ascii="GHEA Grapalat" w:hAnsi="GHEA Grapalat"/>
        </w:rPr>
      </w:pPr>
    </w:p>
    <w:p w14:paraId="59B7E1D4" w14:textId="77777777" w:rsidR="00CC1CD1" w:rsidRDefault="00CC1CD1" w:rsidP="00CC1CD1">
      <w:pPr>
        <w:pStyle w:val="BodyTextIndent2"/>
        <w:spacing w:line="240" w:lineRule="auto"/>
        <w:ind w:firstLine="567"/>
        <w:rPr>
          <w:rFonts w:ascii="GHEA Grapalat" w:hAnsi="GHEA Grapalat"/>
        </w:rPr>
      </w:pPr>
      <w:r w:rsidRPr="00417B96">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7E5F64D8" w14:textId="77777777" w:rsidR="00CC1CD1" w:rsidRPr="005E1F72" w:rsidRDefault="00CC1CD1" w:rsidP="00CC1CD1">
      <w:pPr>
        <w:ind w:firstLine="567"/>
        <w:rPr>
          <w:rFonts w:ascii="GHEA Grapalat" w:hAnsi="GHEA Grapalat" w:cs="Sylfaen"/>
          <w:i/>
          <w:sz w:val="20"/>
          <w:lang w:val="es-ES"/>
        </w:rPr>
      </w:pPr>
    </w:p>
    <w:p w14:paraId="2CACA2B6" w14:textId="77777777" w:rsidR="00CC1CD1" w:rsidRPr="005E1F72" w:rsidRDefault="00CC1CD1" w:rsidP="00CC1CD1">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75EAFDD9" w14:textId="77777777" w:rsidR="00CC1CD1" w:rsidRPr="005E1F72" w:rsidRDefault="00CC1CD1" w:rsidP="00CC1CD1">
      <w:pPr>
        <w:ind w:firstLine="567"/>
        <w:jc w:val="both"/>
        <w:rPr>
          <w:rFonts w:ascii="GHEA Grapalat" w:hAnsi="GHEA Grapalat"/>
          <w:szCs w:val="22"/>
          <w:lang w:val="es-ES"/>
        </w:rPr>
      </w:pPr>
    </w:p>
    <w:p w14:paraId="531976F3" w14:textId="77777777" w:rsidR="00CC1CD1" w:rsidRPr="00640568" w:rsidRDefault="00CC1CD1" w:rsidP="00CC1CD1">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Pr="00640568">
        <w:rPr>
          <w:rFonts w:ascii="GHEA Grapalat" w:hAnsi="GHEA Grapalat" w:cs="Sylfaen"/>
          <w:sz w:val="20"/>
          <w:lang w:val="ru-RU"/>
        </w:rPr>
        <w:t>Սույն</w:t>
      </w:r>
      <w:r w:rsidRPr="00640568">
        <w:rPr>
          <w:rFonts w:ascii="GHEA Grapalat" w:hAnsi="GHEA Grapalat" w:cs="Arial Armenian"/>
          <w:sz w:val="20"/>
          <w:lang w:val="es-ES"/>
        </w:rPr>
        <w:t xml:space="preserve">  </w:t>
      </w:r>
      <w:proofErr w:type="spellStart"/>
      <w:r w:rsidRPr="00640568">
        <w:rPr>
          <w:rFonts w:ascii="GHEA Grapalat" w:hAnsi="GHEA Grapalat" w:cs="Arial Armenian"/>
          <w:sz w:val="20"/>
          <w:lang w:val="es-ES"/>
        </w:rPr>
        <w:t>ընթացակարգին</w:t>
      </w:r>
      <w:proofErr w:type="spellEnd"/>
      <w:r w:rsidRPr="00640568">
        <w:rPr>
          <w:rFonts w:ascii="GHEA Grapalat" w:hAnsi="GHEA Grapalat" w:cs="Arial Armenian"/>
          <w:sz w:val="20"/>
          <w:lang w:val="es-ES"/>
        </w:rPr>
        <w:t xml:space="preserve"> </w:t>
      </w:r>
      <w:r w:rsidRPr="00640568">
        <w:rPr>
          <w:rFonts w:ascii="GHEA Grapalat" w:hAnsi="GHEA Grapalat" w:cs="Sylfaen"/>
          <w:sz w:val="20"/>
          <w:lang w:val="ru-RU"/>
        </w:rPr>
        <w:t>մասնակցելու</w:t>
      </w:r>
      <w:r w:rsidRPr="00640568">
        <w:rPr>
          <w:rFonts w:ascii="GHEA Grapalat" w:hAnsi="GHEA Grapalat" w:cs="Arial Armenian"/>
          <w:sz w:val="20"/>
          <w:lang w:val="es-ES"/>
        </w:rPr>
        <w:t xml:space="preserve"> </w:t>
      </w:r>
      <w:r w:rsidRPr="00640568">
        <w:rPr>
          <w:rFonts w:ascii="GHEA Grapalat" w:hAnsi="GHEA Grapalat" w:cs="Sylfaen"/>
          <w:sz w:val="20"/>
          <w:lang w:val="ru-RU"/>
        </w:rPr>
        <w:t>իրավունք</w:t>
      </w:r>
      <w:r w:rsidRPr="00640568">
        <w:rPr>
          <w:rFonts w:ascii="GHEA Grapalat" w:hAnsi="GHEA Grapalat" w:cs="Arial Armenian"/>
          <w:sz w:val="20"/>
          <w:lang w:val="es-ES"/>
        </w:rPr>
        <w:t xml:space="preserve"> </w:t>
      </w:r>
      <w:r w:rsidRPr="00640568">
        <w:rPr>
          <w:rFonts w:ascii="GHEA Grapalat" w:hAnsi="GHEA Grapalat" w:cs="Sylfaen"/>
          <w:sz w:val="20"/>
          <w:lang w:val="ru-RU"/>
        </w:rPr>
        <w:t>չունեն</w:t>
      </w:r>
      <w:r w:rsidRPr="00640568">
        <w:rPr>
          <w:rFonts w:ascii="GHEA Grapalat" w:hAnsi="GHEA Grapalat" w:cs="Arial Armenian"/>
          <w:sz w:val="20"/>
          <w:lang w:val="es-ES"/>
        </w:rPr>
        <w:t xml:space="preserve"> </w:t>
      </w:r>
      <w:r w:rsidRPr="00640568">
        <w:rPr>
          <w:rFonts w:ascii="GHEA Grapalat" w:hAnsi="GHEA Grapalat" w:cs="Sylfaen"/>
          <w:sz w:val="20"/>
          <w:lang w:val="ru-RU"/>
        </w:rPr>
        <w:t>անձինք</w:t>
      </w:r>
      <w:r w:rsidRPr="00640568">
        <w:rPr>
          <w:rFonts w:ascii="GHEA Grapalat" w:hAnsi="GHEA Grapalat" w:cs="Sylfaen"/>
          <w:sz w:val="20"/>
          <w:lang w:val="es-ES"/>
        </w:rPr>
        <w:t>.</w:t>
      </w:r>
    </w:p>
    <w:p w14:paraId="12F531B4"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63808FAB" w14:textId="77777777" w:rsidR="00CC1CD1" w:rsidRPr="00640568" w:rsidRDefault="00CC1CD1" w:rsidP="00CC1CD1">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561485AF"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որոնց</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վերաբերյալ</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ոլորտում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հակամրցակցային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գերիշխող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դիրքի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չարաշահման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անբարեխիղճ</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մրցակցության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պատասխանատվություն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սահմանող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վարչական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ակտը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ներկայացվելու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երեք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տարվա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դարձել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անբողոքարկելի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իսկ</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բողոքարկված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լինելու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դեպքում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թողնվել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անփոփոխ</w:t>
      </w:r>
      <w:proofErr w:type="spellEnd"/>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
    <w:p w14:paraId="6C59805C"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409E37F1"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0D4EF65" w14:textId="77777777" w:rsidR="00CC1CD1" w:rsidRPr="00640568" w:rsidRDefault="00CC1CD1" w:rsidP="00CC1CD1">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3F0BD2C" w14:textId="77777777" w:rsidR="00CC1CD1" w:rsidRPr="00640568" w:rsidRDefault="00CC1CD1" w:rsidP="00CC1CD1">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559625C3" w14:textId="77777777" w:rsidR="00CC1CD1" w:rsidRPr="00640568" w:rsidRDefault="00CC1CD1" w:rsidP="00CC1CD1">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C338F70" w14:textId="2C10F947" w:rsidR="00CC1CD1" w:rsidRDefault="00CC1CD1" w:rsidP="00CC1CD1">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571F05A0" w14:textId="77777777" w:rsidR="005200BD" w:rsidRPr="00FC334E" w:rsidRDefault="005200BD" w:rsidP="005200BD">
      <w:pPr>
        <w:pStyle w:val="ListParagraph"/>
        <w:numPr>
          <w:ilvl w:val="0"/>
          <w:numId w:val="31"/>
        </w:numPr>
        <w:ind w:left="90" w:firstLine="450"/>
        <w:jc w:val="both"/>
        <w:rPr>
          <w:rFonts w:ascii="GHEA Grapalat" w:hAnsi="GHEA Grapalat"/>
          <w:sz w:val="20"/>
          <w:szCs w:val="20"/>
          <w:lang w:val="es-ES"/>
        </w:rPr>
      </w:pPr>
      <w:r w:rsidRPr="00FC334E">
        <w:rPr>
          <w:rFonts w:ascii="GHEA Grapalat" w:hAnsi="GHEA Grapalat"/>
          <w:sz w:val="20"/>
          <w:szCs w:val="20"/>
          <w:lang w:val="es-ES"/>
        </w:rPr>
        <w:t xml:space="preserve">7) </w:t>
      </w:r>
      <w:proofErr w:type="spellStart"/>
      <w:r w:rsidRPr="00FC334E">
        <w:rPr>
          <w:rFonts w:ascii="GHEA Grapalat" w:hAnsi="GHEA Grapalat"/>
          <w:sz w:val="20"/>
          <w:szCs w:val="20"/>
          <w:lang w:val="es-ES"/>
        </w:rPr>
        <w:t>որոնք</w:t>
      </w:r>
      <w:proofErr w:type="spellEnd"/>
      <w:r w:rsidRPr="00FC334E">
        <w:rPr>
          <w:rFonts w:ascii="GHEA Grapalat" w:hAnsi="GHEA Grapalat"/>
          <w:sz w:val="20"/>
          <w:szCs w:val="20"/>
          <w:lang w:val="es-ES"/>
        </w:rPr>
        <w:t xml:space="preserve"> </w:t>
      </w:r>
      <w:r w:rsidRPr="00FC334E">
        <w:rPr>
          <w:rFonts w:ascii="GHEA Grapalat" w:hAnsi="GHEA Grapalat" w:cs="Calibri"/>
          <w:color w:val="000000"/>
          <w:lang w:val="hy-AM"/>
        </w:rPr>
        <w:t xml:space="preserve">ՀՀ </w:t>
      </w:r>
      <w:proofErr w:type="spellStart"/>
      <w:r w:rsidRPr="00FC334E">
        <w:rPr>
          <w:rFonts w:ascii="GHEA Grapalat" w:hAnsi="GHEA Grapalat" w:cs="Sylfaen"/>
          <w:sz w:val="20"/>
          <w:szCs w:val="20"/>
        </w:rPr>
        <w:t>կառավարության</w:t>
      </w:r>
      <w:proofErr w:type="spellEnd"/>
      <w:r w:rsidRPr="00FC334E">
        <w:rPr>
          <w:rFonts w:ascii="GHEA Grapalat" w:hAnsi="GHEA Grapalat" w:cs="Sylfaen"/>
          <w:sz w:val="20"/>
          <w:szCs w:val="20"/>
          <w:lang w:val="es-ES"/>
        </w:rPr>
        <w:t xml:space="preserve"> 20.06.2025</w:t>
      </w:r>
      <w:r w:rsidRPr="00FC334E">
        <w:rPr>
          <w:rFonts w:ascii="GHEA Grapalat" w:hAnsi="GHEA Grapalat" w:cs="Sylfaen"/>
          <w:sz w:val="20"/>
          <w:szCs w:val="20"/>
        </w:rPr>
        <w:t>թ</w:t>
      </w:r>
      <w:r w:rsidRPr="00FC334E">
        <w:rPr>
          <w:rFonts w:ascii="GHEA Grapalat" w:hAnsi="GHEA Grapalat" w:cs="Sylfaen"/>
          <w:sz w:val="20"/>
          <w:szCs w:val="20"/>
          <w:lang w:val="es-ES"/>
        </w:rPr>
        <w:t>. N 817-</w:t>
      </w:r>
      <w:r w:rsidRPr="00FC334E">
        <w:rPr>
          <w:rFonts w:ascii="GHEA Grapalat" w:hAnsi="GHEA Grapalat" w:cs="Sylfaen"/>
          <w:sz w:val="20"/>
          <w:szCs w:val="20"/>
        </w:rPr>
        <w:t>Ա</w:t>
      </w:r>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որոշման</w:t>
      </w:r>
      <w:proofErr w:type="spellEnd"/>
      <w:r w:rsidRPr="00FC334E">
        <w:rPr>
          <w:rFonts w:ascii="GHEA Grapalat" w:hAnsi="GHEA Grapalat" w:cs="Sylfaen"/>
          <w:sz w:val="20"/>
          <w:szCs w:val="20"/>
          <w:lang w:val="es-ES"/>
        </w:rPr>
        <w:t xml:space="preserve"> 1-</w:t>
      </w:r>
      <w:proofErr w:type="spellStart"/>
      <w:r w:rsidRPr="00FC334E">
        <w:rPr>
          <w:rFonts w:ascii="GHEA Grapalat" w:hAnsi="GHEA Grapalat" w:cs="Sylfaen"/>
          <w:sz w:val="20"/>
          <w:szCs w:val="20"/>
        </w:rPr>
        <w:t>ին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կետի</w:t>
      </w:r>
      <w:proofErr w:type="spellEnd"/>
      <w:r w:rsidRPr="00FC334E">
        <w:rPr>
          <w:rFonts w:ascii="GHEA Grapalat" w:hAnsi="GHEA Grapalat" w:cs="Sylfaen"/>
          <w:sz w:val="20"/>
          <w:szCs w:val="20"/>
          <w:lang w:val="es-ES"/>
        </w:rPr>
        <w:t xml:space="preserve"> 2-</w:t>
      </w:r>
      <w:proofErr w:type="spellStart"/>
      <w:r w:rsidRPr="00FC334E">
        <w:rPr>
          <w:rFonts w:ascii="GHEA Grapalat" w:hAnsi="GHEA Grapalat" w:cs="Sylfaen"/>
          <w:sz w:val="20"/>
          <w:szCs w:val="20"/>
        </w:rPr>
        <w:t>րդ</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ենթակետի</w:t>
      </w:r>
      <w:proofErr w:type="spellEnd"/>
      <w:r w:rsidRPr="00FC334E">
        <w:rPr>
          <w:rFonts w:ascii="GHEA Grapalat" w:hAnsi="GHEA Grapalat" w:cs="Sylfaen"/>
          <w:sz w:val="20"/>
          <w:szCs w:val="20"/>
          <w:lang w:val="es-ES"/>
        </w:rPr>
        <w:t xml:space="preserve"> </w:t>
      </w:r>
      <w:r w:rsidRPr="00FC334E">
        <w:rPr>
          <w:rFonts w:ascii="GHEA Grapalat" w:hAnsi="GHEA Grapalat"/>
          <w:u w:val="single"/>
          <w:lang w:val="es-ES"/>
        </w:rPr>
        <w:t>«</w:t>
      </w:r>
      <w:r w:rsidRPr="00FC334E">
        <w:rPr>
          <w:rFonts w:ascii="GHEA Grapalat" w:hAnsi="GHEA Grapalat" w:cs="Sylfaen"/>
          <w:sz w:val="20"/>
          <w:szCs w:val="20"/>
        </w:rPr>
        <w:t>զ</w:t>
      </w:r>
      <w:r w:rsidRPr="00FC334E">
        <w:rPr>
          <w:rFonts w:ascii="GHEA Grapalat" w:hAnsi="GHEA Grapalat"/>
          <w:lang w:val="af-ZA"/>
        </w:rPr>
        <w:t>»</w:t>
      </w:r>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պարբերության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հիման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վրա</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գնման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գործընթացներին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չմասնակցելու</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պարտավորագրերի</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հիմքով</w:t>
      </w:r>
      <w:proofErr w:type="spellEnd"/>
      <w:r w:rsidRPr="00FC334E">
        <w:rPr>
          <w:rFonts w:ascii="GHEA Grapalat" w:hAnsi="GHEA Grapalat" w:cs="Sylfaen"/>
          <w:sz w:val="20"/>
          <w:szCs w:val="20"/>
          <w:lang w:val="es-ES"/>
        </w:rPr>
        <w:t>,</w:t>
      </w:r>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հայտը</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ներկայացնելու</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օրվա</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դրությամբ</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ներառված</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են</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նույն</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որոշման</w:t>
      </w:r>
      <w:proofErr w:type="spellEnd"/>
      <w:r w:rsidRPr="00FC334E">
        <w:rPr>
          <w:rFonts w:ascii="GHEA Grapalat" w:hAnsi="GHEA Grapalat"/>
          <w:sz w:val="20"/>
          <w:szCs w:val="20"/>
          <w:lang w:val="es-ES"/>
        </w:rPr>
        <w:t xml:space="preserve"> 2-րդ </w:t>
      </w:r>
      <w:proofErr w:type="spellStart"/>
      <w:r w:rsidRPr="00FC334E">
        <w:rPr>
          <w:rFonts w:ascii="GHEA Grapalat" w:hAnsi="GHEA Grapalat"/>
          <w:sz w:val="20"/>
          <w:szCs w:val="20"/>
          <w:lang w:val="es-ES"/>
        </w:rPr>
        <w:t>կետի</w:t>
      </w:r>
      <w:proofErr w:type="spellEnd"/>
      <w:r w:rsidRPr="00FC334E">
        <w:rPr>
          <w:rFonts w:ascii="GHEA Grapalat" w:hAnsi="GHEA Grapalat"/>
          <w:sz w:val="20"/>
          <w:szCs w:val="20"/>
          <w:lang w:val="es-ES"/>
        </w:rPr>
        <w:t xml:space="preserve"> 2-րդ </w:t>
      </w:r>
      <w:proofErr w:type="spellStart"/>
      <w:r w:rsidRPr="00FC334E">
        <w:rPr>
          <w:rFonts w:ascii="GHEA Grapalat" w:hAnsi="GHEA Grapalat"/>
          <w:sz w:val="20"/>
          <w:szCs w:val="20"/>
          <w:lang w:val="es-ES"/>
        </w:rPr>
        <w:t>ենթակետով</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նախատեսված</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ցուցակում</w:t>
      </w:r>
      <w:proofErr w:type="spellEnd"/>
      <w:r w:rsidRPr="00FC334E">
        <w:rPr>
          <w:rFonts w:ascii="GHEA Grapalat" w:hAnsi="GHEA Grapalat" w:cs="Sylfaen"/>
          <w:sz w:val="20"/>
          <w:szCs w:val="20"/>
          <w:lang w:val="es-ES"/>
        </w:rPr>
        <w:t>:</w:t>
      </w:r>
      <w:r w:rsidRPr="00FC334E">
        <w:rPr>
          <w:rFonts w:ascii="GHEA Grapalat" w:hAnsi="GHEA Grapalat"/>
          <w:sz w:val="20"/>
          <w:szCs w:val="20"/>
          <w:lang w:val="es-ES"/>
        </w:rPr>
        <w:t xml:space="preserve"> </w:t>
      </w:r>
    </w:p>
    <w:p w14:paraId="287F5767" w14:textId="77777777" w:rsidR="00CC1CD1" w:rsidRPr="00296EE5" w:rsidRDefault="00CC1CD1" w:rsidP="00CC1CD1">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Բացի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կետով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հայտարարությունից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թվում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ընտրված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փաստաթղթեր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հիմնավորումներ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չեն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կարող</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պահանջվել</w:t>
      </w:r>
      <w:proofErr w:type="spellEnd"/>
      <w:r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Pr="005E1F72">
        <w:rPr>
          <w:rFonts w:ascii="GHEA Grapalat" w:hAnsi="GHEA Grapalat" w:cs="Tahoma"/>
          <w:sz w:val="20"/>
        </w:rPr>
        <w:t>Մասնակցի</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lastRenderedPageBreak/>
        <w:t>հայտարարության</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իսկությունը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գնահատող</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այսուհետ</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գնահատում</w:t>
      </w:r>
      <w:proofErr w:type="spellEnd"/>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proofErr w:type="spellStart"/>
      <w:r w:rsidRPr="005E1F72">
        <w:rPr>
          <w:rFonts w:ascii="GHEA Grapalat" w:hAnsi="GHEA Grapalat" w:cs="Tahoma"/>
          <w:sz w:val="20"/>
        </w:rPr>
        <w:t>սույն</w:t>
      </w:r>
      <w:proofErr w:type="spellEnd"/>
      <w:r w:rsidRPr="005E1F72">
        <w:rPr>
          <w:rFonts w:ascii="GHEA Grapalat" w:hAnsi="GHEA Grapalat" w:cs="Tahoma"/>
          <w:sz w:val="20"/>
          <w:lang w:val="es-ES"/>
        </w:rPr>
        <w:t xml:space="preserve"> </w:t>
      </w:r>
      <w:proofErr w:type="spellStart"/>
      <w:r w:rsidRPr="004E515C">
        <w:rPr>
          <w:rFonts w:ascii="GHEA Grapalat" w:hAnsi="GHEA Grapalat" w:cs="Tahoma"/>
          <w:sz w:val="20"/>
        </w:rPr>
        <w:t>հրավերով</w:t>
      </w:r>
      <w:proofErr w:type="spellEnd"/>
      <w:r w:rsidRPr="005C6B8D">
        <w:rPr>
          <w:rFonts w:ascii="GHEA Grapalat" w:hAnsi="GHEA Grapalat" w:cs="Tahoma"/>
          <w:sz w:val="20"/>
          <w:lang w:val="es-ES"/>
        </w:rPr>
        <w:t xml:space="preserve"> </w:t>
      </w:r>
      <w:proofErr w:type="spellStart"/>
      <w:r w:rsidRPr="005C6B8D">
        <w:rPr>
          <w:rFonts w:ascii="GHEA Grapalat" w:hAnsi="GHEA Grapalat" w:cs="Tahoma"/>
          <w:sz w:val="20"/>
        </w:rPr>
        <w:t>սահմանված</w:t>
      </w:r>
      <w:proofErr w:type="spellEnd"/>
      <w:r w:rsidRPr="000E5F1F">
        <w:rPr>
          <w:rFonts w:ascii="GHEA Grapalat" w:hAnsi="GHEA Grapalat" w:cs="Tahoma"/>
          <w:sz w:val="20"/>
          <w:lang w:val="es-ES"/>
        </w:rPr>
        <w:t xml:space="preserve"> </w:t>
      </w:r>
      <w:proofErr w:type="spellStart"/>
      <w:r w:rsidRPr="00403A28">
        <w:rPr>
          <w:rFonts w:ascii="GHEA Grapalat" w:hAnsi="GHEA Grapalat" w:cs="Tahoma"/>
          <w:sz w:val="20"/>
        </w:rPr>
        <w:t>պայմաններով</w:t>
      </w:r>
      <w:proofErr w:type="spellEnd"/>
      <w:r w:rsidRPr="00296EE5">
        <w:rPr>
          <w:rFonts w:ascii="GHEA Grapalat" w:hAnsi="GHEA Grapalat" w:cs="Tahoma"/>
          <w:sz w:val="20"/>
          <w:lang w:val="es-ES"/>
        </w:rPr>
        <w:t>:</w:t>
      </w:r>
    </w:p>
    <w:p w14:paraId="684EA155" w14:textId="77777777" w:rsidR="00396814" w:rsidRPr="003E3DC0" w:rsidRDefault="00396814" w:rsidP="00396814">
      <w:pPr>
        <w:ind w:firstLine="720"/>
        <w:jc w:val="both"/>
        <w:rPr>
          <w:rFonts w:ascii="GHEA Grapalat" w:hAnsi="GHEA Grapalat" w:cs="Sylfaen"/>
          <w:sz w:val="20"/>
          <w:szCs w:val="20"/>
          <w:lang w:val="es-ES"/>
        </w:rPr>
      </w:pPr>
      <w:r w:rsidRPr="003E3DC0">
        <w:rPr>
          <w:rFonts w:ascii="GHEA Grapalat" w:hAnsi="GHEA Grapalat" w:cs="Tahoma"/>
          <w:sz w:val="20"/>
          <w:szCs w:val="20"/>
          <w:lang w:val="es-ES"/>
        </w:rPr>
        <w:t>2.3</w:t>
      </w:r>
      <w:r w:rsidRPr="003E3DC0">
        <w:rPr>
          <w:rFonts w:ascii="GHEA Grapalat" w:hAnsi="GHEA Grapalat" w:cs="Tahoma"/>
          <w:sz w:val="20"/>
          <w:szCs w:val="20"/>
          <w:lang w:val="hy-AM"/>
        </w:rPr>
        <w:t xml:space="preserve"> </w:t>
      </w:r>
      <w:bookmarkStart w:id="4" w:name="_Hlk201942661"/>
      <w:proofErr w:type="spellStart"/>
      <w:r w:rsidRPr="003E3DC0">
        <w:rPr>
          <w:rFonts w:ascii="GHEA Grapalat" w:hAnsi="GHEA Grapalat" w:cs="Sylfaen"/>
          <w:sz w:val="20"/>
          <w:szCs w:val="20"/>
        </w:rPr>
        <w:t>Մասնակիցի</w:t>
      </w:r>
      <w:proofErr w:type="spellEnd"/>
      <w:r w:rsidRPr="003E3DC0">
        <w:rPr>
          <w:rFonts w:ascii="GHEA Grapalat" w:hAnsi="GHEA Grapalat" w:cs="Sylfaen"/>
          <w:sz w:val="20"/>
          <w:szCs w:val="20"/>
        </w:rPr>
        <w:t>՝</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Օ</w:t>
      </w:r>
      <w:proofErr w:type="spellStart"/>
      <w:r w:rsidRPr="003E3DC0">
        <w:rPr>
          <w:rFonts w:ascii="GHEA Grapalat" w:hAnsi="GHEA Grapalat" w:cs="Sylfaen"/>
          <w:sz w:val="20"/>
          <w:szCs w:val="20"/>
        </w:rPr>
        <w:t>րենքի</w:t>
      </w:r>
      <w:proofErr w:type="spellEnd"/>
      <w:r w:rsidRPr="003E3DC0">
        <w:rPr>
          <w:rFonts w:ascii="GHEA Grapalat" w:hAnsi="GHEA Grapalat" w:cs="Sylfaen"/>
          <w:sz w:val="20"/>
          <w:szCs w:val="20"/>
          <w:lang w:val="es-ES"/>
        </w:rPr>
        <w:t xml:space="preserve"> 6-</w:t>
      </w:r>
      <w:proofErr w:type="spellStart"/>
      <w:r w:rsidRPr="003E3DC0">
        <w:rPr>
          <w:rFonts w:ascii="GHEA Grapalat" w:hAnsi="GHEA Grapalat" w:cs="Sylfaen"/>
          <w:sz w:val="20"/>
          <w:szCs w:val="20"/>
        </w:rPr>
        <w:t>րդ</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հոդվածի</w:t>
      </w:r>
      <w:proofErr w:type="spellEnd"/>
      <w:r w:rsidRPr="003E3DC0">
        <w:rPr>
          <w:rFonts w:ascii="GHEA Grapalat" w:hAnsi="GHEA Grapalat" w:cs="Sylfaen"/>
          <w:sz w:val="20"/>
          <w:szCs w:val="20"/>
          <w:lang w:val="es-ES"/>
        </w:rPr>
        <w:t xml:space="preserve"> 1-</w:t>
      </w:r>
      <w:proofErr w:type="spellStart"/>
      <w:r w:rsidRPr="003E3DC0">
        <w:rPr>
          <w:rFonts w:ascii="GHEA Grapalat" w:hAnsi="GHEA Grapalat" w:cs="Sylfaen"/>
          <w:sz w:val="20"/>
          <w:szCs w:val="20"/>
        </w:rPr>
        <w:t>ին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մասի</w:t>
      </w:r>
      <w:proofErr w:type="spellEnd"/>
      <w:r w:rsidRPr="003E3DC0">
        <w:rPr>
          <w:rFonts w:ascii="GHEA Grapalat" w:hAnsi="GHEA Grapalat" w:cs="Sylfaen"/>
          <w:sz w:val="20"/>
          <w:szCs w:val="20"/>
          <w:lang w:val="es-ES"/>
        </w:rPr>
        <w:t xml:space="preserve"> 6-</w:t>
      </w:r>
      <w:proofErr w:type="spellStart"/>
      <w:r w:rsidRPr="003E3DC0">
        <w:rPr>
          <w:rFonts w:ascii="GHEA Grapalat" w:hAnsi="GHEA Grapalat" w:cs="Sylfaen"/>
          <w:sz w:val="20"/>
          <w:szCs w:val="20"/>
        </w:rPr>
        <w:t>րդ</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կետով</w:t>
      </w:r>
      <w:proofErr w:type="spellEnd"/>
      <w:r w:rsidRPr="003E3DC0">
        <w:rPr>
          <w:rFonts w:ascii="GHEA Grapalat" w:hAnsi="GHEA Grapalat" w:cs="Sylfaen"/>
          <w:sz w:val="20"/>
          <w:szCs w:val="20"/>
          <w:lang w:val="es-ES"/>
        </w:rPr>
        <w:t xml:space="preserve"> </w:t>
      </w:r>
      <w:bookmarkStart w:id="5" w:name="_Hlk201928997"/>
      <w:proofErr w:type="spellStart"/>
      <w:r w:rsidRPr="003E3DC0">
        <w:rPr>
          <w:rFonts w:ascii="GHEA Grapalat" w:hAnsi="GHEA Grapalat" w:cs="Sylfaen"/>
          <w:sz w:val="20"/>
          <w:szCs w:val="20"/>
          <w:lang w:val="es-ES"/>
        </w:rPr>
        <w:t>ինչպես</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lang w:val="es-ES"/>
        </w:rPr>
        <w:t>նաև</w:t>
      </w:r>
      <w:proofErr w:type="spellEnd"/>
      <w:r w:rsidRPr="003E3DC0">
        <w:rPr>
          <w:rFonts w:ascii="GHEA Grapalat" w:hAnsi="GHEA Grapalat" w:cs="Sylfaen"/>
          <w:sz w:val="20"/>
          <w:szCs w:val="20"/>
          <w:lang w:val="es-ES"/>
        </w:rPr>
        <w:t xml:space="preserve"> </w:t>
      </w:r>
      <w:r w:rsidRPr="003E3DC0">
        <w:rPr>
          <w:rFonts w:ascii="GHEA Grapalat" w:hAnsi="GHEA Grapalat" w:cs="Calibri"/>
          <w:color w:val="000000"/>
          <w:lang w:val="hy-AM"/>
        </w:rPr>
        <w:t xml:space="preserve">ՀՀ </w:t>
      </w:r>
      <w:proofErr w:type="spellStart"/>
      <w:r w:rsidRPr="003E3DC0">
        <w:rPr>
          <w:rFonts w:ascii="GHEA Grapalat" w:hAnsi="GHEA Grapalat" w:cs="Sylfaen"/>
          <w:sz w:val="20"/>
          <w:szCs w:val="20"/>
        </w:rPr>
        <w:t>կառավարության</w:t>
      </w:r>
      <w:proofErr w:type="spellEnd"/>
      <w:r w:rsidRPr="003E3DC0">
        <w:rPr>
          <w:rFonts w:ascii="GHEA Grapalat" w:hAnsi="GHEA Grapalat" w:cs="Sylfaen"/>
          <w:sz w:val="20"/>
          <w:szCs w:val="20"/>
          <w:lang w:val="es-ES"/>
        </w:rPr>
        <w:t xml:space="preserve"> 20.06.2025</w:t>
      </w:r>
      <w:r w:rsidRPr="003E3DC0">
        <w:rPr>
          <w:rFonts w:ascii="GHEA Grapalat" w:hAnsi="GHEA Grapalat" w:cs="Sylfaen"/>
          <w:sz w:val="20"/>
          <w:szCs w:val="20"/>
        </w:rPr>
        <w:t>թ</w:t>
      </w:r>
      <w:r w:rsidRPr="003E3DC0">
        <w:rPr>
          <w:rFonts w:ascii="GHEA Grapalat" w:hAnsi="GHEA Grapalat" w:cs="Sylfaen"/>
          <w:sz w:val="20"/>
          <w:szCs w:val="20"/>
          <w:lang w:val="es-ES"/>
        </w:rPr>
        <w:t>. N 817-</w:t>
      </w:r>
      <w:r w:rsidRPr="003E3DC0">
        <w:rPr>
          <w:rFonts w:ascii="GHEA Grapalat" w:hAnsi="GHEA Grapalat" w:cs="Sylfaen"/>
          <w:sz w:val="20"/>
          <w:szCs w:val="20"/>
        </w:rPr>
        <w:t>Ա</w:t>
      </w:r>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որոշման</w:t>
      </w:r>
      <w:proofErr w:type="spellEnd"/>
      <w:r w:rsidRPr="003E3DC0">
        <w:rPr>
          <w:rFonts w:ascii="GHEA Grapalat" w:hAnsi="GHEA Grapalat" w:cs="Sylfaen"/>
          <w:sz w:val="20"/>
          <w:szCs w:val="20"/>
          <w:lang w:val="es-ES"/>
        </w:rPr>
        <w:t xml:space="preserve"> 2-րդ </w:t>
      </w:r>
      <w:proofErr w:type="spellStart"/>
      <w:r w:rsidRPr="003E3DC0">
        <w:rPr>
          <w:rFonts w:ascii="GHEA Grapalat" w:hAnsi="GHEA Grapalat" w:cs="Sylfaen"/>
          <w:sz w:val="20"/>
          <w:szCs w:val="20"/>
          <w:lang w:val="es-ES"/>
        </w:rPr>
        <w:t>կետի</w:t>
      </w:r>
      <w:proofErr w:type="spellEnd"/>
      <w:r w:rsidRPr="003E3DC0">
        <w:rPr>
          <w:rFonts w:ascii="GHEA Grapalat" w:hAnsi="GHEA Grapalat" w:cs="Sylfaen"/>
          <w:sz w:val="20"/>
          <w:szCs w:val="20"/>
          <w:lang w:val="es-ES"/>
        </w:rPr>
        <w:t xml:space="preserve"> 2-րդ </w:t>
      </w:r>
      <w:proofErr w:type="spellStart"/>
      <w:r w:rsidRPr="003E3DC0">
        <w:rPr>
          <w:rFonts w:ascii="GHEA Grapalat" w:hAnsi="GHEA Grapalat" w:cs="Sylfaen"/>
          <w:sz w:val="20"/>
          <w:szCs w:val="20"/>
          <w:lang w:val="es-ES"/>
        </w:rPr>
        <w:t>ենթակետով</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lang w:val="es-ES"/>
        </w:rPr>
        <w:t>նախատեսված</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ցուցակներում</w:t>
      </w:r>
      <w:proofErr w:type="spellEnd"/>
      <w:r w:rsidRPr="003E3DC0">
        <w:rPr>
          <w:rFonts w:ascii="GHEA Grapalat" w:hAnsi="GHEA Grapalat" w:cs="Sylfaen"/>
          <w:sz w:val="20"/>
          <w:szCs w:val="20"/>
          <w:lang w:val="es-ES"/>
        </w:rPr>
        <w:t xml:space="preserve"> </w:t>
      </w:r>
      <w:bookmarkEnd w:id="5"/>
      <w:proofErr w:type="spellStart"/>
      <w:r w:rsidRPr="003E3DC0">
        <w:rPr>
          <w:rFonts w:ascii="GHEA Grapalat" w:hAnsi="GHEA Grapalat" w:cs="Sylfaen"/>
          <w:sz w:val="20"/>
          <w:szCs w:val="20"/>
        </w:rPr>
        <w:t>ներառվելը</w:t>
      </w:r>
      <w:proofErr w:type="spellEnd"/>
      <w:r w:rsidRPr="003E3DC0">
        <w:rPr>
          <w:rFonts w:ascii="GHEA Grapalat" w:hAnsi="GHEA Grapalat" w:cs="Sylfaen"/>
          <w:sz w:val="20"/>
          <w:szCs w:val="20"/>
          <w:lang w:val="es-ES"/>
        </w:rPr>
        <w:t xml:space="preserve"> , </w:t>
      </w:r>
      <w:proofErr w:type="spellStart"/>
      <w:r w:rsidRPr="003E3DC0">
        <w:rPr>
          <w:rFonts w:ascii="GHEA Grapalat" w:hAnsi="GHEA Grapalat" w:cs="Sylfaen"/>
          <w:sz w:val="20"/>
          <w:szCs w:val="20"/>
        </w:rPr>
        <w:t>դրանցում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գտնվելու</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ժամանակահատվածում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ինքնաբերաբար</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հանգեցնում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են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վերջինիս</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հետ</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փոխկապակցված</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անձանց</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գնումների</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գործընթացին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մասնակցության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իրավունքի</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սահմանափակման</w:t>
      </w:r>
      <w:proofErr w:type="spellEnd"/>
      <w:r w:rsidRPr="003E3DC0">
        <w:rPr>
          <w:rFonts w:ascii="GHEA Grapalat" w:hAnsi="GHEA Grapalat" w:cs="Sylfaen"/>
          <w:sz w:val="20"/>
          <w:szCs w:val="20"/>
          <w:lang w:val="es-ES"/>
        </w:rPr>
        <w:t>:</w:t>
      </w:r>
    </w:p>
    <w:p w14:paraId="2B9035F6" w14:textId="77777777" w:rsidR="00396814" w:rsidRPr="0093002B" w:rsidRDefault="00396814" w:rsidP="00396814">
      <w:pPr>
        <w:ind w:firstLine="720"/>
        <w:jc w:val="both"/>
        <w:rPr>
          <w:rFonts w:ascii="GHEA Grapalat" w:hAnsi="GHEA Grapalat"/>
          <w:sz w:val="20"/>
          <w:szCs w:val="20"/>
          <w:lang w:val="es-ES"/>
        </w:rPr>
      </w:pPr>
      <w:r w:rsidRPr="003E3DC0">
        <w:rPr>
          <w:rFonts w:ascii="GHEA Grapalat" w:hAnsi="GHEA Grapalat"/>
          <w:color w:val="000000"/>
          <w:lang w:val="es-ES"/>
        </w:rPr>
        <w:t xml:space="preserve"> </w:t>
      </w:r>
      <w:bookmarkEnd w:id="4"/>
      <w:r w:rsidRPr="003E3DC0">
        <w:rPr>
          <w:rFonts w:ascii="GHEA Grapalat" w:hAnsi="GHEA Grapalat" w:cs="Tahoma"/>
          <w:sz w:val="20"/>
          <w:szCs w:val="20"/>
          <w:lang w:val="es-ES"/>
        </w:rPr>
        <w:t xml:space="preserve"> </w:t>
      </w:r>
      <w:r w:rsidRPr="003E3DC0">
        <w:rPr>
          <w:rFonts w:ascii="GHEA Grapalat" w:hAnsi="GHEA Grapalat" w:cs="Sylfaen"/>
          <w:sz w:val="20"/>
          <w:szCs w:val="20"/>
          <w:lang w:val="hy-AM"/>
        </w:rPr>
        <w:t>Արգելվում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է</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կետով</w:t>
      </w:r>
      <w:r w:rsidRPr="003E3DC0">
        <w:rPr>
          <w:rFonts w:ascii="GHEA Grapalat" w:hAnsi="GHEA Grapalat"/>
          <w:sz w:val="20"/>
          <w:szCs w:val="20"/>
          <w:lang w:val="es-ES"/>
        </w:rPr>
        <w:t xml:space="preserve"> </w:t>
      </w:r>
      <w:r w:rsidRPr="003E3DC0">
        <w:rPr>
          <w:rFonts w:ascii="GHEA Grapalat" w:hAnsi="GHEA Grapalat"/>
          <w:sz w:val="20"/>
          <w:szCs w:val="20"/>
          <w:lang w:val="hy-AM"/>
        </w:rPr>
        <w:t>սահմանված</w:t>
      </w:r>
      <w:r w:rsidRPr="003E3DC0">
        <w:rPr>
          <w:rFonts w:ascii="GHEA Grapalat" w:hAnsi="GHEA Grapalat"/>
          <w:sz w:val="20"/>
          <w:szCs w:val="20"/>
          <w:lang w:val="es-ES"/>
        </w:rPr>
        <w:t xml:space="preserve"> </w:t>
      </w:r>
      <w:r w:rsidRPr="003E3DC0">
        <w:rPr>
          <w:rFonts w:ascii="GHEA Grapalat" w:hAnsi="GHEA Grapalat"/>
          <w:sz w:val="20"/>
          <w:szCs w:val="20"/>
          <w:lang w:val="hy-AM"/>
        </w:rPr>
        <w:t>փոխկապակցված</w:t>
      </w:r>
      <w:r w:rsidRPr="003E3DC0">
        <w:rPr>
          <w:rFonts w:ascii="GHEA Grapalat" w:hAnsi="GHEA Grapalat"/>
          <w:sz w:val="20"/>
          <w:szCs w:val="20"/>
          <w:lang w:val="es-ES"/>
        </w:rPr>
        <w:t xml:space="preserve"> </w:t>
      </w:r>
      <w:r w:rsidRPr="003E3DC0">
        <w:rPr>
          <w:rFonts w:ascii="GHEA Grapalat" w:hAnsi="GHEA Grapalat"/>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sz w:val="20"/>
          <w:szCs w:val="20"/>
          <w:lang w:val="hy-AM"/>
        </w:rPr>
        <w:t>և</w:t>
      </w:r>
      <w:r w:rsidRPr="003E3DC0">
        <w:rPr>
          <w:rFonts w:ascii="GHEA Grapalat" w:hAnsi="GHEA Grapalat"/>
          <w:sz w:val="20"/>
          <w:szCs w:val="20"/>
          <w:lang w:val="es-ES"/>
        </w:rPr>
        <w:t xml:space="preserve"> (</w:t>
      </w:r>
      <w:r w:rsidRPr="003E3DC0">
        <w:rPr>
          <w:rFonts w:ascii="GHEA Grapalat" w:hAnsi="GHEA Grapalat"/>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ավելի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քան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հիսուն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տոկոս</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պատկանող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բաժնեմաս</w:t>
      </w:r>
      <w:r w:rsidRPr="003E3DC0">
        <w:rPr>
          <w:rFonts w:ascii="GHEA Grapalat" w:hAnsi="GHEA Grapalat"/>
          <w:sz w:val="20"/>
          <w:szCs w:val="20"/>
          <w:lang w:val="es-ES"/>
        </w:rPr>
        <w:t xml:space="preserve"> (</w:t>
      </w:r>
      <w:r w:rsidRPr="003E3DC0">
        <w:rPr>
          <w:rFonts w:ascii="GHEA Grapalat" w:hAnsi="GHEA Grapalat"/>
          <w:sz w:val="20"/>
          <w:szCs w:val="20"/>
          <w:lang w:val="hy-AM"/>
        </w:rPr>
        <w:t>փայաբաժին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ունեցող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միաժամանակյա</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մասնակցությունը</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 xml:space="preserve">ընթացակարգին </w:t>
      </w:r>
      <w:r w:rsidRPr="003E3DC0">
        <w:rPr>
          <w:rFonts w:ascii="GHEA Grapalat" w:hAnsi="GHEA Grapalat" w:cs="Sylfaen"/>
          <w:sz w:val="20"/>
          <w:szCs w:val="20"/>
          <w:lang w:val="es-ES"/>
        </w:rPr>
        <w:t>(</w:t>
      </w:r>
      <w:r w:rsidRPr="003E3DC0">
        <w:rPr>
          <w:rFonts w:ascii="GHEA Grapalat" w:hAnsi="GHEA Grapalat" w:cs="Sylfaen"/>
          <w:sz w:val="20"/>
          <w:szCs w:val="20"/>
          <w:lang w:val="hy-AM"/>
        </w:rPr>
        <w:t>միևնույն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չափաբաժնին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բացառությամբ</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պետության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համայնքների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և</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cs="Sylfaen"/>
          <w:sz w:val="20"/>
          <w:szCs w:val="20"/>
          <w:lang w:val="es-ES"/>
        </w:rPr>
        <w:t xml:space="preserve">) </w:t>
      </w:r>
      <w:r w:rsidRPr="003E3DC0">
        <w:rPr>
          <w:rFonts w:ascii="GHEA Grapalat" w:hAnsi="GHEA Grapalat" w:cs="Sylfaen"/>
          <w:sz w:val="20"/>
          <w:lang w:val="hy-AM"/>
        </w:rPr>
        <w:t>համատեղ</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ործունեության</w:t>
      </w:r>
      <w:r w:rsidRPr="003E3DC0">
        <w:rPr>
          <w:rFonts w:ascii="GHEA Grapalat" w:hAnsi="GHEA Grapalat" w:cs="Times Armenian"/>
          <w:sz w:val="20"/>
          <w:lang w:val="af-ZA"/>
        </w:rPr>
        <w:t xml:space="preserve"> </w:t>
      </w:r>
      <w:r w:rsidRPr="003E3DC0">
        <w:rPr>
          <w:rFonts w:ascii="GHEA Grapalat" w:hAnsi="GHEA Grapalat" w:cs="Sylfaen"/>
          <w:sz w:val="20"/>
          <w:lang w:val="hy-AM"/>
        </w:rPr>
        <w:t>կար</w:t>
      </w:r>
      <w:r w:rsidRPr="003E3DC0">
        <w:rPr>
          <w:rFonts w:ascii="GHEA Grapalat" w:hAnsi="GHEA Grapalat" w:cs="Times Armenian"/>
          <w:sz w:val="20"/>
          <w:lang w:val="hy-AM"/>
        </w:rPr>
        <w:t>գ</w:t>
      </w:r>
      <w:r w:rsidRPr="003E3DC0">
        <w:rPr>
          <w:rFonts w:ascii="GHEA Grapalat" w:hAnsi="GHEA Grapalat" w:cs="Sylfaen"/>
          <w:sz w:val="20"/>
          <w:lang w:val="hy-AM"/>
        </w:rPr>
        <w:t>ով</w:t>
      </w:r>
      <w:r w:rsidRPr="003E3DC0">
        <w:rPr>
          <w:rFonts w:ascii="GHEA Grapalat" w:hAnsi="GHEA Grapalat" w:cs="Sylfaen"/>
          <w:sz w:val="20"/>
          <w:lang w:val="af-ZA"/>
        </w:rPr>
        <w:t xml:space="preserve"> </w:t>
      </w:r>
      <w:r w:rsidRPr="003E3DC0">
        <w:rPr>
          <w:rFonts w:ascii="GHEA Grapalat" w:hAnsi="GHEA Grapalat" w:cs="Times Armenian"/>
          <w:sz w:val="20"/>
          <w:lang w:val="af-ZA"/>
        </w:rPr>
        <w:t>(</w:t>
      </w:r>
      <w:r w:rsidRPr="003E3DC0">
        <w:rPr>
          <w:rFonts w:ascii="GHEA Grapalat" w:hAnsi="GHEA Grapalat" w:cs="Sylfaen"/>
          <w:sz w:val="20"/>
          <w:lang w:val="hy-AM"/>
        </w:rPr>
        <w:t>կոնսորցիումով</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նումների</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ործընթացին</w:t>
      </w:r>
      <w:r w:rsidRPr="003E3DC0">
        <w:rPr>
          <w:rFonts w:ascii="GHEA Grapalat" w:hAnsi="GHEA Grapalat" w:cs="Sylfaen"/>
          <w:sz w:val="20"/>
          <w:lang w:val="es-ES"/>
        </w:rPr>
        <w:t xml:space="preserve"> </w:t>
      </w:r>
      <w:r w:rsidRPr="003E3DC0">
        <w:rPr>
          <w:rFonts w:ascii="GHEA Grapalat" w:hAnsi="GHEA Grapalat" w:cs="Sylfaen"/>
          <w:sz w:val="20"/>
          <w:szCs w:val="20"/>
          <w:lang w:val="hy-AM"/>
        </w:rPr>
        <w:t>մասնակցության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դեպքերի</w:t>
      </w:r>
      <w:r w:rsidRPr="003E3DC0">
        <w:rPr>
          <w:rFonts w:ascii="GHEA Grapalat" w:hAnsi="GHEA Grapalat" w:cs="Sylfaen"/>
          <w:sz w:val="20"/>
          <w:szCs w:val="20"/>
          <w:lang w:val="es-ES"/>
        </w:rPr>
        <w:t>:</w:t>
      </w:r>
    </w:p>
    <w:p w14:paraId="4607FD9B" w14:textId="77777777" w:rsidR="00CC1CD1" w:rsidRPr="005E1F72" w:rsidRDefault="00CC1CD1" w:rsidP="00CC1CD1">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կետի</w:t>
      </w:r>
      <w:proofErr w:type="spellEnd"/>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3B98F3DB"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5CFFC83"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7171344"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B4B044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EFD2D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6783AAC"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D6FDE0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7A4C094"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67CBD1E"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A6FE916" w14:textId="77777777" w:rsidR="00CC1CD1" w:rsidRPr="005E1F72" w:rsidRDefault="00CC1CD1" w:rsidP="00CC1CD1">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24DCBE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D935D3E" w14:textId="77777777" w:rsidR="00CC1CD1" w:rsidRPr="005E1F72" w:rsidRDefault="00CC1CD1" w:rsidP="00CC1CD1">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96CD995" w14:textId="77777777" w:rsidR="00CC1CD1" w:rsidRPr="00B01C80"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177245">
        <w:rPr>
          <w:rFonts w:ascii="GHEA Grapalat" w:hAnsi="GHEA Grapalat" w:cs="Arial"/>
          <w:sz w:val="20"/>
          <w:lang w:val="hy-AM"/>
        </w:rPr>
        <w:t>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B01C80">
        <w:rPr>
          <w:rFonts w:ascii="GHEA Grapalat" w:hAnsi="GHEA Grapalat"/>
          <w:color w:val="000000"/>
          <w:sz w:val="20"/>
          <w:szCs w:val="20"/>
          <w:lang w:val="hy-AM"/>
        </w:rPr>
        <w:t xml:space="preserve"> </w:t>
      </w:r>
    </w:p>
    <w:p w14:paraId="3FE3FC99" w14:textId="77777777" w:rsidR="00CC1CD1" w:rsidRPr="00F5285F" w:rsidRDefault="00CC1CD1" w:rsidP="00CC1CD1">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4B2068">
        <w:rPr>
          <w:rFonts w:ascii="GHEA Grapalat" w:hAnsi="GHEA Grapalat" w:cs="Sylfaen"/>
          <w:sz w:val="20"/>
          <w:lang w:val="hy-AM"/>
        </w:rPr>
        <w:t>2.</w:t>
      </w:r>
      <w:r w:rsidRPr="00417B96">
        <w:rPr>
          <w:rFonts w:ascii="GHEA Grapalat" w:hAnsi="GHEA Grapalat" w:cs="Sylfaen"/>
          <w:sz w:val="20"/>
          <w:lang w:val="hy-AM"/>
        </w:rPr>
        <w:t>5</w:t>
      </w:r>
      <w:r w:rsidRPr="004B2068">
        <w:rPr>
          <w:rFonts w:ascii="GHEA Grapalat" w:hAnsi="GHEA Grapalat" w:cs="Sylfaen"/>
          <w:sz w:val="20"/>
          <w:lang w:val="hy-AM"/>
        </w:rPr>
        <w:t xml:space="preserve"> Սույն ընթացակարգի շրջանակում կնքվելիք պայմանագիրը</w:t>
      </w:r>
      <w:r w:rsidRPr="00417B96">
        <w:rPr>
          <w:rFonts w:ascii="GHEA Grapalat" w:hAnsi="GHEA Grapalat" w:cs="Sylfaen"/>
          <w:sz w:val="20"/>
          <w:lang w:val="af-ZA"/>
        </w:rPr>
        <w:t xml:space="preserve"> </w:t>
      </w:r>
      <w:r w:rsidRPr="004B2068">
        <w:rPr>
          <w:rFonts w:ascii="GHEA Grapalat" w:hAnsi="GHEA Grapalat" w:cs="Sylfaen"/>
          <w:sz w:val="20"/>
          <w:lang w:val="hy-AM"/>
        </w:rPr>
        <w:t>կարող</w:t>
      </w:r>
      <w:r w:rsidRPr="00417B96">
        <w:rPr>
          <w:rFonts w:ascii="GHEA Grapalat" w:hAnsi="GHEA Grapalat" w:cs="Sylfaen"/>
          <w:sz w:val="20"/>
          <w:lang w:val="af-ZA"/>
        </w:rPr>
        <w:t xml:space="preserve"> է </w:t>
      </w:r>
      <w:r w:rsidRPr="004B2068">
        <w:rPr>
          <w:rFonts w:ascii="GHEA Grapalat" w:hAnsi="GHEA Grapalat" w:cs="Sylfaen"/>
          <w:sz w:val="20"/>
          <w:lang w:val="hy-AM"/>
        </w:rPr>
        <w:t>իրականացվել</w:t>
      </w:r>
      <w:r w:rsidRPr="00417B96">
        <w:rPr>
          <w:rFonts w:ascii="GHEA Grapalat" w:hAnsi="GHEA Grapalat" w:cs="Sylfaen"/>
          <w:sz w:val="20"/>
          <w:lang w:val="af-ZA"/>
        </w:rPr>
        <w:t xml:space="preserve"> ենթակապալի </w:t>
      </w:r>
      <w:r w:rsidRPr="004B2068">
        <w:rPr>
          <w:rFonts w:ascii="GHEA Grapalat" w:hAnsi="GHEA Grapalat" w:cs="Sylfaen"/>
          <w:sz w:val="20"/>
          <w:lang w:val="hy-AM"/>
        </w:rPr>
        <w:t>պայմանագիր</w:t>
      </w:r>
      <w:r w:rsidRPr="00417B96">
        <w:rPr>
          <w:rFonts w:ascii="GHEA Grapalat" w:hAnsi="GHEA Grapalat" w:cs="Sylfaen"/>
          <w:sz w:val="20"/>
          <w:lang w:val="af-ZA"/>
        </w:rPr>
        <w:t xml:space="preserve"> </w:t>
      </w:r>
      <w:r w:rsidRPr="004B2068">
        <w:rPr>
          <w:rFonts w:ascii="GHEA Grapalat" w:hAnsi="GHEA Grapalat" w:cs="Sylfaen"/>
          <w:sz w:val="20"/>
          <w:lang w:val="hy-AM"/>
        </w:rPr>
        <w:t>կնքելու</w:t>
      </w:r>
      <w:r w:rsidRPr="00417B96">
        <w:rPr>
          <w:rFonts w:ascii="GHEA Grapalat" w:hAnsi="GHEA Grapalat" w:cs="Sylfaen"/>
          <w:sz w:val="20"/>
          <w:lang w:val="af-ZA"/>
        </w:rPr>
        <w:t xml:space="preserve"> </w:t>
      </w:r>
      <w:r w:rsidRPr="004B2068">
        <w:rPr>
          <w:rFonts w:ascii="GHEA Grapalat" w:hAnsi="GHEA Grapalat" w:cs="Sylfaen"/>
          <w:sz w:val="20"/>
          <w:lang w:val="hy-AM"/>
        </w:rPr>
        <w:t>միջոցով։</w:t>
      </w:r>
      <w:r w:rsidRPr="00417B96">
        <w:rPr>
          <w:rFonts w:ascii="GHEA Grapalat" w:hAnsi="GHEA Grapalat" w:cs="Sylfaen"/>
          <w:sz w:val="20"/>
          <w:lang w:val="af-ZA"/>
        </w:rPr>
        <w:t xml:space="preserve"> Ենթակապալի </w:t>
      </w:r>
      <w:proofErr w:type="spellStart"/>
      <w:r w:rsidRPr="00417B96">
        <w:rPr>
          <w:rFonts w:ascii="GHEA Grapalat" w:hAnsi="GHEA Grapalat" w:cs="Sylfaen"/>
          <w:sz w:val="20"/>
        </w:rPr>
        <w:t>պայմանագրի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կողմ</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կարող</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հանդիսանալ</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սույն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ընթացակարգին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մասնակցելու</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նպատակով</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հայտ</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ներկայացրած</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մասնակիցը</w:t>
      </w:r>
      <w:proofErr w:type="spellEnd"/>
      <w:r w:rsidRPr="00417B96">
        <w:rPr>
          <w:rFonts w:ascii="GHEA Grapalat" w:hAnsi="GHEA Grapalat" w:cs="Sylfaen"/>
          <w:sz w:val="20"/>
          <w:lang w:val="af-ZA"/>
        </w:rPr>
        <w:t>:</w:t>
      </w:r>
      <w:r w:rsidRPr="005E1F72">
        <w:rPr>
          <w:rFonts w:ascii="GHEA Grapalat" w:hAnsi="GHEA Grapalat" w:cs="Sylfaen"/>
          <w:sz w:val="20"/>
          <w:lang w:val="af-ZA"/>
        </w:rPr>
        <w:t xml:space="preserve"> </w:t>
      </w:r>
    </w:p>
    <w:p w14:paraId="285E60C3" w14:textId="77777777" w:rsidR="00CC1CD1" w:rsidRPr="005E1F72" w:rsidRDefault="00CC1CD1" w:rsidP="00CC1CD1">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47B2D0E3" w14:textId="77777777" w:rsidR="00CC1CD1" w:rsidRPr="005E1F72" w:rsidRDefault="00CC1CD1" w:rsidP="00CC1CD1">
      <w:pPr>
        <w:pStyle w:val="BodyTextIndent2"/>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proofErr w:type="spellStart"/>
      <w:r w:rsidRPr="00330A00">
        <w:rPr>
          <w:rFonts w:ascii="GHEA Grapalat" w:hAnsi="GHEA Grapalat" w:cs="Sylfaen"/>
          <w:lang w:val="en-US"/>
        </w:rPr>
        <w:t>միևնույն</w:t>
      </w:r>
      <w:proofErr w:type="spellEnd"/>
      <w:r w:rsidRPr="00406C77">
        <w:rPr>
          <w:rFonts w:ascii="GHEA Grapalat" w:hAnsi="GHEA Grapalat" w:cs="Sylfaen"/>
        </w:rPr>
        <w:t xml:space="preserve"> </w:t>
      </w:r>
      <w:proofErr w:type="spellStart"/>
      <w:r w:rsidRPr="00330A00">
        <w:rPr>
          <w:rFonts w:ascii="GHEA Grapalat" w:hAnsi="GHEA Grapalat" w:cs="Sylfaen"/>
          <w:lang w:val="en-US"/>
        </w:rPr>
        <w:t>չափաբաժնին</w:t>
      </w:r>
      <w:proofErr w:type="spellEnd"/>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32046936" w14:textId="77777777" w:rsidR="00CC1CD1" w:rsidRPr="005E1F72" w:rsidRDefault="00CC1CD1" w:rsidP="00CC1CD1">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lastRenderedPageBreak/>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6E4500CD" w14:textId="77777777" w:rsidR="00CC1CD1" w:rsidRPr="005E1F72" w:rsidRDefault="00CC1CD1" w:rsidP="00CC1CD1">
      <w:pPr>
        <w:ind w:firstLine="567"/>
        <w:jc w:val="both"/>
        <w:rPr>
          <w:rFonts w:ascii="GHEA Grapalat" w:hAnsi="GHEA Grapalat"/>
          <w:b/>
          <w:sz w:val="20"/>
          <w:lang w:val="af-ZA"/>
        </w:rPr>
      </w:pPr>
    </w:p>
    <w:p w14:paraId="7030738F" w14:textId="77777777" w:rsidR="00CC1CD1" w:rsidRPr="005E1F72" w:rsidRDefault="00CC1CD1" w:rsidP="00CC1CD1">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0DCE3468" w14:textId="77777777" w:rsidR="00CC1CD1" w:rsidRPr="005E1F72" w:rsidRDefault="00CC1CD1" w:rsidP="00CC1CD1">
      <w:pPr>
        <w:jc w:val="center"/>
        <w:rPr>
          <w:rFonts w:ascii="GHEA Grapalat" w:hAnsi="GHEA Grapalat"/>
          <w:b/>
          <w:sz w:val="20"/>
          <w:lang w:val="af-ZA"/>
        </w:rPr>
      </w:pPr>
    </w:p>
    <w:p w14:paraId="3ABD2C35"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29-</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p>
    <w:p w14:paraId="0655D076" w14:textId="77777777" w:rsidR="00CC1CD1" w:rsidRPr="005E1F72" w:rsidRDefault="00CC1CD1" w:rsidP="00CC1CD1">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համակարգի</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միջոցով</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հանձնաժողովից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r w:rsidRPr="005E1F72">
        <w:rPr>
          <w:rFonts w:ascii="GHEA Grapalat" w:hAnsi="GHEA Grapalat"/>
          <w:sz w:val="20"/>
          <w:lang w:val="af-ZA"/>
        </w:rPr>
        <w:t xml:space="preserve"> </w:t>
      </w:r>
      <w:proofErr w:type="spellStart"/>
      <w:r w:rsidRPr="005E1F72">
        <w:rPr>
          <w:rFonts w:ascii="GHEA Grapalat" w:hAnsi="GHEA Grapalat"/>
          <w:sz w:val="20"/>
        </w:rPr>
        <w:t>Հանձնաժողովը</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համակարգի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միջոցով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Pr="00406C77">
        <w:rPr>
          <w:rFonts w:ascii="GHEA Grapalat" w:hAnsi="GHEA Grapalat" w:cs="Sylfaen"/>
          <w:sz w:val="20"/>
          <w:vertAlign w:val="superscript"/>
          <w:lang w:val="af-ZA"/>
        </w:rPr>
        <w:t>5</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252B053A" w14:textId="77777777" w:rsidR="00CC1CD1" w:rsidRPr="005E1F72" w:rsidRDefault="00CC1CD1" w:rsidP="00CC1CD1">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տրամադրելու</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օրը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համակարգում</w:t>
      </w:r>
      <w:proofErr w:type="spellEnd"/>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proofErr w:type="spellStart"/>
      <w:r w:rsidRPr="005E1F72">
        <w:rPr>
          <w:rFonts w:ascii="GHEA Grapalat" w:hAnsi="GHEA Grapalat" w:cs="Sylfaen"/>
          <w:sz w:val="20"/>
        </w:rPr>
        <w:t>գործող</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բաժնի</w:t>
      </w:r>
      <w:proofErr w:type="spellEnd"/>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Հրավերների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վերաբերյալ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ենթաբաբաժնում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Pr="005E1F72">
        <w:rPr>
          <w:rFonts w:ascii="GHEA Grapalat" w:hAnsi="GHEA Grapalat" w:cs="Tahoma"/>
          <w:sz w:val="20"/>
        </w:rPr>
        <w:t>։</w:t>
      </w:r>
      <w:r w:rsidRPr="005E1F72">
        <w:rPr>
          <w:rFonts w:ascii="GHEA Grapalat" w:hAnsi="GHEA Grapalat" w:cs="Tahoma"/>
          <w:sz w:val="20"/>
          <w:lang w:val="af-ZA"/>
        </w:rPr>
        <w:t xml:space="preserve"> </w:t>
      </w:r>
    </w:p>
    <w:p w14:paraId="7E744B0C" w14:textId="77777777" w:rsidR="00CC1CD1" w:rsidRPr="005E1F72" w:rsidRDefault="00CC1CD1" w:rsidP="00CC1CD1">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Pr="005E1F72">
        <w:rPr>
          <w:rFonts w:ascii="GHEA Grapalat" w:hAnsi="GHEA Grapalat" w:cs="Arial Unicode"/>
          <w:sz w:val="20"/>
        </w:rPr>
        <w:t>սույն</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2A4619">
        <w:rPr>
          <w:rFonts w:ascii="GHEA Grapalat" w:hAnsi="GHEA Grapalat" w:cs="Sylfaen"/>
          <w:sz w:val="20"/>
          <w:lang w:val="af-ZA"/>
        </w:rPr>
        <w:t xml:space="preserve"> </w:t>
      </w:r>
      <w:r w:rsidRPr="00FF0FC3">
        <w:rPr>
          <w:rFonts w:ascii="GHEA Grapalat" w:hAnsi="GHEA Grapalat" w:cs="Sylfaen"/>
          <w:sz w:val="20"/>
          <w:lang w:val="ru-RU"/>
        </w:rPr>
        <w:t>կամ</w:t>
      </w:r>
      <w:r w:rsidRPr="002A4619">
        <w:rPr>
          <w:rFonts w:ascii="GHEA Grapalat" w:hAnsi="GHEA Grapalat" w:cs="Sylfaen"/>
          <w:sz w:val="20"/>
          <w:lang w:val="af-ZA"/>
        </w:rPr>
        <w:t xml:space="preserve"> </w:t>
      </w:r>
      <w:r w:rsidRPr="00FF0FC3">
        <w:rPr>
          <w:rFonts w:ascii="GHEA Grapalat" w:hAnsi="GHEA Grapalat" w:cs="Sylfaen"/>
          <w:sz w:val="20"/>
          <w:lang w:val="ru-RU"/>
        </w:rPr>
        <w:t>եթե</w:t>
      </w:r>
      <w:r w:rsidRPr="002A4619">
        <w:rPr>
          <w:rFonts w:ascii="GHEA Grapalat" w:hAnsi="GHEA Grapalat" w:cs="Sylfaen"/>
          <w:sz w:val="20"/>
          <w:lang w:val="af-ZA"/>
        </w:rPr>
        <w:t xml:space="preserve"> </w:t>
      </w:r>
      <w:r w:rsidRPr="00FF0FC3">
        <w:rPr>
          <w:rFonts w:ascii="GHEA Grapalat" w:hAnsi="GHEA Grapalat" w:cs="Sylfaen"/>
          <w:sz w:val="20"/>
          <w:lang w:val="ru-RU"/>
        </w:rPr>
        <w:t>հարցումը</w:t>
      </w:r>
      <w:r w:rsidRPr="002A4619">
        <w:rPr>
          <w:rFonts w:ascii="GHEA Grapalat" w:hAnsi="GHEA Grapalat" w:cs="Sylfaen"/>
          <w:sz w:val="20"/>
          <w:lang w:val="af-ZA"/>
        </w:rPr>
        <w:t xml:space="preserve"> </w:t>
      </w:r>
      <w:r w:rsidRPr="00FF0FC3">
        <w:rPr>
          <w:rFonts w:ascii="GHEA Grapalat" w:hAnsi="GHEA Grapalat" w:cs="Sylfaen"/>
          <w:sz w:val="20"/>
          <w:lang w:val="ru-RU"/>
        </w:rPr>
        <w:t>վերաբերում</w:t>
      </w:r>
      <w:r w:rsidRPr="002A4619">
        <w:rPr>
          <w:rFonts w:ascii="GHEA Grapalat" w:hAnsi="GHEA Grapalat" w:cs="Sylfaen"/>
          <w:sz w:val="20"/>
          <w:lang w:val="af-ZA"/>
        </w:rPr>
        <w:t xml:space="preserve"> </w:t>
      </w:r>
      <w:r w:rsidRPr="00FF0FC3">
        <w:rPr>
          <w:rFonts w:ascii="GHEA Grapalat" w:hAnsi="GHEA Grapalat" w:cs="Sylfaen"/>
          <w:sz w:val="20"/>
          <w:lang w:val="ru-RU"/>
        </w:rPr>
        <w:t>է</w:t>
      </w:r>
      <w:r w:rsidRPr="002A4619">
        <w:rPr>
          <w:rFonts w:ascii="GHEA Grapalat" w:hAnsi="GHEA Grapalat" w:cs="Sylfaen"/>
          <w:sz w:val="20"/>
          <w:lang w:val="af-ZA"/>
        </w:rPr>
        <w:t xml:space="preserve"> </w:t>
      </w:r>
      <w:r w:rsidRPr="00FF0FC3">
        <w:rPr>
          <w:rFonts w:ascii="GHEA Grapalat" w:hAnsi="GHEA Grapalat" w:cs="Sylfaen"/>
          <w:sz w:val="20"/>
          <w:lang w:val="ru-RU"/>
        </w:rPr>
        <w:t>վերջինիս</w:t>
      </w:r>
      <w:r w:rsidRPr="002A4619">
        <w:rPr>
          <w:rFonts w:ascii="GHEA Grapalat" w:hAnsi="GHEA Grapalat" w:cs="Sylfaen"/>
          <w:sz w:val="20"/>
          <w:lang w:val="af-ZA"/>
        </w:rPr>
        <w:t xml:space="preserve"> </w:t>
      </w:r>
      <w:r w:rsidRPr="00FF0FC3">
        <w:rPr>
          <w:rFonts w:ascii="GHEA Grapalat" w:hAnsi="GHEA Grapalat" w:cs="Sylfaen"/>
          <w:sz w:val="20"/>
          <w:lang w:val="ru-RU"/>
        </w:rPr>
        <w:t>կողմից</w:t>
      </w:r>
      <w:r w:rsidRPr="002A4619">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A4619">
        <w:rPr>
          <w:rFonts w:ascii="GHEA Grapalat" w:hAnsi="GHEA Grapalat" w:cs="Sylfaen"/>
          <w:sz w:val="20"/>
          <w:lang w:val="af-ZA"/>
        </w:rPr>
        <w:t xml:space="preserve"> </w:t>
      </w:r>
      <w:r>
        <w:rPr>
          <w:rFonts w:ascii="GHEA Grapalat" w:hAnsi="GHEA Grapalat" w:cs="Sylfaen"/>
          <w:sz w:val="20"/>
          <w:lang w:val="af-ZA"/>
        </w:rPr>
        <w:t xml:space="preserve">սարքերի և սարքավորումների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A4619">
        <w:rPr>
          <w:rFonts w:ascii="GHEA Grapalat" w:hAnsi="GHEA Grapalat" w:cs="Sylfaen"/>
          <w:sz w:val="20"/>
          <w:lang w:val="af-ZA"/>
        </w:rPr>
        <w:t xml:space="preserve">` </w:t>
      </w:r>
      <w:r w:rsidRPr="00FF0FC3">
        <w:rPr>
          <w:rFonts w:ascii="GHEA Grapalat" w:hAnsi="GHEA Grapalat" w:cs="Sylfaen"/>
          <w:sz w:val="20"/>
          <w:lang w:val="ru-RU"/>
        </w:rPr>
        <w:t>սույն</w:t>
      </w:r>
      <w:r w:rsidRPr="002A4619">
        <w:rPr>
          <w:rFonts w:ascii="GHEA Grapalat" w:hAnsi="GHEA Grapalat" w:cs="Sylfaen"/>
          <w:sz w:val="20"/>
          <w:lang w:val="af-ZA"/>
        </w:rPr>
        <w:t xml:space="preserve"> </w:t>
      </w:r>
      <w:r w:rsidRPr="00FF0FC3">
        <w:rPr>
          <w:rFonts w:ascii="GHEA Grapalat" w:hAnsi="GHEA Grapalat" w:cs="Sylfaen"/>
          <w:sz w:val="20"/>
          <w:lang w:val="ru-RU"/>
        </w:rPr>
        <w:t>հրավերով</w:t>
      </w:r>
      <w:r w:rsidRPr="002A4619">
        <w:rPr>
          <w:rFonts w:ascii="GHEA Grapalat" w:hAnsi="GHEA Grapalat" w:cs="Sylfaen"/>
          <w:sz w:val="20"/>
          <w:lang w:val="af-ZA"/>
        </w:rPr>
        <w:t xml:space="preserve"> </w:t>
      </w:r>
      <w:r w:rsidRPr="00FF0FC3">
        <w:rPr>
          <w:rFonts w:ascii="GHEA Grapalat" w:hAnsi="GHEA Grapalat" w:cs="Sylfaen"/>
          <w:sz w:val="20"/>
          <w:lang w:val="ru-RU"/>
        </w:rPr>
        <w:t>նախատեսված</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A4619">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A4619">
        <w:rPr>
          <w:rFonts w:ascii="GHEA Grapalat" w:hAnsi="GHEA Grapalat" w:cs="Sylfaen"/>
          <w:sz w:val="20"/>
          <w:lang w:val="af-ZA"/>
        </w:rPr>
        <w:t xml:space="preserve"> </w:t>
      </w:r>
      <w:r w:rsidRPr="00FF0FC3">
        <w:rPr>
          <w:rFonts w:ascii="GHEA Grapalat" w:hAnsi="GHEA Grapalat" w:cs="Sylfaen"/>
          <w:sz w:val="20"/>
          <w:lang w:val="ru-RU"/>
        </w:rPr>
        <w:t>համա</w:t>
      </w:r>
      <w:r w:rsidRPr="002A4619">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Pr="005E1F72">
        <w:rPr>
          <w:rFonts w:ascii="GHEA Grapalat" w:hAnsi="GHEA Grapalat"/>
          <w:sz w:val="20"/>
          <w:szCs w:val="20"/>
        </w:rPr>
        <w:t>Ընդ</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որում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մասնակիցը</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գրավոր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ծանուցվում</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պարզաբանում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չտրամադրելու</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հիմքերի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հարցումը</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ստանալու</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հաջորդող</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երկու</w:t>
      </w:r>
      <w:proofErr w:type="spellEnd"/>
      <w:r w:rsidRPr="005E1F72">
        <w:rPr>
          <w:rFonts w:ascii="GHEA Grapalat" w:hAnsi="GHEA Grapalat" w:cs="Sylfaen"/>
          <w:sz w:val="20"/>
          <w:szCs w:val="20"/>
          <w:lang w:val="af-ZA"/>
        </w:rPr>
        <w:t xml:space="preserve"> </w:t>
      </w:r>
      <w:proofErr w:type="spellStart"/>
      <w:r w:rsidRPr="005E1F72">
        <w:rPr>
          <w:rFonts w:ascii="GHEA Grapalat" w:hAnsi="GHEA Grapalat" w:cs="Sylfaen"/>
          <w:sz w:val="20"/>
          <w:szCs w:val="20"/>
        </w:rPr>
        <w:t>օրացուցային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ընթացքում</w:t>
      </w:r>
      <w:proofErr w:type="spellEnd"/>
      <w:r w:rsidRPr="005E1F72">
        <w:rPr>
          <w:rFonts w:ascii="GHEA Grapalat" w:hAnsi="GHEA Grapalat"/>
          <w:sz w:val="20"/>
          <w:szCs w:val="20"/>
          <w:lang w:val="af-ZA"/>
        </w:rPr>
        <w:t>:</w:t>
      </w:r>
    </w:p>
    <w:p w14:paraId="4E70086A" w14:textId="77777777" w:rsidR="00CC1CD1" w:rsidRDefault="00CC1CD1" w:rsidP="00CC1CD1">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Pr="005E1F72">
        <w:rPr>
          <w:rFonts w:ascii="GHEA Grapalat" w:hAnsi="GHEA Grapalat" w:cs="Arial Unicode"/>
          <w:sz w:val="20"/>
        </w:rPr>
        <w:t>համակարգում</w:t>
      </w:r>
      <w:proofErr w:type="spellEnd"/>
      <w:r w:rsidRPr="002A4619">
        <w:rPr>
          <w:rFonts w:ascii="GHEA Grapalat" w:hAnsi="GHEA Grapalat" w:cs="Arial Unicode"/>
          <w:sz w:val="20"/>
          <w:lang w:val="af-ZA"/>
        </w:rPr>
        <w:t xml:space="preserve"> </w:t>
      </w:r>
      <w:r w:rsidRPr="005E1F72">
        <w:rPr>
          <w:rFonts w:ascii="GHEA Grapalat" w:hAnsi="GHEA Grapalat" w:cs="Arial Unicode"/>
          <w:sz w:val="20"/>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Pr>
          <w:rFonts w:ascii="GHEA Grapalat" w:hAnsi="GHEA Grapalat" w:cs="Tahoma"/>
          <w:sz w:val="20"/>
          <w:vertAlign w:val="superscript"/>
        </w:rPr>
        <w:t>5</w:t>
      </w:r>
      <w:r w:rsidRPr="002A4619">
        <w:rPr>
          <w:rFonts w:ascii="GHEA Grapalat" w:hAnsi="GHEA Grapalat" w:cs="Arial Unicode"/>
          <w:sz w:val="20"/>
          <w:lang w:val="af-ZA"/>
        </w:rPr>
        <w:t xml:space="preserve"> </w:t>
      </w:r>
    </w:p>
    <w:p w14:paraId="3AFFAA7E" w14:textId="77777777" w:rsidR="00CC1CD1" w:rsidRDefault="00CC1CD1" w:rsidP="00CC1CD1">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Pr="004B2068">
        <w:rPr>
          <w:rFonts w:ascii="GHEA Grapalat" w:hAnsi="GHEA Grapalat" w:cs="Sylfaen"/>
          <w:sz w:val="20"/>
          <w:lang w:val="hy-AM"/>
        </w:rPr>
        <w:t xml:space="preserve"> </w:t>
      </w:r>
    </w:p>
    <w:p w14:paraId="7D3C7165" w14:textId="77777777" w:rsidR="00CC1CD1" w:rsidRPr="000677B2" w:rsidRDefault="00CC1CD1" w:rsidP="00CC1CD1">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Pr>
          <w:rFonts w:ascii="GHEA Grapalat" w:hAnsi="GHEA Grapalat" w:cs="Arial Unicode"/>
          <w:sz w:val="20"/>
          <w:lang w:val="hy-AM"/>
        </w:rPr>
        <w:t xml:space="preserve"> </w:t>
      </w:r>
      <w:r>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մասնակիցները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Pr="00CC3A77">
        <w:rPr>
          <w:rStyle w:val="FootnoteReference"/>
          <w:rFonts w:ascii="GHEA Grapalat" w:hAnsi="GHEA Grapalat" w:cs="Sylfaen"/>
          <w:color w:val="FFFFFF"/>
          <w:sz w:val="20"/>
          <w:shd w:val="clear" w:color="auto" w:fill="FFFFFF"/>
          <w:lang w:val="ru-RU"/>
        </w:rPr>
        <w:footnoteReference w:id="3"/>
      </w:r>
      <w:r w:rsidRPr="000677B2">
        <w:rPr>
          <w:rFonts w:ascii="GHEA Grapalat" w:hAnsi="GHEA Grapalat" w:cs="Tahoma"/>
          <w:sz w:val="20"/>
          <w:lang w:val="hy-AM"/>
        </w:rPr>
        <w:t>։</w:t>
      </w:r>
      <w:r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4309EE66" w:rsidR="00096865" w:rsidRDefault="00096865" w:rsidP="00EF3662">
      <w:pPr>
        <w:ind w:firstLine="567"/>
        <w:jc w:val="both"/>
        <w:rPr>
          <w:rFonts w:ascii="GHEA Grapalat" w:hAnsi="GHEA Grapalat" w:cs="Sylfaen"/>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2C512B37" w14:textId="77777777" w:rsidR="006351A5" w:rsidRPr="00943E8E" w:rsidRDefault="006351A5" w:rsidP="006351A5">
      <w:pPr>
        <w:pStyle w:val="BodyTextIndent2"/>
        <w:spacing w:line="240" w:lineRule="auto"/>
        <w:ind w:firstLine="567"/>
        <w:rPr>
          <w:rFonts w:ascii="GHEA Grapalat" w:hAnsi="GHEA Grapalat" w:cs="Sylfaen"/>
          <w:color w:val="FF0000"/>
          <w:szCs w:val="24"/>
          <w:lang w:val="hy-AM"/>
        </w:rPr>
      </w:pPr>
      <w:r w:rsidRPr="00943E8E">
        <w:rPr>
          <w:rFonts w:ascii="GHEA Grapalat" w:hAnsi="GHEA Grapalat" w:cs="Sylfaen"/>
          <w:color w:val="FF0000"/>
        </w:rPr>
        <w:lastRenderedPageBreak/>
        <w:t>Մասնակիցը</w:t>
      </w:r>
      <w:r w:rsidRPr="00943E8E">
        <w:rPr>
          <w:rFonts w:ascii="GHEA Grapalat" w:hAnsi="GHEA Grapalat"/>
          <w:color w:val="FF0000"/>
          <w:lang w:val="hy-AM"/>
        </w:rPr>
        <w:t xml:space="preserve"> </w:t>
      </w:r>
      <w:r w:rsidRPr="00943E8E">
        <w:rPr>
          <w:rFonts w:ascii="GHEA Grapalat" w:hAnsi="GHEA Grapalat" w:cs="Sylfaen"/>
          <w:color w:val="FF0000"/>
        </w:rPr>
        <w:t>կարող</w:t>
      </w:r>
      <w:r w:rsidRPr="00943E8E">
        <w:rPr>
          <w:rFonts w:ascii="GHEA Grapalat" w:hAnsi="GHEA Grapalat"/>
          <w:color w:val="FF0000"/>
          <w:lang w:val="hy-AM"/>
        </w:rPr>
        <w:t xml:space="preserve"> </w:t>
      </w:r>
      <w:r w:rsidRPr="00943E8E">
        <w:rPr>
          <w:rFonts w:ascii="GHEA Grapalat" w:hAnsi="GHEA Grapalat" w:cs="Sylfaen"/>
          <w:color w:val="FF0000"/>
        </w:rPr>
        <w:t>է</w:t>
      </w:r>
      <w:r w:rsidRPr="00943E8E">
        <w:rPr>
          <w:rFonts w:ascii="GHEA Grapalat" w:hAnsi="GHEA Grapalat"/>
          <w:color w:val="FF0000"/>
          <w:lang w:val="hy-AM"/>
        </w:rPr>
        <w:t xml:space="preserve"> </w:t>
      </w:r>
      <w:r w:rsidRPr="00943E8E">
        <w:rPr>
          <w:rFonts w:ascii="GHEA Grapalat" w:hAnsi="GHEA Grapalat" w:cs="Sylfaen"/>
          <w:color w:val="FF0000"/>
        </w:rPr>
        <w:t>հայտ</w:t>
      </w:r>
      <w:r w:rsidRPr="00943E8E">
        <w:rPr>
          <w:rFonts w:ascii="GHEA Grapalat" w:hAnsi="GHEA Grapalat"/>
          <w:color w:val="FF0000"/>
          <w:lang w:val="hy-AM"/>
        </w:rPr>
        <w:t xml:space="preserve"> </w:t>
      </w:r>
      <w:r w:rsidRPr="00943E8E">
        <w:rPr>
          <w:rFonts w:ascii="GHEA Grapalat" w:hAnsi="GHEA Grapalat" w:cs="Sylfaen"/>
          <w:color w:val="FF0000"/>
        </w:rPr>
        <w:t>ներկայացնել</w:t>
      </w:r>
      <w:r w:rsidRPr="00943E8E">
        <w:rPr>
          <w:rFonts w:ascii="GHEA Grapalat" w:hAnsi="GHEA Grapalat"/>
          <w:color w:val="FF0000"/>
          <w:lang w:val="hy-AM"/>
        </w:rPr>
        <w:t xml:space="preserve"> </w:t>
      </w:r>
      <w:r w:rsidRPr="00943E8E">
        <w:rPr>
          <w:rFonts w:ascii="GHEA Grapalat" w:hAnsi="GHEA Grapalat" w:cs="Sylfaen"/>
          <w:color w:val="FF0000"/>
        </w:rPr>
        <w:t>ինչպես</w:t>
      </w:r>
      <w:r w:rsidRPr="00943E8E">
        <w:rPr>
          <w:rFonts w:ascii="GHEA Grapalat" w:hAnsi="GHEA Grapalat"/>
          <w:color w:val="FF0000"/>
          <w:lang w:val="hy-AM"/>
        </w:rPr>
        <w:t xml:space="preserve"> </w:t>
      </w:r>
      <w:r w:rsidRPr="00943E8E">
        <w:rPr>
          <w:rFonts w:ascii="GHEA Grapalat" w:hAnsi="GHEA Grapalat" w:cs="Sylfaen"/>
          <w:color w:val="FF0000"/>
        </w:rPr>
        <w:t>յուրաքանչյուր</w:t>
      </w:r>
      <w:r w:rsidRPr="00943E8E">
        <w:rPr>
          <w:rFonts w:ascii="GHEA Grapalat" w:hAnsi="GHEA Grapalat"/>
          <w:color w:val="FF0000"/>
          <w:lang w:val="hy-AM"/>
        </w:rPr>
        <w:t xml:space="preserve"> </w:t>
      </w:r>
      <w:r w:rsidRPr="00943E8E">
        <w:rPr>
          <w:rFonts w:ascii="GHEA Grapalat" w:hAnsi="GHEA Grapalat" w:cs="Sylfaen"/>
          <w:color w:val="FF0000"/>
        </w:rPr>
        <w:t>չափաբաժնի</w:t>
      </w:r>
      <w:r w:rsidRPr="00943E8E">
        <w:rPr>
          <w:rFonts w:ascii="GHEA Grapalat" w:hAnsi="GHEA Grapalat"/>
          <w:color w:val="FF0000"/>
          <w:lang w:val="hy-AM"/>
        </w:rPr>
        <w:t xml:space="preserve">, </w:t>
      </w:r>
      <w:r w:rsidRPr="00943E8E">
        <w:rPr>
          <w:rFonts w:ascii="GHEA Grapalat" w:hAnsi="GHEA Grapalat" w:cs="Sylfaen"/>
          <w:color w:val="FF0000"/>
        </w:rPr>
        <w:t>այնպես</w:t>
      </w:r>
      <w:r w:rsidRPr="00943E8E">
        <w:rPr>
          <w:rFonts w:ascii="GHEA Grapalat" w:hAnsi="GHEA Grapalat"/>
          <w:color w:val="FF0000"/>
          <w:lang w:val="hy-AM"/>
        </w:rPr>
        <w:t xml:space="preserve"> </w:t>
      </w:r>
      <w:r w:rsidRPr="00943E8E">
        <w:rPr>
          <w:rFonts w:ascii="GHEA Grapalat" w:hAnsi="GHEA Grapalat" w:cs="Sylfaen"/>
          <w:color w:val="FF0000"/>
        </w:rPr>
        <w:t>էլ</w:t>
      </w:r>
      <w:r w:rsidRPr="00943E8E">
        <w:rPr>
          <w:rFonts w:ascii="GHEA Grapalat" w:hAnsi="GHEA Grapalat"/>
          <w:color w:val="FF0000"/>
          <w:lang w:val="hy-AM"/>
        </w:rPr>
        <w:t xml:space="preserve"> </w:t>
      </w:r>
      <w:r w:rsidRPr="00943E8E">
        <w:rPr>
          <w:rFonts w:ascii="GHEA Grapalat" w:hAnsi="GHEA Grapalat" w:cs="Sylfaen"/>
          <w:color w:val="FF0000"/>
        </w:rPr>
        <w:t>մի</w:t>
      </w:r>
      <w:r w:rsidRPr="00943E8E">
        <w:rPr>
          <w:rFonts w:ascii="GHEA Grapalat" w:hAnsi="GHEA Grapalat"/>
          <w:color w:val="FF0000"/>
          <w:lang w:val="hy-AM"/>
        </w:rPr>
        <w:t xml:space="preserve"> </w:t>
      </w:r>
      <w:r w:rsidRPr="00943E8E">
        <w:rPr>
          <w:rFonts w:ascii="GHEA Grapalat" w:hAnsi="GHEA Grapalat" w:cs="Sylfaen"/>
          <w:color w:val="FF0000"/>
        </w:rPr>
        <w:t>քանի</w:t>
      </w:r>
      <w:r w:rsidRPr="00943E8E">
        <w:rPr>
          <w:rFonts w:ascii="GHEA Grapalat" w:hAnsi="GHEA Grapalat"/>
          <w:color w:val="FF0000"/>
          <w:lang w:val="hy-AM"/>
        </w:rPr>
        <w:t xml:space="preserve"> </w:t>
      </w:r>
      <w:r w:rsidRPr="00943E8E">
        <w:rPr>
          <w:rFonts w:ascii="GHEA Grapalat" w:hAnsi="GHEA Grapalat" w:cs="Sylfaen"/>
          <w:color w:val="FF0000"/>
        </w:rPr>
        <w:t>կամ</w:t>
      </w:r>
      <w:r w:rsidRPr="00943E8E">
        <w:rPr>
          <w:rFonts w:ascii="GHEA Grapalat" w:hAnsi="GHEA Grapalat"/>
          <w:color w:val="FF0000"/>
          <w:lang w:val="hy-AM"/>
        </w:rPr>
        <w:t xml:space="preserve"> </w:t>
      </w:r>
      <w:r w:rsidRPr="00943E8E">
        <w:rPr>
          <w:rFonts w:ascii="GHEA Grapalat" w:hAnsi="GHEA Grapalat" w:cs="Sylfaen"/>
          <w:color w:val="FF0000"/>
        </w:rPr>
        <w:t>բոլոր</w:t>
      </w:r>
      <w:r w:rsidRPr="00943E8E">
        <w:rPr>
          <w:rFonts w:ascii="GHEA Grapalat" w:hAnsi="GHEA Grapalat"/>
          <w:color w:val="FF0000"/>
          <w:lang w:val="hy-AM"/>
        </w:rPr>
        <w:t xml:space="preserve"> </w:t>
      </w:r>
      <w:r w:rsidRPr="00943E8E">
        <w:rPr>
          <w:rFonts w:ascii="GHEA Grapalat" w:hAnsi="GHEA Grapalat" w:cs="Sylfaen"/>
          <w:color w:val="FF0000"/>
        </w:rPr>
        <w:t>չափաբաժինների</w:t>
      </w:r>
      <w:r w:rsidRPr="00943E8E">
        <w:rPr>
          <w:rFonts w:ascii="GHEA Grapalat" w:hAnsi="GHEA Grapalat"/>
          <w:color w:val="FF0000"/>
          <w:lang w:val="hy-AM"/>
        </w:rPr>
        <w:t xml:space="preserve"> </w:t>
      </w:r>
      <w:r w:rsidRPr="00943E8E">
        <w:rPr>
          <w:rFonts w:ascii="GHEA Grapalat" w:hAnsi="GHEA Grapalat" w:cs="Sylfaen"/>
          <w:color w:val="FF0000"/>
        </w:rPr>
        <w:t>համար</w:t>
      </w:r>
      <w:r w:rsidRPr="00943E8E">
        <w:rPr>
          <w:rFonts w:ascii="GHEA Grapalat" w:hAnsi="GHEA Grapalat" w:cs="Sylfaen"/>
          <w:color w:val="FF0000"/>
          <w:vertAlign w:val="superscript"/>
        </w:rPr>
        <w:t>7</w:t>
      </w:r>
      <w:r w:rsidRPr="00943E8E">
        <w:rPr>
          <w:rStyle w:val="FootnoteReference"/>
          <w:rFonts w:ascii="GHEA Grapalat" w:hAnsi="GHEA Grapalat" w:cs="Sylfaen"/>
          <w:color w:val="FF0000"/>
        </w:rPr>
        <w:footnoteReference w:id="4"/>
      </w:r>
      <w:r w:rsidRPr="00943E8E">
        <w:rPr>
          <w:rFonts w:ascii="GHEA Grapalat" w:hAnsi="GHEA Grapalat" w:cs="Sylfaen"/>
          <w:color w:val="FF0000"/>
          <w:szCs w:val="24"/>
          <w:lang w:val="hy-AM"/>
        </w:rPr>
        <w:t xml:space="preserve">։  </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736A5D1A"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F57EA6">
        <w:rPr>
          <w:rFonts w:ascii="GHEA Grapalat" w:hAnsi="GHEA Grapalat" w:cs="Sylfaen"/>
          <w:szCs w:val="24"/>
          <w:lang w:val="hy-AM"/>
        </w:rPr>
        <w:t>բաց մրցույթ</w:t>
      </w:r>
      <w:r w:rsidR="00AE26C8" w:rsidRPr="0093002B">
        <w:rPr>
          <w:rFonts w:ascii="GHEA Grapalat" w:hAnsi="GHEA Grapalat" w:cs="Sylfaen"/>
          <w:szCs w:val="24"/>
          <w:lang w:val="hy-AM"/>
        </w:rPr>
        <w:t xml:space="preserve">ի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390DF688"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960672" w:rsidRPr="00406C77">
        <w:rPr>
          <w:rFonts w:ascii="GHEA Grapalat" w:hAnsi="GHEA Grapalat" w:cs="Sylfaen"/>
          <w:szCs w:val="24"/>
          <w:lang w:val="hy-AM"/>
        </w:rPr>
        <w:t xml:space="preserve">օրվանից հաշված </w:t>
      </w:r>
      <w:r w:rsidR="00973E8B">
        <w:rPr>
          <w:rFonts w:ascii="GHEA Grapalat" w:hAnsi="GHEA Grapalat"/>
          <w:b/>
        </w:rPr>
        <w:t xml:space="preserve">մինչև 2026 թվականի </w:t>
      </w:r>
      <w:r w:rsidR="00515F82" w:rsidRPr="00515F82">
        <w:rPr>
          <w:rFonts w:ascii="GHEA Grapalat" w:hAnsi="GHEA Grapalat"/>
          <w:b/>
          <w:iCs/>
        </w:rPr>
        <w:t>փետրվա</w:t>
      </w:r>
      <w:r w:rsidR="00515F82" w:rsidRPr="00E7630D">
        <w:rPr>
          <w:rFonts w:ascii="GHEA Grapalat" w:hAnsi="GHEA Grapalat"/>
          <w:b/>
          <w:iCs/>
        </w:rPr>
        <w:t>րի</w:t>
      </w:r>
      <w:r w:rsidR="00973E8B">
        <w:rPr>
          <w:rFonts w:ascii="GHEA Grapalat" w:hAnsi="GHEA Grapalat"/>
          <w:b/>
        </w:rPr>
        <w:t xml:space="preserve"> </w:t>
      </w:r>
      <w:r w:rsidR="00A607BF">
        <w:rPr>
          <w:rFonts w:ascii="GHEA Grapalat" w:hAnsi="GHEA Grapalat"/>
          <w:b/>
        </w:rPr>
        <w:t>17</w:t>
      </w:r>
      <w:r w:rsidR="00960672" w:rsidRPr="0018744E">
        <w:rPr>
          <w:rFonts w:ascii="GHEA Grapalat" w:hAnsi="GHEA Grapalat"/>
          <w:b/>
          <w:lang w:val="hy-AM"/>
        </w:rPr>
        <w:t xml:space="preserve">-ը, ժամը </w:t>
      </w:r>
      <w:r w:rsidR="007B3CEF">
        <w:rPr>
          <w:rFonts w:ascii="GHEA Grapalat" w:hAnsi="GHEA Grapalat"/>
          <w:b/>
          <w:lang w:val="hy-AM"/>
        </w:rPr>
        <w:t>11:00</w:t>
      </w:r>
      <w:r w:rsidR="00960672" w:rsidRPr="00406C77">
        <w:rPr>
          <w:rFonts w:ascii="GHEA Grapalat" w:hAnsi="GHEA Grapalat" w:cs="Sylfaen"/>
          <w:szCs w:val="24"/>
          <w:lang w:val="hy-AM"/>
        </w:rPr>
        <w:t>-ն։</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7"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8" w:name="_Hlk9261892"/>
      <w:bookmarkEnd w:id="7"/>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93002B" w:rsidRDefault="00D968C4" w:rsidP="007E39F5">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5"/>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8"/>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1F94C905" w14:textId="77777777" w:rsidR="00861B3B" w:rsidRDefault="007A68C0" w:rsidP="00861B3B">
      <w:pPr>
        <w:ind w:firstLine="567"/>
        <w:jc w:val="both"/>
        <w:rPr>
          <w:rFonts w:ascii="GHEA Grapalat" w:hAnsi="GHEA Grapalat"/>
          <w:sz w:val="20"/>
          <w:lang w:val="hy-AM"/>
        </w:rPr>
      </w:pPr>
      <w:r w:rsidRPr="0093002B">
        <w:rPr>
          <w:rFonts w:ascii="GHEA Grapalat" w:hAnsi="GHEA Grapalat" w:cs="Sylfaen"/>
          <w:sz w:val="20"/>
          <w:lang w:val="hy-AM"/>
        </w:rPr>
        <w:t xml:space="preserve">  </w:t>
      </w:r>
      <w:bookmarkStart w:id="9" w:name="_Hlk143681420"/>
      <w:r w:rsidRPr="00960672">
        <w:rPr>
          <w:rFonts w:ascii="GHEA Grapalat" w:hAnsi="GHEA Grapalat" w:cs="Sylfaen"/>
          <w:sz w:val="20"/>
          <w:lang w:val="hy-AM"/>
        </w:rPr>
        <w:t>3) հայտի ապահովում կանխիկ փողի կամ բանկային երաշխիքի ձևով</w:t>
      </w:r>
      <w:r w:rsidRPr="00960672">
        <w:rPr>
          <w:rFonts w:ascii="GHEA Grapalat" w:hAnsi="GHEA Grapalat"/>
          <w:sz w:val="20"/>
          <w:lang w:val="hy-AM"/>
        </w:rPr>
        <w:t>.</w:t>
      </w:r>
      <w:r w:rsidRPr="00960672">
        <w:rPr>
          <w:rStyle w:val="FootnoteReference"/>
          <w:rFonts w:ascii="GHEA Grapalat" w:hAnsi="GHEA Grapalat"/>
          <w:sz w:val="20"/>
          <w:lang w:val="hy-AM"/>
        </w:rPr>
        <w:footnoteReference w:id="6"/>
      </w:r>
      <w:r w:rsidRPr="0054241B">
        <w:rPr>
          <w:rFonts w:ascii="GHEA Grapalat" w:hAnsi="GHEA Grapalat"/>
          <w:sz w:val="20"/>
          <w:lang w:val="hy-AM"/>
        </w:rPr>
        <w:t xml:space="preserve"> </w:t>
      </w:r>
      <w:bookmarkEnd w:id="9"/>
    </w:p>
    <w:p w14:paraId="55C18DFB"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D70B56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7EC9E8A" w14:textId="77777777" w:rsidR="007A68C0" w:rsidRPr="0093002B" w:rsidRDefault="007A68C0" w:rsidP="007A68C0">
      <w:pPr>
        <w:pStyle w:val="norm"/>
        <w:spacing w:line="240" w:lineRule="auto"/>
        <w:rPr>
          <w:rFonts w:ascii="GHEA Grapalat" w:hAnsi="GHEA Grapalat" w:cs="Sylfaen"/>
          <w:sz w:val="20"/>
          <w:szCs w:val="24"/>
          <w:lang w:val="hy-AM" w:eastAsia="en-US"/>
        </w:rPr>
      </w:pPr>
      <w:bookmarkStart w:id="10"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B8AF7DC"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53AA0F"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65543ACB" w14:textId="77777777" w:rsidR="007A68C0" w:rsidRPr="0093002B" w:rsidRDefault="007A68C0" w:rsidP="007A68C0">
      <w:pPr>
        <w:ind w:firstLine="567"/>
        <w:jc w:val="both"/>
        <w:rPr>
          <w:rFonts w:ascii="GHEA Grapalat" w:hAnsi="GHEA Grapalat"/>
          <w:sz w:val="20"/>
          <w:lang w:val="es-ES"/>
        </w:rPr>
      </w:pPr>
      <w:r w:rsidRPr="0093002B">
        <w:rPr>
          <w:rFonts w:ascii="GHEA Grapalat" w:hAnsi="GHEA Grapalat" w:cs="Sylfaen"/>
          <w:sz w:val="20"/>
          <w:lang w:val="es-ES"/>
        </w:rPr>
        <w:lastRenderedPageBreak/>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B607C4C" w14:textId="77777777" w:rsidR="007A68C0" w:rsidRPr="00FB1EC7" w:rsidRDefault="007A68C0" w:rsidP="007A68C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6F8D67CB" w14:textId="77777777" w:rsidR="007A68C0" w:rsidRPr="00FB1EC7" w:rsidRDefault="007A68C0" w:rsidP="007A68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ED3BE13"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C2FA4F6"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AD844D7"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25D5ACEC"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115791C9" w14:textId="77777777" w:rsidR="007A68C0" w:rsidRPr="00EE6E36" w:rsidRDefault="007A68C0" w:rsidP="007A68C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7807A6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46E4859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7E64A0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8B2A34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82F494B" w14:textId="77777777" w:rsidR="007A68C0" w:rsidRPr="0093002B" w:rsidRDefault="007A68C0" w:rsidP="007A68C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1B7BF1" w14:textId="77777777" w:rsidR="007A68C0" w:rsidRPr="0093002B" w:rsidRDefault="007A68C0" w:rsidP="007A68C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E6EA124" w14:textId="77777777" w:rsidR="007A68C0" w:rsidRPr="0093002B" w:rsidRDefault="007A68C0" w:rsidP="007A68C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2528E50E" w14:textId="77777777" w:rsidR="007A68C0" w:rsidRDefault="007A68C0" w:rsidP="007A68C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5147DB43"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82B3B53" w14:textId="77777777" w:rsidR="00096865" w:rsidRPr="0093002B" w:rsidRDefault="000D701E" w:rsidP="00EF3662">
      <w:pPr>
        <w:ind w:firstLine="567"/>
        <w:jc w:val="center"/>
        <w:rPr>
          <w:rFonts w:ascii="GHEA Grapalat" w:hAnsi="GHEA Grapalat"/>
          <w:b/>
          <w:sz w:val="20"/>
          <w:lang w:val="af-ZA"/>
        </w:rPr>
      </w:pPr>
      <w:r w:rsidRPr="0093002B">
        <w:rPr>
          <w:rFonts w:ascii="GHEA Grapalat" w:hAnsi="GHEA Grapalat"/>
          <w:b/>
          <w:sz w:val="20"/>
          <w:lang w:val="af-ZA"/>
        </w:rPr>
        <w:t>7</w:t>
      </w:r>
      <w:r w:rsidR="00955A1E" w:rsidRPr="0093002B">
        <w:rPr>
          <w:rFonts w:ascii="GHEA Grapalat" w:hAnsi="GHEA Grapalat"/>
          <w:b/>
          <w:sz w:val="20"/>
          <w:lang w:val="af-ZA"/>
        </w:rPr>
        <w:t xml:space="preserve">. </w:t>
      </w:r>
      <w:r w:rsidR="00955A1E" w:rsidRPr="0093002B">
        <w:rPr>
          <w:rFonts w:ascii="GHEA Grapalat" w:hAnsi="GHEA Grapalat" w:cs="Sylfaen"/>
          <w:b/>
          <w:sz w:val="20"/>
          <w:lang w:val="es-ES"/>
        </w:rPr>
        <w:t>ՀԱՅՏԻ</w:t>
      </w:r>
      <w:r w:rsidR="00955A1E" w:rsidRPr="0093002B">
        <w:rPr>
          <w:rFonts w:ascii="GHEA Grapalat" w:hAnsi="GHEA Grapalat" w:cs="Times Armenian"/>
          <w:b/>
          <w:sz w:val="20"/>
          <w:lang w:val="af-ZA"/>
        </w:rPr>
        <w:t xml:space="preserve"> </w:t>
      </w:r>
      <w:r w:rsidR="00955A1E" w:rsidRPr="0093002B">
        <w:rPr>
          <w:rFonts w:ascii="GHEA Grapalat" w:hAnsi="GHEA Grapalat" w:cs="Sylfaen"/>
          <w:b/>
          <w:sz w:val="20"/>
          <w:lang w:val="es-ES"/>
        </w:rPr>
        <w:t>ԱՊԱՀՈՎՈՒՄԸ</w:t>
      </w:r>
      <w:r w:rsidR="00955A1E" w:rsidRPr="0093002B">
        <w:rPr>
          <w:rFonts w:ascii="GHEA Grapalat" w:hAnsi="GHEA Grapalat" w:cs="Times Armenian"/>
          <w:b/>
          <w:sz w:val="20"/>
          <w:lang w:val="af-ZA"/>
        </w:rPr>
        <w:t xml:space="preserve"> </w:t>
      </w:r>
    </w:p>
    <w:p w14:paraId="4D8F98B2" w14:textId="77777777" w:rsidR="00096865" w:rsidRPr="0093002B" w:rsidRDefault="00096865" w:rsidP="00EF3662">
      <w:pPr>
        <w:ind w:firstLine="567"/>
        <w:jc w:val="both"/>
        <w:rPr>
          <w:rFonts w:ascii="GHEA Grapalat" w:hAnsi="GHEA Grapalat"/>
          <w:b/>
          <w:sz w:val="20"/>
          <w:lang w:val="af-ZA"/>
        </w:rPr>
      </w:pPr>
    </w:p>
    <w:p w14:paraId="18E1D1B0" w14:textId="77777777" w:rsidR="007A3EE6" w:rsidRPr="0093002B" w:rsidRDefault="00283198" w:rsidP="00EF3662">
      <w:pPr>
        <w:ind w:firstLine="567"/>
        <w:jc w:val="both"/>
        <w:rPr>
          <w:rFonts w:ascii="GHEA Grapalat" w:hAnsi="GHEA Grapalat"/>
          <w:sz w:val="20"/>
          <w:szCs w:val="20"/>
          <w:lang w:val="af-ZA"/>
        </w:rPr>
      </w:pPr>
      <w:r w:rsidRPr="0093002B">
        <w:rPr>
          <w:rFonts w:ascii="GHEA Grapalat" w:hAnsi="GHEA Grapalat"/>
          <w:sz w:val="20"/>
          <w:lang w:val="af-ZA"/>
        </w:rPr>
        <w:t>7</w:t>
      </w:r>
      <w:r w:rsidR="00096865" w:rsidRPr="0093002B">
        <w:rPr>
          <w:rFonts w:ascii="GHEA Grapalat" w:hAnsi="GHEA Grapalat"/>
          <w:sz w:val="20"/>
          <w:lang w:val="af-ZA"/>
        </w:rPr>
        <w:t xml:space="preserve">.1 </w:t>
      </w:r>
      <w:r w:rsidR="00096865" w:rsidRPr="0093002B">
        <w:rPr>
          <w:rFonts w:ascii="GHEA Grapalat" w:hAnsi="GHEA Grapalat" w:cs="Sylfaen"/>
          <w:sz w:val="20"/>
          <w:lang w:val="ru-RU"/>
        </w:rPr>
        <w:t>Մասնակիցը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հայտով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սույն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հրավերով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սահմանված</w:t>
      </w:r>
      <w:r w:rsidR="00096865" w:rsidRPr="0093002B">
        <w:rPr>
          <w:rFonts w:ascii="GHEA Grapalat" w:hAnsi="GHEA Grapalat" w:cs="Sylfaen"/>
          <w:sz w:val="20"/>
          <w:lang w:val="af-ZA"/>
        </w:rPr>
        <w:t xml:space="preserve"> </w:t>
      </w:r>
      <w:r w:rsidR="00712311" w:rsidRPr="0093002B">
        <w:rPr>
          <w:rFonts w:ascii="GHEA Grapalat" w:hAnsi="GHEA Grapalat" w:cs="Sylfaen"/>
          <w:sz w:val="20"/>
          <w:lang w:val="af-ZA"/>
        </w:rPr>
        <w:t xml:space="preserve">կարգով </w:t>
      </w:r>
      <w:proofErr w:type="spellStart"/>
      <w:r w:rsidR="00903898" w:rsidRPr="0093002B">
        <w:rPr>
          <w:rFonts w:ascii="GHEA Grapalat" w:hAnsi="GHEA Grapalat" w:cs="Sylfaen"/>
          <w:bCs/>
          <w:sz w:val="20"/>
          <w:szCs w:val="20"/>
        </w:rPr>
        <w:t>ներկայացնում</w:t>
      </w:r>
      <w:proofErr w:type="spellEnd"/>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է</w:t>
      </w:r>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հայտի</w:t>
      </w:r>
      <w:proofErr w:type="spellEnd"/>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ապահովում</w:t>
      </w:r>
      <w:proofErr w:type="spellEnd"/>
      <w:r w:rsidR="00AE3822" w:rsidRPr="0093002B">
        <w:rPr>
          <w:rFonts w:ascii="GHEA Grapalat" w:hAnsi="GHEA Grapalat" w:cs="Sylfaen"/>
          <w:bCs/>
          <w:sz w:val="20"/>
          <w:szCs w:val="20"/>
          <w:lang w:val="af-ZA"/>
        </w:rPr>
        <w:t>:</w:t>
      </w:r>
      <w:r w:rsidR="00903898" w:rsidRPr="0093002B">
        <w:rPr>
          <w:rFonts w:ascii="GHEA Grapalat" w:hAnsi="GHEA Grapalat"/>
          <w:sz w:val="20"/>
          <w:szCs w:val="20"/>
          <w:lang w:val="af-ZA"/>
        </w:rPr>
        <w:t xml:space="preserve"> </w:t>
      </w:r>
    </w:p>
    <w:p w14:paraId="2A360B6E" w14:textId="4711387C" w:rsidR="00903898" w:rsidRPr="0093002B" w:rsidRDefault="00771C0F" w:rsidP="00EF3662">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lastRenderedPageBreak/>
        <w:t>Հ</w:t>
      </w:r>
      <w:r w:rsidR="00903898" w:rsidRPr="0093002B">
        <w:rPr>
          <w:rFonts w:ascii="GHEA Grapalat" w:hAnsi="GHEA Grapalat" w:cs="Sylfaen"/>
          <w:sz w:val="20"/>
          <w:szCs w:val="20"/>
        </w:rPr>
        <w:t>այտի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ապահովումը</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ներկայացվում</w:t>
      </w:r>
      <w:proofErr w:type="spellEnd"/>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է</w:t>
      </w:r>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բանկային</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երաշխիքի</w:t>
      </w:r>
      <w:proofErr w:type="spellEnd"/>
      <w:r w:rsidR="00903898" w:rsidRPr="0093002B">
        <w:rPr>
          <w:rFonts w:ascii="GHEA Grapalat" w:hAnsi="GHEA Grapalat" w:cs="Sylfaen"/>
          <w:sz w:val="20"/>
          <w:szCs w:val="20"/>
          <w:lang w:val="af-ZA"/>
        </w:rPr>
        <w:t xml:space="preserve"> </w:t>
      </w:r>
      <w:r w:rsidR="00406C77" w:rsidRPr="0093002B">
        <w:rPr>
          <w:rFonts w:ascii="GHEA Grapalat" w:hAnsi="GHEA Grapalat" w:cs="Sylfaen"/>
          <w:sz w:val="20"/>
          <w:szCs w:val="20"/>
          <w:lang w:val="af-ZA"/>
        </w:rPr>
        <w:t xml:space="preserve">(հավելված 3) </w:t>
      </w:r>
      <w:proofErr w:type="spellStart"/>
      <w:r w:rsidR="00903898" w:rsidRPr="0093002B">
        <w:rPr>
          <w:rFonts w:ascii="GHEA Grapalat" w:hAnsi="GHEA Grapalat" w:cs="Sylfaen"/>
          <w:sz w:val="20"/>
          <w:szCs w:val="20"/>
        </w:rPr>
        <w:t>կամ</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կանխիկ</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փողի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ձևով</w:t>
      </w:r>
      <w:proofErr w:type="spellEnd"/>
      <w:r w:rsidR="00AE3822" w:rsidRPr="0093002B">
        <w:rPr>
          <w:rFonts w:ascii="GHEA Grapalat" w:hAnsi="GHEA Grapalat" w:cs="Sylfaen"/>
          <w:sz w:val="20"/>
          <w:szCs w:val="20"/>
          <w:lang w:val="af-ZA"/>
        </w:rPr>
        <w:t xml:space="preserve">, </w:t>
      </w:r>
      <w:proofErr w:type="spellStart"/>
      <w:r w:rsidR="00AE3822" w:rsidRPr="00960672">
        <w:rPr>
          <w:rFonts w:ascii="GHEA Grapalat" w:hAnsi="GHEA Grapalat" w:cs="Sylfaen"/>
          <w:b/>
          <w:bCs/>
          <w:sz w:val="20"/>
          <w:szCs w:val="20"/>
        </w:rPr>
        <w:t>որի</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չափը</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հավասար</w:t>
      </w:r>
      <w:proofErr w:type="spellEnd"/>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է</w:t>
      </w:r>
      <w:r w:rsidR="00AE3822" w:rsidRPr="00960672">
        <w:rPr>
          <w:rFonts w:ascii="GHEA Grapalat" w:hAnsi="GHEA Grapalat" w:cs="Sylfaen"/>
          <w:b/>
          <w:bCs/>
          <w:sz w:val="20"/>
          <w:szCs w:val="20"/>
          <w:lang w:val="af-ZA"/>
        </w:rPr>
        <w:t xml:space="preserve"> </w:t>
      </w:r>
      <w:r w:rsidR="00273411" w:rsidRPr="00960672">
        <w:rPr>
          <w:rFonts w:ascii="GHEA Grapalat" w:hAnsi="GHEA Grapalat" w:cs="Sylfaen"/>
          <w:b/>
          <w:bCs/>
          <w:sz w:val="20"/>
          <w:szCs w:val="20"/>
          <w:lang w:val="hy-AM"/>
        </w:rPr>
        <w:t>գնման գնի</w:t>
      </w:r>
      <w:r w:rsidR="00757F6B" w:rsidRPr="00960672">
        <w:rPr>
          <w:rFonts w:ascii="GHEA Grapalat" w:hAnsi="GHEA Grapalat" w:cs="Sylfaen"/>
          <w:b/>
          <w:bCs/>
          <w:sz w:val="20"/>
          <w:szCs w:val="20"/>
          <w:lang w:val="hy-AM"/>
        </w:rPr>
        <w:t xml:space="preserve"> </w:t>
      </w:r>
      <w:proofErr w:type="spellStart"/>
      <w:r w:rsidR="00AE3822" w:rsidRPr="00960672">
        <w:rPr>
          <w:rFonts w:ascii="GHEA Grapalat" w:hAnsi="GHEA Grapalat" w:cs="Sylfaen"/>
          <w:b/>
          <w:bCs/>
          <w:sz w:val="20"/>
          <w:szCs w:val="20"/>
        </w:rPr>
        <w:t>հինգ</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տոկոսին</w:t>
      </w:r>
      <w:proofErr w:type="spellEnd"/>
      <w:r w:rsidR="00903898" w:rsidRPr="0093002B">
        <w:rPr>
          <w:rFonts w:ascii="GHEA Grapalat" w:hAnsi="GHEA Grapalat" w:cs="Sylfaen"/>
          <w:sz w:val="20"/>
          <w:szCs w:val="20"/>
          <w:lang w:val="af-ZA"/>
        </w:rPr>
        <w:t>:</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Եթե</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մասնակցի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գերազանցում</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գինը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հայտի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ապահովման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չափը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հավասար</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հինգ</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տոկոսին</w:t>
      </w:r>
      <w:proofErr w:type="spellEnd"/>
      <w:r w:rsidR="00273411" w:rsidRPr="0093002B">
        <w:rPr>
          <w:rFonts w:ascii="GHEA Grapalat" w:hAnsi="GHEA Grapalat" w:cs="Sylfaen"/>
          <w:sz w:val="20"/>
          <w:szCs w:val="20"/>
          <w:lang w:val="af-ZA"/>
        </w:rPr>
        <w:t xml:space="preserve">: </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Ընդ</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որում</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եթե</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մասնակիցը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ապահովումը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ներկայացրել</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սույն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կետով</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սահմանված</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չափից</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ավել</w:t>
      </w:r>
      <w:r w:rsidR="00A22EB5" w:rsidRPr="0093002B">
        <w:rPr>
          <w:rFonts w:ascii="GHEA Grapalat" w:hAnsi="GHEA Grapalat" w:cs="Sylfaen"/>
          <w:sz w:val="20"/>
          <w:szCs w:val="20"/>
        </w:rPr>
        <w:t>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համարվում</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հրավերի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պահանջներին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բավարարող</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և</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ենթակա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չէ</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մերժման</w:t>
      </w:r>
      <w:proofErr w:type="spellEnd"/>
      <w:r w:rsidR="00AE3822" w:rsidRPr="0093002B">
        <w:rPr>
          <w:rFonts w:ascii="GHEA Grapalat" w:hAnsi="GHEA Grapalat" w:cs="Sylfaen"/>
          <w:sz w:val="20"/>
          <w:szCs w:val="20"/>
          <w:lang w:val="af-ZA"/>
        </w:rPr>
        <w:t>:</w:t>
      </w:r>
    </w:p>
    <w:p w14:paraId="2DDE31DA" w14:textId="1A528C5E" w:rsidR="00273411" w:rsidRPr="0093002B" w:rsidRDefault="001578D4" w:rsidP="00146D17">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պետք</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փոխանցվի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Կենտրոնական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գանձապետարանում</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003F1EEA" w:rsidRPr="0093002B">
        <w:rPr>
          <w:rFonts w:ascii="GHEA Grapalat" w:hAnsi="GHEA Grapalat"/>
          <w:lang w:val="af-ZA"/>
        </w:rPr>
        <w:t>«</w:t>
      </w:r>
      <w:r w:rsidR="003B0D6E" w:rsidRPr="0093002B">
        <w:rPr>
          <w:rFonts w:ascii="GHEA Grapalat" w:hAnsi="GHEA Grapalat"/>
          <w:sz w:val="20"/>
          <w:szCs w:val="20"/>
          <w:lang w:val="af-ZA"/>
        </w:rPr>
        <w:t>900008000466</w:t>
      </w:r>
      <w:r w:rsidR="003F1EEA" w:rsidRPr="0093002B">
        <w:rPr>
          <w:rFonts w:ascii="GHEA Grapalat" w:hAnsi="GHEA Grapalat"/>
          <w:lang w:val="af-ZA"/>
        </w:rPr>
        <w:t>»</w:t>
      </w:r>
      <w:r w:rsidR="00F20DA5"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w:t>
      </w:r>
      <w:r w:rsidR="00712311" w:rsidRPr="0093002B">
        <w:rPr>
          <w:rFonts w:ascii="GHEA Grapalat" w:hAnsi="GHEA Grapalat"/>
          <w:sz w:val="20"/>
          <w:szCs w:val="20"/>
        </w:rPr>
        <w:t>ին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որը</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ենթակա</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վերադարձման</w:t>
      </w:r>
      <w:proofErr w:type="spellEnd"/>
      <w:r w:rsidR="00712311"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այն</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ներկայացրած</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մասնակցին</w:t>
      </w:r>
      <w:proofErr w:type="spellEnd"/>
      <w:r w:rsidR="002032CE" w:rsidRPr="0093002B">
        <w:rPr>
          <w:rFonts w:ascii="GHEA Grapalat" w:hAnsi="GHEA Grapalat"/>
          <w:sz w:val="20"/>
          <w:szCs w:val="20"/>
          <w:lang w:val="af-ZA"/>
        </w:rPr>
        <w:t>`</w:t>
      </w:r>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բացառությամբ</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սույն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հրավերի</w:t>
      </w:r>
      <w:proofErr w:type="spellEnd"/>
      <w:r w:rsidR="00402941" w:rsidRPr="0093002B">
        <w:rPr>
          <w:rFonts w:ascii="GHEA Grapalat" w:hAnsi="GHEA Grapalat"/>
          <w:sz w:val="20"/>
          <w:szCs w:val="20"/>
          <w:lang w:val="af-ZA"/>
        </w:rPr>
        <w:t xml:space="preserve"> 1-</w:t>
      </w:r>
      <w:proofErr w:type="spellStart"/>
      <w:r w:rsidR="00402941" w:rsidRPr="0093002B">
        <w:rPr>
          <w:rFonts w:ascii="GHEA Grapalat" w:hAnsi="GHEA Grapalat"/>
          <w:sz w:val="20"/>
          <w:szCs w:val="20"/>
        </w:rPr>
        <w:t>ին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մասի</w:t>
      </w:r>
      <w:proofErr w:type="spellEnd"/>
      <w:r w:rsidR="00402941" w:rsidRPr="0093002B">
        <w:rPr>
          <w:rFonts w:ascii="GHEA Grapalat" w:hAnsi="GHEA Grapalat"/>
          <w:sz w:val="20"/>
          <w:szCs w:val="20"/>
          <w:lang w:val="af-ZA"/>
        </w:rPr>
        <w:t xml:space="preserve"> </w:t>
      </w:r>
      <w:r w:rsidR="000D701E" w:rsidRPr="0093002B">
        <w:rPr>
          <w:rFonts w:ascii="GHEA Grapalat" w:hAnsi="GHEA Grapalat"/>
          <w:sz w:val="20"/>
          <w:szCs w:val="20"/>
          <w:lang w:val="af-ZA"/>
        </w:rPr>
        <w:t>7</w:t>
      </w:r>
      <w:r w:rsidR="00402941" w:rsidRPr="0093002B">
        <w:rPr>
          <w:rFonts w:ascii="GHEA Grapalat" w:hAnsi="GHEA Grapalat"/>
          <w:sz w:val="20"/>
          <w:szCs w:val="20"/>
          <w:lang w:val="af-ZA"/>
        </w:rPr>
        <w:t xml:space="preserve">.3 </w:t>
      </w:r>
      <w:proofErr w:type="spellStart"/>
      <w:r w:rsidR="00402941" w:rsidRPr="0093002B">
        <w:rPr>
          <w:rFonts w:ascii="GHEA Grapalat" w:hAnsi="GHEA Grapalat"/>
          <w:sz w:val="20"/>
          <w:szCs w:val="20"/>
        </w:rPr>
        <w:t>կետով</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նախատեսված</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դեպքերի</w:t>
      </w:r>
      <w:proofErr w:type="spellEnd"/>
      <w:r w:rsidR="007123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պայմանագիրը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կնքվելու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անգործության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ժամկետն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ավարտվելուն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եթե</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արդյունքները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բողոքարկված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չեն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առկայության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գնահատող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հանձնաժողովի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որոշումն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անփոփոխ</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թողնելու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դատարանի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եզրափակիչ</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ակտն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օրինական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ուժի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մեջ</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մտնելու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w:t>
      </w:r>
    </w:p>
    <w:p w14:paraId="6BDFB668" w14:textId="0CDD7606" w:rsidR="00825A7E" w:rsidRDefault="00825A7E" w:rsidP="00146D17">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00164F74" w:rsidRPr="0093002B">
        <w:rPr>
          <w:rStyle w:val="FootnoteReference"/>
          <w:rFonts w:ascii="GHEA Grapalat" w:hAnsi="GHEA Grapalat"/>
          <w:sz w:val="20"/>
          <w:szCs w:val="20"/>
          <w:lang w:val="hy-AM"/>
        </w:rPr>
        <w:footnoteReference w:id="7"/>
      </w:r>
    </w:p>
    <w:p w14:paraId="275CF037" w14:textId="77777777" w:rsidR="003E1114" w:rsidRPr="008138E0" w:rsidRDefault="003E1114" w:rsidP="003E1114">
      <w:pPr>
        <w:shd w:val="clear" w:color="auto" w:fill="FFFFFF"/>
        <w:ind w:firstLine="375"/>
        <w:jc w:val="both"/>
        <w:rPr>
          <w:rFonts w:ascii="GHEA Grapalat" w:hAnsi="GHEA Grapalat" w:cs="Sylfaen"/>
          <w:sz w:val="20"/>
          <w:lang w:val="hy-AM"/>
        </w:rPr>
      </w:pPr>
      <w:bookmarkStart w:id="11"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3378231B"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2E79455"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11"/>
    <w:p w14:paraId="0C0DF008" w14:textId="77777777" w:rsidR="000A7528" w:rsidRPr="0093002B" w:rsidRDefault="00283198" w:rsidP="00EF3662">
      <w:pPr>
        <w:ind w:firstLine="567"/>
        <w:jc w:val="both"/>
        <w:rPr>
          <w:rFonts w:ascii="GHEA Grapalat" w:hAnsi="GHEA Grapalat"/>
          <w:sz w:val="20"/>
          <w:szCs w:val="20"/>
          <w:lang w:val="af-ZA"/>
        </w:rPr>
      </w:pPr>
      <w:r w:rsidRPr="0093002B">
        <w:rPr>
          <w:rFonts w:ascii="GHEA Grapalat" w:hAnsi="GHEA Grapalat" w:cs="Sylfaen"/>
          <w:sz w:val="20"/>
          <w:szCs w:val="20"/>
          <w:lang w:val="af-ZA"/>
        </w:rPr>
        <w:t>7</w:t>
      </w:r>
      <w:r w:rsidR="000A7528" w:rsidRPr="0093002B">
        <w:rPr>
          <w:rFonts w:ascii="GHEA Grapalat" w:hAnsi="GHEA Grapalat" w:cs="Sylfaen"/>
          <w:sz w:val="20"/>
          <w:szCs w:val="20"/>
          <w:lang w:val="af-ZA"/>
        </w:rPr>
        <w:t xml:space="preserve">.2 </w:t>
      </w:r>
      <w:r w:rsidR="00712311" w:rsidRPr="0093002B">
        <w:rPr>
          <w:rFonts w:ascii="GHEA Grapalat" w:hAnsi="GHEA Grapalat"/>
          <w:sz w:val="20"/>
          <w:szCs w:val="20"/>
          <w:lang w:val="hy-AM"/>
        </w:rPr>
        <w:t>Գնման</w:t>
      </w:r>
      <w:r w:rsidR="00712311" w:rsidRPr="0093002B">
        <w:rPr>
          <w:rFonts w:ascii="GHEA Grapalat" w:hAnsi="GHEA Grapalat"/>
          <w:sz w:val="20"/>
          <w:szCs w:val="20"/>
          <w:lang w:val="af-ZA"/>
        </w:rPr>
        <w:t xml:space="preserve"> </w:t>
      </w:r>
      <w:r w:rsidR="000A7528" w:rsidRPr="0093002B">
        <w:rPr>
          <w:rFonts w:ascii="GHEA Grapalat" w:hAnsi="GHEA Grapalat"/>
          <w:sz w:val="20"/>
          <w:szCs w:val="20"/>
          <w:lang w:val="hy-AM"/>
        </w:rPr>
        <w:t>ընթացակարգ</w:t>
      </w:r>
      <w:r w:rsidR="00712311" w:rsidRPr="0093002B">
        <w:rPr>
          <w:rFonts w:ascii="GHEA Grapalat" w:hAnsi="GHEA Grapalat"/>
          <w:sz w:val="20"/>
          <w:szCs w:val="20"/>
          <w:lang w:val="hy-AM"/>
        </w:rPr>
        <w:t>ը</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չափաբաժիններով</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կազմակերպվելու</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դեպքում</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եթե</w:t>
      </w:r>
      <w:r w:rsidR="00712311" w:rsidRPr="0093002B">
        <w:rPr>
          <w:rFonts w:ascii="GHEA Grapalat" w:hAnsi="GHEA Grapalat"/>
          <w:sz w:val="20"/>
          <w:szCs w:val="20"/>
          <w:lang w:val="af-ZA"/>
        </w:rPr>
        <w:t>`</w:t>
      </w:r>
      <w:r w:rsidR="00712311" w:rsidRPr="0093002B" w:rsidDel="00712311">
        <w:rPr>
          <w:rFonts w:ascii="GHEA Grapalat" w:hAnsi="GHEA Grapalat"/>
          <w:sz w:val="20"/>
          <w:szCs w:val="20"/>
          <w:lang w:val="af-ZA"/>
        </w:rPr>
        <w:t xml:space="preserve"> </w:t>
      </w:r>
      <w:r w:rsidR="000A7528" w:rsidRPr="0093002B">
        <w:rPr>
          <w:rFonts w:ascii="GHEA Grapalat" w:hAnsi="GHEA Grapalat"/>
          <w:sz w:val="20"/>
          <w:szCs w:val="20"/>
          <w:lang w:val="af-ZA"/>
        </w:rPr>
        <w:t xml:space="preserve"> </w:t>
      </w:r>
    </w:p>
    <w:p w14:paraId="0DBE1B7B" w14:textId="7EDBCFD3" w:rsidR="000A7528" w:rsidRPr="0093002B" w:rsidRDefault="000A7528" w:rsidP="000F008F">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մասնակիցը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հայտ</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մեկից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հայտի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ապահովումը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էլ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դրա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գումարը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հաշվարկվում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չափաբաժինների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գնման գների</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իսկ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գերազանցելու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հանրագումարի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նկատմամբ</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առնելով</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Կարգի</w:t>
      </w:r>
      <w:proofErr w:type="spellEnd"/>
      <w:r w:rsidR="00273411" w:rsidRPr="0093002B">
        <w:rPr>
          <w:rFonts w:ascii="GHEA Grapalat" w:hAnsi="GHEA Grapalat"/>
          <w:sz w:val="20"/>
          <w:szCs w:val="20"/>
          <w:lang w:val="af-ZA"/>
        </w:rPr>
        <w:t xml:space="preserve"> 32-</w:t>
      </w:r>
      <w:proofErr w:type="spellStart"/>
      <w:r w:rsidR="00273411" w:rsidRPr="0093002B">
        <w:rPr>
          <w:rFonts w:ascii="GHEA Grapalat" w:hAnsi="GHEA Grapalat"/>
          <w:sz w:val="20"/>
          <w:szCs w:val="20"/>
        </w:rPr>
        <w:t>րդ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կետի</w:t>
      </w:r>
      <w:proofErr w:type="spellEnd"/>
      <w:r w:rsidR="00273411" w:rsidRPr="0093002B">
        <w:rPr>
          <w:rFonts w:ascii="GHEA Grapalat" w:hAnsi="GHEA Grapalat"/>
          <w:sz w:val="20"/>
          <w:szCs w:val="20"/>
          <w:lang w:val="af-ZA"/>
        </w:rPr>
        <w:t xml:space="preserve"> 1-</w:t>
      </w:r>
      <w:proofErr w:type="spellStart"/>
      <w:r w:rsidR="00273411" w:rsidRPr="0093002B">
        <w:rPr>
          <w:rFonts w:ascii="GHEA Grapalat" w:hAnsi="GHEA Grapalat"/>
          <w:sz w:val="20"/>
          <w:szCs w:val="20"/>
        </w:rPr>
        <w:t>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ենթակետի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ե</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պարբերության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պահանջները</w:t>
      </w:r>
      <w:proofErr w:type="spellEnd"/>
      <w:r w:rsidR="00273411" w:rsidRPr="0093002B">
        <w:rPr>
          <w:rFonts w:ascii="GHEA Grapalat" w:hAnsi="GHEA Grapalat"/>
          <w:sz w:val="20"/>
          <w:szCs w:val="20"/>
          <w:lang w:val="hy-AM"/>
        </w:rPr>
        <w:t>:</w:t>
      </w:r>
    </w:p>
    <w:p w14:paraId="5130F67B" w14:textId="3F96B8F3" w:rsidR="000A7528" w:rsidRPr="0093002B" w:rsidRDefault="000A7528" w:rsidP="00EF3662">
      <w:pPr>
        <w:ind w:firstLine="375"/>
        <w:jc w:val="both"/>
        <w:rPr>
          <w:rFonts w:ascii="GHEA Grapalat" w:hAnsi="GHEA Grapalat"/>
          <w:sz w:val="20"/>
          <w:szCs w:val="20"/>
          <w:lang w:val="af-ZA"/>
        </w:rPr>
      </w:pPr>
      <w:r w:rsidRPr="0093002B">
        <w:rPr>
          <w:rFonts w:ascii="GHEA Grapalat" w:hAnsi="GHEA Grapalat"/>
          <w:sz w:val="20"/>
          <w:szCs w:val="20"/>
        </w:rPr>
        <w:t>բ</w:t>
      </w:r>
      <w:r w:rsidRPr="0093002B">
        <w:rPr>
          <w:rFonts w:ascii="GHEA Grapalat" w:hAnsi="GHEA Grapalat"/>
          <w:sz w:val="20"/>
          <w:szCs w:val="20"/>
          <w:lang w:val="hy-AM"/>
        </w:rPr>
        <w:t>.</w:t>
      </w:r>
      <w:r w:rsidR="00273411" w:rsidRPr="0093002B">
        <w:rPr>
          <w:rFonts w:ascii="GHEA Grapalat" w:hAnsi="GHEA Grapalat" w:cs="Sylfaen"/>
          <w:sz w:val="20"/>
          <w:lang w:val="hy-AM"/>
        </w:rPr>
        <w:t>Մ</w:t>
      </w:r>
      <w:r w:rsidR="00273411" w:rsidRPr="0093002B">
        <w:rPr>
          <w:rFonts w:ascii="GHEA Grapalat" w:hAnsi="GHEA Grapalat" w:cs="Sylfaen"/>
          <w:sz w:val="20"/>
          <w:lang w:val="ru-RU"/>
        </w:rPr>
        <w:t>ասնակիցը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զրկվում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պայմանագիր</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կնքելու</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իրավունքից</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որևէ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մասով</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հայտի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ապահովումը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վճարվում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միայն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այդ</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նկատմամբ</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հաշվարկված</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ապահովման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չափով</w:t>
      </w:r>
      <w:r w:rsidR="00273411"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000B5028" w:rsidRPr="0093002B">
        <w:rPr>
          <w:rStyle w:val="FootnoteReference"/>
          <w:rFonts w:ascii="GHEA Grapalat" w:hAnsi="GHEA Grapalat"/>
          <w:sz w:val="20"/>
          <w:szCs w:val="20"/>
          <w:lang w:val="af-ZA"/>
        </w:rPr>
        <w:footnoteReference w:id="8"/>
      </w:r>
    </w:p>
    <w:p w14:paraId="5E6C9A62" w14:textId="77777777" w:rsidR="00F20DA5" w:rsidRPr="0093002B" w:rsidRDefault="00283198" w:rsidP="00EF3662">
      <w:pPr>
        <w:ind w:firstLine="567"/>
        <w:jc w:val="both"/>
        <w:rPr>
          <w:rFonts w:ascii="GHEA Grapalat" w:hAnsi="GHEA Grapalat" w:cs="Sylfaen"/>
          <w:sz w:val="20"/>
          <w:lang w:val="af-ZA"/>
        </w:rPr>
      </w:pPr>
      <w:r w:rsidRPr="0093002B">
        <w:rPr>
          <w:rFonts w:ascii="GHEA Grapalat" w:hAnsi="GHEA Grapalat" w:cs="Sylfaen"/>
          <w:sz w:val="20"/>
          <w:lang w:val="af-ZA"/>
        </w:rPr>
        <w:t>7</w:t>
      </w:r>
      <w:r w:rsidR="00096865" w:rsidRPr="0093002B">
        <w:rPr>
          <w:rFonts w:ascii="GHEA Grapalat" w:hAnsi="GHEA Grapalat" w:cs="Sylfaen"/>
          <w:sz w:val="20"/>
          <w:lang w:val="af-ZA"/>
        </w:rPr>
        <w:t>.</w:t>
      </w:r>
      <w:r w:rsidR="009771B9" w:rsidRPr="0093002B">
        <w:rPr>
          <w:rFonts w:ascii="GHEA Grapalat" w:hAnsi="GHEA Grapalat" w:cs="Sylfaen"/>
          <w:sz w:val="20"/>
          <w:lang w:val="af-ZA"/>
        </w:rPr>
        <w:t>3</w:t>
      </w:r>
      <w:r w:rsidR="00096865" w:rsidRPr="0093002B">
        <w:rPr>
          <w:rFonts w:ascii="GHEA Grapalat" w:hAnsi="GHEA Grapalat" w:cs="Sylfaen"/>
          <w:sz w:val="20"/>
          <w:lang w:val="af-ZA"/>
        </w:rPr>
        <w:t xml:space="preserve"> </w:t>
      </w:r>
      <w:r w:rsidR="009771B9" w:rsidRPr="0093002B">
        <w:rPr>
          <w:rFonts w:ascii="GHEA Grapalat" w:hAnsi="GHEA Grapalat" w:cs="Sylfaen"/>
          <w:sz w:val="20"/>
          <w:lang w:val="ru-RU"/>
        </w:rPr>
        <w:t>Մասնակիցը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վճարում</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է</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հայտի</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ապահովումը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եթե</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նա</w:t>
      </w:r>
      <w:r w:rsidR="009771B9" w:rsidRPr="0093002B">
        <w:rPr>
          <w:rFonts w:ascii="GHEA Grapalat" w:hAnsi="GHEA Grapalat" w:cs="Sylfaen"/>
          <w:sz w:val="20"/>
          <w:lang w:val="af-ZA"/>
        </w:rPr>
        <w:t>`</w:t>
      </w:r>
    </w:p>
    <w:p w14:paraId="076B894E"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437F37CC" w14:textId="77777777" w:rsidR="00096865" w:rsidRPr="00C13D25" w:rsidRDefault="00096865" w:rsidP="00EF3662">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00EB602D"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4890C4AA" w14:textId="5CB40D1A" w:rsidR="002A0AD3" w:rsidRPr="00C13D25" w:rsidRDefault="00283198" w:rsidP="008011E4">
      <w:pPr>
        <w:ind w:firstLine="567"/>
        <w:jc w:val="both"/>
        <w:rPr>
          <w:rFonts w:ascii="GHEA Grapalat" w:hAnsi="GHEA Grapalat" w:cs="Sylfaen"/>
          <w:sz w:val="20"/>
          <w:szCs w:val="20"/>
          <w:lang w:val="af-ZA"/>
        </w:rPr>
      </w:pPr>
      <w:r w:rsidRPr="00C13D25">
        <w:rPr>
          <w:rFonts w:ascii="GHEA Grapalat" w:hAnsi="GHEA Grapalat"/>
          <w:sz w:val="20"/>
          <w:lang w:val="af-ZA"/>
        </w:rPr>
        <w:t>7</w:t>
      </w:r>
      <w:r w:rsidR="00096865" w:rsidRPr="00C13D25">
        <w:rPr>
          <w:rFonts w:ascii="GHEA Grapalat" w:hAnsi="GHEA Grapalat"/>
          <w:sz w:val="20"/>
          <w:lang w:val="af-ZA"/>
        </w:rPr>
        <w:t>.</w:t>
      </w:r>
      <w:r w:rsidR="009771B9" w:rsidRPr="00C13D25">
        <w:rPr>
          <w:rFonts w:ascii="GHEA Grapalat" w:hAnsi="GHEA Grapalat"/>
          <w:sz w:val="20"/>
          <w:lang w:val="af-ZA"/>
        </w:rPr>
        <w:t>4</w:t>
      </w:r>
      <w:r w:rsidR="00096865" w:rsidRPr="00C13D25">
        <w:rPr>
          <w:rFonts w:ascii="GHEA Grapalat" w:hAnsi="GHEA Grapalat"/>
          <w:sz w:val="20"/>
          <w:lang w:val="af-ZA"/>
        </w:rPr>
        <w:tab/>
      </w:r>
      <w:r w:rsidR="00096865" w:rsidRPr="00C13D25">
        <w:rPr>
          <w:rFonts w:ascii="GHEA Grapalat" w:hAnsi="GHEA Grapalat" w:cs="Sylfaen"/>
          <w:sz w:val="20"/>
          <w:lang w:val="ru-RU"/>
        </w:rPr>
        <w:t>Հայտի</w:t>
      </w:r>
      <w:r w:rsidR="00096865" w:rsidRPr="00C13D25">
        <w:rPr>
          <w:rFonts w:ascii="GHEA Grapalat" w:hAnsi="GHEA Grapalat" w:cs="Sylfaen"/>
          <w:sz w:val="20"/>
          <w:lang w:val="af-ZA"/>
        </w:rPr>
        <w:t xml:space="preserve"> </w:t>
      </w:r>
      <w:r w:rsidR="00096865" w:rsidRPr="00C13D25">
        <w:rPr>
          <w:rFonts w:ascii="GHEA Grapalat" w:hAnsi="GHEA Grapalat" w:cs="Sylfaen"/>
          <w:sz w:val="20"/>
          <w:lang w:val="ru-RU"/>
        </w:rPr>
        <w:t>ապահով</w:t>
      </w:r>
      <w:proofErr w:type="spellStart"/>
      <w:r w:rsidR="0093460D" w:rsidRPr="00C13D25">
        <w:rPr>
          <w:rFonts w:ascii="GHEA Grapalat" w:hAnsi="GHEA Grapalat" w:cs="Sylfaen"/>
          <w:sz w:val="20"/>
        </w:rPr>
        <w:t>ումը</w:t>
      </w:r>
      <w:proofErr w:type="spellEnd"/>
      <w:r w:rsidR="0093460D"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պետք</w:t>
      </w:r>
      <w:proofErr w:type="spellEnd"/>
      <w:r w:rsidR="00E43CEB" w:rsidRPr="00C13D25">
        <w:rPr>
          <w:rFonts w:ascii="GHEA Grapalat" w:hAnsi="GHEA Grapalat" w:cs="Sylfaen"/>
          <w:sz w:val="20"/>
          <w:lang w:val="af-ZA"/>
        </w:rPr>
        <w:t xml:space="preserve"> </w:t>
      </w:r>
      <w:r w:rsidR="00E43CEB" w:rsidRPr="00C13D25">
        <w:rPr>
          <w:rFonts w:ascii="GHEA Grapalat" w:hAnsi="GHEA Grapalat" w:cs="Sylfaen"/>
          <w:sz w:val="20"/>
        </w:rPr>
        <w:t>է</w:t>
      </w:r>
      <w:r w:rsidR="00E43CEB" w:rsidRPr="00C13D25">
        <w:rPr>
          <w:rFonts w:ascii="GHEA Grapalat" w:hAnsi="GHEA Grapalat" w:cs="Sylfaen"/>
          <w:sz w:val="20"/>
          <w:lang w:val="af-ZA"/>
        </w:rPr>
        <w:t xml:space="preserve"> </w:t>
      </w:r>
      <w:proofErr w:type="spellStart"/>
      <w:r w:rsidR="00C23B1B" w:rsidRPr="00C13D25">
        <w:rPr>
          <w:rFonts w:ascii="GHEA Grapalat" w:hAnsi="GHEA Grapalat" w:cs="Sylfaen"/>
          <w:sz w:val="20"/>
        </w:rPr>
        <w:t>վավեր</w:t>
      </w:r>
      <w:proofErr w:type="spellEnd"/>
      <w:r w:rsidR="00C23B1B"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լինի</w:t>
      </w:r>
      <w:proofErr w:type="spellEnd"/>
      <w:r w:rsidR="00E43CEB"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 հայտերի ներկայացման վերջնաժամկետը</w:t>
      </w:r>
      <w:r w:rsidR="00C813A9"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լրանալու </w:t>
      </w:r>
      <w:proofErr w:type="spellStart"/>
      <w:r w:rsidR="00C813A9" w:rsidRPr="00C13D25">
        <w:rPr>
          <w:rFonts w:ascii="GHEA Grapalat" w:hAnsi="GHEA Grapalat" w:cs="Sylfaen"/>
          <w:sz w:val="20"/>
        </w:rPr>
        <w:t>օրվանից</w:t>
      </w:r>
      <w:proofErr w:type="spellEnd"/>
      <w:r w:rsidR="00C813A9" w:rsidRPr="00C13D25">
        <w:rPr>
          <w:rFonts w:ascii="GHEA Grapalat" w:hAnsi="GHEA Grapalat" w:cs="Sylfaen"/>
          <w:sz w:val="20"/>
          <w:lang w:val="af-ZA"/>
        </w:rPr>
        <w:t xml:space="preserve"> </w:t>
      </w:r>
      <w:proofErr w:type="spellStart"/>
      <w:r w:rsidR="00C813A9" w:rsidRPr="00C13D25">
        <w:rPr>
          <w:rFonts w:ascii="GHEA Grapalat" w:hAnsi="GHEA Grapalat" w:cs="Sylfaen"/>
          <w:sz w:val="20"/>
        </w:rPr>
        <w:t>հաշված</w:t>
      </w:r>
      <w:proofErr w:type="spellEnd"/>
      <w:r w:rsidR="00C813A9" w:rsidRPr="00C13D25">
        <w:rPr>
          <w:rFonts w:ascii="GHEA Grapalat" w:hAnsi="GHEA Grapalat" w:cs="Sylfaen"/>
          <w:sz w:val="20"/>
          <w:lang w:val="af-ZA"/>
        </w:rPr>
        <w:t xml:space="preserve"> </w:t>
      </w:r>
      <w:r w:rsidR="008977AD" w:rsidRPr="008977AD">
        <w:rPr>
          <w:rFonts w:ascii="GHEA Grapalat" w:hAnsi="GHEA Grapalat" w:cs="Sylfaen"/>
          <w:b/>
          <w:bCs/>
          <w:iCs/>
          <w:sz w:val="20"/>
          <w:szCs w:val="20"/>
          <w:lang w:val="af-ZA"/>
        </w:rPr>
        <w:t>1</w:t>
      </w:r>
      <w:r w:rsidR="008977AD">
        <w:rPr>
          <w:rFonts w:ascii="GHEA Grapalat" w:hAnsi="GHEA Grapalat" w:cs="Sylfaen"/>
          <w:b/>
          <w:bCs/>
          <w:iCs/>
          <w:sz w:val="20"/>
          <w:szCs w:val="20"/>
          <w:lang w:val="af-ZA"/>
        </w:rPr>
        <w:t>2</w:t>
      </w:r>
      <w:r w:rsidR="00A22A64" w:rsidRPr="003507D7">
        <w:rPr>
          <w:rFonts w:ascii="GHEA Grapalat" w:hAnsi="GHEA Grapalat" w:cs="Sylfaen"/>
          <w:b/>
          <w:bCs/>
          <w:iCs/>
          <w:sz w:val="20"/>
          <w:szCs w:val="20"/>
          <w:lang w:val="hy-AM"/>
        </w:rPr>
        <w:t>0 (</w:t>
      </w:r>
      <w:r w:rsidR="008977AD">
        <w:rPr>
          <w:rFonts w:ascii="GHEA Grapalat" w:hAnsi="GHEA Grapalat" w:cs="Sylfaen"/>
          <w:b/>
          <w:bCs/>
          <w:iCs/>
          <w:sz w:val="20"/>
          <w:szCs w:val="20"/>
          <w:lang w:val="hy-AM"/>
        </w:rPr>
        <w:t>մեկ հարյուր քսան</w:t>
      </w:r>
      <w:r w:rsidR="00A22A64" w:rsidRPr="003507D7">
        <w:rPr>
          <w:rFonts w:ascii="GHEA Grapalat" w:hAnsi="GHEA Grapalat" w:cs="Sylfaen"/>
          <w:b/>
          <w:bCs/>
          <w:iCs/>
          <w:sz w:val="20"/>
          <w:szCs w:val="20"/>
          <w:lang w:val="hy-AM"/>
        </w:rPr>
        <w:t>)</w:t>
      </w:r>
      <w:r w:rsidR="00A22A64" w:rsidRPr="003507D7">
        <w:rPr>
          <w:rFonts w:ascii="GHEA Grapalat" w:hAnsi="GHEA Grapalat" w:cs="Sylfaen"/>
          <w:i/>
          <w:sz w:val="20"/>
          <w:szCs w:val="20"/>
          <w:lang w:val="hy-AM"/>
        </w:rPr>
        <w:t xml:space="preserve"> </w:t>
      </w:r>
      <w:proofErr w:type="spellStart"/>
      <w:r w:rsidR="001A4EF7" w:rsidRPr="00C13D25">
        <w:rPr>
          <w:rFonts w:ascii="GHEA Grapalat" w:hAnsi="GHEA Grapalat" w:cs="Sylfaen"/>
          <w:sz w:val="20"/>
        </w:rPr>
        <w:t>աշխատանքային</w:t>
      </w:r>
      <w:proofErr w:type="spellEnd"/>
      <w:r w:rsidR="001A4EF7" w:rsidRPr="00C13D25">
        <w:rPr>
          <w:rFonts w:ascii="GHEA Grapalat" w:hAnsi="GHEA Grapalat" w:cs="Sylfaen"/>
          <w:sz w:val="20"/>
          <w:lang w:val="af-ZA"/>
        </w:rPr>
        <w:t xml:space="preserve"> </w:t>
      </w:r>
      <w:proofErr w:type="spellStart"/>
      <w:r w:rsidR="001A4EF7" w:rsidRPr="00C13D25">
        <w:rPr>
          <w:rFonts w:ascii="GHEA Grapalat" w:hAnsi="GHEA Grapalat" w:cs="Sylfaen"/>
          <w:sz w:val="20"/>
        </w:rPr>
        <w:t>օր</w:t>
      </w:r>
      <w:proofErr w:type="spellEnd"/>
      <w:r w:rsidR="0093460D" w:rsidRPr="00C13D25">
        <w:rPr>
          <w:rFonts w:ascii="GHEA Grapalat" w:hAnsi="GHEA Grapalat"/>
          <w:sz w:val="20"/>
          <w:szCs w:val="20"/>
          <w:lang w:val="af-ZA"/>
        </w:rPr>
        <w:t>:</w:t>
      </w:r>
      <w:r w:rsidR="000B5028" w:rsidRPr="00C13D25">
        <w:rPr>
          <w:rStyle w:val="FootnoteReference"/>
          <w:rFonts w:ascii="GHEA Grapalat" w:hAnsi="GHEA Grapalat"/>
          <w:sz w:val="20"/>
          <w:szCs w:val="20"/>
          <w:lang w:val="af-ZA"/>
        </w:rPr>
        <w:footnoteReference w:id="9"/>
      </w:r>
      <w:r w:rsidR="001A4EF7" w:rsidRPr="00C13D25">
        <w:rPr>
          <w:rFonts w:ascii="GHEA Grapalat" w:hAnsi="GHEA Grapalat"/>
          <w:sz w:val="20"/>
          <w:szCs w:val="20"/>
          <w:lang w:val="af-ZA"/>
        </w:rPr>
        <w:t xml:space="preserve"> </w:t>
      </w:r>
    </w:p>
    <w:p w14:paraId="32B751C9" w14:textId="77777777" w:rsidR="00890956" w:rsidRPr="00890956" w:rsidRDefault="00890956" w:rsidP="00890956">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93002B" w:rsidRDefault="008011E4" w:rsidP="008011E4">
      <w:pPr>
        <w:ind w:firstLine="567"/>
        <w:jc w:val="both"/>
        <w:rPr>
          <w:rFonts w:ascii="GHEA Grapalat" w:hAnsi="GHEA Grapalat" w:cs="Sylfaen"/>
          <w:sz w:val="20"/>
          <w:lang w:val="af-ZA"/>
        </w:rPr>
      </w:pPr>
      <w:r w:rsidRPr="00C13D25">
        <w:rPr>
          <w:rFonts w:ascii="GHEA Grapalat" w:hAnsi="GHEA Grapalat" w:cs="Sylfaen"/>
          <w:sz w:val="20"/>
          <w:lang w:val="af-ZA"/>
        </w:rPr>
        <w:lastRenderedPageBreak/>
        <w:t>7</w:t>
      </w:r>
      <w:r w:rsidRPr="00C13D25">
        <w:rPr>
          <w:rFonts w:ascii="Cambria Math" w:hAnsi="Cambria Math" w:cs="Cambria Math"/>
          <w:sz w:val="20"/>
          <w:lang w:val="af-ZA"/>
        </w:rPr>
        <w:t>․</w:t>
      </w:r>
      <w:r w:rsidR="002A0AD3"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93002B" w:rsidRDefault="00096865" w:rsidP="00EF3662">
      <w:pPr>
        <w:ind w:firstLine="567"/>
        <w:jc w:val="both"/>
        <w:rPr>
          <w:rFonts w:ascii="GHEA Grapalat" w:hAnsi="GHEA Grapalat" w:cs="Sylfaen"/>
          <w:sz w:val="20"/>
          <w:szCs w:val="20"/>
          <w:lang w:val="af-ZA"/>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12E0FAB3" w:rsidR="00096865" w:rsidRPr="0093002B" w:rsidRDefault="00FD2748" w:rsidP="00EF3662">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օրվանից</w:t>
      </w:r>
      <w:proofErr w:type="spellEnd"/>
      <w:r w:rsidR="004C3803" w:rsidRPr="0093002B">
        <w:rPr>
          <w:rFonts w:ascii="GHEA Grapalat" w:hAnsi="GHEA Grapalat" w:cs="Sylfaen"/>
          <w:szCs w:val="24"/>
        </w:rPr>
        <w:t xml:space="preserve"> </w:t>
      </w:r>
      <w:r w:rsidR="00973E8B">
        <w:rPr>
          <w:rFonts w:ascii="GHEA Grapalat" w:hAnsi="GHEA Grapalat"/>
          <w:b/>
        </w:rPr>
        <w:t xml:space="preserve">մինչև 2026 թվականի </w:t>
      </w:r>
      <w:r w:rsidR="00515F82" w:rsidRPr="00515F82">
        <w:rPr>
          <w:rFonts w:ascii="GHEA Grapalat" w:hAnsi="GHEA Grapalat"/>
          <w:b/>
          <w:iCs/>
        </w:rPr>
        <w:t>փետրվարի</w:t>
      </w:r>
      <w:r w:rsidR="00973E8B">
        <w:rPr>
          <w:rFonts w:ascii="GHEA Grapalat" w:hAnsi="GHEA Grapalat"/>
          <w:b/>
        </w:rPr>
        <w:t xml:space="preserve"> </w:t>
      </w:r>
      <w:r w:rsidR="00A607BF">
        <w:rPr>
          <w:rFonts w:ascii="GHEA Grapalat" w:hAnsi="GHEA Grapalat"/>
          <w:b/>
        </w:rPr>
        <w:t>17</w:t>
      </w:r>
      <w:r w:rsidR="00CA3B56" w:rsidRPr="0018744E">
        <w:rPr>
          <w:rFonts w:ascii="GHEA Grapalat" w:hAnsi="GHEA Grapalat"/>
          <w:b/>
          <w:lang w:val="hy-AM"/>
        </w:rPr>
        <w:t xml:space="preserve">-ը, ժամը </w:t>
      </w:r>
      <w:r w:rsidR="007B3CEF">
        <w:rPr>
          <w:rFonts w:ascii="GHEA Grapalat" w:hAnsi="GHEA Grapalat"/>
          <w:b/>
          <w:lang w:val="hy-AM"/>
        </w:rPr>
        <w:t>11:00</w:t>
      </w:r>
      <w:r w:rsidR="00CA3B56" w:rsidRPr="005E1F72">
        <w:rPr>
          <w:rFonts w:ascii="GHEA Grapalat" w:hAnsi="GHEA Grapalat" w:cs="Sylfaen"/>
          <w:szCs w:val="24"/>
        </w:rPr>
        <w:t>-</w:t>
      </w:r>
      <w:r w:rsidR="00CA3B56" w:rsidRPr="005E1F72">
        <w:rPr>
          <w:rFonts w:ascii="GHEA Grapalat" w:hAnsi="GHEA Grapalat" w:cs="Sylfaen"/>
          <w:szCs w:val="24"/>
          <w:lang w:val="en-US"/>
        </w:rPr>
        <w:t>ի</w:t>
      </w:r>
      <w:r w:rsidR="00CA3B56" w:rsidRPr="005E1F72">
        <w:rPr>
          <w:rFonts w:ascii="GHEA Grapalat" w:hAnsi="GHEA Grapalat" w:cs="Sylfaen"/>
          <w:szCs w:val="24"/>
          <w:lang w:val="ru-RU"/>
        </w:rPr>
        <w:t>ն։</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31DF7D0E"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հաշված</w:t>
      </w:r>
      <w:proofErr w:type="spellEnd"/>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ապահովումը </w:t>
      </w:r>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կամ</w:t>
      </w:r>
      <w:proofErr w:type="spell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58C4B2AF"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Հայաստանի</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Հանրապետության</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դրամով</w:t>
      </w:r>
      <w:r w:rsidR="00FB7D33" w:rsidRPr="005E1F72">
        <w:rPr>
          <w:rFonts w:ascii="GHEA Grapalat" w:hAnsi="GHEA Grapalat" w:cs="Sylfaen"/>
          <w:i w:val="0"/>
          <w:szCs w:val="24"/>
          <w:lang w:val="af-ZA"/>
        </w:rPr>
        <w:t xml:space="preserve">` </w:t>
      </w:r>
      <w:r w:rsidR="00FB7D33" w:rsidRPr="004B52EC">
        <w:rPr>
          <w:rFonts w:ascii="GHEA Grapalat" w:hAnsi="GHEA Grapalat" w:cs="Sylfaen"/>
          <w:b/>
          <w:i w:val="0"/>
          <w:lang w:val="hy-AM"/>
        </w:rPr>
        <w:t xml:space="preserve">ՀՀ Կենտրոնական բանկի կողմից սահմանված օրվա </w:t>
      </w:r>
      <w:r w:rsidR="00FB7D33" w:rsidRPr="004B52EC">
        <w:rPr>
          <w:rFonts w:ascii="GHEA Grapalat" w:hAnsi="GHEA Grapalat" w:cs="Sylfaen"/>
          <w:b/>
          <w:i w:val="0"/>
          <w:lang w:val="ru-RU"/>
        </w:rPr>
        <w:t>փոխարժեքով</w:t>
      </w:r>
      <w:r w:rsidR="00FB7D33" w:rsidRPr="005E1F72">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lastRenderedPageBreak/>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0BE074FB" w14:textId="77777777" w:rsidR="00396814" w:rsidRPr="0093002B" w:rsidRDefault="00396814" w:rsidP="00396814">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Pr="0093002B">
        <w:rPr>
          <w:rFonts w:ascii="GHEA Grapalat" w:hAnsi="GHEA Grapalat"/>
          <w:sz w:val="20"/>
          <w:szCs w:val="20"/>
          <w:lang w:val="hy-AM" w:eastAsia="x-none"/>
        </w:rPr>
        <w:t>8</w:t>
      </w:r>
      <w:r w:rsidRPr="0093002B">
        <w:rPr>
          <w:rFonts w:ascii="GHEA Grapalat" w:hAnsi="GHEA Grapalat"/>
          <w:sz w:val="20"/>
          <w:szCs w:val="20"/>
          <w:lang w:val="af-ZA" w:eastAsia="x-none"/>
        </w:rPr>
        <w:t xml:space="preserve"> Պահանջի դեպքում որևէ մասնակցի հայտի</w:t>
      </w:r>
      <w:r>
        <w:rPr>
          <w:rFonts w:ascii="GHEA Grapalat" w:hAnsi="GHEA Grapalat"/>
          <w:sz w:val="20"/>
          <w:szCs w:val="20"/>
          <w:lang w:val="hy-AM" w:eastAsia="x-none"/>
        </w:rPr>
        <w:t xml:space="preserve"> </w:t>
      </w:r>
      <w:r w:rsidRPr="0093002B">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93002B">
        <w:rPr>
          <w:rFonts w:ascii="GHEA Grapalat" w:hAnsi="GHEA Grapalat"/>
          <w:sz w:val="20"/>
          <w:szCs w:val="20"/>
          <w:lang w:val="hy-AM" w:eastAsia="x-none"/>
        </w:rPr>
        <w:t xml:space="preserve"> </w:t>
      </w:r>
      <w:r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93002B">
        <w:rPr>
          <w:rFonts w:ascii="GHEA Grapalat" w:hAnsi="GHEA Grapalat"/>
          <w:sz w:val="20"/>
          <w:szCs w:val="20"/>
          <w:lang w:val="hy-AM" w:eastAsia="x-none"/>
        </w:rPr>
        <w:t xml:space="preserve">հայտում ներառված </w:t>
      </w:r>
      <w:r w:rsidRPr="0093002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93002B">
        <w:rPr>
          <w:rFonts w:ascii="GHEA Grapalat" w:hAnsi="GHEA Grapalat"/>
          <w:sz w:val="20"/>
          <w:szCs w:val="20"/>
          <w:lang w:val="hy-AM" w:eastAsia="x-none"/>
        </w:rPr>
        <w:t>:</w:t>
      </w:r>
    </w:p>
    <w:p w14:paraId="3CF47389" w14:textId="77777777" w:rsidR="00396814" w:rsidRPr="001E6216" w:rsidRDefault="00396814" w:rsidP="00396814">
      <w:pPr>
        <w:pStyle w:val="norm"/>
        <w:spacing w:line="240" w:lineRule="auto"/>
        <w:rPr>
          <w:rFonts w:ascii="GHEA Grapalat" w:hAnsi="GHEA Grapalat" w:cs="Sylfaen"/>
          <w:sz w:val="20"/>
          <w:szCs w:val="24"/>
          <w:lang w:val="af-ZA" w:eastAsia="en-US"/>
        </w:rPr>
      </w:pPr>
      <w:r w:rsidRPr="001E6216">
        <w:rPr>
          <w:rFonts w:ascii="GHEA Grapalat" w:hAnsi="GHEA Grapalat"/>
          <w:sz w:val="20"/>
          <w:lang w:val="af-ZA" w:eastAsia="x-none"/>
        </w:rPr>
        <w:t>8.</w:t>
      </w:r>
      <w:r w:rsidRPr="001E6216">
        <w:rPr>
          <w:rFonts w:ascii="GHEA Grapalat" w:hAnsi="GHEA Grapalat"/>
          <w:sz w:val="20"/>
          <w:lang w:val="hy-AM" w:eastAsia="x-none"/>
        </w:rPr>
        <w:t>9</w:t>
      </w:r>
      <w:r w:rsidRPr="001E6216">
        <w:rPr>
          <w:rFonts w:ascii="GHEA Grapalat" w:hAnsi="GHEA Grapalat"/>
          <w:sz w:val="20"/>
          <w:lang w:val="af-ZA" w:eastAsia="x-none"/>
        </w:rPr>
        <w:t xml:space="preserve"> Եթե հայտերի բացման</w:t>
      </w:r>
      <w:r w:rsidRPr="001E6216">
        <w:rPr>
          <w:rFonts w:ascii="GHEA Grapalat" w:hAnsi="GHEA Grapalat"/>
          <w:sz w:val="20"/>
          <w:lang w:val="hy-AM" w:eastAsia="x-none"/>
        </w:rPr>
        <w:t xml:space="preserve"> և գնահատման</w:t>
      </w:r>
      <w:r w:rsidRPr="001E6216">
        <w:rPr>
          <w:rFonts w:ascii="GHEA Grapalat" w:hAnsi="GHEA Grapalat"/>
          <w:sz w:val="20"/>
          <w:lang w:val="af-ZA" w:eastAsia="x-none"/>
        </w:rPr>
        <w:t xml:space="preserve"> նիստի ընթացքում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իրականացված</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գնահատման</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արդյուն</w:t>
      </w:r>
      <w:r w:rsidRPr="001E6216">
        <w:rPr>
          <w:rFonts w:ascii="GHEA Grapalat" w:hAnsi="GHEA Grapalat" w:cs="Sylfaen"/>
          <w:sz w:val="20"/>
          <w:szCs w:val="24"/>
          <w:lang w:val="af-ZA" w:eastAsia="en-US"/>
        </w:rPr>
        <w:softHyphen/>
      </w:r>
      <w:r w:rsidRPr="001E6216">
        <w:rPr>
          <w:rFonts w:ascii="GHEA Grapalat" w:hAnsi="GHEA Grapalat" w:cs="Sylfaen"/>
          <w:sz w:val="20"/>
          <w:szCs w:val="24"/>
          <w:lang w:val="hy-AM" w:eastAsia="en-US"/>
        </w:rPr>
        <w:t>քում</w:t>
      </w:r>
      <w:r w:rsidRPr="001E6216">
        <w:rPr>
          <w:rFonts w:ascii="GHEA Grapalat" w:hAnsi="GHEA Grapalat" w:cs="Sylfaen"/>
          <w:sz w:val="20"/>
          <w:szCs w:val="24"/>
          <w:lang w:val="af-ZA" w:eastAsia="en-US"/>
        </w:rPr>
        <w:t xml:space="preserve"> մասնակցի </w:t>
      </w:r>
      <w:r w:rsidRPr="001E6216">
        <w:rPr>
          <w:rFonts w:ascii="GHEA Grapalat" w:hAnsi="GHEA Grapalat" w:cs="Sylfaen"/>
          <w:sz w:val="20"/>
          <w:szCs w:val="24"/>
          <w:lang w:val="hy-AM" w:eastAsia="en-US"/>
        </w:rPr>
        <w:t>հայտում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արձանագրվում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են</w:t>
      </w:r>
      <w:r w:rsidRPr="001E6216">
        <w:rPr>
          <w:rFonts w:ascii="GHEA Grapalat" w:hAnsi="GHEA Grapalat" w:cs="Sylfaen"/>
          <w:sz w:val="20"/>
          <w:szCs w:val="24"/>
          <w:lang w:val="af-ZA" w:eastAsia="en-US"/>
        </w:rPr>
        <w:t xml:space="preserve"> </w:t>
      </w:r>
      <w:r w:rsidRPr="001E6216">
        <w:rPr>
          <w:rFonts w:ascii="GHEA Grapalat" w:hAnsi="GHEA Grapalat"/>
          <w:sz w:val="20"/>
          <w:lang w:val="hy-AM" w:eastAsia="x-none"/>
        </w:rPr>
        <w:t>անհամապատասխանություններ՝ հրավերի պահանջների նկատմամբ,</w:t>
      </w:r>
      <w:bookmarkStart w:id="12" w:name="_Hlk9262487"/>
      <w:r w:rsidRPr="001E6216">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3" w:name="_Hlk201929087"/>
      <w:r w:rsidRPr="001E6216">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3"/>
      <w:r w:rsidRPr="001E6216">
        <w:rPr>
          <w:rFonts w:ascii="GHEA Grapalat" w:hAnsi="GHEA Grapalat"/>
          <w:sz w:val="20"/>
          <w:lang w:val="hy-AM" w:eastAsia="x-none"/>
        </w:rPr>
        <w:t>ենթակապալառու,</w:t>
      </w:r>
      <w:bookmarkEnd w:id="12"/>
      <w:r w:rsidRPr="001E6216">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1E6216">
        <w:rPr>
          <w:rFonts w:ascii="GHEA Grapalat" w:hAnsi="GHEA Grapalat" w:cs="Sylfaen"/>
          <w:sz w:val="20"/>
          <w:szCs w:val="24"/>
          <w:lang w:val="af-ZA" w:eastAsia="en-US"/>
        </w:rPr>
        <w:t>:</w:t>
      </w:r>
    </w:p>
    <w:p w14:paraId="09012B03" w14:textId="77777777" w:rsidR="00396814" w:rsidRPr="001E6216" w:rsidRDefault="00396814" w:rsidP="00396814">
      <w:pPr>
        <w:pStyle w:val="norm"/>
        <w:spacing w:line="240" w:lineRule="auto"/>
        <w:rPr>
          <w:rFonts w:ascii="GHEA Grapalat" w:hAnsi="GHEA Grapalat" w:cs="Sylfaen"/>
          <w:sz w:val="20"/>
          <w:szCs w:val="24"/>
          <w:lang w:val="hy-AM" w:eastAsia="en-US"/>
        </w:rPr>
      </w:pPr>
      <w:r w:rsidRPr="001E6216">
        <w:rPr>
          <w:rFonts w:ascii="GHEA Grapalat" w:hAnsi="GHEA Grapalat" w:cs="Sylfaen"/>
          <w:sz w:val="20"/>
          <w:szCs w:val="24"/>
          <w:lang w:val="hy-AM" w:eastAsia="en-US"/>
        </w:rPr>
        <w:t>Մասնակցին ուղարկվող ծանուցման մեջ մանրամասն նկարագրվում են հայտի գն</w:t>
      </w:r>
      <w:r w:rsidRPr="001E6216">
        <w:rPr>
          <w:rFonts w:ascii="GHEA Grapalat" w:hAnsi="GHEA Grapalat" w:cs="Sylfaen"/>
          <w:sz w:val="20"/>
          <w:szCs w:val="24"/>
          <w:lang w:eastAsia="en-US"/>
        </w:rPr>
        <w:t>ա</w:t>
      </w:r>
      <w:r w:rsidRPr="001E6216">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CDBB635" w14:textId="77777777" w:rsidR="00396814" w:rsidRDefault="00396814" w:rsidP="00396814">
      <w:pPr>
        <w:pStyle w:val="norm"/>
        <w:spacing w:line="240" w:lineRule="auto"/>
        <w:ind w:firstLine="567"/>
        <w:rPr>
          <w:rFonts w:ascii="GHEA Grapalat" w:hAnsi="GHEA Grapalat"/>
          <w:sz w:val="20"/>
          <w:lang w:val="es-ES"/>
        </w:rPr>
      </w:pPr>
      <w:r w:rsidRPr="001E6216">
        <w:rPr>
          <w:rFonts w:ascii="GHEA Grapalat" w:hAnsi="GHEA Grapalat"/>
          <w:sz w:val="20"/>
          <w:lang w:val="es-ES"/>
        </w:rPr>
        <w:t xml:space="preserve">8.9.1 </w:t>
      </w:r>
      <w:proofErr w:type="spellStart"/>
      <w:r w:rsidRPr="001E6216">
        <w:rPr>
          <w:rFonts w:ascii="GHEA Grapalat" w:hAnsi="GHEA Grapalat"/>
          <w:sz w:val="20"/>
          <w:lang w:val="es-ES"/>
        </w:rPr>
        <w:t>Այն</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դեպքում</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երբ</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մինչև</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պայմանագիրը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պատվիրատուի</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կողմից</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կնքվելը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պարզվում</w:t>
      </w:r>
      <w:proofErr w:type="spellEnd"/>
      <w:r w:rsidRPr="001E6216">
        <w:rPr>
          <w:rFonts w:ascii="GHEA Grapalat" w:hAnsi="GHEA Grapalat"/>
          <w:sz w:val="20"/>
          <w:lang w:val="es-ES"/>
        </w:rPr>
        <w:t xml:space="preserve"> է, </w:t>
      </w:r>
      <w:proofErr w:type="spellStart"/>
      <w:r w:rsidRPr="001E6216">
        <w:rPr>
          <w:rFonts w:ascii="GHEA Grapalat" w:hAnsi="GHEA Grapalat"/>
          <w:sz w:val="20"/>
          <w:lang w:val="es-ES"/>
        </w:rPr>
        <w:t>որ</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մասնակիցը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ներառված</w:t>
      </w:r>
      <w:proofErr w:type="spellEnd"/>
      <w:r w:rsidRPr="001E6216">
        <w:rPr>
          <w:rFonts w:ascii="GHEA Grapalat" w:hAnsi="GHEA Grapalat"/>
          <w:sz w:val="20"/>
          <w:lang w:val="es-ES"/>
        </w:rPr>
        <w:t xml:space="preserve"> է ՀՀ </w:t>
      </w:r>
      <w:proofErr w:type="spellStart"/>
      <w:r w:rsidRPr="001E6216">
        <w:rPr>
          <w:rFonts w:ascii="GHEA Grapalat" w:hAnsi="GHEA Grapalat"/>
          <w:sz w:val="20"/>
          <w:lang w:val="es-ES"/>
        </w:rPr>
        <w:t>կառավարության</w:t>
      </w:r>
      <w:proofErr w:type="spellEnd"/>
      <w:r w:rsidRPr="001E6216">
        <w:rPr>
          <w:rFonts w:ascii="GHEA Grapalat" w:hAnsi="GHEA Grapalat"/>
          <w:sz w:val="20"/>
          <w:lang w:val="es-ES"/>
        </w:rPr>
        <w:t xml:space="preserve"> 20.06.2025թ. N 817-Ա </w:t>
      </w:r>
      <w:proofErr w:type="spellStart"/>
      <w:r w:rsidRPr="001E6216">
        <w:rPr>
          <w:rFonts w:ascii="GHEA Grapalat" w:hAnsi="GHEA Grapalat"/>
          <w:sz w:val="20"/>
          <w:lang w:val="es-ES"/>
        </w:rPr>
        <w:t>որոշման</w:t>
      </w:r>
      <w:proofErr w:type="spellEnd"/>
      <w:r w:rsidRPr="001E6216">
        <w:rPr>
          <w:rFonts w:ascii="GHEA Grapalat" w:hAnsi="GHEA Grapalat"/>
          <w:sz w:val="20"/>
          <w:lang w:val="es-ES"/>
        </w:rPr>
        <w:t xml:space="preserve"> 2-րդ </w:t>
      </w:r>
      <w:proofErr w:type="spellStart"/>
      <w:r w:rsidRPr="001E6216">
        <w:rPr>
          <w:rFonts w:ascii="GHEA Grapalat" w:hAnsi="GHEA Grapalat"/>
          <w:sz w:val="20"/>
          <w:lang w:val="es-ES"/>
        </w:rPr>
        <w:t>կետի</w:t>
      </w:r>
      <w:proofErr w:type="spellEnd"/>
      <w:r w:rsidRPr="001E6216">
        <w:rPr>
          <w:rFonts w:ascii="GHEA Grapalat" w:hAnsi="GHEA Grapalat"/>
          <w:sz w:val="20"/>
          <w:lang w:val="es-ES"/>
        </w:rPr>
        <w:t xml:space="preserve"> 2-րդ </w:t>
      </w:r>
      <w:proofErr w:type="spellStart"/>
      <w:r w:rsidRPr="001E6216">
        <w:rPr>
          <w:rFonts w:ascii="GHEA Grapalat" w:hAnsi="GHEA Grapalat"/>
          <w:sz w:val="20"/>
          <w:lang w:val="es-ES"/>
        </w:rPr>
        <w:t>ենթակետով</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նախատեսված</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ցուցակում</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ապա</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մասնակցի</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հայտը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մերժվում</w:t>
      </w:r>
      <w:proofErr w:type="spellEnd"/>
      <w:r w:rsidRPr="001E6216">
        <w:rPr>
          <w:rFonts w:ascii="GHEA Grapalat" w:hAnsi="GHEA Grapalat"/>
          <w:sz w:val="20"/>
          <w:lang w:val="es-ES"/>
        </w:rPr>
        <w:t xml:space="preserve"> է:</w:t>
      </w:r>
    </w:p>
    <w:p w14:paraId="63E9D7DC" w14:textId="77777777" w:rsidR="00396814" w:rsidRPr="00890956" w:rsidRDefault="00396814" w:rsidP="00396814">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1D0AED23"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Pr="0093002B">
        <w:rPr>
          <w:rFonts w:ascii="GHEA Grapalat" w:hAnsi="GHEA Grapalat" w:cs="Sylfaen"/>
          <w:szCs w:val="24"/>
          <w:lang w:val="hy-AM"/>
        </w:rPr>
        <w:t>11</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w:t>
      </w:r>
      <w:r w:rsidRPr="0093002B">
        <w:rPr>
          <w:rFonts w:ascii="GHEA Grapalat" w:hAnsi="GHEA Grapalat" w:cs="Sylfaen"/>
          <w:szCs w:val="24"/>
        </w:rPr>
        <w:t xml:space="preserve"> </w:t>
      </w:r>
      <w:r w:rsidRPr="0093002B">
        <w:rPr>
          <w:rFonts w:ascii="GHEA Grapalat" w:hAnsi="GHEA Grapalat" w:cs="Sylfaen"/>
          <w:szCs w:val="24"/>
          <w:lang w:val="hy-AM"/>
        </w:rPr>
        <w:t>չի</w:t>
      </w:r>
      <w:r w:rsidRPr="0093002B">
        <w:rPr>
          <w:rFonts w:ascii="GHEA Grapalat" w:hAnsi="GHEA Grapalat" w:cs="Sylfaen"/>
          <w:szCs w:val="24"/>
        </w:rPr>
        <w:t xml:space="preserve"> </w:t>
      </w:r>
      <w:r w:rsidRPr="0093002B">
        <w:rPr>
          <w:rFonts w:ascii="GHEA Grapalat" w:hAnsi="GHEA Grapalat" w:cs="Sylfaen"/>
          <w:szCs w:val="24"/>
          <w:lang w:val="hy-AM"/>
        </w:rPr>
        <w:t>կարող</w:t>
      </w:r>
      <w:r w:rsidRPr="0093002B">
        <w:rPr>
          <w:rFonts w:ascii="GHEA Grapalat" w:hAnsi="GHEA Grapalat" w:cs="Sylfaen"/>
          <w:szCs w:val="24"/>
        </w:rPr>
        <w:t xml:space="preserve"> </w:t>
      </w:r>
      <w:r w:rsidRPr="0093002B">
        <w:rPr>
          <w:rFonts w:ascii="GHEA Grapalat" w:hAnsi="GHEA Grapalat" w:cs="Sylfaen"/>
          <w:szCs w:val="24"/>
          <w:lang w:val="hy-AM"/>
        </w:rPr>
        <w:t>մասնակցել</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աշխատանքներին</w:t>
      </w:r>
      <w:r w:rsidRPr="0093002B">
        <w:rPr>
          <w:rFonts w:ascii="GHEA Grapalat" w:hAnsi="GHEA Grapalat" w:cs="Sylfaen"/>
          <w:szCs w:val="24"/>
        </w:rPr>
        <w:t xml:space="preserve">, </w:t>
      </w:r>
      <w:r w:rsidRPr="0093002B">
        <w:rPr>
          <w:rFonts w:ascii="GHEA Grapalat" w:hAnsi="GHEA Grapalat" w:cs="Sylfaen"/>
          <w:szCs w:val="24"/>
          <w:lang w:val="hy-AM"/>
        </w:rPr>
        <w:t>եթե հանձնաժողովի գործունեության ընթացքում</w:t>
      </w:r>
      <w:r>
        <w:rPr>
          <w:rFonts w:ascii="GHEA Grapalat" w:hAnsi="GHEA Grapalat" w:cs="Sylfaen"/>
          <w:szCs w:val="24"/>
          <w:lang w:val="hy-AM"/>
        </w:rPr>
        <w:t xml:space="preserve"> </w:t>
      </w:r>
      <w:r w:rsidRPr="0093002B">
        <w:rPr>
          <w:rFonts w:ascii="GHEA Grapalat" w:hAnsi="GHEA Grapalat" w:cs="Sylfaen"/>
          <w:szCs w:val="24"/>
          <w:lang w:val="hy-AM"/>
        </w:rPr>
        <w:t>պարզվում</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որ</w:t>
      </w:r>
      <w:r w:rsidRPr="0093002B">
        <w:rPr>
          <w:rFonts w:ascii="GHEA Grapalat" w:hAnsi="GHEA Grapalat" w:cs="Sylfaen"/>
          <w:szCs w:val="24"/>
        </w:rPr>
        <w:t xml:space="preserve"> </w:t>
      </w:r>
      <w:r w:rsidRPr="0093002B">
        <w:rPr>
          <w:rFonts w:ascii="GHEA Grapalat" w:hAnsi="GHEA Grapalat" w:cs="Sylfaen"/>
          <w:szCs w:val="24"/>
          <w:lang w:val="hy-AM"/>
        </w:rPr>
        <w:t>վերջիններիս</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իրենց</w:t>
      </w:r>
      <w:r w:rsidRPr="0093002B">
        <w:rPr>
          <w:rFonts w:ascii="GHEA Grapalat" w:hAnsi="GHEA Grapalat" w:cs="Sylfaen"/>
          <w:szCs w:val="24"/>
        </w:rPr>
        <w:t xml:space="preserve"> </w:t>
      </w:r>
      <w:r w:rsidRPr="0093002B">
        <w:rPr>
          <w:rFonts w:ascii="GHEA Grapalat" w:hAnsi="GHEA Grapalat" w:cs="Sylfaen"/>
          <w:szCs w:val="24"/>
          <w:lang w:val="hy-AM"/>
        </w:rPr>
        <w:t>մերձավոր</w:t>
      </w:r>
      <w:r w:rsidRPr="0093002B">
        <w:rPr>
          <w:rFonts w:ascii="GHEA Grapalat" w:hAnsi="GHEA Grapalat" w:cs="Sylfaen"/>
          <w:szCs w:val="24"/>
        </w:rPr>
        <w:t xml:space="preserve"> </w:t>
      </w:r>
      <w:r w:rsidRPr="0093002B">
        <w:rPr>
          <w:rFonts w:ascii="GHEA Grapalat" w:hAnsi="GHEA Grapalat" w:cs="Sylfaen"/>
          <w:szCs w:val="24"/>
          <w:lang w:val="hy-AM"/>
        </w:rPr>
        <w:t>ազգակցությամբ</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խնամիությամբ</w:t>
      </w:r>
      <w:r w:rsidRPr="0093002B">
        <w:rPr>
          <w:rFonts w:ascii="GHEA Grapalat" w:hAnsi="GHEA Grapalat" w:cs="Sylfaen"/>
          <w:szCs w:val="24"/>
        </w:rPr>
        <w:t xml:space="preserve"> </w:t>
      </w:r>
      <w:r w:rsidRPr="0093002B">
        <w:rPr>
          <w:rFonts w:ascii="GHEA Grapalat" w:hAnsi="GHEA Grapalat" w:cs="Sylfaen"/>
          <w:szCs w:val="24"/>
          <w:lang w:val="hy-AM"/>
        </w:rPr>
        <w:t>կապված</w:t>
      </w:r>
      <w:r w:rsidRPr="0093002B">
        <w:rPr>
          <w:rFonts w:ascii="GHEA Grapalat" w:hAnsi="GHEA Grapalat" w:cs="Sylfaen"/>
          <w:szCs w:val="24"/>
        </w:rPr>
        <w:t xml:space="preserve"> </w:t>
      </w:r>
      <w:r w:rsidRPr="0093002B">
        <w:rPr>
          <w:rFonts w:ascii="GHEA Grapalat" w:hAnsi="GHEA Grapalat" w:cs="Sylfaen"/>
          <w:szCs w:val="24"/>
          <w:lang w:val="hy-AM"/>
        </w:rPr>
        <w:t>անձը</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ամուսին</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w:t>
      </w:r>
      <w:r w:rsidRPr="0093002B">
        <w:rPr>
          <w:rFonts w:ascii="GHEA Grapalat" w:hAnsi="GHEA Grapalat" w:cs="Sylfaen"/>
          <w:szCs w:val="24"/>
        </w:rPr>
        <w:t>,</w:t>
      </w:r>
      <w:r w:rsidRPr="0093002B">
        <w:rPr>
          <w:rFonts w:ascii="GHEA Grapalat" w:hAnsi="GHEA Grapalat" w:cs="Sylfaen"/>
          <w:szCs w:val="24"/>
          <w:lang w:val="hy-AM"/>
        </w:rPr>
        <w:t>տատ, պապ, թոռ,</w:t>
      </w:r>
      <w:r w:rsidRPr="0093002B">
        <w:rPr>
          <w:rFonts w:ascii="GHEA Grapalat" w:hAnsi="GHEA Grapalat" w:cs="Sylfaen"/>
          <w:szCs w:val="24"/>
        </w:rPr>
        <w:t xml:space="preserve"> </w:t>
      </w:r>
      <w:r w:rsidRPr="0093002B">
        <w:rPr>
          <w:rFonts w:ascii="GHEA Grapalat" w:hAnsi="GHEA Grapalat" w:cs="Sylfaen"/>
          <w:szCs w:val="24"/>
          <w:lang w:val="hy-AM"/>
        </w:rPr>
        <w:t>ինչպես</w:t>
      </w:r>
      <w:r w:rsidRPr="0093002B">
        <w:rPr>
          <w:rFonts w:ascii="GHEA Grapalat" w:hAnsi="GHEA Grapalat" w:cs="Sylfaen"/>
          <w:szCs w:val="24"/>
        </w:rPr>
        <w:t xml:space="preserve"> </w:t>
      </w:r>
      <w:r w:rsidRPr="0093002B">
        <w:rPr>
          <w:rFonts w:ascii="GHEA Grapalat" w:hAnsi="GHEA Grapalat" w:cs="Sylfaen"/>
          <w:szCs w:val="24"/>
          <w:lang w:val="hy-AM"/>
        </w:rPr>
        <w:t>նաև</w:t>
      </w:r>
      <w:r w:rsidRPr="0093002B">
        <w:rPr>
          <w:rFonts w:ascii="GHEA Grapalat" w:hAnsi="GHEA Grapalat" w:cs="Sylfaen"/>
          <w:szCs w:val="24"/>
        </w:rPr>
        <w:t xml:space="preserve"> </w:t>
      </w:r>
      <w:r w:rsidRPr="0093002B">
        <w:rPr>
          <w:rFonts w:ascii="GHEA Grapalat" w:hAnsi="GHEA Grapalat" w:cs="Sylfaen"/>
          <w:szCs w:val="24"/>
          <w:lang w:val="hy-AM"/>
        </w:rPr>
        <w:t>ամուսնու</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 տատ, պապ, թոռ</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այդ</w:t>
      </w:r>
      <w:r w:rsidRPr="0093002B">
        <w:rPr>
          <w:rFonts w:ascii="GHEA Grapalat" w:hAnsi="GHEA Grapalat" w:cs="Sylfaen"/>
          <w:szCs w:val="24"/>
        </w:rPr>
        <w:t xml:space="preserve"> </w:t>
      </w:r>
      <w:r w:rsidRPr="0093002B">
        <w:rPr>
          <w:rFonts w:ascii="GHEA Grapalat" w:hAnsi="GHEA Grapalat" w:cs="Sylfaen"/>
          <w:szCs w:val="24"/>
          <w:lang w:val="hy-AM"/>
        </w:rPr>
        <w:t>անձի</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ընթացակարգին</w:t>
      </w:r>
      <w:r w:rsidRPr="0093002B">
        <w:rPr>
          <w:rFonts w:ascii="GHEA Grapalat" w:hAnsi="GHEA Grapalat" w:cs="Sylfaen"/>
          <w:szCs w:val="24"/>
        </w:rPr>
        <w:t xml:space="preserve"> </w:t>
      </w:r>
      <w:r w:rsidRPr="0093002B">
        <w:rPr>
          <w:rFonts w:ascii="GHEA Grapalat" w:hAnsi="GHEA Grapalat" w:cs="Sylfaen"/>
          <w:szCs w:val="24"/>
          <w:lang w:val="hy-AM"/>
        </w:rPr>
        <w:t>մասնակցելու</w:t>
      </w:r>
      <w:r w:rsidRPr="0093002B">
        <w:rPr>
          <w:rFonts w:ascii="GHEA Grapalat" w:hAnsi="GHEA Grapalat" w:cs="Sylfaen"/>
          <w:szCs w:val="24"/>
        </w:rPr>
        <w:t xml:space="preserve"> </w:t>
      </w:r>
      <w:r w:rsidRPr="0093002B">
        <w:rPr>
          <w:rFonts w:ascii="GHEA Grapalat" w:hAnsi="GHEA Grapalat" w:cs="Sylfaen"/>
          <w:szCs w:val="24"/>
          <w:lang w:val="hy-AM"/>
        </w:rPr>
        <w:t>համար</w:t>
      </w:r>
      <w:r w:rsidRPr="0093002B">
        <w:rPr>
          <w:rFonts w:ascii="GHEA Grapalat" w:hAnsi="GHEA Grapalat" w:cs="Sylfaen"/>
          <w:szCs w:val="24"/>
        </w:rPr>
        <w:t xml:space="preserve"> </w:t>
      </w:r>
      <w:r w:rsidRPr="0093002B">
        <w:rPr>
          <w:rFonts w:ascii="GHEA Grapalat" w:hAnsi="GHEA Grapalat" w:cs="Sylfaen"/>
          <w:szCs w:val="24"/>
          <w:lang w:val="hy-AM"/>
        </w:rPr>
        <w:t>ներկայացրել</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w:t>
      </w:r>
      <w:r w:rsidRPr="0093002B">
        <w:rPr>
          <w:rFonts w:ascii="GHEA Grapalat" w:hAnsi="GHEA Grapalat" w:cs="Sylfaen"/>
          <w:szCs w:val="24"/>
        </w:rPr>
        <w:t>:</w:t>
      </w:r>
      <w:r w:rsidRPr="0093002B">
        <w:rPr>
          <w:rFonts w:ascii="GHEA Grapalat" w:hAnsi="GHEA Grapalat" w:cs="Sylfaen"/>
          <w:szCs w:val="24"/>
          <w:lang w:val="hy-AM"/>
        </w:rPr>
        <w:t xml:space="preserve"> Եթե</w:t>
      </w:r>
      <w:r w:rsidRPr="0093002B">
        <w:rPr>
          <w:rFonts w:ascii="GHEA Grapalat" w:hAnsi="GHEA Grapalat" w:cs="Sylfaen"/>
          <w:szCs w:val="24"/>
        </w:rPr>
        <w:t xml:space="preserve"> </w:t>
      </w:r>
      <w:r w:rsidRPr="0093002B">
        <w:rPr>
          <w:rFonts w:ascii="GHEA Grapalat" w:hAnsi="GHEA Grapalat" w:cs="Sylfaen"/>
          <w:szCs w:val="24"/>
          <w:lang w:val="hy-AM"/>
        </w:rPr>
        <w:t>առկա</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կետով</w:t>
      </w:r>
      <w:r w:rsidRPr="0093002B">
        <w:rPr>
          <w:rFonts w:ascii="GHEA Grapalat" w:hAnsi="GHEA Grapalat" w:cs="Sylfaen"/>
          <w:szCs w:val="24"/>
        </w:rPr>
        <w:t xml:space="preserve"> </w:t>
      </w:r>
      <w:r w:rsidRPr="0093002B">
        <w:rPr>
          <w:rFonts w:ascii="GHEA Grapalat" w:hAnsi="GHEA Grapalat" w:cs="Sylfaen"/>
          <w:szCs w:val="24"/>
          <w:lang w:val="hy-AM"/>
        </w:rPr>
        <w:t>նախատեսված</w:t>
      </w:r>
      <w:r w:rsidRPr="0093002B">
        <w:rPr>
          <w:rFonts w:ascii="GHEA Grapalat" w:hAnsi="GHEA Grapalat" w:cs="Sylfaen"/>
          <w:szCs w:val="24"/>
        </w:rPr>
        <w:t xml:space="preserve"> </w:t>
      </w:r>
      <w:r w:rsidRPr="0093002B">
        <w:rPr>
          <w:rFonts w:ascii="GHEA Grapalat" w:hAnsi="GHEA Grapalat" w:cs="Sylfaen"/>
          <w:szCs w:val="24"/>
          <w:lang w:val="hy-AM"/>
        </w:rPr>
        <w:t>պայմանը</w:t>
      </w:r>
      <w:r w:rsidRPr="0093002B">
        <w:rPr>
          <w:rFonts w:ascii="GHEA Grapalat" w:hAnsi="GHEA Grapalat" w:cs="Sylfaen"/>
          <w:szCs w:val="24"/>
        </w:rPr>
        <w:t xml:space="preserve">, </w:t>
      </w:r>
      <w:r w:rsidRPr="0093002B">
        <w:rPr>
          <w:rFonts w:ascii="GHEA Grapalat" w:hAnsi="GHEA Grapalat" w:cs="Sylfaen"/>
          <w:szCs w:val="24"/>
          <w:lang w:val="hy-AM"/>
        </w:rPr>
        <w:t>ապա</w:t>
      </w:r>
      <w:r w:rsidRPr="0093002B">
        <w:rPr>
          <w:rFonts w:ascii="GHEA Grapalat" w:hAnsi="GHEA Grapalat" w:cs="Sylfaen"/>
          <w:szCs w:val="24"/>
        </w:rPr>
        <w:t xml:space="preserve"> </w:t>
      </w:r>
      <w:r w:rsidRPr="0093002B">
        <w:rPr>
          <w:rFonts w:ascii="GHEA Grapalat" w:hAnsi="GHEA Grapalat" w:cs="Sylfaen"/>
          <w:szCs w:val="24"/>
          <w:lang w:val="hy-AM"/>
        </w:rPr>
        <w:t xml:space="preserve"> սույն ընթացակարգի</w:t>
      </w:r>
      <w:r w:rsidRPr="0093002B">
        <w:rPr>
          <w:rFonts w:ascii="GHEA Grapalat" w:hAnsi="GHEA Grapalat" w:cs="Sylfaen"/>
          <w:szCs w:val="24"/>
        </w:rPr>
        <w:t xml:space="preserve"> </w:t>
      </w:r>
      <w:r w:rsidRPr="0093002B">
        <w:rPr>
          <w:rFonts w:ascii="GHEA Grapalat" w:hAnsi="GHEA Grapalat" w:cs="Sylfaen"/>
          <w:szCs w:val="24"/>
          <w:lang w:val="hy-AM"/>
        </w:rPr>
        <w:t>առնչությամբ</w:t>
      </w:r>
      <w:r w:rsidRPr="0093002B">
        <w:rPr>
          <w:rFonts w:ascii="GHEA Grapalat" w:hAnsi="GHEA Grapalat" w:cs="Sylfaen"/>
          <w:szCs w:val="24"/>
        </w:rPr>
        <w:t xml:space="preserve"> </w:t>
      </w:r>
      <w:r w:rsidRPr="0093002B">
        <w:rPr>
          <w:rFonts w:ascii="GHEA Grapalat" w:hAnsi="GHEA Grapalat" w:cs="Sylfaen"/>
          <w:szCs w:val="24"/>
          <w:lang w:val="hy-AM"/>
        </w:rPr>
        <w:t>շահերի</w:t>
      </w:r>
      <w:r w:rsidRPr="0093002B">
        <w:rPr>
          <w:rFonts w:ascii="GHEA Grapalat" w:hAnsi="GHEA Grapalat" w:cs="Sylfaen"/>
          <w:szCs w:val="24"/>
        </w:rPr>
        <w:t xml:space="preserve"> </w:t>
      </w:r>
      <w:r w:rsidRPr="0093002B">
        <w:rPr>
          <w:rFonts w:ascii="GHEA Grapalat" w:hAnsi="GHEA Grapalat" w:cs="Sylfaen"/>
          <w:szCs w:val="24"/>
          <w:lang w:val="hy-AM"/>
        </w:rPr>
        <w:t>բախում</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 անհապաղ</w:t>
      </w:r>
      <w:r w:rsidRPr="0093002B">
        <w:rPr>
          <w:rFonts w:ascii="GHEA Grapalat" w:hAnsi="GHEA Grapalat" w:cs="Sylfaen"/>
          <w:szCs w:val="24"/>
        </w:rPr>
        <w:t xml:space="preserve"> </w:t>
      </w:r>
      <w:r w:rsidRPr="0093002B">
        <w:rPr>
          <w:rFonts w:ascii="GHEA Grapalat" w:hAnsi="GHEA Grapalat" w:cs="Sylfaen"/>
          <w:szCs w:val="24"/>
          <w:lang w:val="hy-AM"/>
        </w:rPr>
        <w:t>ինքնաբացարկ</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հայտնում</w:t>
      </w:r>
      <w:r w:rsidRPr="0093002B">
        <w:rPr>
          <w:rFonts w:ascii="GHEA Grapalat" w:hAnsi="GHEA Grapalat" w:cs="Sylfaen"/>
          <w:szCs w:val="24"/>
        </w:rPr>
        <w:t xml:space="preserve"> </w:t>
      </w:r>
      <w:r w:rsidRPr="0093002B">
        <w:rPr>
          <w:rFonts w:ascii="GHEA Grapalat" w:hAnsi="GHEA Grapalat" w:cs="Sylfaen"/>
          <w:szCs w:val="24"/>
          <w:lang w:val="hy-AM"/>
        </w:rPr>
        <w:t>սույնընթացակարգից</w:t>
      </w:r>
      <w:r w:rsidRPr="0093002B">
        <w:rPr>
          <w:rFonts w:ascii="GHEA Grapalat" w:hAnsi="GHEA Grapalat" w:cs="Sylfaen"/>
          <w:szCs w:val="24"/>
        </w:rPr>
        <w:t xml:space="preserve">: </w:t>
      </w:r>
    </w:p>
    <w:p w14:paraId="473825DD"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8.12 </w:t>
      </w:r>
      <w:proofErr w:type="spellStart"/>
      <w:r w:rsidRPr="0093002B">
        <w:rPr>
          <w:rFonts w:ascii="GHEA Grapalat" w:hAnsi="GHEA Grapalat" w:cs="Sylfaen"/>
          <w:szCs w:val="24"/>
          <w:lang w:val="es-ES"/>
        </w:rPr>
        <w:t>Հայտերը</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բացվելուց</w:t>
      </w:r>
      <w:proofErr w:type="spellEnd"/>
      <w:r w:rsidRPr="0093002B">
        <w:rPr>
          <w:rFonts w:ascii="GHEA Grapalat" w:hAnsi="GHEA Grapalat" w:cs="Sylfaen"/>
          <w:szCs w:val="24"/>
          <w:lang w:val="es-ES"/>
        </w:rPr>
        <w:t xml:space="preserve"> և </w:t>
      </w:r>
      <w:proofErr w:type="spellStart"/>
      <w:r w:rsidRPr="0093002B">
        <w:rPr>
          <w:rFonts w:ascii="GHEA Grapalat" w:hAnsi="GHEA Grapalat" w:cs="Sylfaen"/>
          <w:szCs w:val="24"/>
          <w:lang w:val="es-ES"/>
        </w:rPr>
        <w:t>գնահատվելուց</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հետո</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կազմվում</w:t>
      </w:r>
      <w:proofErr w:type="spellEnd"/>
      <w:r w:rsidRPr="0093002B">
        <w:rPr>
          <w:rFonts w:ascii="GHEA Grapalat" w:hAnsi="GHEA Grapalat" w:cs="Sylfaen"/>
          <w:szCs w:val="24"/>
          <w:lang w:val="es-ES"/>
        </w:rPr>
        <w:t xml:space="preserve"> է </w:t>
      </w:r>
      <w:proofErr w:type="spellStart"/>
      <w:r w:rsidRPr="0093002B">
        <w:rPr>
          <w:rFonts w:ascii="GHEA Grapalat" w:hAnsi="GHEA Grapalat" w:cs="Sylfaen"/>
          <w:szCs w:val="24"/>
          <w:lang w:val="es-ES"/>
        </w:rPr>
        <w:t>արձանագրություն</w:t>
      </w:r>
      <w:proofErr w:type="spellEnd"/>
      <w:r w:rsidRPr="0093002B">
        <w:rPr>
          <w:rFonts w:ascii="GHEA Grapalat" w:hAnsi="GHEA Grapalat" w:cs="Sylfaen"/>
          <w:szCs w:val="24"/>
          <w:lang w:val="es-ES"/>
        </w:rPr>
        <w:t>`</w:t>
      </w:r>
      <w:r w:rsidRPr="0093002B">
        <w:rPr>
          <w:rFonts w:ascii="GHEA Grapalat" w:hAnsi="GHEA Grapalat" w:cs="Sylfaen"/>
        </w:rPr>
        <w:t xml:space="preserve"> գնումների մասին ՀՀ օրենսդրությամբ սահմանված կարգով</w:t>
      </w:r>
      <w:r w:rsidRPr="0093002B">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93002B">
        <w:rPr>
          <w:rFonts w:ascii="GHEA Grapalat" w:hAnsi="GHEA Grapalat" w:cs="Sylfaen"/>
          <w:szCs w:val="24"/>
          <w:lang w:val="hy-AM"/>
        </w:rPr>
        <w:t>Արձանագրությունն</w:t>
      </w:r>
      <w:r w:rsidRPr="0093002B">
        <w:rPr>
          <w:rFonts w:ascii="GHEA Grapalat" w:hAnsi="GHEA Grapalat" w:cs="Sylfaen"/>
          <w:szCs w:val="24"/>
        </w:rPr>
        <w:t xml:space="preserve"> </w:t>
      </w:r>
      <w:r w:rsidRPr="0093002B">
        <w:rPr>
          <w:rFonts w:ascii="GHEA Grapalat" w:hAnsi="GHEA Grapalat" w:cs="Sylfaen"/>
          <w:szCs w:val="24"/>
          <w:lang w:val="hy-AM"/>
        </w:rPr>
        <w:t>ստորագրում</w:t>
      </w:r>
      <w:r w:rsidRPr="0093002B">
        <w:rPr>
          <w:rFonts w:ascii="GHEA Grapalat" w:hAnsi="GHEA Grapalat" w:cs="Sylfaen"/>
          <w:szCs w:val="24"/>
        </w:rPr>
        <w:t xml:space="preserve"> </w:t>
      </w:r>
      <w:r w:rsidRPr="0093002B">
        <w:rPr>
          <w:rFonts w:ascii="GHEA Grapalat" w:hAnsi="GHEA Grapalat" w:cs="Sylfaen"/>
          <w:szCs w:val="24"/>
          <w:lang w:val="hy-AM"/>
        </w:rPr>
        <w:t>են</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նիստին</w:t>
      </w:r>
      <w:r w:rsidRPr="0093002B">
        <w:rPr>
          <w:rFonts w:ascii="GHEA Grapalat" w:hAnsi="GHEA Grapalat" w:cs="Sylfaen"/>
          <w:szCs w:val="24"/>
        </w:rPr>
        <w:t xml:space="preserve"> </w:t>
      </w:r>
      <w:r w:rsidRPr="0093002B">
        <w:rPr>
          <w:rFonts w:ascii="GHEA Grapalat" w:hAnsi="GHEA Grapalat" w:cs="Sylfaen"/>
          <w:szCs w:val="24"/>
          <w:lang w:val="hy-AM"/>
        </w:rPr>
        <w:t>ներկա</w:t>
      </w:r>
      <w:r w:rsidRPr="0093002B">
        <w:rPr>
          <w:rFonts w:ascii="GHEA Grapalat" w:hAnsi="GHEA Grapalat" w:cs="Sylfaen"/>
          <w:szCs w:val="24"/>
        </w:rPr>
        <w:t xml:space="preserve"> </w:t>
      </w:r>
      <w:r w:rsidRPr="0093002B">
        <w:rPr>
          <w:rFonts w:ascii="GHEA Grapalat" w:hAnsi="GHEA Grapalat" w:cs="Sylfaen"/>
          <w:szCs w:val="24"/>
          <w:lang w:val="hy-AM"/>
        </w:rPr>
        <w:t>անդամները։</w:t>
      </w:r>
    </w:p>
    <w:p w14:paraId="50117A6F"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lastRenderedPageBreak/>
        <w:t xml:space="preserve">8.13 </w:t>
      </w:r>
      <w:r w:rsidRPr="0093002B">
        <w:rPr>
          <w:rFonts w:ascii="GHEA Grapalat" w:hAnsi="GHEA Grapalat" w:cs="Sylfaen"/>
          <w:szCs w:val="24"/>
        </w:rPr>
        <w:t xml:space="preserve"> Հանձնաժողովի քարտուղարը հայտերի բացման</w:t>
      </w:r>
      <w:r w:rsidRPr="0093002B">
        <w:rPr>
          <w:rFonts w:ascii="GHEA Grapalat" w:hAnsi="GHEA Grapalat" w:cs="Sylfaen"/>
          <w:szCs w:val="24"/>
          <w:lang w:val="hy-AM"/>
        </w:rPr>
        <w:t xml:space="preserve"> և գնահատման</w:t>
      </w:r>
      <w:r w:rsidRPr="0093002B">
        <w:rPr>
          <w:rFonts w:ascii="GHEA Grapalat" w:hAnsi="GHEA Grapalat" w:cs="Sylfaen"/>
          <w:szCs w:val="24"/>
        </w:rPr>
        <w:t xml:space="preserve"> նիստի ավարտից հետո ոչ ուշ քան</w:t>
      </w:r>
      <w:r w:rsidRPr="0093002B">
        <w:rPr>
          <w:rFonts w:ascii="GHEA Grapalat" w:hAnsi="GHEA Grapalat" w:cs="Arial"/>
          <w:spacing w:val="-8"/>
          <w:sz w:val="24"/>
          <w:szCs w:val="24"/>
        </w:rPr>
        <w:t xml:space="preserve"> </w:t>
      </w:r>
      <w:r w:rsidRPr="0093002B">
        <w:rPr>
          <w:rFonts w:ascii="GHEA Grapalat" w:hAnsi="GHEA Grapalat" w:cs="Sylfaen"/>
          <w:szCs w:val="24"/>
        </w:rPr>
        <w:t xml:space="preserve"> հաջորդող աշխատանքային օրը` </w:t>
      </w:r>
    </w:p>
    <w:p w14:paraId="4992C46C" w14:textId="77777777" w:rsidR="00396814" w:rsidRPr="0093002B" w:rsidRDefault="00396814" w:rsidP="00396814">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1E8643BF"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2) իր և գնահատող հանձնաժողովի` հայտերի բացման </w:t>
      </w:r>
      <w:r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FE1A811" w14:textId="77777777" w:rsidR="00396814" w:rsidRDefault="00396814" w:rsidP="00396814">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Pr="0093002B">
        <w:rPr>
          <w:rFonts w:ascii="GHEA Grapalat" w:hAnsi="GHEA Grapalat" w:cs="Sylfaen"/>
          <w:sz w:val="20"/>
          <w:lang w:val="af-ZA"/>
        </w:rPr>
        <w:t xml:space="preserve">8.14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կետով</w:t>
      </w:r>
      <w:proofErr w:type="spellEnd"/>
      <w:r w:rsidRPr="0093002B">
        <w:rPr>
          <w:rFonts w:ascii="GHEA Grapalat" w:hAnsi="GHEA Grapalat" w:cs="Sylfaen"/>
          <w:sz w:val="20"/>
          <w:lang w:val="af-ZA"/>
        </w:rPr>
        <w:t xml:space="preserve"> </w:t>
      </w:r>
      <w:proofErr w:type="spellStart"/>
      <w:r w:rsidRPr="00C13D25">
        <w:rPr>
          <w:rFonts w:ascii="GHEA Grapalat" w:hAnsi="GHEA Grapalat" w:cs="Sylfaen"/>
          <w:sz w:val="20"/>
        </w:rPr>
        <w:t>նախատեսված</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հիմքերն</w:t>
      </w:r>
      <w:proofErr w:type="spellEnd"/>
      <w:r w:rsidRPr="00C13D25">
        <w:rPr>
          <w:rFonts w:ascii="GHEA Grapalat" w:hAnsi="GHEA Grapalat" w:cs="Sylfaen"/>
          <w:sz w:val="20"/>
          <w:lang w:val="af-ZA"/>
        </w:rPr>
        <w:t xml:space="preserve"> </w:t>
      </w:r>
      <w:r w:rsidRPr="00C13D25">
        <w:rPr>
          <w:rFonts w:ascii="GHEA Grapalat" w:hAnsi="GHEA Grapalat" w:cs="Sylfaen"/>
          <w:sz w:val="20"/>
        </w:rPr>
        <w:t>ի</w:t>
      </w:r>
      <w:r w:rsidRPr="00C13D25">
        <w:rPr>
          <w:rFonts w:ascii="GHEA Grapalat" w:hAnsi="GHEA Grapalat" w:cs="Sylfaen"/>
          <w:sz w:val="20"/>
          <w:lang w:val="af-ZA"/>
        </w:rPr>
        <w:t xml:space="preserve"> </w:t>
      </w:r>
      <w:proofErr w:type="spellStart"/>
      <w:r w:rsidRPr="00C13D25">
        <w:rPr>
          <w:rFonts w:ascii="GHEA Grapalat" w:hAnsi="GHEA Grapalat" w:cs="Sylfaen"/>
          <w:sz w:val="20"/>
        </w:rPr>
        <w:t>հայտ</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գալու</w:t>
      </w:r>
      <w:proofErr w:type="spellEnd"/>
      <w:r w:rsidRPr="00C13D25">
        <w:rPr>
          <w:rFonts w:ascii="GHEA Grapalat" w:hAnsi="GHEA Grapalat" w:cs="Sylfaen"/>
          <w:sz w:val="20"/>
          <w:lang w:val="af-ZA"/>
        </w:rPr>
        <w:t xml:space="preserve"> </w:t>
      </w:r>
      <w:r w:rsidRPr="00C13D25">
        <w:rPr>
          <w:rFonts w:ascii="GHEA Grapalat" w:hAnsi="GHEA Grapalat" w:cs="Sylfaen"/>
          <w:sz w:val="20"/>
          <w:lang w:val="ru-RU"/>
        </w:rPr>
        <w:t>դեպքում</w:t>
      </w:r>
      <w:r w:rsidRPr="00C13D25">
        <w:rPr>
          <w:rFonts w:ascii="GHEA Grapalat" w:hAnsi="GHEA Grapalat" w:cs="Sylfaen"/>
          <w:sz w:val="20"/>
          <w:lang w:val="af-ZA"/>
        </w:rPr>
        <w:t xml:space="preserve"> </w:t>
      </w:r>
      <w:r w:rsidRPr="00C13D25">
        <w:rPr>
          <w:rFonts w:ascii="GHEA Grapalat" w:hAnsi="GHEA Grapalat" w:cs="Sylfaen"/>
          <w:sz w:val="20"/>
          <w:lang w:val="ru-RU"/>
        </w:rPr>
        <w:t>պատվիրատուի</w:t>
      </w:r>
      <w:r w:rsidRPr="00C13D25">
        <w:rPr>
          <w:rFonts w:ascii="GHEA Grapalat" w:hAnsi="GHEA Grapalat" w:cs="Sylfaen"/>
          <w:sz w:val="20"/>
          <w:lang w:val="af-ZA"/>
        </w:rPr>
        <w:t xml:space="preserve"> </w:t>
      </w:r>
      <w:r w:rsidRPr="00C13D25">
        <w:rPr>
          <w:rFonts w:ascii="GHEA Grapalat" w:hAnsi="GHEA Grapalat" w:cs="Sylfaen"/>
          <w:sz w:val="20"/>
          <w:lang w:val="ru-RU"/>
        </w:rPr>
        <w:t>ղեկավարի</w:t>
      </w:r>
      <w:r w:rsidRPr="00C13D25">
        <w:rPr>
          <w:rFonts w:ascii="GHEA Grapalat" w:hAnsi="GHEA Grapalat" w:cs="Sylfaen"/>
          <w:sz w:val="20"/>
          <w:lang w:val="af-ZA"/>
        </w:rPr>
        <w:t xml:space="preserve"> </w:t>
      </w:r>
      <w:r w:rsidRPr="00C13D25">
        <w:rPr>
          <w:rFonts w:ascii="GHEA Grapalat" w:hAnsi="GHEA Grapalat" w:cs="Sylfaen"/>
          <w:sz w:val="20"/>
          <w:lang w:val="ru-RU"/>
        </w:rPr>
        <w:t>պատճառաբանված</w:t>
      </w:r>
      <w:r w:rsidRPr="00C13D25">
        <w:rPr>
          <w:rFonts w:ascii="GHEA Grapalat" w:hAnsi="GHEA Grapalat" w:cs="Sylfaen"/>
          <w:sz w:val="20"/>
          <w:lang w:val="af-ZA"/>
        </w:rPr>
        <w:t xml:space="preserve"> </w:t>
      </w:r>
      <w:r w:rsidRPr="00C13D25">
        <w:rPr>
          <w:rFonts w:ascii="GHEA Grapalat" w:hAnsi="GHEA Grapalat" w:cs="Sylfaen"/>
          <w:sz w:val="20"/>
          <w:lang w:val="ru-RU"/>
        </w:rPr>
        <w:t>որոշման</w:t>
      </w:r>
      <w:r w:rsidRPr="00C13D25">
        <w:rPr>
          <w:rFonts w:ascii="GHEA Grapalat" w:hAnsi="GHEA Grapalat" w:cs="Sylfaen"/>
          <w:sz w:val="20"/>
          <w:lang w:val="af-ZA"/>
        </w:rPr>
        <w:t xml:space="preserve"> </w:t>
      </w:r>
      <w:r w:rsidRPr="00C13D25">
        <w:rPr>
          <w:rFonts w:ascii="GHEA Grapalat" w:hAnsi="GHEA Grapalat" w:cs="Sylfaen"/>
          <w:sz w:val="20"/>
          <w:lang w:val="ru-RU"/>
        </w:rPr>
        <w:t>հիման</w:t>
      </w:r>
      <w:r w:rsidRPr="00C13D25">
        <w:rPr>
          <w:rFonts w:ascii="GHEA Grapalat" w:hAnsi="GHEA Grapalat" w:cs="Sylfaen"/>
          <w:sz w:val="20"/>
          <w:lang w:val="af-ZA"/>
        </w:rPr>
        <w:t xml:space="preserve"> </w:t>
      </w:r>
      <w:r w:rsidRPr="00C13D25">
        <w:rPr>
          <w:rFonts w:ascii="GHEA Grapalat" w:hAnsi="GHEA Grapalat" w:cs="Sylfaen"/>
          <w:sz w:val="20"/>
          <w:lang w:val="ru-RU"/>
        </w:rPr>
        <w:t>վրա</w:t>
      </w:r>
      <w:r w:rsidRPr="00C13D25">
        <w:rPr>
          <w:rFonts w:ascii="GHEA Grapalat" w:hAnsi="GHEA Grapalat" w:cs="Sylfaen"/>
          <w:sz w:val="20"/>
          <w:lang w:val="af-ZA"/>
        </w:rPr>
        <w:t xml:space="preserve"> </w:t>
      </w:r>
      <w:r w:rsidRPr="00C13D25">
        <w:rPr>
          <w:rFonts w:ascii="GHEA Grapalat" w:hAnsi="GHEA Grapalat" w:cs="Sylfaen"/>
          <w:sz w:val="20"/>
          <w:lang w:val="ru-RU"/>
        </w:rPr>
        <w:t>լիազորված</w:t>
      </w:r>
      <w:r w:rsidRPr="00C13D25">
        <w:rPr>
          <w:rFonts w:ascii="GHEA Grapalat" w:hAnsi="GHEA Grapalat" w:cs="Sylfaen"/>
          <w:sz w:val="20"/>
          <w:lang w:val="af-ZA"/>
        </w:rPr>
        <w:t xml:space="preserve"> </w:t>
      </w:r>
      <w:r w:rsidRPr="00C13D25">
        <w:rPr>
          <w:rFonts w:ascii="GHEA Grapalat" w:hAnsi="GHEA Grapalat" w:cs="Sylfaen"/>
          <w:sz w:val="20"/>
          <w:lang w:val="ru-RU"/>
        </w:rPr>
        <w:t>մարմինը</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մասնակցին</w:t>
      </w:r>
      <w:r w:rsidRPr="00C13D25">
        <w:rPr>
          <w:rFonts w:ascii="GHEA Grapalat" w:hAnsi="GHEA Grapalat" w:cs="Sylfaen"/>
          <w:sz w:val="20"/>
          <w:lang w:val="af-ZA"/>
        </w:rPr>
        <w:t xml:space="preserve"> </w:t>
      </w:r>
      <w:r w:rsidRPr="00C13D25">
        <w:rPr>
          <w:rFonts w:ascii="GHEA Grapalat" w:hAnsi="GHEA Grapalat" w:cs="Sylfaen"/>
          <w:sz w:val="20"/>
          <w:lang w:val="ru-RU"/>
        </w:rPr>
        <w:t>ներառում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գնումների</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մասնակցելու</w:t>
      </w:r>
      <w:r w:rsidRPr="00C13D25">
        <w:rPr>
          <w:rFonts w:ascii="GHEA Grapalat" w:hAnsi="GHEA Grapalat" w:cs="Sylfaen"/>
          <w:sz w:val="20"/>
          <w:lang w:val="af-ZA"/>
        </w:rPr>
        <w:t xml:space="preserve"> </w:t>
      </w:r>
      <w:r w:rsidRPr="00C13D25">
        <w:rPr>
          <w:rFonts w:ascii="GHEA Grapalat" w:hAnsi="GHEA Grapalat" w:cs="Sylfaen"/>
          <w:sz w:val="20"/>
          <w:lang w:val="ru-RU"/>
        </w:rPr>
        <w:t>իրավունք</w:t>
      </w:r>
      <w:r w:rsidRPr="00C13D25">
        <w:rPr>
          <w:rFonts w:ascii="GHEA Grapalat" w:hAnsi="GHEA Grapalat" w:cs="Sylfaen"/>
          <w:sz w:val="20"/>
          <w:lang w:val="af-ZA"/>
        </w:rPr>
        <w:t xml:space="preserve"> </w:t>
      </w:r>
      <w:r w:rsidRPr="00C13D25">
        <w:rPr>
          <w:rFonts w:ascii="GHEA Grapalat" w:hAnsi="GHEA Grapalat" w:cs="Sylfaen"/>
          <w:sz w:val="20"/>
          <w:lang w:val="ru-RU"/>
        </w:rPr>
        <w:t>չունեցող</w:t>
      </w:r>
      <w:r w:rsidRPr="00C13D25">
        <w:rPr>
          <w:rFonts w:ascii="GHEA Grapalat" w:hAnsi="GHEA Grapalat" w:cs="Sylfaen"/>
          <w:sz w:val="20"/>
          <w:lang w:val="af-ZA"/>
        </w:rPr>
        <w:t xml:space="preserve"> </w:t>
      </w:r>
      <w:r w:rsidRPr="00C13D25">
        <w:rPr>
          <w:rFonts w:ascii="GHEA Grapalat" w:hAnsi="GHEA Grapalat" w:cs="Sylfaen"/>
          <w:sz w:val="20"/>
          <w:lang w:val="ru-RU"/>
        </w:rPr>
        <w:t>մասնակիցների</w:t>
      </w:r>
      <w:r w:rsidRPr="00C13D25">
        <w:rPr>
          <w:rFonts w:ascii="GHEA Grapalat" w:hAnsi="GHEA Grapalat" w:cs="Sylfaen"/>
          <w:sz w:val="20"/>
          <w:lang w:val="af-ZA"/>
        </w:rPr>
        <w:t xml:space="preserve"> </w:t>
      </w:r>
      <w:r w:rsidRPr="00C13D25">
        <w:rPr>
          <w:rFonts w:ascii="GHEA Grapalat" w:hAnsi="GHEA Grapalat" w:cs="Sylfaen"/>
          <w:sz w:val="20"/>
          <w:lang w:val="ru-RU"/>
        </w:rPr>
        <w:t>ցուցակում</w:t>
      </w:r>
      <w:r w:rsidRPr="00C13D25">
        <w:rPr>
          <w:rFonts w:ascii="GHEA Grapalat" w:hAnsi="GHEA Grapalat" w:cs="Sylfaen"/>
          <w:sz w:val="20"/>
          <w:lang w:val="af-ZA"/>
        </w:rPr>
        <w:t xml:space="preserve">: </w:t>
      </w:r>
      <w:r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2EF95810" w14:textId="77777777" w:rsidR="00396814" w:rsidRPr="0093002B" w:rsidRDefault="00396814" w:rsidP="00396814">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hy-AM"/>
        </w:rPr>
        <w:t xml:space="preserve"> </w:t>
      </w:r>
      <w:r w:rsidRPr="00C13D25">
        <w:rPr>
          <w:rFonts w:ascii="GHEA Grapalat" w:hAnsi="GHEA Grapalat" w:cs="Sylfaen"/>
          <w:sz w:val="20"/>
          <w:lang w:val="af-ZA"/>
        </w:rPr>
        <w:t>(</w:t>
      </w:r>
      <w:r w:rsidRPr="00C13D25">
        <w:rPr>
          <w:rFonts w:ascii="GHEA Grapalat" w:hAnsi="GHEA Grapalat" w:cs="Sylfaen"/>
          <w:sz w:val="20"/>
          <w:lang w:val="hy-AM"/>
        </w:rPr>
        <w:t>ծանուցումը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 xml:space="preserve">: </w:t>
      </w:r>
    </w:p>
    <w:p w14:paraId="2EB42705" w14:textId="77777777" w:rsidR="00396814" w:rsidRPr="0093002B" w:rsidRDefault="00396814" w:rsidP="00396814">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Pr="0093002B">
        <w:rPr>
          <w:rFonts w:ascii="GHEA Grapalat" w:hAnsi="GHEA Grapalat" w:cs="Sylfaen"/>
          <w:sz w:val="20"/>
          <w:lang w:val="af-ZA"/>
        </w:rPr>
        <w:t>թե՝</w:t>
      </w:r>
    </w:p>
    <w:p w14:paraId="5049B00D" w14:textId="77777777" w:rsidR="00396814" w:rsidRPr="0093002B" w:rsidRDefault="00396814" w:rsidP="00396814">
      <w:pPr>
        <w:pStyle w:val="ListParagraph"/>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proofErr w:type="spellStart"/>
      <w:r w:rsidRPr="0093002B">
        <w:rPr>
          <w:rFonts w:ascii="GHEA Grapalat" w:hAnsi="GHEA Grapalat" w:cs="Sylfaen"/>
          <w:sz w:val="20"/>
        </w:rPr>
        <w:t>նին</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որոշումը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ներկայացվելու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օրվա</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վճարել</w:t>
      </w:r>
      <w:proofErr w:type="spellEnd"/>
      <w:r w:rsidRPr="0093002B">
        <w:rPr>
          <w:rFonts w:ascii="GHEA Grapalat" w:hAnsi="GHEA Grapalat" w:cs="Sylfaen"/>
          <w:sz w:val="20"/>
        </w:rPr>
        <w:t xml:space="preserve">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5F3B645" w14:textId="77777777" w:rsidR="00396814" w:rsidRPr="004E3618" w:rsidRDefault="00396814" w:rsidP="00396814">
      <w:pPr>
        <w:pStyle w:val="ListParagraph"/>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proofErr w:type="spellStart"/>
      <w:r w:rsidRPr="004E3618">
        <w:rPr>
          <w:rFonts w:ascii="GHEA Grapalat" w:hAnsi="GHEA Grapalat" w:cs="Sylfaen"/>
          <w:sz w:val="20"/>
        </w:rPr>
        <w:t>նին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որոշումը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ներկայացվելու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վերջնաժամկետը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լրանալու</w:t>
      </w:r>
      <w:r w:rsidRPr="004E3618">
        <w:rPr>
          <w:rFonts w:ascii="GHEA Grapalat" w:hAnsi="GHEA Grapalat" w:cs="Sylfaen"/>
          <w:sz w:val="20"/>
          <w:lang w:val="en-US"/>
        </w:rPr>
        <w:t>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հետո</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բայց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լիազորված</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մարմնի</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կողմից</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մասնակցին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ցուցակում</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ներառելու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համար</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սահմանված</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քառասունօրյա</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լրանալը</w:t>
      </w:r>
      <w:proofErr w:type="spellEnd"/>
      <w:r w:rsidRPr="004E3618">
        <w:rPr>
          <w:rFonts w:ascii="GHEA Grapalat" w:hAnsi="GHEA Grapalat" w:cs="Sylfaen"/>
          <w:sz w:val="20"/>
          <w:lang w:val="hy-AM"/>
        </w:rPr>
        <w:t xml:space="preserve">, </w:t>
      </w:r>
      <w:r w:rsidRPr="004E3618">
        <w:rPr>
          <w:rFonts w:ascii="GHEA Grapalat" w:hAnsi="GHEA Grapalat" w:cs="Sylfaen"/>
          <w:sz w:val="20"/>
          <w:lang w:val="af-ZA"/>
        </w:rPr>
        <w:t xml:space="preserve"> </w:t>
      </w:r>
      <w:r w:rsidRPr="004E3618">
        <w:rPr>
          <w:rFonts w:ascii="GHEA Grapalat" w:hAnsi="GHEA Grapalat" w:cs="Sylfaen"/>
          <w:sz w:val="20"/>
          <w:lang w:val="ru-RU"/>
        </w:rPr>
        <w:t>իսկ</w:t>
      </w:r>
      <w:r w:rsidRPr="004E3618">
        <w:rPr>
          <w:rFonts w:ascii="GHEA Grapalat" w:hAnsi="GHEA Grapalat" w:cs="Sylfaen"/>
          <w:sz w:val="20"/>
          <w:lang w:val="af-ZA"/>
        </w:rPr>
        <w:t xml:space="preserve"> </w:t>
      </w:r>
      <w:r w:rsidRPr="004E3618">
        <w:rPr>
          <w:rFonts w:ascii="GHEA Grapalat" w:hAnsi="GHEA Grapalat" w:cs="Sylfaen"/>
          <w:sz w:val="20"/>
          <w:lang w:val="ru-RU"/>
        </w:rPr>
        <w:t>որոշումն</w:t>
      </w:r>
      <w:r w:rsidRPr="004E3618">
        <w:rPr>
          <w:rFonts w:ascii="GHEA Grapalat" w:hAnsi="GHEA Grapalat" w:cs="Sylfaen"/>
          <w:sz w:val="20"/>
          <w:lang w:val="af-ZA"/>
        </w:rPr>
        <w:t xml:space="preserve"> </w:t>
      </w:r>
      <w:r w:rsidRPr="004E3618">
        <w:rPr>
          <w:rFonts w:ascii="GHEA Grapalat" w:hAnsi="GHEA Grapalat" w:cs="Sylfaen"/>
          <w:sz w:val="20"/>
          <w:lang w:val="ru-RU"/>
        </w:rPr>
        <w:t>ստանալուն</w:t>
      </w:r>
      <w:r w:rsidRPr="004E3618">
        <w:rPr>
          <w:rFonts w:ascii="GHEA Grapalat" w:hAnsi="GHEA Grapalat" w:cs="Sylfaen"/>
          <w:sz w:val="20"/>
          <w:lang w:val="af-ZA"/>
        </w:rPr>
        <w:t xml:space="preserve"> </w:t>
      </w:r>
      <w:r w:rsidRPr="004E3618">
        <w:rPr>
          <w:rFonts w:ascii="GHEA Grapalat" w:hAnsi="GHEA Grapalat" w:cs="Sylfaen"/>
          <w:sz w:val="20"/>
          <w:lang w:val="ru-RU"/>
        </w:rPr>
        <w:t>հաջորդող</w:t>
      </w:r>
      <w:r w:rsidRPr="004E3618">
        <w:rPr>
          <w:rFonts w:ascii="GHEA Grapalat" w:hAnsi="GHEA Grapalat" w:cs="Sylfaen"/>
          <w:sz w:val="20"/>
          <w:lang w:val="af-ZA"/>
        </w:rPr>
        <w:t xml:space="preserve"> </w:t>
      </w:r>
      <w:r w:rsidRPr="004E3618">
        <w:rPr>
          <w:rFonts w:ascii="GHEA Grapalat" w:hAnsi="GHEA Grapalat" w:cs="Sylfaen"/>
          <w:sz w:val="20"/>
          <w:lang w:val="ru-RU"/>
        </w:rPr>
        <w:t>քառասուներորդ</w:t>
      </w:r>
      <w:r w:rsidRPr="004E3618">
        <w:rPr>
          <w:rFonts w:ascii="GHEA Grapalat" w:hAnsi="GHEA Grapalat" w:cs="Sylfaen"/>
          <w:sz w:val="20"/>
          <w:lang w:val="af-ZA"/>
        </w:rPr>
        <w:t xml:space="preserve"> </w:t>
      </w:r>
      <w:r w:rsidRPr="004E3618">
        <w:rPr>
          <w:rFonts w:ascii="GHEA Grapalat" w:hAnsi="GHEA Grapalat" w:cs="Sylfaen"/>
          <w:sz w:val="20"/>
          <w:lang w:val="ru-RU"/>
        </w:rPr>
        <w:t>օրվա</w:t>
      </w:r>
      <w:r w:rsidRPr="004E3618">
        <w:rPr>
          <w:rFonts w:ascii="GHEA Grapalat" w:hAnsi="GHEA Grapalat" w:cs="Sylfaen"/>
          <w:sz w:val="20"/>
          <w:lang w:val="af-ZA"/>
        </w:rPr>
        <w:t xml:space="preserve"> </w:t>
      </w:r>
      <w:r w:rsidRPr="004E3618">
        <w:rPr>
          <w:rFonts w:ascii="GHEA Grapalat" w:hAnsi="GHEA Grapalat" w:cs="Sylfaen"/>
          <w:sz w:val="20"/>
          <w:lang w:val="ru-RU"/>
        </w:rPr>
        <w:t>դրությամբ</w:t>
      </w:r>
      <w:r w:rsidRPr="004E3618">
        <w:rPr>
          <w:rFonts w:ascii="GHEA Grapalat" w:hAnsi="GHEA Grapalat" w:cs="Sylfaen"/>
          <w:sz w:val="20"/>
          <w:lang w:val="af-ZA"/>
        </w:rPr>
        <w:t xml:space="preserve"> </w:t>
      </w:r>
      <w:r w:rsidRPr="004E3618">
        <w:rPr>
          <w:rFonts w:ascii="GHEA Grapalat" w:hAnsi="GHEA Grapalat" w:cs="Sylfaen"/>
          <w:sz w:val="20"/>
          <w:lang w:val="ru-RU"/>
        </w:rPr>
        <w:t>մասնակցի</w:t>
      </w:r>
      <w:r w:rsidRPr="004E3618">
        <w:rPr>
          <w:rFonts w:ascii="GHEA Grapalat" w:hAnsi="GHEA Grapalat" w:cs="Sylfaen"/>
          <w:sz w:val="20"/>
          <w:lang w:val="af-ZA"/>
        </w:rPr>
        <w:t xml:space="preserve"> </w:t>
      </w:r>
      <w:r w:rsidRPr="004E3618">
        <w:rPr>
          <w:rFonts w:ascii="GHEA Grapalat" w:hAnsi="GHEA Grapalat" w:cs="Sylfaen"/>
          <w:sz w:val="20"/>
          <w:lang w:val="ru-RU"/>
        </w:rPr>
        <w:t>կողմից</w:t>
      </w:r>
      <w:r w:rsidRPr="004E3618">
        <w:rPr>
          <w:rFonts w:ascii="GHEA Grapalat" w:hAnsi="GHEA Grapalat" w:cs="Sylfaen"/>
          <w:sz w:val="20"/>
          <w:lang w:val="af-ZA"/>
        </w:rPr>
        <w:t xml:space="preserve"> </w:t>
      </w:r>
      <w:r w:rsidRPr="004E3618">
        <w:rPr>
          <w:rFonts w:ascii="GHEA Grapalat" w:hAnsi="GHEA Grapalat" w:cs="Sylfaen"/>
          <w:sz w:val="20"/>
          <w:lang w:val="ru-RU"/>
        </w:rPr>
        <w:t>որոշման</w:t>
      </w:r>
      <w:r w:rsidRPr="004E3618">
        <w:rPr>
          <w:rFonts w:ascii="GHEA Grapalat" w:hAnsi="GHEA Grapalat" w:cs="Sylfaen"/>
          <w:sz w:val="20"/>
          <w:lang w:val="af-ZA"/>
        </w:rPr>
        <w:t xml:space="preserve"> </w:t>
      </w:r>
      <w:r w:rsidRPr="004E3618">
        <w:rPr>
          <w:rFonts w:ascii="GHEA Grapalat" w:hAnsi="GHEA Grapalat" w:cs="Sylfaen"/>
          <w:sz w:val="20"/>
          <w:lang w:val="ru-RU"/>
        </w:rPr>
        <w:t>բողոքարկման</w:t>
      </w:r>
      <w:r w:rsidRPr="004E3618">
        <w:rPr>
          <w:rFonts w:ascii="GHEA Grapalat" w:hAnsi="GHEA Grapalat" w:cs="Sylfaen"/>
          <w:sz w:val="20"/>
          <w:lang w:val="af-ZA"/>
        </w:rPr>
        <w:t xml:space="preserve"> </w:t>
      </w:r>
      <w:r w:rsidRPr="004E3618">
        <w:rPr>
          <w:rFonts w:ascii="GHEA Grapalat" w:hAnsi="GHEA Grapalat" w:cs="Sylfaen"/>
          <w:sz w:val="20"/>
          <w:lang w:val="ru-RU"/>
        </w:rPr>
        <w:t>վերաբերյալ</w:t>
      </w:r>
      <w:r w:rsidRPr="004E3618">
        <w:rPr>
          <w:rFonts w:ascii="GHEA Grapalat" w:hAnsi="GHEA Grapalat" w:cs="Sylfaen"/>
          <w:sz w:val="20"/>
          <w:lang w:val="af-ZA"/>
        </w:rPr>
        <w:t xml:space="preserve"> </w:t>
      </w:r>
      <w:r w:rsidRPr="004E3618">
        <w:rPr>
          <w:rFonts w:ascii="GHEA Grapalat" w:hAnsi="GHEA Grapalat" w:cs="Sylfaen"/>
          <w:sz w:val="20"/>
          <w:lang w:val="ru-RU"/>
        </w:rPr>
        <w:t>հարուցված</w:t>
      </w:r>
      <w:r w:rsidRPr="004E3618">
        <w:rPr>
          <w:rFonts w:ascii="GHEA Grapalat" w:hAnsi="GHEA Grapalat" w:cs="Sylfaen"/>
          <w:sz w:val="20"/>
          <w:lang w:val="af-ZA"/>
        </w:rPr>
        <w:t xml:space="preserve"> </w:t>
      </w:r>
      <w:r w:rsidRPr="004E3618">
        <w:rPr>
          <w:rFonts w:ascii="GHEA Grapalat" w:hAnsi="GHEA Grapalat" w:cs="Sylfaen"/>
          <w:sz w:val="20"/>
          <w:lang w:val="ru-RU"/>
        </w:rPr>
        <w:t>և</w:t>
      </w:r>
      <w:r w:rsidRPr="004E3618">
        <w:rPr>
          <w:rFonts w:ascii="GHEA Grapalat" w:hAnsi="GHEA Grapalat" w:cs="Sylfaen"/>
          <w:sz w:val="20"/>
          <w:lang w:val="af-ZA"/>
        </w:rPr>
        <w:t xml:space="preserve"> </w:t>
      </w:r>
      <w:r w:rsidRPr="004E3618">
        <w:rPr>
          <w:rFonts w:ascii="GHEA Grapalat" w:hAnsi="GHEA Grapalat" w:cs="Sylfaen"/>
          <w:sz w:val="20"/>
          <w:lang w:val="ru-RU"/>
        </w:rPr>
        <w:t>չավարտված</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գործի</w:t>
      </w:r>
      <w:r w:rsidRPr="004E3618">
        <w:rPr>
          <w:rFonts w:ascii="GHEA Grapalat" w:hAnsi="GHEA Grapalat" w:cs="Sylfaen"/>
          <w:sz w:val="20"/>
          <w:lang w:val="af-ZA"/>
        </w:rPr>
        <w:t xml:space="preserve"> </w:t>
      </w:r>
      <w:r w:rsidRPr="004E3618">
        <w:rPr>
          <w:rFonts w:ascii="GHEA Grapalat" w:hAnsi="GHEA Grapalat" w:cs="Sylfaen"/>
          <w:sz w:val="20"/>
          <w:lang w:val="ru-RU"/>
        </w:rPr>
        <w:t>առկայության</w:t>
      </w:r>
      <w:r w:rsidRPr="004E3618">
        <w:rPr>
          <w:rFonts w:ascii="GHEA Grapalat" w:hAnsi="GHEA Grapalat" w:cs="Sylfaen"/>
          <w:sz w:val="20"/>
          <w:lang w:val="af-ZA"/>
        </w:rPr>
        <w:t xml:space="preserve"> </w:t>
      </w:r>
      <w:r w:rsidRPr="004E3618">
        <w:rPr>
          <w:rFonts w:ascii="GHEA Grapalat" w:hAnsi="GHEA Grapalat" w:cs="Sylfaen"/>
          <w:sz w:val="20"/>
          <w:lang w:val="ru-RU"/>
        </w:rPr>
        <w:t>դեպքում</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Pr="004E3618">
        <w:rPr>
          <w:rFonts w:ascii="GHEA Grapalat" w:hAnsi="GHEA Grapalat" w:cs="Sylfaen"/>
          <w:sz w:val="20"/>
          <w:lang w:val="hy-AM"/>
        </w:rPr>
        <w:t xml:space="preserve"> </w:t>
      </w:r>
      <w:r w:rsidRPr="004E3618">
        <w:rPr>
          <w:rFonts w:ascii="GHEA Grapalat" w:hAnsi="GHEA Grapalat" w:cs="Sylfaen"/>
          <w:sz w:val="20"/>
          <w:lang w:val="ru-RU"/>
        </w:rPr>
        <w:t>տվյալ</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գործով</w:t>
      </w:r>
      <w:r w:rsidRPr="004E3618">
        <w:rPr>
          <w:rFonts w:ascii="GHEA Grapalat" w:hAnsi="GHEA Grapalat" w:cs="Sylfaen"/>
          <w:sz w:val="20"/>
          <w:lang w:val="af-ZA"/>
        </w:rPr>
        <w:t xml:space="preserve"> </w:t>
      </w:r>
      <w:r w:rsidRPr="004E3618">
        <w:rPr>
          <w:rFonts w:ascii="GHEA Grapalat" w:hAnsi="GHEA Grapalat" w:cs="Sylfaen"/>
          <w:sz w:val="20"/>
          <w:lang w:val="ru-RU"/>
        </w:rPr>
        <w:t>եզրափակիչ</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ակտն</w:t>
      </w:r>
      <w:r w:rsidRPr="004E3618">
        <w:rPr>
          <w:rFonts w:ascii="GHEA Grapalat" w:hAnsi="GHEA Grapalat" w:cs="Sylfaen"/>
          <w:sz w:val="20"/>
          <w:lang w:val="af-ZA"/>
        </w:rPr>
        <w:t xml:space="preserve"> </w:t>
      </w:r>
      <w:r w:rsidRPr="004E3618">
        <w:rPr>
          <w:rFonts w:ascii="GHEA Grapalat" w:hAnsi="GHEA Grapalat" w:cs="Sylfaen"/>
          <w:sz w:val="20"/>
          <w:lang w:val="ru-RU"/>
        </w:rPr>
        <w:t>ուժի</w:t>
      </w:r>
      <w:r w:rsidRPr="004E3618">
        <w:rPr>
          <w:rFonts w:ascii="GHEA Grapalat" w:hAnsi="GHEA Grapalat" w:cs="Sylfaen"/>
          <w:sz w:val="20"/>
          <w:lang w:val="af-ZA"/>
        </w:rPr>
        <w:t xml:space="preserve"> </w:t>
      </w:r>
      <w:r w:rsidRPr="004E3618">
        <w:rPr>
          <w:rFonts w:ascii="GHEA Grapalat" w:hAnsi="GHEA Grapalat" w:cs="Sylfaen"/>
          <w:sz w:val="20"/>
          <w:lang w:val="ru-RU"/>
        </w:rPr>
        <w:t>մեջ</w:t>
      </w:r>
      <w:r w:rsidRPr="004E3618">
        <w:rPr>
          <w:rFonts w:ascii="GHEA Grapalat" w:hAnsi="GHEA Grapalat" w:cs="Sylfaen"/>
          <w:sz w:val="20"/>
          <w:lang w:val="af-ZA"/>
        </w:rPr>
        <w:t xml:space="preserve"> </w:t>
      </w:r>
      <w:r w:rsidRPr="004E3618">
        <w:rPr>
          <w:rFonts w:ascii="GHEA Grapalat" w:hAnsi="GHEA Grapalat" w:cs="Sylfaen"/>
          <w:sz w:val="20"/>
          <w:lang w:val="ru-RU"/>
        </w:rPr>
        <w:t>մտնելը</w:t>
      </w:r>
      <w:r w:rsidRPr="004E3618">
        <w:rPr>
          <w:rFonts w:ascii="GHEA Grapalat" w:hAnsi="GHEA Grapalat" w:cs="Sylfaen"/>
          <w:sz w:val="20"/>
        </w:rPr>
        <w:t xml:space="preserve"> </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ապա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պատվիրատուն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դրա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գրավոր</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տեղեկացնում</w:t>
      </w:r>
      <w:proofErr w:type="spellEnd"/>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լիազորված</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մարմին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որի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հիման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վրա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մասնակիցը</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չի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ներառվում</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ցուցակում</w:t>
      </w:r>
      <w:proofErr w:type="spellEnd"/>
      <w:r w:rsidRPr="004E3618">
        <w:rPr>
          <w:rFonts w:ascii="GHEA Grapalat" w:hAnsi="GHEA Grapalat" w:cs="Sylfaen"/>
          <w:sz w:val="20"/>
          <w:lang w:val="af-ZA"/>
        </w:rPr>
        <w:t>:</w:t>
      </w:r>
    </w:p>
    <w:p w14:paraId="61A43CD9" w14:textId="77777777" w:rsidR="00396814" w:rsidRPr="00B53D35" w:rsidRDefault="00396814" w:rsidP="00396814">
      <w:pPr>
        <w:ind w:firstLine="375"/>
        <w:jc w:val="both"/>
        <w:rPr>
          <w:rFonts w:ascii="GHEA Grapalat" w:hAnsi="GHEA Grapalat" w:cs="Sylfaen"/>
          <w:sz w:val="20"/>
          <w:lang w:val="af-ZA"/>
        </w:rPr>
      </w:pPr>
      <w:r w:rsidRPr="0093002B">
        <w:rPr>
          <w:rFonts w:ascii="GHEA Grapalat" w:hAnsi="GHEA Grapalat" w:cs="Sylfaen"/>
          <w:sz w:val="20"/>
          <w:lang w:val="hy-AM"/>
        </w:rPr>
        <w:t xml:space="preserve">Ընդ որում </w:t>
      </w:r>
      <w:r w:rsidRPr="00B53D35">
        <w:rPr>
          <w:rFonts w:ascii="GHEA Grapalat" w:hAnsi="GHEA Grapalat" w:cs="Sylfaen"/>
          <w:sz w:val="20"/>
          <w:lang w:val="hy-AM"/>
        </w:rPr>
        <w:t>եթե</w:t>
      </w:r>
      <w:r w:rsidRPr="00B53D35">
        <w:rPr>
          <w:rFonts w:ascii="GHEA Grapalat" w:hAnsi="GHEA Grapalat" w:cs="Sylfaen"/>
          <w:sz w:val="20"/>
          <w:lang w:val="af-ZA"/>
        </w:rPr>
        <w:t xml:space="preserve"> </w:t>
      </w:r>
      <w:r w:rsidRPr="00B53D35">
        <w:rPr>
          <w:rFonts w:ascii="GHEA Grapalat" w:hAnsi="GHEA Grapalat" w:cs="Sylfaen"/>
          <w:sz w:val="20"/>
          <w:lang w:val="hy-AM"/>
        </w:rPr>
        <w:t>մասնակցի</w:t>
      </w:r>
      <w:r w:rsidRPr="00B53D35">
        <w:rPr>
          <w:rFonts w:ascii="GHEA Grapalat" w:hAnsi="GHEA Grapalat" w:cs="Sylfaen"/>
          <w:sz w:val="20"/>
          <w:lang w:val="af-ZA"/>
        </w:rPr>
        <w:t xml:space="preserve"> </w:t>
      </w:r>
      <w:r w:rsidRPr="00B53D35">
        <w:rPr>
          <w:rFonts w:ascii="GHEA Grapalat" w:hAnsi="GHEA Grapalat" w:cs="Sylfaen"/>
          <w:sz w:val="20"/>
          <w:lang w:val="hy-AM"/>
        </w:rPr>
        <w:t>գնումներին</w:t>
      </w:r>
      <w:r w:rsidRPr="00B53D35">
        <w:rPr>
          <w:rFonts w:ascii="GHEA Grapalat" w:hAnsi="GHEA Grapalat" w:cs="Sylfaen"/>
          <w:sz w:val="20"/>
          <w:lang w:val="af-ZA"/>
        </w:rPr>
        <w:t xml:space="preserve"> </w:t>
      </w:r>
      <w:r w:rsidRPr="00B53D35">
        <w:rPr>
          <w:rFonts w:ascii="GHEA Grapalat" w:hAnsi="GHEA Grapalat" w:cs="Sylfaen"/>
          <w:sz w:val="20"/>
          <w:lang w:val="hy-AM"/>
        </w:rPr>
        <w:t>մասնակցելու</w:t>
      </w:r>
      <w:r w:rsidRPr="00B53D35">
        <w:rPr>
          <w:rFonts w:ascii="GHEA Grapalat" w:hAnsi="GHEA Grapalat" w:cs="Sylfaen"/>
          <w:sz w:val="20"/>
          <w:lang w:val="af-ZA"/>
        </w:rPr>
        <w:t xml:space="preserve"> </w:t>
      </w:r>
      <w:r w:rsidRPr="00B53D35">
        <w:rPr>
          <w:rFonts w:ascii="GHEA Grapalat" w:hAnsi="GHEA Grapalat" w:cs="Sylfaen"/>
          <w:sz w:val="20"/>
          <w:lang w:val="hy-AM"/>
        </w:rPr>
        <w:t>իրավունք</w:t>
      </w:r>
      <w:r w:rsidRPr="00B53D35">
        <w:rPr>
          <w:rFonts w:ascii="GHEA Grapalat" w:hAnsi="GHEA Grapalat" w:cs="Sylfaen"/>
          <w:sz w:val="20"/>
          <w:lang w:val="af-ZA"/>
        </w:rPr>
        <w:t xml:space="preserve"> </w:t>
      </w:r>
      <w:r w:rsidRPr="00B53D35">
        <w:rPr>
          <w:rFonts w:ascii="GHEA Grapalat" w:hAnsi="GHEA Grapalat" w:cs="Sylfaen"/>
          <w:sz w:val="20"/>
          <w:lang w:val="hy-AM"/>
        </w:rPr>
        <w:t>ունենալու մասին դիմում-հայտարարությունը որակվում</w:t>
      </w:r>
      <w:r w:rsidRPr="00B53D35">
        <w:rPr>
          <w:rFonts w:ascii="GHEA Grapalat" w:hAnsi="GHEA Grapalat" w:cs="Sylfaen"/>
          <w:sz w:val="20"/>
          <w:lang w:val="af-ZA"/>
        </w:rPr>
        <w:t xml:space="preserve"> </w:t>
      </w:r>
      <w:r w:rsidRPr="00B53D35">
        <w:rPr>
          <w:rFonts w:ascii="GHEA Grapalat" w:hAnsi="GHEA Grapalat" w:cs="Sylfaen"/>
          <w:sz w:val="20"/>
          <w:lang w:val="hy-AM"/>
        </w:rPr>
        <w:t>է</w:t>
      </w:r>
      <w:r w:rsidRPr="00B53D35">
        <w:rPr>
          <w:rFonts w:ascii="GHEA Grapalat" w:hAnsi="GHEA Grapalat" w:cs="Sylfaen"/>
          <w:sz w:val="20"/>
          <w:lang w:val="af-ZA"/>
        </w:rPr>
        <w:t xml:space="preserve"> </w:t>
      </w:r>
      <w:r w:rsidRPr="00B53D35">
        <w:rPr>
          <w:rFonts w:ascii="GHEA Grapalat" w:hAnsi="GHEA Grapalat" w:cs="Sylfaen"/>
          <w:sz w:val="20"/>
          <w:lang w:val="hy-AM"/>
        </w:rPr>
        <w:t>որպես</w:t>
      </w:r>
      <w:r w:rsidRPr="00B53D35">
        <w:rPr>
          <w:rFonts w:ascii="GHEA Grapalat" w:hAnsi="GHEA Grapalat" w:cs="Sylfaen"/>
          <w:sz w:val="20"/>
          <w:lang w:val="af-ZA"/>
        </w:rPr>
        <w:t xml:space="preserve"> </w:t>
      </w:r>
      <w:r w:rsidRPr="00B53D35">
        <w:rPr>
          <w:rFonts w:ascii="GHEA Grapalat" w:hAnsi="GHEA Grapalat" w:cs="Sylfaen"/>
          <w:sz w:val="20"/>
          <w:lang w:val="hy-AM"/>
        </w:rPr>
        <w:t>իրականությանը</w:t>
      </w:r>
      <w:r w:rsidRPr="00B53D35">
        <w:rPr>
          <w:rFonts w:ascii="GHEA Grapalat" w:hAnsi="GHEA Grapalat" w:cs="Sylfaen"/>
          <w:sz w:val="20"/>
          <w:lang w:val="af-ZA"/>
        </w:rPr>
        <w:t xml:space="preserve"> </w:t>
      </w:r>
      <w:r w:rsidRPr="00B53D35">
        <w:rPr>
          <w:rFonts w:ascii="GHEA Grapalat" w:hAnsi="GHEA Grapalat" w:cs="Sylfaen"/>
          <w:sz w:val="20"/>
          <w:lang w:val="hy-AM"/>
        </w:rPr>
        <w:t>չհամապատասխանող</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մասնակիցը</w:t>
      </w:r>
      <w:r w:rsidRPr="00B53D35">
        <w:rPr>
          <w:rFonts w:ascii="GHEA Grapalat" w:hAnsi="GHEA Grapalat" w:cs="Sylfaen"/>
          <w:sz w:val="20"/>
          <w:lang w:val="af-ZA"/>
        </w:rPr>
        <w:t xml:space="preserve"> սույն </w:t>
      </w:r>
      <w:r w:rsidRPr="00B53D35">
        <w:rPr>
          <w:rFonts w:ascii="GHEA Grapalat" w:hAnsi="GHEA Grapalat" w:cs="Sylfaen"/>
          <w:sz w:val="20"/>
          <w:lang w:val="hy-AM"/>
        </w:rPr>
        <w:t>հրավերով</w:t>
      </w:r>
      <w:r w:rsidRPr="00B53D35">
        <w:rPr>
          <w:rFonts w:ascii="GHEA Grapalat" w:hAnsi="GHEA Grapalat" w:cs="Sylfaen"/>
          <w:sz w:val="20"/>
          <w:lang w:val="af-ZA"/>
        </w:rPr>
        <w:t xml:space="preserve"> </w:t>
      </w:r>
      <w:r w:rsidRPr="00B53D35">
        <w:rPr>
          <w:rFonts w:ascii="GHEA Grapalat" w:hAnsi="GHEA Grapalat" w:cs="Sylfaen"/>
          <w:sz w:val="20"/>
          <w:lang w:val="hy-AM"/>
        </w:rPr>
        <w:t>սահմանված</w:t>
      </w:r>
      <w:r w:rsidRPr="00B53D35">
        <w:rPr>
          <w:rFonts w:ascii="GHEA Grapalat" w:hAnsi="GHEA Grapalat" w:cs="Sylfaen"/>
          <w:sz w:val="20"/>
          <w:lang w:val="af-ZA"/>
        </w:rPr>
        <w:t xml:space="preserve"> </w:t>
      </w:r>
      <w:r w:rsidRPr="00B53D35">
        <w:rPr>
          <w:rFonts w:ascii="GHEA Grapalat" w:hAnsi="GHEA Grapalat" w:cs="Sylfaen"/>
          <w:sz w:val="20"/>
          <w:lang w:val="hy-AM"/>
        </w:rPr>
        <w:t>կարգով</w:t>
      </w:r>
      <w:r w:rsidRPr="00B53D35">
        <w:rPr>
          <w:rFonts w:ascii="GHEA Grapalat" w:hAnsi="GHEA Grapalat" w:cs="Sylfaen"/>
          <w:sz w:val="20"/>
          <w:lang w:val="af-ZA"/>
        </w:rPr>
        <w:t xml:space="preserve"> </w:t>
      </w:r>
      <w:r w:rsidRPr="00B53D35">
        <w:rPr>
          <w:rFonts w:ascii="GHEA Grapalat" w:hAnsi="GHEA Grapalat" w:cs="Sylfaen"/>
          <w:sz w:val="20"/>
          <w:lang w:val="hy-AM"/>
        </w:rPr>
        <w:t>և</w:t>
      </w:r>
      <w:r w:rsidRPr="00B53D35">
        <w:rPr>
          <w:rFonts w:ascii="GHEA Grapalat" w:hAnsi="GHEA Grapalat" w:cs="Sylfaen"/>
          <w:sz w:val="20"/>
          <w:lang w:val="af-ZA"/>
        </w:rPr>
        <w:t xml:space="preserve"> </w:t>
      </w:r>
      <w:r w:rsidRPr="00B53D35">
        <w:rPr>
          <w:rFonts w:ascii="GHEA Grapalat" w:hAnsi="GHEA Grapalat" w:cs="Sylfaen"/>
          <w:sz w:val="20"/>
          <w:lang w:val="hy-AM"/>
        </w:rPr>
        <w:t>ժամկետներում</w:t>
      </w:r>
      <w:r w:rsidRPr="00B53D35">
        <w:rPr>
          <w:rFonts w:ascii="GHEA Grapalat" w:hAnsi="GHEA Grapalat" w:cs="Sylfaen"/>
          <w:sz w:val="20"/>
          <w:lang w:val="af-ZA"/>
        </w:rPr>
        <w:t xml:space="preserve"> </w:t>
      </w:r>
      <w:r w:rsidRPr="00B53D35">
        <w:rPr>
          <w:rFonts w:ascii="GHEA Grapalat" w:hAnsi="GHEA Grapalat" w:cs="Sylfaen"/>
          <w:sz w:val="20"/>
          <w:lang w:val="hy-AM"/>
        </w:rPr>
        <w:t>չի</w:t>
      </w:r>
      <w:r w:rsidRPr="00B53D35">
        <w:rPr>
          <w:rFonts w:ascii="GHEA Grapalat" w:hAnsi="GHEA Grapalat" w:cs="Sylfaen"/>
          <w:sz w:val="20"/>
          <w:lang w:val="af-ZA"/>
        </w:rPr>
        <w:t xml:space="preserve"> </w:t>
      </w:r>
      <w:r w:rsidRPr="00B53D35">
        <w:rPr>
          <w:rFonts w:ascii="GHEA Grapalat" w:hAnsi="GHEA Grapalat" w:cs="Sylfaen"/>
          <w:sz w:val="20"/>
          <w:lang w:val="hy-AM"/>
        </w:rPr>
        <w:t>ներկայացնում</w:t>
      </w:r>
      <w:r w:rsidRPr="00B53D35">
        <w:rPr>
          <w:rFonts w:ascii="GHEA Grapalat" w:hAnsi="GHEA Grapalat" w:cs="Sylfaen"/>
          <w:sz w:val="20"/>
          <w:lang w:val="af-ZA"/>
        </w:rPr>
        <w:t xml:space="preserve"> </w:t>
      </w:r>
      <w:r w:rsidRPr="00B53D35">
        <w:rPr>
          <w:rFonts w:ascii="GHEA Grapalat" w:hAnsi="GHEA Grapalat" w:cs="Sylfaen"/>
          <w:sz w:val="20"/>
          <w:lang w:val="hy-AM"/>
        </w:rPr>
        <w:t>հրավերով</w:t>
      </w:r>
      <w:r w:rsidRPr="00B53D35">
        <w:rPr>
          <w:rFonts w:ascii="GHEA Grapalat" w:hAnsi="GHEA Grapalat" w:cs="Sylfaen"/>
          <w:sz w:val="20"/>
          <w:lang w:val="af-ZA"/>
        </w:rPr>
        <w:t xml:space="preserve"> </w:t>
      </w:r>
      <w:r w:rsidRPr="00B53D35">
        <w:rPr>
          <w:rFonts w:ascii="GHEA Grapalat" w:hAnsi="GHEA Grapalat" w:cs="Sylfaen"/>
          <w:sz w:val="20"/>
          <w:lang w:val="hy-AM"/>
        </w:rPr>
        <w:t>նախատեսված</w:t>
      </w:r>
      <w:r w:rsidRPr="00B53D35">
        <w:rPr>
          <w:rFonts w:ascii="GHEA Grapalat" w:hAnsi="GHEA Grapalat" w:cs="Sylfaen"/>
          <w:sz w:val="20"/>
          <w:lang w:val="af-ZA"/>
        </w:rPr>
        <w:t xml:space="preserve"> </w:t>
      </w:r>
      <w:r w:rsidRPr="00B53D35">
        <w:rPr>
          <w:rFonts w:ascii="GHEA Grapalat" w:hAnsi="GHEA Grapalat" w:cs="Sylfaen"/>
          <w:sz w:val="20"/>
          <w:lang w:val="hy-AM"/>
        </w:rPr>
        <w:t xml:space="preserve">փաստաթղթերը, </w:t>
      </w:r>
      <w:bookmarkStart w:id="14" w:name="_Hlk193180492"/>
      <w:r w:rsidRPr="00B53D35">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sidRPr="00B53D35">
        <w:rPr>
          <w:rFonts w:ascii="GHEA Grapalat" w:hAnsi="GHEA Grapalat" w:cs="Sylfaen"/>
          <w:sz w:val="20"/>
          <w:lang w:val="af-ZA"/>
        </w:rPr>
        <w:t xml:space="preserve">` </w:t>
      </w:r>
      <w:bookmarkStart w:id="15" w:name="_Hlk201942453"/>
      <w:r w:rsidRPr="00B53D35">
        <w:rPr>
          <w:rFonts w:ascii="GHEA Grapalat" w:hAnsi="GHEA Grapalat" w:cs="Sylfaen"/>
          <w:sz w:val="20"/>
          <w:lang w:val="hy-AM"/>
        </w:rPr>
        <w:t>այդ</w:t>
      </w:r>
      <w:r w:rsidRPr="00B53D35">
        <w:rPr>
          <w:rFonts w:ascii="GHEA Grapalat" w:hAnsi="GHEA Grapalat" w:cs="Sylfaen"/>
          <w:sz w:val="20"/>
          <w:lang w:val="af-ZA"/>
        </w:rPr>
        <w:t xml:space="preserve"> թվում՝ երբ </w:t>
      </w:r>
      <w:r w:rsidRPr="00B53D35">
        <w:rPr>
          <w:rFonts w:ascii="GHEA Grapalat" w:hAnsi="GHEA Grapalat"/>
          <w:sz w:val="20"/>
          <w:szCs w:val="20"/>
          <w:lang w:val="es-ES"/>
        </w:rPr>
        <w:t xml:space="preserve">ՀՀ </w:t>
      </w:r>
      <w:proofErr w:type="spellStart"/>
      <w:r w:rsidRPr="00B53D35">
        <w:rPr>
          <w:rFonts w:ascii="GHEA Grapalat" w:hAnsi="GHEA Grapalat"/>
          <w:sz w:val="20"/>
          <w:szCs w:val="20"/>
          <w:lang w:val="es-ES"/>
        </w:rPr>
        <w:t>կառավարության</w:t>
      </w:r>
      <w:proofErr w:type="spellEnd"/>
      <w:r w:rsidRPr="00B53D35">
        <w:rPr>
          <w:rFonts w:ascii="GHEA Grapalat" w:hAnsi="GHEA Grapalat"/>
          <w:sz w:val="20"/>
          <w:szCs w:val="20"/>
          <w:lang w:val="es-ES"/>
        </w:rPr>
        <w:t xml:space="preserve"> 20.06.2025թ. N 817-Ա </w:t>
      </w:r>
      <w:proofErr w:type="spellStart"/>
      <w:r w:rsidRPr="00B53D35">
        <w:rPr>
          <w:rFonts w:ascii="GHEA Grapalat" w:hAnsi="GHEA Grapalat"/>
          <w:sz w:val="20"/>
          <w:szCs w:val="20"/>
          <w:lang w:val="es-ES"/>
        </w:rPr>
        <w:t>որոշման</w:t>
      </w:r>
      <w:proofErr w:type="spellEnd"/>
      <w:r w:rsidRPr="00B53D35">
        <w:rPr>
          <w:rFonts w:ascii="GHEA Grapalat" w:hAnsi="GHEA Grapalat"/>
          <w:sz w:val="20"/>
          <w:szCs w:val="20"/>
          <w:lang w:val="es-ES"/>
        </w:rPr>
        <w:t xml:space="preserve"> 2-րդ </w:t>
      </w:r>
      <w:proofErr w:type="spellStart"/>
      <w:r w:rsidRPr="00B53D35">
        <w:rPr>
          <w:rFonts w:ascii="GHEA Grapalat" w:hAnsi="GHEA Grapalat"/>
          <w:sz w:val="20"/>
          <w:szCs w:val="20"/>
          <w:lang w:val="es-ES"/>
        </w:rPr>
        <w:t>կետի</w:t>
      </w:r>
      <w:proofErr w:type="spellEnd"/>
      <w:r w:rsidRPr="00B53D35">
        <w:rPr>
          <w:rFonts w:ascii="GHEA Grapalat" w:hAnsi="GHEA Grapalat"/>
          <w:sz w:val="20"/>
          <w:szCs w:val="20"/>
          <w:lang w:val="es-ES"/>
        </w:rPr>
        <w:t xml:space="preserve"> 2-րդ </w:t>
      </w:r>
      <w:proofErr w:type="spellStart"/>
      <w:r w:rsidRPr="00B53D35">
        <w:rPr>
          <w:rFonts w:ascii="GHEA Grapalat" w:hAnsi="GHEA Grapalat"/>
          <w:sz w:val="20"/>
          <w:szCs w:val="20"/>
          <w:lang w:val="es-ES"/>
        </w:rPr>
        <w:t>ենթակետով</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նախատեսված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ցուցակում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ներառված</w:t>
      </w:r>
      <w:proofErr w:type="spellEnd"/>
      <w:r w:rsidRPr="00B53D35">
        <w:rPr>
          <w:rFonts w:ascii="GHEA Grapalat" w:hAnsi="GHEA Grapalat" w:cs="Sylfaen"/>
          <w:sz w:val="20"/>
          <w:lang w:val="af-ZA"/>
        </w:rPr>
        <w:t xml:space="preserve"> անձը </w:t>
      </w:r>
      <w:r w:rsidRPr="00B53D35">
        <w:rPr>
          <w:rFonts w:ascii="GHEA Grapalat" w:hAnsi="GHEA Grapalat" w:cs="Sylfaen"/>
          <w:sz w:val="20"/>
          <w:lang w:val="hy-AM"/>
        </w:rPr>
        <w:t>մասնակցի կողմից առաջարկվում է որպես ենթակապալառու,</w:t>
      </w:r>
      <w:r w:rsidRPr="00B53D35">
        <w:rPr>
          <w:rFonts w:ascii="GHEA Grapalat" w:hAnsi="GHEA Grapalat" w:cs="Sylfaen"/>
          <w:lang w:val="af-ZA"/>
        </w:rPr>
        <w:t xml:space="preserve"> </w:t>
      </w:r>
      <w:bookmarkEnd w:id="15"/>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ընտրված</w:t>
      </w:r>
      <w:r w:rsidRPr="00B53D35">
        <w:rPr>
          <w:rFonts w:ascii="GHEA Grapalat" w:hAnsi="GHEA Grapalat" w:cs="Sylfaen"/>
          <w:sz w:val="20"/>
          <w:lang w:val="af-ZA"/>
        </w:rPr>
        <w:t xml:space="preserve"> </w:t>
      </w:r>
      <w:r w:rsidRPr="00B53D35">
        <w:rPr>
          <w:rFonts w:ascii="GHEA Grapalat" w:hAnsi="GHEA Grapalat" w:cs="Sylfaen"/>
          <w:sz w:val="20"/>
          <w:lang w:val="hy-AM"/>
        </w:rPr>
        <w:t>մասնակիցը</w:t>
      </w:r>
      <w:r w:rsidRPr="00B53D35">
        <w:rPr>
          <w:rFonts w:ascii="GHEA Grapalat" w:hAnsi="GHEA Grapalat" w:cs="Sylfaen"/>
          <w:sz w:val="20"/>
          <w:lang w:val="af-ZA"/>
        </w:rPr>
        <w:t xml:space="preserve"> </w:t>
      </w:r>
      <w:r w:rsidRPr="00B53D35">
        <w:rPr>
          <w:rFonts w:ascii="GHEA Grapalat" w:hAnsi="GHEA Grapalat" w:cs="Sylfaen"/>
          <w:sz w:val="20"/>
          <w:lang w:val="hy-AM"/>
        </w:rPr>
        <w:t>չի</w:t>
      </w:r>
      <w:r w:rsidRPr="00B53D35">
        <w:rPr>
          <w:rFonts w:ascii="GHEA Grapalat" w:hAnsi="GHEA Grapalat" w:cs="Sylfaen"/>
          <w:sz w:val="20"/>
          <w:lang w:val="af-ZA"/>
        </w:rPr>
        <w:t xml:space="preserve"> </w:t>
      </w:r>
      <w:r w:rsidRPr="00B53D35">
        <w:rPr>
          <w:rFonts w:ascii="GHEA Grapalat" w:hAnsi="GHEA Grapalat" w:cs="Sylfaen"/>
          <w:sz w:val="20"/>
          <w:lang w:val="hy-AM"/>
        </w:rPr>
        <w:t>ներկայացնում</w:t>
      </w:r>
      <w:r w:rsidRPr="00B53D35">
        <w:rPr>
          <w:rFonts w:ascii="GHEA Grapalat" w:hAnsi="GHEA Grapalat" w:cs="Sylfaen"/>
          <w:sz w:val="20"/>
          <w:lang w:val="af-ZA"/>
        </w:rPr>
        <w:t xml:space="preserve"> </w:t>
      </w:r>
      <w:r w:rsidRPr="00B53D35">
        <w:rPr>
          <w:rFonts w:ascii="GHEA Grapalat" w:hAnsi="GHEA Grapalat" w:cs="Sylfaen"/>
          <w:sz w:val="20"/>
          <w:lang w:val="hy-AM"/>
        </w:rPr>
        <w:t>որակավորման</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պայմանագրի</w:t>
      </w:r>
      <w:r w:rsidRPr="00B53D35">
        <w:rPr>
          <w:rFonts w:ascii="GHEA Grapalat" w:hAnsi="GHEA Grapalat" w:cs="Sylfaen"/>
          <w:sz w:val="20"/>
          <w:lang w:val="af-ZA"/>
        </w:rPr>
        <w:t xml:space="preserve"> </w:t>
      </w:r>
      <w:r w:rsidRPr="00B53D35">
        <w:rPr>
          <w:rFonts w:ascii="GHEA Grapalat" w:hAnsi="GHEA Grapalat" w:cs="Sylfaen"/>
          <w:sz w:val="20"/>
          <w:lang w:val="hy-AM"/>
        </w:rPr>
        <w:t>ապահովում</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53D35">
        <w:rPr>
          <w:rFonts w:ascii="GHEA Grapalat" w:hAnsi="GHEA Grapalat" w:cs="Sylfaen"/>
          <w:sz w:val="20"/>
        </w:rPr>
        <w:t>արդյունքում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համաձայնագիր</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կնքելու</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նպատակով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պայմանագիրը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կնքած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անձը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սահմանված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ժամկետում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միակողմանի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հաստատված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հայտարարության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տուժանքի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այսուհետ</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նաև</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տուժանք</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ձևով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ներկայացված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պայմանագրի</w:t>
      </w:r>
      <w:proofErr w:type="spellEnd"/>
      <w:r w:rsidRPr="00B53D35">
        <w:rPr>
          <w:rFonts w:ascii="GHEA Grapalat" w:hAnsi="GHEA Grapalat" w:cs="Sylfaen"/>
          <w:sz w:val="20"/>
          <w:lang w:val="af-ZA"/>
        </w:rPr>
        <w:t xml:space="preserve"> </w:t>
      </w:r>
      <w:r w:rsidRPr="00B53D35">
        <w:rPr>
          <w:rFonts w:ascii="GHEA Grapalat" w:hAnsi="GHEA Grapalat" w:cs="Sylfaen"/>
          <w:sz w:val="20"/>
        </w:rPr>
        <w:t>և</w:t>
      </w:r>
      <w:r w:rsidRPr="00B53D35">
        <w:rPr>
          <w:rFonts w:ascii="GHEA Grapalat" w:hAnsi="GHEA Grapalat" w:cs="Sylfaen"/>
          <w:sz w:val="20"/>
          <w:lang w:val="af-ZA"/>
        </w:rPr>
        <w:t xml:space="preserve"> (</w:t>
      </w:r>
      <w:proofErr w:type="spellStart"/>
      <w:r w:rsidRPr="00B53D35">
        <w:rPr>
          <w:rFonts w:ascii="GHEA Grapalat" w:hAnsi="GHEA Grapalat" w:cs="Sylfaen"/>
          <w:sz w:val="20"/>
        </w:rPr>
        <w:t>կամ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որակավորման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ապահովումը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չի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փոխարինում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բանկային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երաշխիք</w:t>
      </w:r>
      <w:proofErr w:type="spellEnd"/>
      <w:r w:rsidRPr="00B53D35">
        <w:rPr>
          <w:rFonts w:ascii="GHEA Grapalat" w:hAnsi="GHEA Grapalat" w:cs="Sylfaen"/>
          <w:sz w:val="20"/>
          <w:lang w:val="hy-AM"/>
        </w:rPr>
        <w:t>ո</w:t>
      </w:r>
      <w:r w:rsidRPr="00B53D35">
        <w:rPr>
          <w:rFonts w:ascii="GHEA Grapalat" w:hAnsi="GHEA Grapalat" w:cs="Sylfaen"/>
          <w:sz w:val="20"/>
        </w:rPr>
        <w:t>վ</w:t>
      </w:r>
      <w:r w:rsidRPr="00B53D35">
        <w:rPr>
          <w:rFonts w:ascii="GHEA Grapalat" w:hAnsi="GHEA Grapalat" w:cs="Sylfaen"/>
          <w:sz w:val="20"/>
          <w:lang w:val="af-ZA"/>
        </w:rPr>
        <w:t xml:space="preserve"> </w:t>
      </w:r>
      <w:proofErr w:type="spellStart"/>
      <w:r w:rsidRPr="00B53D35">
        <w:rPr>
          <w:rFonts w:ascii="GHEA Grapalat" w:hAnsi="GHEA Grapalat" w:cs="Sylfaen"/>
          <w:sz w:val="20"/>
        </w:rPr>
        <w:t>կամ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կանխիկ</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փողով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ապա</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այդ</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հանգամանքը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համարվում</w:t>
      </w:r>
      <w:proofErr w:type="spellEnd"/>
      <w:r w:rsidRPr="00B53D35">
        <w:rPr>
          <w:rFonts w:ascii="GHEA Grapalat" w:hAnsi="GHEA Grapalat" w:cs="Sylfaen"/>
          <w:sz w:val="20"/>
          <w:lang w:val="af-ZA"/>
        </w:rPr>
        <w:t xml:space="preserve"> </w:t>
      </w:r>
      <w:r w:rsidRPr="00B53D35">
        <w:rPr>
          <w:rFonts w:ascii="GHEA Grapalat" w:hAnsi="GHEA Grapalat" w:cs="Sylfaen"/>
          <w:sz w:val="20"/>
        </w:rPr>
        <w:t>է</w:t>
      </w:r>
      <w:r w:rsidRPr="00B53D35">
        <w:rPr>
          <w:rFonts w:ascii="GHEA Grapalat" w:hAnsi="GHEA Grapalat" w:cs="Sylfaen"/>
          <w:sz w:val="20"/>
          <w:lang w:val="af-ZA"/>
        </w:rPr>
        <w:t xml:space="preserve"> </w:t>
      </w:r>
      <w:proofErr w:type="spellStart"/>
      <w:r w:rsidRPr="00B53D35">
        <w:rPr>
          <w:rFonts w:ascii="GHEA Grapalat" w:hAnsi="GHEA Grapalat" w:cs="Sylfaen"/>
          <w:sz w:val="20"/>
        </w:rPr>
        <w:t>որպես</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գնման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գործընթացի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շրջանակում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մասնակցի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ստանձնված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պարտավորության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խախտում</w:t>
      </w:r>
      <w:proofErr w:type="spellEnd"/>
      <w:r w:rsidRPr="00B53D35">
        <w:rPr>
          <w:rFonts w:ascii="GHEA Grapalat" w:hAnsi="GHEA Grapalat" w:cs="Sylfaen"/>
          <w:sz w:val="20"/>
          <w:lang w:val="af-ZA"/>
        </w:rPr>
        <w:t>.</w:t>
      </w:r>
    </w:p>
    <w:p w14:paraId="74BF2B1E" w14:textId="77777777" w:rsidR="00396814" w:rsidRPr="0093002B" w:rsidRDefault="00396814" w:rsidP="00396814">
      <w:pPr>
        <w:ind w:firstLine="375"/>
        <w:jc w:val="both"/>
        <w:rPr>
          <w:rFonts w:ascii="GHEA Grapalat" w:hAnsi="GHEA Grapalat" w:cs="Sylfaen"/>
          <w:sz w:val="20"/>
          <w:lang w:val="af-ZA"/>
        </w:rPr>
      </w:pPr>
      <w:r w:rsidRPr="00B53D35">
        <w:rPr>
          <w:rFonts w:ascii="GHEA Grapalat" w:hAnsi="GHEA Grapalat" w:cs="Sylfaen"/>
          <w:sz w:val="20"/>
          <w:lang w:val="af-ZA"/>
        </w:rPr>
        <w:t>-ս</w:t>
      </w:r>
      <w:proofErr w:type="spellStart"/>
      <w:r w:rsidRPr="00B53D35">
        <w:rPr>
          <w:rFonts w:ascii="GHEA Grapalat" w:hAnsi="GHEA Grapalat"/>
          <w:sz w:val="20"/>
          <w:szCs w:val="20"/>
          <w:lang w:val="es-ES"/>
        </w:rPr>
        <w:t>ույն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հրավերի</w:t>
      </w:r>
      <w:proofErr w:type="spellEnd"/>
      <w:r w:rsidRPr="00B53D35">
        <w:rPr>
          <w:rFonts w:ascii="GHEA Grapalat" w:hAnsi="GHEA Grapalat"/>
          <w:sz w:val="20"/>
          <w:szCs w:val="20"/>
          <w:lang w:val="es-ES"/>
        </w:rPr>
        <w:t xml:space="preserve">  1-ին </w:t>
      </w:r>
      <w:proofErr w:type="spellStart"/>
      <w:r w:rsidRPr="00B53D35">
        <w:rPr>
          <w:rFonts w:ascii="GHEA Grapalat" w:hAnsi="GHEA Grapalat"/>
          <w:sz w:val="20"/>
          <w:szCs w:val="20"/>
          <w:lang w:val="es-ES"/>
        </w:rPr>
        <w:t>մասի</w:t>
      </w:r>
      <w:proofErr w:type="spellEnd"/>
      <w:r w:rsidRPr="00B53D35">
        <w:rPr>
          <w:rFonts w:ascii="GHEA Grapalat" w:hAnsi="GHEA Grapalat"/>
          <w:sz w:val="20"/>
          <w:szCs w:val="20"/>
          <w:lang w:val="es-ES"/>
        </w:rPr>
        <w:t xml:space="preserve"> 8.9.1  </w:t>
      </w:r>
      <w:proofErr w:type="spellStart"/>
      <w:r w:rsidRPr="00B53D35">
        <w:rPr>
          <w:rFonts w:ascii="GHEA Grapalat" w:hAnsi="GHEA Grapalat"/>
          <w:sz w:val="20"/>
          <w:szCs w:val="20"/>
          <w:lang w:val="es-ES"/>
        </w:rPr>
        <w:t>կետով</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նախատեսված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հանգամանքը</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չի</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համարվում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գնման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գործընթացի</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շրջանակում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ստանձնված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պարտավորության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խախտում</w:t>
      </w:r>
      <w:proofErr w:type="spellEnd"/>
      <w:r w:rsidRPr="00B53D35">
        <w:rPr>
          <w:rFonts w:ascii="GHEA Grapalat" w:hAnsi="GHEA Grapalat"/>
          <w:sz w:val="20"/>
          <w:szCs w:val="20"/>
          <w:lang w:val="es-ES"/>
        </w:rPr>
        <w:t>:</w:t>
      </w:r>
    </w:p>
    <w:p w14:paraId="64E61961" w14:textId="77777777" w:rsidR="00396814" w:rsidRPr="0093002B" w:rsidRDefault="00396814" w:rsidP="00396814">
      <w:pPr>
        <w:ind w:firstLine="375"/>
        <w:jc w:val="both"/>
        <w:rPr>
          <w:rFonts w:ascii="GHEA Grapalat" w:hAnsi="GHEA Grapalat"/>
          <w:sz w:val="20"/>
          <w:szCs w:val="20"/>
          <w:lang w:val="af-ZA"/>
        </w:rPr>
      </w:pPr>
      <w:r w:rsidRPr="0093002B">
        <w:rPr>
          <w:rFonts w:ascii="GHEA Grapalat" w:hAnsi="GHEA Grapalat"/>
          <w:sz w:val="20"/>
          <w:szCs w:val="20"/>
          <w:lang w:val="af-ZA"/>
        </w:rPr>
        <w:t xml:space="preserve">      8.15 </w:t>
      </w:r>
      <w:r w:rsidRPr="0093002B">
        <w:rPr>
          <w:rFonts w:ascii="GHEA Grapalat" w:hAnsi="GHEA Grapalat"/>
          <w:sz w:val="20"/>
          <w:szCs w:val="20"/>
        </w:rPr>
        <w:t>Ե</w:t>
      </w:r>
      <w:r w:rsidRPr="0093002B">
        <w:rPr>
          <w:rFonts w:ascii="GHEA Grapalat" w:hAnsi="GHEA Grapalat"/>
          <w:sz w:val="20"/>
          <w:szCs w:val="20"/>
          <w:lang w:val="hy-AM"/>
        </w:rPr>
        <w:t>թե մասնակից</w:t>
      </w:r>
      <w:r w:rsidRPr="0093002B">
        <w:rPr>
          <w:rFonts w:ascii="GHEA Grapalat" w:hAnsi="GHEA Grapalat"/>
          <w:sz w:val="20"/>
          <w:szCs w:val="20"/>
        </w:rPr>
        <w:t>ն</w:t>
      </w:r>
      <w:r w:rsidRPr="0093002B">
        <w:rPr>
          <w:rFonts w:ascii="GHEA Grapalat" w:hAnsi="GHEA Grapalat"/>
          <w:sz w:val="20"/>
          <w:szCs w:val="20"/>
          <w:lang w:val="hy-AM"/>
        </w:rPr>
        <w:t xml:space="preserve"> </w:t>
      </w:r>
      <w:r w:rsidRPr="0093002B">
        <w:rPr>
          <w:rFonts w:ascii="GHEA Grapalat" w:hAnsi="GHEA Grapalat"/>
          <w:sz w:val="20"/>
          <w:szCs w:val="20"/>
        </w:rPr>
        <w:t>Օ</w:t>
      </w:r>
      <w:r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3002B">
        <w:rPr>
          <w:rFonts w:ascii="GHEA Grapalat" w:hAnsi="GHEA Grapalat" w:cs="Sylfaen"/>
          <w:sz w:val="20"/>
          <w:szCs w:val="20"/>
          <w:lang w:val="af-ZA"/>
        </w:rPr>
        <w:t>:</w:t>
      </w:r>
    </w:p>
    <w:p w14:paraId="6A688543" w14:textId="77777777" w:rsidR="00396814" w:rsidRPr="0093002B" w:rsidRDefault="00396814" w:rsidP="00396814">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lastRenderedPageBreak/>
        <w:t xml:space="preserve">8.16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փաստաթղթերը</w:t>
      </w:r>
      <w:r w:rsidRPr="0093002B">
        <w:rPr>
          <w:rFonts w:ascii="GHEA Grapalat" w:hAnsi="GHEA Grapalat" w:cs="Sylfaen"/>
          <w:sz w:val="20"/>
          <w:szCs w:val="24"/>
          <w:lang w:val="af-ZA" w:eastAsia="en-US"/>
        </w:rPr>
        <w:t xml:space="preserve"> մասնակիցը </w:t>
      </w:r>
      <w:proofErr w:type="spellStart"/>
      <w:r w:rsidRPr="0093002B">
        <w:rPr>
          <w:rFonts w:ascii="GHEA Grapalat" w:hAnsi="GHEA Grapalat" w:cs="Sylfaen"/>
          <w:sz w:val="20"/>
          <w:szCs w:val="24"/>
          <w:lang w:eastAsia="en-US"/>
        </w:rPr>
        <w:t>սահմանված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ժամկետում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ru-RU" w:eastAsia="en-US"/>
        </w:rPr>
        <w:t>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w:t>
      </w:r>
      <w:r w:rsidRPr="0093002B">
        <w:rPr>
          <w:rFonts w:ascii="GHEA Grapalat" w:hAnsi="GHEA Grapalat" w:cs="Sylfaen"/>
          <w:sz w:val="20"/>
          <w:szCs w:val="24"/>
          <w:lang w:eastAsia="en-US"/>
        </w:rPr>
        <w:t>ն</w:t>
      </w:r>
      <w:r w:rsidRPr="0093002B">
        <w:rPr>
          <w:rFonts w:ascii="GHEA Grapalat" w:hAnsi="GHEA Grapalat" w:cs="Sylfaen"/>
          <w:sz w:val="20"/>
          <w:szCs w:val="24"/>
          <w:lang w:val="ru-RU" w:eastAsia="en-US"/>
        </w:rPr>
        <w:t>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է</w:t>
      </w:r>
      <w:r w:rsidRPr="0093002B">
        <w:rPr>
          <w:rFonts w:ascii="GHEA Grapalat" w:hAnsi="GHEA Grapalat" w:cs="Sylfaen"/>
          <w:sz w:val="20"/>
          <w:szCs w:val="24"/>
          <w:lang w:val="af-ZA" w:eastAsia="en-US"/>
        </w:rPr>
        <w:t xml:space="preserve"> 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ուղարկելու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պարտավոր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հաստատել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դրանց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հանգամանքը՝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հրավերում</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միջոցով</w:t>
      </w:r>
      <w:r w:rsidRPr="0093002B">
        <w:rPr>
          <w:rFonts w:ascii="GHEA Grapalat" w:hAnsi="GHEA Grapalat" w:cs="Sylfaen"/>
          <w:sz w:val="20"/>
          <w:szCs w:val="24"/>
          <w:lang w:val="af-ZA" w:eastAsia="en-US"/>
        </w:rPr>
        <w:t>:</w:t>
      </w:r>
    </w:p>
    <w:p w14:paraId="46CD522D"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8.17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ներկա</w:t>
      </w:r>
      <w:r w:rsidRPr="0093002B">
        <w:rPr>
          <w:rFonts w:ascii="GHEA Grapalat" w:hAnsi="GHEA Grapalat" w:cs="Sylfaen"/>
          <w:szCs w:val="24"/>
        </w:rPr>
        <w:t xml:space="preserve"> լինել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նիստերին։</w:t>
      </w:r>
      <w:r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կամ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պահանջել</w:t>
      </w:r>
      <w:r w:rsidRPr="0093002B">
        <w:rPr>
          <w:rFonts w:ascii="GHEA Grapalat" w:hAnsi="GHEA Grapalat" w:cs="Sylfaen"/>
          <w:szCs w:val="24"/>
        </w:rPr>
        <w:t xml:space="preserve">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w:t>
      </w:r>
      <w:r w:rsidRPr="0093002B">
        <w:rPr>
          <w:rFonts w:ascii="GHEA Grapalat" w:hAnsi="GHEA Grapalat" w:cs="Sylfaen"/>
          <w:szCs w:val="24"/>
        </w:rPr>
        <w:t xml:space="preserve"> </w:t>
      </w:r>
      <w:r w:rsidRPr="0093002B">
        <w:rPr>
          <w:rFonts w:ascii="GHEA Grapalat" w:hAnsi="GHEA Grapalat" w:cs="Sylfaen"/>
          <w:szCs w:val="24"/>
          <w:lang w:val="ru-RU"/>
        </w:rPr>
        <w:t>արձանագրությունների</w:t>
      </w:r>
      <w:r w:rsidRPr="0093002B">
        <w:rPr>
          <w:rFonts w:ascii="GHEA Grapalat" w:hAnsi="GHEA Grapalat" w:cs="Sylfaen"/>
          <w:szCs w:val="24"/>
        </w:rPr>
        <w:t xml:space="preserve"> </w:t>
      </w:r>
      <w:r w:rsidRPr="0093002B">
        <w:rPr>
          <w:rFonts w:ascii="GHEA Grapalat" w:hAnsi="GHEA Grapalat" w:cs="Sylfaen"/>
          <w:szCs w:val="24"/>
          <w:lang w:val="ru-RU"/>
        </w:rPr>
        <w:t>պատճենները</w:t>
      </w:r>
      <w:r w:rsidRPr="0093002B">
        <w:rPr>
          <w:rFonts w:ascii="GHEA Grapalat" w:hAnsi="GHEA Grapalat" w:cs="Sylfaen"/>
          <w:szCs w:val="24"/>
        </w:rPr>
        <w:t xml:space="preserve">, </w:t>
      </w:r>
      <w:r w:rsidRPr="0093002B">
        <w:rPr>
          <w:rFonts w:ascii="GHEA Grapalat" w:hAnsi="GHEA Grapalat" w:cs="Sylfaen"/>
          <w:szCs w:val="24"/>
          <w:lang w:val="ru-RU"/>
        </w:rPr>
        <w:t>որոնք</w:t>
      </w:r>
      <w:r w:rsidRPr="0093002B">
        <w:rPr>
          <w:rFonts w:ascii="GHEA Grapalat" w:hAnsi="GHEA Grapalat" w:cs="Sylfaen"/>
          <w:szCs w:val="24"/>
        </w:rPr>
        <w:t xml:space="preserve"> </w:t>
      </w:r>
      <w:r w:rsidRPr="0093002B">
        <w:rPr>
          <w:rFonts w:ascii="GHEA Grapalat" w:hAnsi="GHEA Grapalat" w:cs="Sylfaen"/>
          <w:szCs w:val="24"/>
          <w:lang w:val="ru-RU"/>
        </w:rPr>
        <w:t>տրամադրվում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մեկ</w:t>
      </w:r>
      <w:r w:rsidRPr="0093002B">
        <w:rPr>
          <w:rFonts w:ascii="GHEA Grapalat" w:hAnsi="GHEA Grapalat" w:cs="Sylfaen"/>
          <w:szCs w:val="24"/>
        </w:rPr>
        <w:t xml:space="preserve">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p>
    <w:p w14:paraId="4DD66555" w14:textId="77777777" w:rsidR="00396814" w:rsidRPr="0093002B" w:rsidRDefault="00396814" w:rsidP="00396814">
      <w:pPr>
        <w:ind w:firstLine="567"/>
        <w:jc w:val="both"/>
        <w:rPr>
          <w:rFonts w:ascii="GHEA Grapalat" w:hAnsi="GHEA Grapalat" w:cs="Sylfaen"/>
          <w:sz w:val="20"/>
          <w:lang w:val="af-ZA"/>
        </w:rPr>
      </w:pPr>
      <w:r w:rsidRPr="0093002B">
        <w:rPr>
          <w:rFonts w:ascii="GHEA Grapalat" w:hAnsi="GHEA Grapalat" w:cs="Sylfaen"/>
          <w:sz w:val="20"/>
          <w:lang w:val="af-ZA"/>
        </w:rPr>
        <w:t xml:space="preserve">8.18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ծանուցումներն</w:t>
      </w:r>
      <w:r w:rsidRPr="0093002B">
        <w:rPr>
          <w:rFonts w:ascii="GHEA Grapalat" w:hAnsi="GHEA Grapalat" w:cs="Sylfaen"/>
          <w:sz w:val="20"/>
          <w:lang w:val="af-ZA"/>
        </w:rPr>
        <w:t xml:space="preserve"> </w:t>
      </w:r>
      <w:r w:rsidRPr="0093002B">
        <w:rPr>
          <w:rFonts w:ascii="GHEA Grapalat" w:hAnsi="GHEA Grapalat" w:cs="Sylfaen"/>
          <w:sz w:val="20"/>
          <w:lang w:val="ru-RU"/>
        </w:rPr>
        <w:t>ուղարկվում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համակարգի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իսկ</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իր</w:t>
      </w:r>
      <w:r w:rsidRPr="0093002B">
        <w:rPr>
          <w:rFonts w:ascii="GHEA Grapalat" w:hAnsi="GHEA Grapalat" w:cs="Sylfaen"/>
          <w:sz w:val="20"/>
          <w:lang w:val="af-ZA"/>
        </w:rPr>
        <w:t xml:space="preserve"> </w:t>
      </w:r>
      <w:r w:rsidRPr="0093002B">
        <w:rPr>
          <w:rFonts w:ascii="GHEA Grapalat" w:hAnsi="GHEA Grapalat" w:cs="Sylfaen"/>
          <w:sz w:val="20"/>
          <w:lang w:val="ru-RU"/>
        </w:rPr>
        <w:t>հայտում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փոստից</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քարտուղարի</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փոստին</w:t>
      </w:r>
      <w:r w:rsidRPr="0093002B">
        <w:rPr>
          <w:rFonts w:ascii="GHEA Grapalat" w:hAnsi="GHEA Grapalat" w:cs="Sylfaen"/>
          <w:sz w:val="20"/>
          <w:lang w:val="af-ZA"/>
        </w:rPr>
        <w:t xml:space="preserve"> </w:t>
      </w:r>
      <w:r w:rsidRPr="0093002B">
        <w:rPr>
          <w:rFonts w:ascii="GHEA Grapalat" w:hAnsi="GHEA Grapalat"/>
          <w:sz w:val="20"/>
          <w:szCs w:val="20"/>
          <w:lang w:val="af-ZA" w:eastAsia="x-none"/>
        </w:rPr>
        <w:t>ուղարկվելու միջոցով:</w:t>
      </w:r>
      <w:r w:rsidRPr="0093002B">
        <w:rPr>
          <w:rFonts w:ascii="GHEA Grapalat" w:hAnsi="GHEA Grapalat" w:cs="Sylfaen"/>
          <w:sz w:val="20"/>
          <w:lang w:val="af-ZA"/>
        </w:rPr>
        <w:t xml:space="preserve"> </w:t>
      </w:r>
    </w:p>
    <w:p w14:paraId="34FA57AE" w14:textId="77777777" w:rsidR="00396814" w:rsidRPr="0093002B" w:rsidRDefault="00396814" w:rsidP="00396814">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30273F9"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Pr="0093002B">
        <w:rPr>
          <w:rFonts w:ascii="GHEA Grapalat" w:hAnsi="GHEA Grapalat" w:cs="Sylfaen"/>
          <w:szCs w:val="24"/>
          <w:lang w:val="en-US"/>
        </w:rPr>
        <w:t>ը</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հայտում</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ներառվող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իրենց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կողմից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հաստատվող</w:t>
      </w:r>
      <w:proofErr w:type="spellEnd"/>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Pr="0093002B">
        <w:rPr>
          <w:rFonts w:ascii="GHEA Grapalat" w:hAnsi="GHEA Grapalat" w:cs="Sylfaen"/>
          <w:szCs w:val="24"/>
          <w:lang w:val="en-US"/>
        </w:rPr>
        <w:t>ը</w:t>
      </w:r>
      <w:r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6D324D15" w:rsidR="003E7941"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24BDA722" w14:textId="77777777" w:rsidR="006351A5" w:rsidRPr="00626359" w:rsidRDefault="006351A5" w:rsidP="006351A5">
      <w:pPr>
        <w:pStyle w:val="BodyTextIndent2"/>
        <w:spacing w:line="240" w:lineRule="auto"/>
        <w:ind w:firstLine="567"/>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19</w:t>
      </w:r>
      <w:r>
        <w:rPr>
          <w:rFonts w:ascii="GHEA Grapalat" w:hAnsi="GHEA Grapalat" w:cs="Sylfaen"/>
        </w:rPr>
        <w:t xml:space="preserve"> 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Fonts w:ascii="GHEA Grapalat" w:hAnsi="GHEA Grapalat" w:cs="Sylfaen"/>
          <w:vertAlign w:val="superscript"/>
        </w:rPr>
        <w:t>12</w:t>
      </w:r>
      <w:r>
        <w:rPr>
          <w:rStyle w:val="FootnoteReference"/>
          <w:rFonts w:ascii="GHEA Grapalat" w:hAnsi="GHEA Grapalat" w:cs="Sylfaen"/>
          <w:color w:val="FFFFFF"/>
        </w:rPr>
        <w:footnoteReference w:id="10"/>
      </w:r>
      <w:r>
        <w:rPr>
          <w:rFonts w:ascii="GHEA Grapalat" w:hAnsi="GHEA Grapalat" w:cs="Tahoma"/>
        </w:rPr>
        <w:t>։</w:t>
      </w:r>
      <w:r>
        <w:rPr>
          <w:rFonts w:ascii="GHEA Grapalat" w:hAnsi="GHEA Grapalat" w:cs="Tahoma"/>
          <w:lang w:val="hy-AM"/>
        </w:rPr>
        <w:t xml:space="preserve">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4BABEA68"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8D74A0">
        <w:rPr>
          <w:rFonts w:ascii="GHEA Grapalat" w:hAnsi="GHEA Grapalat" w:cs="Sylfaen"/>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lastRenderedPageBreak/>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BodyTextIndent2"/>
        <w:spacing w:line="240" w:lineRule="auto"/>
        <w:ind w:firstLine="567"/>
        <w:rPr>
          <w:rFonts w:ascii="GHEA Grapalat" w:hAnsi="GHEA Grapalat" w:cs="Sylfaen"/>
          <w:lang w:val="hy-AM"/>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6A6BA8">
        <w:rPr>
          <w:rFonts w:ascii="GHEA Grapalat" w:hAnsi="GHEA Grapalat" w:cs="Sylfaen"/>
          <w:sz w:val="20"/>
          <w:lang w:val="hy-AM"/>
        </w:rPr>
        <w:t>Պայմանագիր</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կնքվում</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է</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հանձնաժողովի</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որոշման</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հիման</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վրա</w:t>
      </w:r>
      <w:r w:rsidR="00096865" w:rsidRPr="0093002B">
        <w:rPr>
          <w:rFonts w:ascii="GHEA Grapalat" w:hAnsi="GHEA Grapalat" w:cs="Sylfaen"/>
          <w:sz w:val="20"/>
          <w:lang w:val="af-ZA"/>
        </w:rPr>
        <w:t xml:space="preserve">` </w:t>
      </w:r>
      <w:r w:rsidRPr="006A6BA8">
        <w:rPr>
          <w:rFonts w:ascii="GHEA Grapalat" w:hAnsi="GHEA Grapalat" w:cs="Sylfaen"/>
          <w:sz w:val="20"/>
          <w:lang w:val="hy-AM"/>
        </w:rPr>
        <w:t>պ</w:t>
      </w:r>
      <w:r w:rsidR="00096865" w:rsidRPr="006A6BA8">
        <w:rPr>
          <w:rFonts w:ascii="GHEA Grapalat" w:hAnsi="GHEA Grapalat" w:cs="Sylfaen"/>
          <w:sz w:val="20"/>
          <w:lang w:val="hy-AM"/>
        </w:rPr>
        <w:t>ատվիրատուի</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կողմից</w:t>
      </w:r>
      <w:r w:rsidR="004D5671" w:rsidRPr="006A6BA8">
        <w:rPr>
          <w:rFonts w:ascii="GHEA Grapalat" w:hAnsi="GHEA Grapalat" w:cs="Sylfaen"/>
          <w:sz w:val="20"/>
          <w:lang w:val="hy-AM"/>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w:t>
      </w:r>
      <w:proofErr w:type="spellEnd"/>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958BFA2" w14:textId="52E08AB2" w:rsidR="00096865" w:rsidRPr="0093002B" w:rsidRDefault="00157D56" w:rsidP="00157D56">
      <w:pPr>
        <w:rPr>
          <w:rFonts w:ascii="GHEA Grapalat" w:hAnsi="GHEA Grapalat" w:cs="Arial"/>
          <w:b/>
          <w:iCs/>
          <w:sz w:val="20"/>
          <w:lang w:val="af-ZA"/>
        </w:rPr>
      </w:pPr>
      <w:r>
        <w:rPr>
          <w:rFonts w:ascii="GHEA Grapalat" w:hAnsi="GHEA Grapalat"/>
          <w:b/>
          <w:iCs/>
          <w:sz w:val="20"/>
          <w:lang w:val="af-ZA"/>
        </w:rPr>
        <w:t xml:space="preserve">          </w:t>
      </w:r>
      <w:r w:rsidR="00030D40"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063798EF" w14:textId="007CEB81"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ED36B6">
        <w:rPr>
          <w:rFonts w:ascii="GHEA Grapalat" w:hAnsi="GHEA Grapalat" w:cs="Sylfaen"/>
          <w:sz w:val="20"/>
          <w:lang w:val="hy-AM"/>
        </w:rPr>
        <w:t>այմանագրի</w:t>
      </w:r>
      <w:r w:rsidR="00491A74" w:rsidRPr="0093002B">
        <w:rPr>
          <w:rFonts w:ascii="GHEA Grapalat" w:hAnsi="GHEA Grapalat" w:cs="Sylfaen"/>
          <w:sz w:val="20"/>
          <w:lang w:val="hy-AM"/>
        </w:rPr>
        <w:t xml:space="preserve"> </w:t>
      </w:r>
      <w:r w:rsidR="00491A74" w:rsidRPr="00ED36B6">
        <w:rPr>
          <w:rFonts w:ascii="GHEA Grapalat" w:hAnsi="GHEA Grapalat" w:cs="Sylfaen"/>
          <w:sz w:val="20"/>
          <w:lang w:val="hy-AM"/>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ներկայացնելու</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պահանջի</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հիման</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վրա</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այն</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ստանալու</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ED36B6">
        <w:rPr>
          <w:rFonts w:ascii="GHEA Grapalat" w:hAnsi="GHEA Grapalat" w:cs="Sylfaen"/>
          <w:sz w:val="20"/>
          <w:lang w:val="hy-AM"/>
        </w:rPr>
        <w:t>օրվա</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ընթացքում</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պարտավոր</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պայմանագրի</w:t>
      </w:r>
      <w:r w:rsidR="00491A74" w:rsidRPr="0093002B">
        <w:rPr>
          <w:rFonts w:ascii="GHEA Grapalat" w:hAnsi="GHEA Grapalat" w:cs="Sylfaen"/>
          <w:sz w:val="20"/>
          <w:lang w:val="hy-AM"/>
        </w:rPr>
        <w:t xml:space="preserve"> </w:t>
      </w:r>
      <w:r w:rsidR="00491A74" w:rsidRPr="00ED36B6">
        <w:rPr>
          <w:rFonts w:ascii="GHEA Grapalat" w:hAnsi="GHEA Grapalat" w:cs="Sylfaen"/>
          <w:sz w:val="20"/>
          <w:lang w:val="hy-AM"/>
        </w:rPr>
        <w:t>ապահովում</w:t>
      </w:r>
      <w:r w:rsidR="00491A74" w:rsidRPr="0093002B">
        <w:rPr>
          <w:rFonts w:ascii="GHEA Grapalat" w:hAnsi="GHEA Grapalat" w:cs="Sylfaen"/>
          <w:sz w:val="20"/>
          <w:lang w:val="hy-AM"/>
        </w:rPr>
        <w:t>ներ</w:t>
      </w:r>
      <w:r w:rsidR="00491A74" w:rsidRPr="00ED36B6">
        <w:rPr>
          <w:rFonts w:ascii="GHEA Grapalat" w:hAnsi="GHEA Grapalat" w:cs="Sylfaen"/>
          <w:sz w:val="20"/>
          <w:lang w:val="hy-AM"/>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 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11"/>
      </w:r>
    </w:p>
    <w:p w14:paraId="1DF2C645" w14:textId="5B9EEDF9"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lastRenderedPageBreak/>
        <w:t>10.2</w:t>
      </w:r>
      <w:r w:rsidR="00F96621" w:rsidRPr="0093002B">
        <w:rPr>
          <w:rFonts w:ascii="GHEA Grapalat" w:hAnsi="GHEA Grapalat" w:cs="Sylfaen"/>
          <w:sz w:val="20"/>
          <w:lang w:val="af-ZA"/>
        </w:rPr>
        <w:t xml:space="preserve"> </w:t>
      </w:r>
      <w:r w:rsidR="0074145B" w:rsidRPr="006C080B">
        <w:rPr>
          <w:rFonts w:ascii="GHEA Grapalat" w:hAnsi="GHEA Grapalat" w:cs="Sylfaen"/>
          <w:b/>
          <w:bCs/>
          <w:sz w:val="20"/>
          <w:lang w:val="hy-AM"/>
        </w:rPr>
        <w:t>Որակավորման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ապահովման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չափը</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հավասար</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է</w:t>
      </w:r>
      <w:r w:rsidR="00491A74" w:rsidRPr="006C080B">
        <w:rPr>
          <w:rFonts w:ascii="GHEA Grapalat" w:hAnsi="GHEA Grapalat" w:cs="Sylfaen"/>
          <w:b/>
          <w:bCs/>
          <w:sz w:val="20"/>
          <w:lang w:val="hy-AM"/>
        </w:rPr>
        <w:t xml:space="preserve"> սույն ընթացակարգի շրջանակում գնվելիք աշխատանքների գնման գնի</w:t>
      </w:r>
      <w:r w:rsidR="0074145B" w:rsidRPr="006C080B">
        <w:rPr>
          <w:rFonts w:ascii="GHEA Grapalat" w:hAnsi="GHEA Grapalat" w:cs="Sylfaen"/>
          <w:b/>
          <w:bCs/>
          <w:sz w:val="20"/>
          <w:lang w:val="af-ZA"/>
        </w:rPr>
        <w:t xml:space="preserve"> </w:t>
      </w:r>
      <w:r w:rsidR="00A23958" w:rsidRPr="006C080B">
        <w:rPr>
          <w:rFonts w:ascii="GHEA Grapalat" w:hAnsi="GHEA Grapalat" w:cs="Sylfaen"/>
          <w:b/>
          <w:bCs/>
          <w:sz w:val="20"/>
          <w:lang w:val="hy-AM"/>
        </w:rPr>
        <w:t>30</w:t>
      </w:r>
      <w:r w:rsidR="000212A8" w:rsidRPr="006C080B">
        <w:rPr>
          <w:rFonts w:ascii="GHEA Grapalat" w:hAnsi="GHEA Grapalat" w:cs="Sylfaen"/>
          <w:b/>
          <w:bCs/>
          <w:sz w:val="20"/>
          <w:lang w:val="hy-AM"/>
        </w:rPr>
        <w:t xml:space="preserve"> տոկոսին</w:t>
      </w:r>
      <w:r w:rsidR="0074145B" w:rsidRPr="0093002B">
        <w:rPr>
          <w:rFonts w:ascii="GHEA Grapalat" w:hAnsi="GHEA Grapalat" w:cs="Sylfaen"/>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Որակավորման</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ապահովումը</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ներկայացվում</w:t>
      </w:r>
      <w:proofErr w:type="spellEnd"/>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r w:rsidR="0060037D" w:rsidRPr="0093002B">
        <w:rPr>
          <w:rFonts w:ascii="GHEA Grapalat" w:hAnsi="GHEA Grapalat" w:cs="Sylfaen"/>
          <w:sz w:val="20"/>
          <w:lang w:val="hy-AM"/>
        </w:rPr>
        <w:t xml:space="preserve">բանկային երախիքի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կանխիկ</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փողի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բանկերի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կողմից</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տրամադրված</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երաշխիքների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ձևով</w:t>
      </w:r>
      <w:proofErr w:type="spellEnd"/>
      <w:r w:rsidR="000212A8" w:rsidRPr="0093002B">
        <w:rPr>
          <w:rFonts w:ascii="GHEA Grapalat" w:hAnsi="GHEA Grapalat" w:cs="Sylfaen"/>
          <w:sz w:val="20"/>
        </w:rPr>
        <w:t>։</w:t>
      </w:r>
      <w:r w:rsidR="000212A8"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Ընդ</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որում</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ապահովումը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պետք</w:t>
      </w:r>
      <w:proofErr w:type="spellEnd"/>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վավեր</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լինի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առնվազն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մինչև</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պայմանագրի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կատարման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արդյունքը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պատվիրատուից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կողմից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ամբողջական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ընդունվելու</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օրվան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հաջորդող</w:t>
      </w:r>
      <w:proofErr w:type="spellEnd"/>
      <w:r w:rsidR="00DF68A6" w:rsidRPr="0093002B">
        <w:rPr>
          <w:rFonts w:ascii="GHEA Grapalat" w:hAnsi="GHEA Grapalat" w:cs="Sylfaen"/>
          <w:sz w:val="20"/>
          <w:lang w:val="af-ZA"/>
        </w:rPr>
        <w:t xml:space="preserve"> </w:t>
      </w:r>
      <w:r w:rsidR="008D74A0">
        <w:rPr>
          <w:rFonts w:ascii="GHEA Grapalat" w:hAnsi="GHEA Grapalat" w:cs="Sylfaen"/>
          <w:sz w:val="20"/>
          <w:lang w:val="af-ZA"/>
        </w:rPr>
        <w:t>9</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proofErr w:type="spellStart"/>
      <w:r w:rsidR="00DF68A6" w:rsidRPr="0093002B">
        <w:rPr>
          <w:rFonts w:ascii="GHEA Grapalat" w:hAnsi="GHEA Grapalat" w:cs="Sylfaen"/>
          <w:sz w:val="20"/>
        </w:rPr>
        <w:t>րդ</w:t>
      </w:r>
      <w:proofErr w:type="spellEnd"/>
      <w:r w:rsidR="00DF68A6" w:rsidRPr="0093002B">
        <w:rPr>
          <w:rFonts w:ascii="GHEA Grapalat" w:hAnsi="GHEA Grapalat" w:cs="Sylfaen"/>
          <w:sz w:val="20"/>
          <w:lang w:val="af-ZA"/>
        </w:rPr>
        <w:t xml:space="preserve"> </w:t>
      </w:r>
      <w:proofErr w:type="spellStart"/>
      <w:r w:rsidR="00A558B9" w:rsidRPr="0093002B">
        <w:rPr>
          <w:rFonts w:ascii="GHEA Grapalat" w:hAnsi="GHEA Grapalat" w:cs="Sylfaen"/>
          <w:sz w:val="20"/>
        </w:rPr>
        <w:t>աշխատանքային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օրը</w:t>
      </w:r>
      <w:proofErr w:type="spellEnd"/>
      <w:r w:rsidR="00DF68A6" w:rsidRPr="0093002B">
        <w:rPr>
          <w:rFonts w:ascii="GHEA Grapalat" w:hAnsi="GHEA Grapalat" w:cs="Sylfaen"/>
          <w:sz w:val="20"/>
          <w:lang w:val="af-ZA"/>
        </w:rPr>
        <w:t xml:space="preserve"> </w:t>
      </w:r>
      <w:proofErr w:type="spellStart"/>
      <w:r w:rsidR="00F96621" w:rsidRPr="0093002B">
        <w:rPr>
          <w:rFonts w:ascii="GHEA Grapalat" w:hAnsi="GHEA Grapalat" w:cs="Arial"/>
          <w:sz w:val="20"/>
        </w:rPr>
        <w:t>ներառյալ</w:t>
      </w:r>
      <w:proofErr w:type="spellEnd"/>
      <w:r w:rsidR="003D4668" w:rsidRPr="0093002B">
        <w:rPr>
          <w:rFonts w:ascii="GHEA Grapalat" w:hAnsi="GHEA Grapalat" w:cs="Arial"/>
          <w:sz w:val="20"/>
          <w:lang w:val="hy-AM"/>
        </w:rPr>
        <w:t>:</w:t>
      </w:r>
      <w:r w:rsidR="003D4668" w:rsidRPr="0093002B">
        <w:rPr>
          <w:rStyle w:val="FootnoteReference"/>
          <w:rFonts w:ascii="GHEA Grapalat" w:hAnsi="GHEA Grapalat" w:cs="Arial"/>
          <w:sz w:val="20"/>
        </w:rPr>
        <w:footnoteReference w:id="12"/>
      </w:r>
    </w:p>
    <w:p w14:paraId="05ACF673" w14:textId="035F3335"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00D4097A"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93002B">
        <w:rPr>
          <w:rFonts w:ascii="GHEA Grapalat" w:hAnsi="GHEA Grapalat" w:cs="Arial"/>
          <w:sz w:val="20"/>
          <w:lang w:val="hy-AM"/>
        </w:rPr>
        <w:t xml:space="preserve"> այդ փուլի գումարի նկատմամբ հաշվարկված համամասնությամբ։</w:t>
      </w:r>
      <w:r w:rsidRPr="0093002B">
        <w:rPr>
          <w:rFonts w:ascii="GHEA Grapalat" w:hAnsi="GHEA Grapalat" w:cs="Arial"/>
          <w:sz w:val="20"/>
          <w:lang w:val="hy-AM"/>
        </w:rPr>
        <w:t xml:space="preserve">  </w:t>
      </w:r>
    </w:p>
    <w:p w14:paraId="16F2E8A4" w14:textId="29C36EA7"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3D4668" w:rsidRPr="0093002B">
        <w:rPr>
          <w:rStyle w:val="FootnoteReference"/>
          <w:rFonts w:ascii="GHEA Grapalat" w:hAnsi="GHEA Grapalat" w:cs="Arial"/>
          <w:sz w:val="20"/>
          <w:lang w:val="hy-AM"/>
        </w:rPr>
        <w:footnoteReference w:id="13"/>
      </w:r>
    </w:p>
    <w:p w14:paraId="7523BB5C" w14:textId="1E28BAEC" w:rsidR="00C849E5" w:rsidRPr="0093002B" w:rsidRDefault="00C849E5" w:rsidP="00BF639B">
      <w:pPr>
        <w:pStyle w:val="NormalWeb"/>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10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14"/>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w:t>
      </w:r>
      <w:r w:rsidR="0033399B" w:rsidRPr="0093002B">
        <w:rPr>
          <w:rFonts w:ascii="GHEA Grapalat" w:hAnsi="GHEA Grapalat" w:cs="Sylfaen"/>
          <w:sz w:val="20"/>
          <w:lang w:val="hy-AM"/>
        </w:rPr>
        <w:lastRenderedPageBreak/>
        <w:t xml:space="preserve">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3F6855" w:rsidRDefault="00281740" w:rsidP="00F96621">
      <w:pPr>
        <w:ind w:firstLine="567"/>
        <w:jc w:val="both"/>
        <w:rPr>
          <w:rFonts w:ascii="GHEA Grapalat" w:hAnsi="GHEA Grapalat" w:cs="Arial"/>
          <w:b/>
          <w:bCs/>
          <w:sz w:val="20"/>
          <w:lang w:val="hy-AM"/>
        </w:rPr>
      </w:pPr>
      <w:r w:rsidRPr="003F6855">
        <w:rPr>
          <w:rFonts w:ascii="GHEA Grapalat" w:hAnsi="GHEA Grapalat" w:cs="Sylfaen"/>
          <w:b/>
          <w:bCs/>
          <w:sz w:val="20"/>
          <w:lang w:val="hy-AM"/>
        </w:rPr>
        <w:t xml:space="preserve">10.4 </w:t>
      </w:r>
      <w:r w:rsidR="00441C20" w:rsidRPr="003F6855">
        <w:rPr>
          <w:rFonts w:ascii="GHEA Grapalat" w:hAnsi="GHEA Grapalat" w:cs="Arial"/>
          <w:b/>
          <w:bCs/>
          <w:sz w:val="20"/>
          <w:lang w:val="hy-AM"/>
        </w:rPr>
        <w:t>Ե</w:t>
      </w:r>
      <w:r w:rsidR="00F96621" w:rsidRPr="003F6855">
        <w:rPr>
          <w:rFonts w:ascii="GHEA Grapalat" w:hAnsi="GHEA Grapalat" w:cs="Arial"/>
          <w:b/>
          <w:bCs/>
          <w:sz w:val="20"/>
          <w:lang w:val="hy-AM"/>
        </w:rPr>
        <w:t>թե</w:t>
      </w:r>
      <w:r w:rsidRPr="003F6855">
        <w:rPr>
          <w:rFonts w:ascii="GHEA Grapalat" w:hAnsi="GHEA Grapalat" w:cs="Arial"/>
          <w:b/>
          <w:bCs/>
          <w:sz w:val="20"/>
          <w:lang w:val="hy-AM"/>
        </w:rPr>
        <w:t xml:space="preserve"> </w:t>
      </w:r>
      <w:r w:rsidR="00F96621" w:rsidRPr="003F6855">
        <w:rPr>
          <w:rFonts w:ascii="GHEA Grapalat" w:hAnsi="GHEA Grapalat" w:cs="Arial"/>
          <w:b/>
          <w:bCs/>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F6855">
        <w:rPr>
          <w:rFonts w:ascii="GHEA Grapalat" w:hAnsi="GHEA Grapalat" w:cs="Arial"/>
          <w:b/>
          <w:bCs/>
          <w:sz w:val="20"/>
          <w:lang w:val="hy-AM"/>
        </w:rPr>
        <w:t xml:space="preserve">որակավորման և պայմանագրի ապահովումները ներկայացվում են </w:t>
      </w:r>
      <w:r w:rsidR="00F96621" w:rsidRPr="003F6855">
        <w:rPr>
          <w:rFonts w:ascii="GHEA Grapalat" w:hAnsi="GHEA Grapalat" w:cs="Arial"/>
          <w:b/>
          <w:bCs/>
          <w:sz w:val="20"/>
          <w:lang w:val="hy-AM"/>
        </w:rPr>
        <w:t>միակողմանի հաստատված հայտարարության` տուժանքի կամ կանխիկ փողի ձևով: Եթե պայմանագիրը կնքելու իրավասության առաջացման պահին</w:t>
      </w:r>
      <w:r w:rsidRPr="003F6855">
        <w:rPr>
          <w:rFonts w:ascii="GHEA Grapalat" w:hAnsi="GHEA Grapalat" w:cs="Arial"/>
          <w:b/>
          <w:bCs/>
          <w:sz w:val="20"/>
          <w:lang w:val="hy-AM"/>
        </w:rPr>
        <w:t>՝</w:t>
      </w:r>
    </w:p>
    <w:p w14:paraId="7A3BD8BC" w14:textId="73B9A67F" w:rsidR="001C336A" w:rsidRPr="003F6855" w:rsidRDefault="00F96621" w:rsidP="00EF3662">
      <w:pPr>
        <w:ind w:firstLine="567"/>
        <w:jc w:val="both"/>
        <w:rPr>
          <w:rFonts w:ascii="GHEA Grapalat" w:hAnsi="GHEA Grapalat" w:cs="Arial"/>
          <w:b/>
          <w:bCs/>
          <w:sz w:val="20"/>
          <w:lang w:val="hy-AM"/>
        </w:rPr>
      </w:pPr>
      <w:r w:rsidRPr="003F6855">
        <w:rPr>
          <w:rFonts w:ascii="GHEA Grapalat" w:hAnsi="GHEA Grapalat" w:cs="Arial"/>
          <w:b/>
          <w:bCs/>
          <w:sz w:val="20"/>
          <w:lang w:val="hy-AM"/>
        </w:rPr>
        <w:t xml:space="preserve">- </w:t>
      </w:r>
      <w:r w:rsidR="00543250" w:rsidRPr="003F6855">
        <w:rPr>
          <w:rFonts w:ascii="GHEA Grapalat" w:hAnsi="GHEA Grapalat" w:cs="Arial"/>
          <w:b/>
          <w:bCs/>
          <w:sz w:val="20"/>
          <w:lang w:val="hy-AM"/>
        </w:rPr>
        <w:t xml:space="preserve">նախատեսված ֆինանսական միջոցները գերազանցում են </w:t>
      </w:r>
      <w:r w:rsidR="0033399B" w:rsidRPr="003F6855">
        <w:rPr>
          <w:rFonts w:ascii="GHEA Grapalat" w:hAnsi="GHEA Grapalat" w:cs="Arial"/>
          <w:b/>
          <w:bCs/>
          <w:sz w:val="20"/>
          <w:lang w:val="hy-AM"/>
        </w:rPr>
        <w:t>25</w:t>
      </w:r>
      <w:r w:rsidR="00543250" w:rsidRPr="003F6855">
        <w:rPr>
          <w:rFonts w:ascii="GHEA Grapalat" w:hAnsi="GHEA Grapalat" w:cs="Arial"/>
          <w:b/>
          <w:bCs/>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3F6855">
        <w:rPr>
          <w:rFonts w:ascii="GHEA Grapalat" w:hAnsi="GHEA Grapalat" w:cs="Arial"/>
          <w:b/>
          <w:bCs/>
          <w:sz w:val="20"/>
          <w:lang w:val="hy-AM"/>
        </w:rPr>
        <w:t xml:space="preserve"> և որակավորման</w:t>
      </w:r>
      <w:r w:rsidR="00543250" w:rsidRPr="003F6855">
        <w:rPr>
          <w:rFonts w:ascii="GHEA Grapalat" w:hAnsi="GHEA Grapalat" w:cs="Arial"/>
          <w:b/>
          <w:bCs/>
          <w:sz w:val="20"/>
          <w:lang w:val="hy-AM"/>
        </w:rPr>
        <w:t xml:space="preserve"> ապահովում</w:t>
      </w:r>
      <w:r w:rsidR="0033399B" w:rsidRPr="003F6855">
        <w:rPr>
          <w:rFonts w:ascii="GHEA Grapalat" w:hAnsi="GHEA Grapalat" w:cs="Arial"/>
          <w:b/>
          <w:bCs/>
          <w:sz w:val="20"/>
          <w:lang w:val="hy-AM"/>
        </w:rPr>
        <w:t>ներ</w:t>
      </w:r>
      <w:r w:rsidR="00543250" w:rsidRPr="003F6855">
        <w:rPr>
          <w:rFonts w:ascii="GHEA Grapalat" w:hAnsi="GHEA Grapalat" w:cs="Arial"/>
          <w:b/>
          <w:bCs/>
          <w:sz w:val="20"/>
          <w:lang w:val="hy-AM"/>
        </w:rPr>
        <w:t xml:space="preserve">ը, հատկացված ֆինանսական միջոցների մասով, ներկայացվում </w:t>
      </w:r>
      <w:r w:rsidR="0033399B" w:rsidRPr="003F6855">
        <w:rPr>
          <w:rFonts w:ascii="GHEA Grapalat" w:hAnsi="GHEA Grapalat" w:cs="Arial"/>
          <w:b/>
          <w:bCs/>
          <w:sz w:val="20"/>
          <w:lang w:val="hy-AM"/>
        </w:rPr>
        <w:t xml:space="preserve">են </w:t>
      </w:r>
      <w:r w:rsidR="00543250" w:rsidRPr="003F6855">
        <w:rPr>
          <w:rFonts w:ascii="GHEA Grapalat" w:hAnsi="GHEA Grapalat" w:cs="Arial"/>
          <w:b/>
          <w:bCs/>
          <w:sz w:val="20"/>
          <w:lang w:val="hy-AM"/>
        </w:rPr>
        <w:t xml:space="preserve"> </w:t>
      </w:r>
      <w:r w:rsidR="00D4097A" w:rsidRPr="003F6855">
        <w:rPr>
          <w:rFonts w:ascii="GHEA Grapalat" w:hAnsi="GHEA Grapalat" w:cs="Arial"/>
          <w:b/>
          <w:bCs/>
          <w:sz w:val="20"/>
          <w:lang w:val="hy-AM"/>
        </w:rPr>
        <w:t xml:space="preserve">բանկային </w:t>
      </w:r>
      <w:r w:rsidR="00543250" w:rsidRPr="003F6855">
        <w:rPr>
          <w:rFonts w:ascii="GHEA Grapalat" w:hAnsi="GHEA Grapalat" w:cs="Arial"/>
          <w:b/>
          <w:bCs/>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4F1A01D3" w:rsidR="002A0AD3" w:rsidRPr="004E3618" w:rsidRDefault="00ED36B6"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2A0AD3"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002A0AD3"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002A0AD3"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002A0AD3"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002A0AD3"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002A0AD3"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17A7C567" w:rsidR="00DA156F" w:rsidRPr="004E3618" w:rsidRDefault="00ED36B6" w:rsidP="00DA156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DA156F" w:rsidRPr="004E3618">
        <w:rPr>
          <w:rFonts w:ascii="GHEA Grapalat" w:hAnsi="GHEA Grapalat" w:cs="Sylfaen"/>
          <w:sz w:val="20"/>
          <w:lang w:val="hy-AM"/>
        </w:rPr>
        <w:t xml:space="preserve">10.8 </w:t>
      </w:r>
      <w:r w:rsidR="00DA156F" w:rsidRPr="004E3618">
        <w:rPr>
          <w:rFonts w:ascii="GHEA Grapalat" w:hAnsi="GHEA Grapalat" w:cs="Sylfaen"/>
          <w:sz w:val="20"/>
          <w:lang w:val="af-ZA"/>
        </w:rPr>
        <w:t xml:space="preserve">Պատվիրատուի ղեկավարը </w:t>
      </w:r>
      <w:r w:rsidR="00DA156F" w:rsidRPr="004E3618">
        <w:rPr>
          <w:rFonts w:ascii="GHEA Grapalat" w:hAnsi="GHEA Grapalat" w:cs="Sylfaen"/>
          <w:sz w:val="20"/>
          <w:lang w:val="hy-AM"/>
        </w:rPr>
        <w:t>պայմանագրի կամ որակավորման</w:t>
      </w:r>
      <w:r w:rsidR="00DA156F" w:rsidRPr="004E3618">
        <w:rPr>
          <w:rFonts w:ascii="GHEA Grapalat" w:hAnsi="GHEA Grapalat" w:cs="Sylfaen"/>
          <w:sz w:val="20"/>
          <w:lang w:val="af-ZA"/>
        </w:rPr>
        <w:t xml:space="preserve"> ապահովման </w:t>
      </w:r>
      <w:r w:rsidR="00DA156F"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A1C87BA" w14:textId="77777777" w:rsidR="00096865" w:rsidRPr="0093002B" w:rsidRDefault="00096865" w:rsidP="00EF3662">
      <w:pPr>
        <w:jc w:val="center"/>
        <w:rPr>
          <w:rFonts w:ascii="GHEA Grapalat" w:hAnsi="GHEA Grapalat"/>
          <w:b/>
          <w:szCs w:val="22"/>
          <w:lang w:val="af-ZA"/>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93002B">
        <w:rPr>
          <w:rFonts w:ascii="GHEA Grapalat" w:hAnsi="GHEA Grapalat" w:cs="Sylfaen"/>
          <w:sz w:val="20"/>
          <w:lang w:val="ru-RU"/>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w:t>
      </w:r>
      <w:r w:rsidRPr="0093002B">
        <w:rPr>
          <w:rFonts w:ascii="GHEA Grapalat" w:hAnsi="GHEA Grapalat" w:cs="Sylfaen"/>
          <w:sz w:val="20"/>
          <w:lang w:val="ru-RU"/>
        </w:rPr>
        <w:t>համաձայն</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հանձնաժողովը</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0E755506" w14:textId="77777777" w:rsidR="008D74A0" w:rsidRPr="005E1F72" w:rsidRDefault="008D74A0" w:rsidP="008D74A0">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xml:space="preserve">: Ընդ որում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Pr>
          <w:rFonts w:ascii="GHEA Grapalat" w:hAnsi="GHEA Grapalat" w:cs="Sylfaen"/>
          <w:sz w:val="20"/>
          <w:lang w:val="af-ZA"/>
        </w:rPr>
        <w:t xml:space="preserve"> </w:t>
      </w:r>
      <w:proofErr w:type="spellStart"/>
      <w:r w:rsidRPr="005E1F72">
        <w:rPr>
          <w:rFonts w:ascii="GHEA Grapalat" w:hAnsi="GHEA Grapalat" w:cs="Sylfaen"/>
          <w:sz w:val="20"/>
        </w:rPr>
        <w:t>որոշման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հիման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վրա</w:t>
      </w:r>
      <w:proofErr w:type="spellEnd"/>
      <w:r w:rsidRPr="005C2865">
        <w:rPr>
          <w:rStyle w:val="FootnoteReference"/>
          <w:rFonts w:ascii="GHEA Grapalat" w:hAnsi="GHEA Grapalat" w:cs="Sylfaen"/>
          <w:color w:val="FFFFFF"/>
          <w:sz w:val="20"/>
        </w:rPr>
        <w:footnoteReference w:id="15"/>
      </w:r>
      <w:r w:rsidRPr="004B2068">
        <w:rPr>
          <w:rFonts w:ascii="GHEA Grapalat" w:hAnsi="GHEA Grapalat" w:cs="Sylfaen"/>
          <w:sz w:val="20"/>
          <w:vertAlign w:val="superscript"/>
          <w:lang w:val="af-ZA"/>
        </w:rPr>
        <w:t>15</w:t>
      </w:r>
      <w:r w:rsidRPr="005E1F72">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lastRenderedPageBreak/>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Բ</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Ց</w:t>
      </w:r>
      <w:r w:rsidRPr="0093002B">
        <w:rPr>
          <w:rFonts w:ascii="GHEA Grapalat" w:hAnsi="GHEA Grapalat"/>
          <w:b/>
          <w:szCs w:val="22"/>
          <w:lang w:val="af-ZA"/>
        </w:rPr>
        <w:t xml:space="preserve">   </w:t>
      </w:r>
      <w:r w:rsidR="00F141E2" w:rsidRPr="0093002B">
        <w:rPr>
          <w:rFonts w:ascii="GHEA Grapalat" w:hAnsi="GHEA Grapalat" w:cs="Sylfaen"/>
          <w:b/>
          <w:szCs w:val="22"/>
          <w:lang w:val="es-ES"/>
        </w:rPr>
        <w:t>Մ Ր Ց ՈՒ Յ Թ Ի</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Յ</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Ը</w:t>
      </w:r>
      <w:r w:rsidRPr="0093002B">
        <w:rPr>
          <w:rFonts w:ascii="GHEA Grapalat" w:hAnsi="GHEA Grapalat"/>
          <w:b/>
          <w:szCs w:val="22"/>
          <w:lang w:val="af-ZA"/>
        </w:rPr>
        <w:t xml:space="preserve">   </w:t>
      </w:r>
      <w:r w:rsidRPr="0093002B">
        <w:rPr>
          <w:rFonts w:ascii="GHEA Grapalat" w:hAnsi="GHEA Grapalat" w:cs="Sylfaen"/>
          <w:b/>
          <w:szCs w:val="22"/>
          <w:lang w:val="es-ES"/>
        </w:rPr>
        <w:t>Պ</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Ս</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Ե</w:t>
      </w:r>
      <w:r w:rsidRPr="0093002B">
        <w:rPr>
          <w:rFonts w:ascii="GHEA Grapalat" w:hAnsi="GHEA Grapalat"/>
          <w:b/>
          <w:szCs w:val="22"/>
          <w:lang w:val="af-ZA"/>
        </w:rPr>
        <w:t xml:space="preserve"> </w:t>
      </w:r>
      <w:r w:rsidRPr="0093002B">
        <w:rPr>
          <w:rFonts w:ascii="GHEA Grapalat" w:hAnsi="GHEA Grapalat" w:cs="Sylfaen"/>
          <w:b/>
          <w:szCs w:val="22"/>
          <w:lang w:val="es-ES"/>
        </w:rPr>
        <w:t>Լ</w:t>
      </w:r>
      <w:r w:rsidRPr="0093002B">
        <w:rPr>
          <w:rFonts w:ascii="GHEA Grapalat" w:hAnsi="GHEA Grapalat"/>
          <w:b/>
          <w:szCs w:val="22"/>
          <w:lang w:val="af-ZA"/>
        </w:rPr>
        <w:t xml:space="preserve"> </w:t>
      </w:r>
      <w:r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596CFC58" w14:textId="77777777" w:rsidR="002C4C71" w:rsidRPr="005E1F72" w:rsidRDefault="002C4C71" w:rsidP="002C4C71">
      <w:pPr>
        <w:ind w:firstLine="567"/>
        <w:jc w:val="both"/>
        <w:rPr>
          <w:rFonts w:ascii="GHEA Grapalat" w:hAnsi="GHEA Grapalat"/>
          <w:b/>
          <w:sz w:val="20"/>
          <w:szCs w:val="20"/>
          <w:lang w:val="es-ES"/>
        </w:rPr>
      </w:pPr>
      <w:r w:rsidRPr="005E1F72">
        <w:rPr>
          <w:rFonts w:ascii="GHEA Grapalat" w:hAnsi="GHEA Grapalat"/>
          <w:b/>
          <w:sz w:val="20"/>
          <w:szCs w:val="20"/>
          <w:lang w:val="es-ES"/>
        </w:rPr>
        <w:t>1) «</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Pr="005E1F72">
        <w:rPr>
          <w:rFonts w:ascii="GHEA Grapalat" w:hAnsi="GHEA Grapalat"/>
          <w:b/>
          <w:sz w:val="20"/>
          <w:szCs w:val="20"/>
          <w:lang w:val="es-ES"/>
        </w:rPr>
        <w:t>».</w:t>
      </w:r>
    </w:p>
    <w:p w14:paraId="45199CED" w14:textId="77777777" w:rsidR="002C4C71" w:rsidRPr="003815BD" w:rsidRDefault="002C4C71" w:rsidP="002C4C71">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16"/>
      </w:r>
    </w:p>
    <w:p w14:paraId="5C674C2D" w14:textId="188F35E7" w:rsidR="006505D2" w:rsidRPr="004E5C58" w:rsidRDefault="002C4DBF" w:rsidP="006A26BE">
      <w:pPr>
        <w:ind w:firstLine="567"/>
        <w:jc w:val="both"/>
        <w:rPr>
          <w:rFonts w:ascii="GHEA Grapalat" w:hAnsi="GHEA Grapalat"/>
          <w:sz w:val="20"/>
          <w:vertAlign w:val="superscript"/>
          <w:lang w:val="af-ZA"/>
        </w:rPr>
      </w:pPr>
      <w:bookmarkStart w:id="16" w:name="_Hlk143681988"/>
      <w:r w:rsidRPr="004E5C58">
        <w:rPr>
          <w:rFonts w:ascii="GHEA Grapalat" w:hAnsi="GHEA Grapalat" w:cs="Sylfaen"/>
          <w:sz w:val="20"/>
          <w:lang w:val="af-ZA"/>
        </w:rPr>
        <w:t>2</w:t>
      </w:r>
      <w:r w:rsidR="00E968EF" w:rsidRPr="004E5C58">
        <w:rPr>
          <w:rFonts w:ascii="GHEA Grapalat" w:hAnsi="GHEA Grapalat" w:cs="Sylfaen"/>
          <w:sz w:val="20"/>
          <w:lang w:val="af-ZA"/>
        </w:rPr>
        <w:t>.</w:t>
      </w:r>
      <w:r w:rsidR="002E11D1" w:rsidRPr="004E5C58">
        <w:rPr>
          <w:rFonts w:ascii="GHEA Grapalat" w:hAnsi="GHEA Grapalat" w:cs="Sylfaen"/>
          <w:sz w:val="20"/>
          <w:lang w:val="af-ZA"/>
        </w:rPr>
        <w:t>4</w:t>
      </w:r>
      <w:r w:rsidR="002240AB" w:rsidRPr="004E5C58">
        <w:rPr>
          <w:rFonts w:ascii="GHEA Grapalat" w:hAnsi="GHEA Grapalat" w:cs="Sylfaen"/>
          <w:sz w:val="20"/>
          <w:lang w:val="af-ZA"/>
        </w:rPr>
        <w:t xml:space="preserve"> </w:t>
      </w:r>
      <w:r w:rsidRPr="004E5C58">
        <w:rPr>
          <w:rFonts w:ascii="GHEA Grapalat" w:hAnsi="GHEA Grapalat" w:cs="Sylfaen"/>
          <w:sz w:val="20"/>
          <w:lang w:val="hy-AM"/>
        </w:rPr>
        <w:t>հայտի</w:t>
      </w:r>
      <w:r w:rsidRPr="004E5C58">
        <w:rPr>
          <w:rFonts w:ascii="GHEA Grapalat" w:hAnsi="GHEA Grapalat" w:cs="Sylfaen"/>
          <w:sz w:val="20"/>
          <w:lang w:val="af-ZA"/>
        </w:rPr>
        <w:t xml:space="preserve"> </w:t>
      </w:r>
      <w:r w:rsidRPr="004E5C58">
        <w:rPr>
          <w:rFonts w:ascii="GHEA Grapalat" w:hAnsi="GHEA Grapalat" w:cs="Sylfaen"/>
          <w:sz w:val="20"/>
          <w:lang w:val="hy-AM"/>
        </w:rPr>
        <w:t>ապահովում</w:t>
      </w:r>
      <w:r w:rsidR="006A26BE" w:rsidRPr="004E5C58">
        <w:rPr>
          <w:rFonts w:ascii="GHEA Grapalat" w:hAnsi="GHEA Grapalat" w:cs="Sylfaen"/>
          <w:sz w:val="20"/>
          <w:lang w:val="hy-AM"/>
        </w:rPr>
        <w:t>, որը ներկայացվում է</w:t>
      </w:r>
      <w:r w:rsidR="000F3B31" w:rsidRPr="004E5C58">
        <w:rPr>
          <w:rFonts w:ascii="GHEA Grapalat" w:hAnsi="GHEA Grapalat" w:cs="Sylfaen"/>
          <w:sz w:val="20"/>
          <w:lang w:val="hy-AM"/>
        </w:rPr>
        <w:t xml:space="preserve"> </w:t>
      </w:r>
      <w:r w:rsidR="000C062F" w:rsidRPr="004E5C58">
        <w:rPr>
          <w:rFonts w:ascii="GHEA Grapalat" w:hAnsi="GHEA Grapalat" w:cs="Sylfaen"/>
          <w:sz w:val="20"/>
          <w:lang w:val="hy-AM"/>
        </w:rPr>
        <w:t xml:space="preserve">կանխիկ փողի </w:t>
      </w:r>
      <w:r w:rsidR="006505D2" w:rsidRPr="004E5C58">
        <w:rPr>
          <w:rFonts w:ascii="GHEA Grapalat" w:hAnsi="GHEA Grapalat" w:cs="Sylfaen"/>
          <w:sz w:val="20"/>
          <w:lang w:val="hy-AM"/>
        </w:rPr>
        <w:t xml:space="preserve">կամ բանկային երաշխիքի </w:t>
      </w:r>
      <w:r w:rsidR="000C062F" w:rsidRPr="004E5C58">
        <w:rPr>
          <w:rFonts w:ascii="GHEA Grapalat" w:hAnsi="GHEA Grapalat" w:cs="Sylfaen"/>
          <w:sz w:val="20"/>
          <w:lang w:val="hy-AM"/>
        </w:rPr>
        <w:t>ձևով</w:t>
      </w:r>
      <w:r w:rsidR="00F02DBC" w:rsidRPr="004E5C58">
        <w:rPr>
          <w:rFonts w:ascii="GHEA Grapalat" w:hAnsi="GHEA Grapalat" w:cs="Sylfaen"/>
          <w:sz w:val="20"/>
          <w:lang w:val="af-ZA"/>
        </w:rPr>
        <w:t xml:space="preserve"> (</w:t>
      </w:r>
      <w:proofErr w:type="spellStart"/>
      <w:r w:rsidR="00F02DBC" w:rsidRPr="004E5C58">
        <w:rPr>
          <w:rFonts w:ascii="GHEA Grapalat" w:hAnsi="GHEA Grapalat" w:cs="Sylfaen"/>
          <w:sz w:val="20"/>
        </w:rPr>
        <w:t>հավելված</w:t>
      </w:r>
      <w:proofErr w:type="spellEnd"/>
      <w:r w:rsidR="00F02DBC" w:rsidRPr="004E5C58">
        <w:rPr>
          <w:rFonts w:ascii="GHEA Grapalat" w:hAnsi="GHEA Grapalat" w:cs="Sylfaen"/>
          <w:sz w:val="20"/>
          <w:lang w:val="af-ZA"/>
        </w:rPr>
        <w:t xml:space="preserve"> N 3)</w:t>
      </w:r>
      <w:r w:rsidR="006A26BE" w:rsidRPr="004E5C58">
        <w:rPr>
          <w:rFonts w:ascii="GHEA Grapalat" w:hAnsi="GHEA Grapalat" w:cs="Sylfaen"/>
          <w:sz w:val="20"/>
          <w:lang w:val="hy-AM"/>
        </w:rPr>
        <w:t>:</w:t>
      </w:r>
      <w:r w:rsidR="0077364F" w:rsidRPr="004E5C58">
        <w:rPr>
          <w:rFonts w:ascii="GHEA Grapalat" w:hAnsi="GHEA Grapalat" w:cs="Sylfaen"/>
          <w:sz w:val="20"/>
          <w:lang w:val="hy-AM"/>
        </w:rPr>
        <w:t xml:space="preserve"> </w:t>
      </w:r>
      <w:r w:rsidR="006A26BE" w:rsidRPr="004E5C58">
        <w:rPr>
          <w:rFonts w:ascii="GHEA Grapalat" w:hAnsi="GHEA Grapalat" w:cs="Sylfaen"/>
          <w:sz w:val="20"/>
          <w:lang w:val="hy-AM"/>
        </w:rPr>
        <w:t>Ընդ որում</w:t>
      </w:r>
      <w:r w:rsidR="000C062F" w:rsidRPr="004E5C58">
        <w:rPr>
          <w:rFonts w:ascii="GHEA Grapalat" w:hAnsi="GHEA Grapalat" w:cs="Sylfaen"/>
          <w:sz w:val="20"/>
          <w:lang w:val="hy-AM"/>
        </w:rPr>
        <w:t xml:space="preserve"> </w:t>
      </w:r>
      <w:r w:rsidR="0077364F" w:rsidRPr="004E5C58">
        <w:rPr>
          <w:rFonts w:ascii="GHEA Grapalat" w:hAnsi="GHEA Grapalat" w:cs="Sylfaen"/>
          <w:sz w:val="20"/>
          <w:lang w:val="hy-AM"/>
        </w:rPr>
        <w:t xml:space="preserve">հայտով </w:t>
      </w:r>
      <w:r w:rsidR="000C062F" w:rsidRPr="004E5C58">
        <w:rPr>
          <w:rFonts w:ascii="GHEA Grapalat" w:hAnsi="GHEA Grapalat" w:cs="Sylfaen"/>
          <w:sz w:val="20"/>
          <w:lang w:val="hy-AM"/>
        </w:rPr>
        <w:t xml:space="preserve">ներկայացվում է կանխիկ փողի վճարումը </w:t>
      </w:r>
      <w:r w:rsidR="00847EB9" w:rsidRPr="004E5C58">
        <w:rPr>
          <w:rFonts w:ascii="GHEA Grapalat" w:hAnsi="GHEA Grapalat" w:cs="Sylfaen"/>
          <w:sz w:val="20"/>
          <w:lang w:val="hy-AM"/>
        </w:rPr>
        <w:t xml:space="preserve">հավաստող </w:t>
      </w:r>
      <w:r w:rsidR="00294FFF" w:rsidRPr="004E5C58">
        <w:rPr>
          <w:rFonts w:ascii="GHEA Grapalat" w:hAnsi="GHEA Grapalat" w:cs="Sylfaen"/>
          <w:sz w:val="20"/>
          <w:lang w:val="hy-AM"/>
        </w:rPr>
        <w:t xml:space="preserve">բնօրինակ </w:t>
      </w:r>
      <w:r w:rsidR="00847EB9" w:rsidRPr="004E5C58">
        <w:rPr>
          <w:rFonts w:ascii="GHEA Grapalat" w:hAnsi="GHEA Grapalat" w:cs="Sylfaen"/>
          <w:sz w:val="20"/>
          <w:lang w:val="hy-AM"/>
        </w:rPr>
        <w:t>փաստաթղթից կամ բանկային երաշխիքի բնօրինա</w:t>
      </w:r>
      <w:r w:rsidR="00294FFF" w:rsidRPr="004E5C58">
        <w:rPr>
          <w:rFonts w:ascii="GHEA Grapalat" w:hAnsi="GHEA Grapalat" w:cs="Sylfaen"/>
          <w:sz w:val="20"/>
          <w:lang w:val="hy-AM"/>
        </w:rPr>
        <w:t>կ</w:t>
      </w:r>
      <w:r w:rsidR="006505D2" w:rsidRPr="004E5C58">
        <w:rPr>
          <w:rFonts w:ascii="GHEA Grapalat" w:hAnsi="GHEA Grapalat" w:cs="Sylfaen"/>
          <w:sz w:val="20"/>
          <w:lang w:val="hy-AM"/>
        </w:rPr>
        <w:t xml:space="preserve">ից </w:t>
      </w:r>
      <w:r w:rsidR="000C062F" w:rsidRPr="004E5C58">
        <w:rPr>
          <w:rFonts w:ascii="GHEA Grapalat" w:hAnsi="GHEA Grapalat" w:cs="Sylfaen"/>
          <w:sz w:val="20"/>
          <w:lang w:val="hy-AM"/>
        </w:rPr>
        <w:t xml:space="preserve">արտատպված (սկանավորված) </w:t>
      </w:r>
      <w:r w:rsidR="00294FFF" w:rsidRPr="004E5C58">
        <w:rPr>
          <w:rFonts w:ascii="GHEA Grapalat" w:hAnsi="GHEA Grapalat" w:cs="Sylfaen"/>
          <w:sz w:val="20"/>
          <w:lang w:val="hy-AM"/>
        </w:rPr>
        <w:t xml:space="preserve">ընթեռնելի </w:t>
      </w:r>
      <w:r w:rsidR="000C062F" w:rsidRPr="004E5C58">
        <w:rPr>
          <w:rFonts w:ascii="GHEA Grapalat" w:hAnsi="GHEA Grapalat" w:cs="Sylfaen"/>
          <w:sz w:val="20"/>
          <w:lang w:val="hy-AM"/>
        </w:rPr>
        <w:t>տարբերակը</w:t>
      </w:r>
      <w:r w:rsidR="006505D2" w:rsidRPr="004E5C58">
        <w:rPr>
          <w:rFonts w:ascii="GHEA Grapalat" w:hAnsi="GHEA Grapalat" w:cs="Sylfaen"/>
          <w:sz w:val="20"/>
          <w:lang w:val="hy-AM"/>
        </w:rPr>
        <w:t xml:space="preserve"> </w:t>
      </w:r>
      <w:r w:rsidR="001C336A" w:rsidRPr="004E5C58">
        <w:rPr>
          <w:rFonts w:ascii="GHEA Grapalat" w:hAnsi="GHEA Grapalat" w:cs="Sylfaen"/>
          <w:sz w:val="20"/>
          <w:lang w:val="af-ZA"/>
        </w:rPr>
        <w:t>:</w:t>
      </w:r>
      <w:r w:rsidR="00911A5F" w:rsidRPr="004E5C58">
        <w:rPr>
          <w:rStyle w:val="FootnoteReference"/>
          <w:rFonts w:ascii="GHEA Grapalat" w:hAnsi="GHEA Grapalat" w:cs="Sylfaen"/>
          <w:sz w:val="20"/>
          <w:lang w:val="af-ZA"/>
        </w:rPr>
        <w:footnoteReference w:id="17"/>
      </w:r>
    </w:p>
    <w:bookmarkEnd w:id="16"/>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48873DCE" w14:textId="45E70F5B" w:rsidR="00A67EAC" w:rsidRPr="0093002B" w:rsidRDefault="002B01B8" w:rsidP="00A44163">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297E9334" w14:textId="77777777" w:rsidR="00FA15BA" w:rsidRDefault="00FA15BA" w:rsidP="00BB2D31">
      <w:pPr>
        <w:pStyle w:val="norm"/>
        <w:spacing w:line="240" w:lineRule="auto"/>
        <w:ind w:firstLine="284"/>
        <w:jc w:val="right"/>
        <w:rPr>
          <w:rFonts w:ascii="GHEA Grapalat" w:hAnsi="GHEA Grapalat" w:cs="Sylfaen"/>
          <w:b/>
          <w:sz w:val="20"/>
          <w:lang w:val="es-ES"/>
        </w:rPr>
      </w:pPr>
    </w:p>
    <w:p w14:paraId="34FA4157" w14:textId="77777777" w:rsidR="00FA15BA" w:rsidRDefault="00FA15BA" w:rsidP="00BB2D31">
      <w:pPr>
        <w:pStyle w:val="norm"/>
        <w:spacing w:line="240" w:lineRule="auto"/>
        <w:ind w:firstLine="284"/>
        <w:jc w:val="right"/>
        <w:rPr>
          <w:rFonts w:ascii="GHEA Grapalat" w:hAnsi="GHEA Grapalat" w:cs="Sylfaen"/>
          <w:b/>
          <w:sz w:val="20"/>
          <w:lang w:val="es-ES"/>
        </w:rPr>
      </w:pPr>
    </w:p>
    <w:p w14:paraId="33B552FA" w14:textId="77777777" w:rsidR="000B5D64" w:rsidRDefault="000B5D64" w:rsidP="00BB2D31">
      <w:pPr>
        <w:pStyle w:val="norm"/>
        <w:spacing w:line="240" w:lineRule="auto"/>
        <w:ind w:firstLine="284"/>
        <w:jc w:val="right"/>
        <w:rPr>
          <w:rFonts w:ascii="GHEA Grapalat" w:hAnsi="GHEA Grapalat" w:cs="Sylfaen"/>
          <w:b/>
          <w:sz w:val="20"/>
          <w:lang w:val="es-ES"/>
        </w:rPr>
      </w:pPr>
    </w:p>
    <w:p w14:paraId="16299A1E" w14:textId="77777777" w:rsidR="000B5D64" w:rsidRDefault="000B5D64" w:rsidP="00BB2D31">
      <w:pPr>
        <w:pStyle w:val="norm"/>
        <w:spacing w:line="240" w:lineRule="auto"/>
        <w:ind w:firstLine="284"/>
        <w:jc w:val="right"/>
        <w:rPr>
          <w:rFonts w:ascii="GHEA Grapalat" w:hAnsi="GHEA Grapalat" w:cs="Sylfaen"/>
          <w:b/>
          <w:sz w:val="20"/>
          <w:lang w:val="es-ES"/>
        </w:rPr>
      </w:pPr>
    </w:p>
    <w:p w14:paraId="7810875C" w14:textId="77777777" w:rsidR="00FB7420" w:rsidRDefault="00FB7420" w:rsidP="00BB2D31">
      <w:pPr>
        <w:pStyle w:val="norm"/>
        <w:spacing w:line="240" w:lineRule="auto"/>
        <w:ind w:firstLine="284"/>
        <w:jc w:val="right"/>
        <w:rPr>
          <w:rFonts w:ascii="GHEA Grapalat" w:hAnsi="GHEA Grapalat" w:cs="Sylfaen"/>
          <w:b/>
          <w:sz w:val="20"/>
          <w:lang w:val="es-ES"/>
        </w:rPr>
      </w:pPr>
    </w:p>
    <w:p w14:paraId="20EA5DF9" w14:textId="77777777" w:rsidR="00FB7420" w:rsidRDefault="00FB7420" w:rsidP="00BB2D31">
      <w:pPr>
        <w:pStyle w:val="norm"/>
        <w:spacing w:line="240" w:lineRule="auto"/>
        <w:ind w:firstLine="284"/>
        <w:jc w:val="right"/>
        <w:rPr>
          <w:rFonts w:ascii="GHEA Grapalat" w:hAnsi="GHEA Grapalat" w:cs="Sylfaen"/>
          <w:b/>
          <w:sz w:val="20"/>
          <w:lang w:val="es-ES"/>
        </w:rPr>
      </w:pPr>
    </w:p>
    <w:p w14:paraId="2CE3C2B1" w14:textId="77777777" w:rsidR="00FB7420" w:rsidRDefault="00FB7420" w:rsidP="00BB2D31">
      <w:pPr>
        <w:pStyle w:val="norm"/>
        <w:spacing w:line="240" w:lineRule="auto"/>
        <w:ind w:firstLine="284"/>
        <w:jc w:val="right"/>
        <w:rPr>
          <w:rFonts w:ascii="GHEA Grapalat" w:hAnsi="GHEA Grapalat" w:cs="Sylfaen"/>
          <w:b/>
          <w:sz w:val="20"/>
          <w:lang w:val="es-ES"/>
        </w:rPr>
      </w:pPr>
    </w:p>
    <w:p w14:paraId="730F4FDC" w14:textId="77777777" w:rsidR="00FB7420" w:rsidRDefault="00FB7420" w:rsidP="00BB2D31">
      <w:pPr>
        <w:pStyle w:val="norm"/>
        <w:spacing w:line="240" w:lineRule="auto"/>
        <w:ind w:firstLine="284"/>
        <w:jc w:val="right"/>
        <w:rPr>
          <w:rFonts w:ascii="GHEA Grapalat" w:hAnsi="GHEA Grapalat" w:cs="Sylfaen"/>
          <w:b/>
          <w:sz w:val="20"/>
          <w:lang w:val="es-ES"/>
        </w:rPr>
      </w:pPr>
    </w:p>
    <w:p w14:paraId="6254634D" w14:textId="77777777" w:rsidR="00FB7420" w:rsidRDefault="00FB7420" w:rsidP="00BB2D31">
      <w:pPr>
        <w:pStyle w:val="norm"/>
        <w:spacing w:line="240" w:lineRule="auto"/>
        <w:ind w:firstLine="284"/>
        <w:jc w:val="right"/>
        <w:rPr>
          <w:rFonts w:ascii="GHEA Grapalat" w:hAnsi="GHEA Grapalat" w:cs="Sylfaen"/>
          <w:b/>
          <w:sz w:val="20"/>
          <w:lang w:val="es-ES"/>
        </w:rPr>
      </w:pPr>
    </w:p>
    <w:p w14:paraId="7054CC42" w14:textId="77777777" w:rsidR="00FB7420" w:rsidRDefault="00FB7420" w:rsidP="00BB2D31">
      <w:pPr>
        <w:pStyle w:val="norm"/>
        <w:spacing w:line="240" w:lineRule="auto"/>
        <w:ind w:firstLine="284"/>
        <w:jc w:val="right"/>
        <w:rPr>
          <w:rFonts w:ascii="GHEA Grapalat" w:hAnsi="GHEA Grapalat" w:cs="Sylfaen"/>
          <w:b/>
          <w:sz w:val="20"/>
          <w:lang w:val="es-ES"/>
        </w:rPr>
      </w:pPr>
    </w:p>
    <w:p w14:paraId="56A6B653" w14:textId="77777777" w:rsidR="00FB7420" w:rsidRDefault="00FB7420" w:rsidP="00BB2D31">
      <w:pPr>
        <w:pStyle w:val="norm"/>
        <w:spacing w:line="240" w:lineRule="auto"/>
        <w:ind w:firstLine="284"/>
        <w:jc w:val="right"/>
        <w:rPr>
          <w:rFonts w:ascii="GHEA Grapalat" w:hAnsi="GHEA Grapalat" w:cs="Sylfaen"/>
          <w:b/>
          <w:sz w:val="20"/>
          <w:lang w:val="es-ES"/>
        </w:rPr>
      </w:pPr>
    </w:p>
    <w:p w14:paraId="1E7AD8CE" w14:textId="77777777" w:rsidR="00FB7420" w:rsidRDefault="00FB7420" w:rsidP="00BB2D31">
      <w:pPr>
        <w:pStyle w:val="norm"/>
        <w:spacing w:line="240" w:lineRule="auto"/>
        <w:ind w:firstLine="284"/>
        <w:jc w:val="right"/>
        <w:rPr>
          <w:rFonts w:ascii="GHEA Grapalat" w:hAnsi="GHEA Grapalat" w:cs="Sylfaen"/>
          <w:b/>
          <w:sz w:val="20"/>
          <w:lang w:val="es-ES"/>
        </w:rPr>
      </w:pPr>
    </w:p>
    <w:p w14:paraId="3A8FC4B5" w14:textId="77777777" w:rsidR="00FB7420" w:rsidRDefault="00FB7420" w:rsidP="00BB2D31">
      <w:pPr>
        <w:pStyle w:val="norm"/>
        <w:spacing w:line="240" w:lineRule="auto"/>
        <w:ind w:firstLine="284"/>
        <w:jc w:val="right"/>
        <w:rPr>
          <w:rFonts w:ascii="GHEA Grapalat" w:hAnsi="GHEA Grapalat" w:cs="Sylfaen"/>
          <w:b/>
          <w:sz w:val="20"/>
          <w:lang w:val="es-ES"/>
        </w:rPr>
      </w:pPr>
    </w:p>
    <w:p w14:paraId="42311205" w14:textId="77777777" w:rsidR="00FB7420" w:rsidRDefault="00FB7420" w:rsidP="00BB2D31">
      <w:pPr>
        <w:pStyle w:val="norm"/>
        <w:spacing w:line="240" w:lineRule="auto"/>
        <w:ind w:firstLine="284"/>
        <w:jc w:val="right"/>
        <w:rPr>
          <w:rFonts w:ascii="GHEA Grapalat" w:hAnsi="GHEA Grapalat" w:cs="Sylfaen"/>
          <w:b/>
          <w:sz w:val="20"/>
          <w:lang w:val="es-ES"/>
        </w:rPr>
      </w:pPr>
    </w:p>
    <w:p w14:paraId="33F76467" w14:textId="387A2D85" w:rsidR="00BB2D31" w:rsidRPr="005E1F72" w:rsidRDefault="00BB2D31" w:rsidP="00BB2D31">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t>Հավելված</w:t>
      </w:r>
      <w:proofErr w:type="spellEnd"/>
      <w:r w:rsidRPr="005E1F72">
        <w:rPr>
          <w:rFonts w:ascii="GHEA Grapalat" w:hAnsi="GHEA Grapalat" w:cs="Arial"/>
          <w:b/>
          <w:sz w:val="20"/>
          <w:lang w:val="es-ES"/>
        </w:rPr>
        <w:t xml:space="preserve">  N 1</w:t>
      </w:r>
    </w:p>
    <w:p w14:paraId="34D39AC9" w14:textId="159B08C5" w:rsidR="00BB2D31" w:rsidRPr="005E1F72" w:rsidRDefault="00BB2D31" w:rsidP="00BB2D31">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B56F16">
        <w:rPr>
          <w:rFonts w:ascii="GHEA Grapalat" w:hAnsi="GHEA Grapalat"/>
          <w:b/>
          <w:lang w:val="es-ES"/>
        </w:rPr>
        <w:t>ԲՄԱՇՁԲ-</w:t>
      </w:r>
      <w:r w:rsidR="00515F82">
        <w:rPr>
          <w:rFonts w:ascii="GHEA Grapalat" w:hAnsi="GHEA Grapalat"/>
          <w:b/>
          <w:lang w:val="es-ES"/>
        </w:rPr>
        <w:t>26/15</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34E5E2EB" w14:textId="7AB7E4F2" w:rsidR="00BB2D31" w:rsidRPr="005E1F72" w:rsidRDefault="00F57EA6" w:rsidP="00BB2D31">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BB2D31" w:rsidRPr="005E1F72">
        <w:rPr>
          <w:rFonts w:ascii="GHEA Grapalat" w:hAnsi="GHEA Grapalat" w:cs="Sylfaen"/>
          <w:b/>
          <w:lang w:val="es-ES"/>
        </w:rPr>
        <w:t>ի</w:t>
      </w:r>
      <w:proofErr w:type="spellEnd"/>
      <w:r w:rsidR="00BB2D31" w:rsidRPr="005E1F72">
        <w:rPr>
          <w:rFonts w:ascii="GHEA Grapalat" w:hAnsi="GHEA Grapalat" w:cs="Arial"/>
          <w:b/>
          <w:lang w:val="es-ES"/>
        </w:rPr>
        <w:t xml:space="preserve"> </w:t>
      </w:r>
      <w:proofErr w:type="spellStart"/>
      <w:r w:rsidR="00BB2D31" w:rsidRPr="005E1F72">
        <w:rPr>
          <w:rFonts w:ascii="GHEA Grapalat" w:hAnsi="GHEA Grapalat" w:cs="Sylfaen"/>
          <w:b/>
          <w:lang w:val="es-ES"/>
        </w:rPr>
        <w:t>հրավերի</w:t>
      </w:r>
      <w:proofErr w:type="spellEnd"/>
    </w:p>
    <w:p w14:paraId="723F194D" w14:textId="77777777" w:rsidR="00BB2D31" w:rsidRPr="005E1F72" w:rsidRDefault="00BB2D31" w:rsidP="00BB2D31">
      <w:pPr>
        <w:jc w:val="center"/>
        <w:rPr>
          <w:rFonts w:ascii="GHEA Grapalat" w:hAnsi="GHEA Grapalat" w:cs="Sylfaen"/>
          <w:b/>
          <w:lang w:val="es-ES"/>
        </w:rPr>
      </w:pPr>
    </w:p>
    <w:p w14:paraId="79BA8732" w14:textId="77777777" w:rsidR="00BB2D31" w:rsidRPr="0093002B" w:rsidRDefault="00BB2D31" w:rsidP="00BB2D31">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03E17C7C" w14:textId="036C43C1" w:rsidR="00BB2D31" w:rsidRPr="0093002B" w:rsidRDefault="00F57EA6" w:rsidP="00BB2D31">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w:t>
      </w:r>
      <w:r w:rsidR="00BB2D31" w:rsidRPr="0093002B">
        <w:rPr>
          <w:rFonts w:ascii="GHEA Grapalat" w:hAnsi="GHEA Grapalat" w:cs="Sylfaen"/>
          <w:color w:val="auto"/>
          <w:sz w:val="24"/>
          <w:szCs w:val="24"/>
          <w:lang w:val="es-ES"/>
        </w:rPr>
        <w:t>ին</w:t>
      </w:r>
      <w:proofErr w:type="spellEnd"/>
      <w:r w:rsidR="00BB2D31" w:rsidRPr="0093002B">
        <w:rPr>
          <w:rFonts w:ascii="GHEA Grapalat" w:hAnsi="GHEA Grapalat" w:cs="Sylfaen"/>
          <w:color w:val="auto"/>
          <w:sz w:val="24"/>
          <w:szCs w:val="24"/>
          <w:lang w:val="es-ES"/>
        </w:rPr>
        <w:t xml:space="preserve"> </w:t>
      </w:r>
      <w:proofErr w:type="spellStart"/>
      <w:r w:rsidR="00BB2D31" w:rsidRPr="0093002B">
        <w:rPr>
          <w:rFonts w:ascii="GHEA Grapalat" w:hAnsi="GHEA Grapalat" w:cs="Sylfaen"/>
          <w:color w:val="auto"/>
          <w:sz w:val="24"/>
          <w:szCs w:val="24"/>
          <w:lang w:val="es-ES"/>
        </w:rPr>
        <w:t>մասնակցելու</w:t>
      </w:r>
      <w:proofErr w:type="spellEnd"/>
      <w:r w:rsidR="00BB2D31" w:rsidRPr="0093002B">
        <w:rPr>
          <w:rFonts w:ascii="GHEA Grapalat" w:hAnsi="GHEA Grapalat" w:cs="Arial"/>
          <w:color w:val="auto"/>
          <w:sz w:val="24"/>
          <w:szCs w:val="24"/>
          <w:lang w:val="es-ES"/>
        </w:rPr>
        <w:t xml:space="preserve">  </w:t>
      </w:r>
    </w:p>
    <w:p w14:paraId="7C714323" w14:textId="77777777" w:rsidR="00BB2D31" w:rsidRPr="0093002B" w:rsidRDefault="00BB2D31" w:rsidP="00BB2D31">
      <w:pPr>
        <w:rPr>
          <w:lang w:val="es-ES" w:eastAsia="ru-RU"/>
        </w:rPr>
      </w:pPr>
    </w:p>
    <w:p w14:paraId="2029885B" w14:textId="77777777" w:rsidR="00BB2D31" w:rsidRPr="0093002B" w:rsidRDefault="00BB2D31" w:rsidP="00BB2D31">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7460E199" w14:textId="77777777" w:rsidR="00BB2D31" w:rsidRPr="0093002B" w:rsidRDefault="00BB2D31" w:rsidP="00BB2D31">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43BBA2EB" w14:textId="23008336" w:rsidR="00BB2D31" w:rsidRPr="0093002B" w:rsidRDefault="00BB2D31" w:rsidP="00BB2D31">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B56F16">
        <w:rPr>
          <w:rFonts w:ascii="GHEA Grapalat" w:hAnsi="GHEA Grapalat"/>
          <w:b/>
          <w:lang w:val="es-ES"/>
        </w:rPr>
        <w:t>ԲՄԱՇՁԲ-</w:t>
      </w:r>
      <w:r w:rsidR="00515F82">
        <w:rPr>
          <w:rFonts w:ascii="GHEA Grapalat" w:hAnsi="GHEA Grapalat"/>
          <w:b/>
          <w:lang w:val="es-ES"/>
        </w:rPr>
        <w:t>26/15</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065E06C" w14:textId="77777777" w:rsidR="00BB2D31" w:rsidRPr="0093002B" w:rsidRDefault="00BB2D31" w:rsidP="00BB2D31">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F5F5AEA" w14:textId="40345D76" w:rsidR="00BB2D31" w:rsidRPr="0093002B" w:rsidRDefault="00F57EA6" w:rsidP="00BB2D31">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00BB2D31" w:rsidRPr="0093002B">
        <w:rPr>
          <w:rFonts w:ascii="GHEA Grapalat" w:hAnsi="GHEA Grapalat" w:cs="Sylfaen"/>
          <w:sz w:val="20"/>
          <w:szCs w:val="20"/>
          <w:lang w:val="es-ES"/>
        </w:rPr>
        <w:t>ի</w:t>
      </w:r>
      <w:proofErr w:type="spellEnd"/>
      <w:r w:rsidR="00BB2D31" w:rsidRPr="0093002B">
        <w:rPr>
          <w:rFonts w:ascii="GHEA Grapalat" w:hAnsi="GHEA Grapalat" w:cs="Arial"/>
          <w:sz w:val="16"/>
          <w:szCs w:val="16"/>
          <w:lang w:val="es-ES"/>
        </w:rPr>
        <w:t xml:space="preserve"> </w:t>
      </w:r>
      <w:r w:rsidR="00BB2D31" w:rsidRPr="0093002B">
        <w:rPr>
          <w:rFonts w:ascii="GHEA Grapalat" w:hAnsi="GHEA Grapalat"/>
          <w:u w:val="single"/>
          <w:lang w:val="es-ES"/>
        </w:rPr>
        <w:tab/>
        <w:t xml:space="preserve">    </w:t>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t xml:space="preserve">     </w:t>
      </w:r>
      <w:r w:rsidR="00BB2D31" w:rsidRPr="0093002B">
        <w:rPr>
          <w:rFonts w:ascii="GHEA Grapalat" w:hAnsi="GHEA Grapalat" w:cs="Sylfaen"/>
          <w:sz w:val="20"/>
          <w:szCs w:val="20"/>
          <w:lang w:val="es-ES"/>
        </w:rPr>
        <w:t xml:space="preserve"> </w:t>
      </w:r>
      <w:proofErr w:type="spellStart"/>
      <w:r w:rsidR="00BB2D31" w:rsidRPr="0093002B">
        <w:rPr>
          <w:rFonts w:ascii="GHEA Grapalat" w:hAnsi="GHEA Grapalat" w:cs="Sylfaen"/>
          <w:sz w:val="20"/>
          <w:szCs w:val="20"/>
          <w:lang w:val="es-ES"/>
        </w:rPr>
        <w:t>չափաբաժնին</w:t>
      </w:r>
      <w:proofErr w:type="spellEnd"/>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չափաբաժիններին</w:t>
      </w:r>
      <w:proofErr w:type="spellEnd"/>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և</w:t>
      </w:r>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հրավերի</w:t>
      </w:r>
      <w:proofErr w:type="spellEnd"/>
      <w:r w:rsidR="00BB2D31" w:rsidRPr="0093002B">
        <w:rPr>
          <w:rFonts w:ascii="GHEA Grapalat" w:hAnsi="GHEA Grapalat" w:cs="Sylfaen"/>
          <w:sz w:val="20"/>
          <w:szCs w:val="20"/>
          <w:lang w:val="es-ES"/>
        </w:rPr>
        <w:t xml:space="preserve"> </w:t>
      </w:r>
    </w:p>
    <w:p w14:paraId="782F8803" w14:textId="77777777" w:rsidR="00BB2D31" w:rsidRPr="0093002B" w:rsidRDefault="00BB2D31" w:rsidP="00BB2D31">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281E675" w14:textId="77777777" w:rsidR="00BB2D31" w:rsidRPr="0093002B" w:rsidRDefault="00BB2D31" w:rsidP="00BB2D31">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5C72EAA6" w14:textId="77777777" w:rsidR="00BB2D31" w:rsidRPr="0093002B" w:rsidRDefault="00BB2D31" w:rsidP="00BB2D31">
      <w:pPr>
        <w:jc w:val="both"/>
        <w:rPr>
          <w:rFonts w:ascii="GHEA Grapalat" w:hAnsi="GHEA Grapalat"/>
          <w:sz w:val="12"/>
          <w:szCs w:val="12"/>
          <w:u w:val="single"/>
          <w:lang w:val="es-ES"/>
        </w:rPr>
      </w:pPr>
    </w:p>
    <w:p w14:paraId="3FA0BB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1444CA4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E10DDE9"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581DFE7F"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11B93996" w14:textId="77777777" w:rsidR="00BB2D31" w:rsidRPr="0093002B" w:rsidDel="00437CDB" w:rsidRDefault="00BB2D31" w:rsidP="00BB2D31">
      <w:pPr>
        <w:jc w:val="both"/>
        <w:rPr>
          <w:rFonts w:ascii="GHEA Grapalat" w:hAnsi="GHEA Grapalat" w:cs="Sylfaen"/>
          <w:sz w:val="20"/>
          <w:szCs w:val="20"/>
          <w:lang w:val="es-ES"/>
        </w:rPr>
      </w:pPr>
    </w:p>
    <w:p w14:paraId="09E2F51B"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62E1B6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0821F323"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9793B84" w14:textId="77777777" w:rsidR="00BB2D31" w:rsidRPr="0093002B" w:rsidRDefault="00BB2D31" w:rsidP="00BB2D31">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5AECFA76"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505173F5" w14:textId="77777777" w:rsidR="00BB2D31" w:rsidRPr="0093002B" w:rsidRDefault="00BB2D31" w:rsidP="00BB2D31">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5FDA57D7" w14:textId="77777777" w:rsidR="00BB2D31" w:rsidRPr="0093002B" w:rsidRDefault="00BB2D31" w:rsidP="00BB2D31">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5668CB24" w14:textId="77777777" w:rsidR="00BB2D31" w:rsidRPr="0093002B" w:rsidRDefault="00BB2D31" w:rsidP="00BB2D31">
      <w:pPr>
        <w:jc w:val="right"/>
        <w:rPr>
          <w:rFonts w:ascii="GHEA Grapalat" w:hAnsi="GHEA Grapalat"/>
          <w:sz w:val="10"/>
          <w:szCs w:val="10"/>
          <w:lang w:val="es-ES"/>
        </w:rPr>
      </w:pPr>
    </w:p>
    <w:p w14:paraId="0D45FD79" w14:textId="77777777" w:rsidR="00BB2D31" w:rsidRPr="0093002B" w:rsidRDefault="00BB2D31" w:rsidP="00BB2D31">
      <w:pPr>
        <w:jc w:val="right"/>
        <w:rPr>
          <w:rFonts w:ascii="GHEA Grapalat" w:hAnsi="GHEA Grapalat"/>
          <w:sz w:val="10"/>
          <w:szCs w:val="10"/>
          <w:lang w:val="es-ES"/>
        </w:rPr>
      </w:pPr>
    </w:p>
    <w:p w14:paraId="5119B2D1" w14:textId="77777777" w:rsidR="00BB2D31" w:rsidRPr="0093002B" w:rsidRDefault="00BB2D31" w:rsidP="00BB2D31">
      <w:pPr>
        <w:jc w:val="right"/>
        <w:rPr>
          <w:rFonts w:ascii="GHEA Grapalat" w:hAnsi="GHEA Grapalat"/>
          <w:sz w:val="10"/>
          <w:szCs w:val="10"/>
          <w:lang w:val="es-ES"/>
        </w:rPr>
      </w:pPr>
    </w:p>
    <w:p w14:paraId="61EDEE0A" w14:textId="77777777" w:rsidR="00BB2D31" w:rsidRPr="0093002B" w:rsidRDefault="00BB2D31" w:rsidP="00BB2D31">
      <w:pPr>
        <w:jc w:val="right"/>
        <w:rPr>
          <w:rFonts w:ascii="GHEA Grapalat" w:hAnsi="GHEA Grapalat"/>
          <w:sz w:val="10"/>
          <w:szCs w:val="10"/>
          <w:lang w:val="hy-AM"/>
        </w:rPr>
      </w:pPr>
    </w:p>
    <w:p w14:paraId="7FD1E7F8"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32BD1C57"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1BF50A34" w14:textId="77777777" w:rsidR="00BB2D31" w:rsidRPr="0093002B" w:rsidRDefault="00BB2D31" w:rsidP="00BB2D31">
      <w:pPr>
        <w:jc w:val="right"/>
        <w:rPr>
          <w:rFonts w:ascii="GHEA Grapalat" w:hAnsi="GHEA Grapalat"/>
          <w:sz w:val="10"/>
          <w:szCs w:val="10"/>
          <w:lang w:val="hy-AM"/>
        </w:rPr>
      </w:pPr>
    </w:p>
    <w:p w14:paraId="22952324" w14:textId="77777777" w:rsidR="00BB2D31" w:rsidRPr="0093002B" w:rsidRDefault="00BB2D31" w:rsidP="00BB2D31">
      <w:pPr>
        <w:ind w:firstLine="708"/>
        <w:jc w:val="both"/>
        <w:rPr>
          <w:rFonts w:ascii="GHEA Grapalat" w:hAnsi="GHEA Grapalat" w:cs="Arial"/>
          <w:sz w:val="20"/>
          <w:szCs w:val="20"/>
          <w:lang w:val="hy-AM"/>
        </w:rPr>
      </w:pPr>
    </w:p>
    <w:p w14:paraId="4E71E309"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21FAAA3"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13E1E4F1" w14:textId="77777777" w:rsidR="00BB2D31" w:rsidRPr="0093002B" w:rsidRDefault="00BB2D31" w:rsidP="00BB2D31">
      <w:pPr>
        <w:ind w:firstLine="709"/>
        <w:jc w:val="both"/>
        <w:rPr>
          <w:rFonts w:ascii="GHEA Grapalat" w:hAnsi="GHEA Grapalat" w:cs="Arial"/>
          <w:sz w:val="20"/>
          <w:szCs w:val="20"/>
          <w:lang w:val="hy-AM"/>
        </w:rPr>
      </w:pPr>
    </w:p>
    <w:p w14:paraId="5C18AE18" w14:textId="77777777" w:rsidR="00BB2D31" w:rsidRPr="0093002B" w:rsidRDefault="00BB2D31" w:rsidP="00BB2D31">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39DBB692"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3CF7CF70" w14:textId="77777777" w:rsidR="00BB2D31" w:rsidRPr="0093002B" w:rsidRDefault="00BB2D31" w:rsidP="00BB2D31">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9DDD1B5"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DC2D450" w14:textId="23ACA410" w:rsidR="00BB2D31" w:rsidRPr="0093002B" w:rsidRDefault="00BB2D31" w:rsidP="00BB2D31">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515F82">
        <w:rPr>
          <w:rFonts w:ascii="GHEA Grapalat" w:hAnsi="GHEA Grapalat"/>
          <w:b/>
          <w:lang w:val="es-ES"/>
        </w:rPr>
        <w:t>26/15</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5657C672" w14:textId="77777777" w:rsidR="00BB2D31" w:rsidRPr="0093002B" w:rsidRDefault="00BB2D31" w:rsidP="00BB2D31">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0064E4E6" w14:textId="77777777" w:rsidR="00BB2D31" w:rsidRPr="0093002B" w:rsidRDefault="00BB2D31" w:rsidP="00BB2D31">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39AE0B18" w14:textId="01AE38C4" w:rsidR="00BB2D31" w:rsidRPr="0093002B" w:rsidRDefault="00BB2D31" w:rsidP="00BB2D31">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515F82">
        <w:rPr>
          <w:rFonts w:ascii="GHEA Grapalat" w:hAnsi="GHEA Grapalat"/>
          <w:b/>
          <w:lang w:val="es-ES"/>
        </w:rPr>
        <w:t>26/15</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64EC72C2" w14:textId="77777777" w:rsidR="00BB2D31" w:rsidRPr="0093002B" w:rsidRDefault="00BB2D31" w:rsidP="00BB2D31">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5DFB58F0" w14:textId="77777777" w:rsidR="00BB2D31" w:rsidRPr="0093002B" w:rsidRDefault="00BB2D31" w:rsidP="00BB2D31">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E8FCE93" w14:textId="77777777" w:rsidR="00BB2D31" w:rsidRPr="0093002B" w:rsidRDefault="00BB2D31" w:rsidP="00BB2D31">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3DF499A5"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6BB72A47"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CDDCFBD"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lastRenderedPageBreak/>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14777FDF"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7714B61" w14:textId="77777777" w:rsidR="00BB2D31" w:rsidRPr="0093002B" w:rsidRDefault="00BB2D31" w:rsidP="00BB2D31">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60659902" w14:textId="77777777" w:rsidR="00BB2D31" w:rsidRPr="0093002B" w:rsidRDefault="00BB2D31" w:rsidP="00BB2D31">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4ABDA96"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FED85CF" w14:textId="77777777" w:rsidR="00BB2D31" w:rsidRPr="0093002B" w:rsidRDefault="00BB2D31" w:rsidP="00BB2D31">
      <w:pPr>
        <w:jc w:val="both"/>
        <w:rPr>
          <w:rFonts w:ascii="GHEA Grapalat" w:hAnsi="GHEA Grapalat" w:cs="Sylfaen"/>
          <w:sz w:val="20"/>
          <w:lang w:val="es-ES"/>
        </w:rPr>
      </w:pPr>
    </w:p>
    <w:p w14:paraId="16331D75" w14:textId="77777777" w:rsidR="00BB2D31" w:rsidRPr="0093002B" w:rsidRDefault="00BB2D31" w:rsidP="00BB2D31">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41FDE161" w14:textId="77777777" w:rsidR="00BB2D31" w:rsidRPr="0093002B" w:rsidRDefault="00BB2D31" w:rsidP="00BB2D31">
      <w:pPr>
        <w:jc w:val="right"/>
        <w:rPr>
          <w:rFonts w:ascii="GHEA Grapalat" w:hAnsi="GHEA Grapalat"/>
          <w:sz w:val="10"/>
          <w:szCs w:val="10"/>
          <w:lang w:val="es-ES"/>
        </w:rPr>
      </w:pPr>
    </w:p>
    <w:p w14:paraId="62E1E959" w14:textId="77777777" w:rsidR="00BB2D31" w:rsidRPr="0093002B" w:rsidRDefault="00BB2D31" w:rsidP="00BB2D31">
      <w:pPr>
        <w:ind w:firstLine="708"/>
        <w:jc w:val="both"/>
        <w:rPr>
          <w:rFonts w:ascii="GHEA Grapalat" w:hAnsi="GHEA Grapalat"/>
          <w:sz w:val="20"/>
          <w:lang w:val="es-ES"/>
        </w:rPr>
      </w:pPr>
    </w:p>
    <w:p w14:paraId="0FC1F578" w14:textId="77777777" w:rsidR="00BB2D31" w:rsidRPr="0093002B" w:rsidRDefault="00BB2D31" w:rsidP="00BB2D31">
      <w:pPr>
        <w:ind w:firstLine="708"/>
        <w:jc w:val="both"/>
        <w:rPr>
          <w:rFonts w:ascii="GHEA Grapalat" w:hAnsi="GHEA Grapalat"/>
          <w:sz w:val="20"/>
          <w:lang w:val="es-ES"/>
        </w:rPr>
      </w:pPr>
    </w:p>
    <w:p w14:paraId="1EF2B2EB" w14:textId="77777777" w:rsidR="00BB2D31" w:rsidRPr="0093002B" w:rsidRDefault="00BB2D31" w:rsidP="00BB2D31">
      <w:pPr>
        <w:jc w:val="both"/>
        <w:rPr>
          <w:rFonts w:ascii="GHEA Grapalat" w:hAnsi="GHEA Grapalat"/>
          <w:sz w:val="20"/>
          <w:lang w:val="es-ES"/>
        </w:rPr>
      </w:pPr>
    </w:p>
    <w:p w14:paraId="5FC6AF4B" w14:textId="77777777" w:rsidR="00BB2D31" w:rsidRPr="0093002B" w:rsidRDefault="00BB2D31" w:rsidP="00BB2D31">
      <w:pPr>
        <w:jc w:val="both"/>
        <w:rPr>
          <w:rFonts w:ascii="GHEA Grapalat" w:hAnsi="GHEA Grapalat"/>
          <w:sz w:val="20"/>
          <w:lang w:val="es-ES"/>
        </w:rPr>
      </w:pPr>
    </w:p>
    <w:p w14:paraId="643FCCDA" w14:textId="77777777" w:rsidR="00BB2D31" w:rsidRPr="0093002B" w:rsidRDefault="00BB2D31" w:rsidP="00BB2D31">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7F3FFA">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7F3FFA">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7EA2A3A7" w14:textId="77777777" w:rsidR="00BB2D31" w:rsidRPr="0093002B" w:rsidRDefault="00BB2D31" w:rsidP="00BB2D31">
      <w:pPr>
        <w:jc w:val="both"/>
        <w:rPr>
          <w:rFonts w:ascii="GHEA Grapalat" w:hAnsi="GHEA Grapalat" w:cs="Arial"/>
          <w:sz w:val="20"/>
          <w:vertAlign w:val="superscript"/>
          <w:lang w:val="es-ES"/>
        </w:rPr>
      </w:pPr>
    </w:p>
    <w:p w14:paraId="406D436A" w14:textId="77777777" w:rsidR="00BB2D31" w:rsidRPr="0093002B" w:rsidRDefault="00BB2D31" w:rsidP="00BB2D31">
      <w:pPr>
        <w:jc w:val="both"/>
        <w:rPr>
          <w:rFonts w:ascii="GHEA Grapalat" w:hAnsi="GHEA Grapalat"/>
          <w:sz w:val="20"/>
          <w:lang w:val="hy-AM"/>
        </w:rPr>
      </w:pPr>
      <w:r w:rsidRPr="0093002B">
        <w:rPr>
          <w:rFonts w:ascii="GHEA Grapalat" w:hAnsi="GHEA Grapalat"/>
          <w:sz w:val="20"/>
          <w:lang w:val="hy-AM"/>
        </w:rPr>
        <w:t xml:space="preserve">    </w:t>
      </w:r>
    </w:p>
    <w:p w14:paraId="3AC01C30" w14:textId="77777777" w:rsidR="00BB2D31" w:rsidRPr="0093002B" w:rsidRDefault="00BB2D31" w:rsidP="00BB2D31">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3FBE" w14:textId="77777777" w:rsidR="00BB2D31" w:rsidRPr="0093002B" w:rsidRDefault="00BB2D31" w:rsidP="00BB2D31">
      <w:pPr>
        <w:pStyle w:val="BodyTextIndent3"/>
        <w:spacing w:line="240" w:lineRule="auto"/>
        <w:jc w:val="right"/>
        <w:rPr>
          <w:rFonts w:ascii="GHEA Grapalat" w:hAnsi="GHEA Grapalat"/>
          <w:b/>
          <w:lang w:val="hy-AM"/>
        </w:rPr>
      </w:pPr>
    </w:p>
    <w:p w14:paraId="45C841DA" w14:textId="77777777" w:rsidR="00BB2D31" w:rsidRPr="0093002B" w:rsidRDefault="00BB2D31" w:rsidP="00BB2D31">
      <w:pPr>
        <w:pStyle w:val="BodyTextIndent3"/>
        <w:spacing w:line="240" w:lineRule="auto"/>
        <w:jc w:val="right"/>
        <w:rPr>
          <w:rFonts w:ascii="GHEA Grapalat" w:hAnsi="GHEA Grapalat"/>
          <w:b/>
          <w:sz w:val="18"/>
          <w:szCs w:val="18"/>
          <w:lang w:val="hy-AM"/>
        </w:rPr>
      </w:pPr>
    </w:p>
    <w:p w14:paraId="2E931C57" w14:textId="77777777" w:rsidR="00BB2D31" w:rsidRPr="0093002B"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CB30EC5" w14:textId="77777777" w:rsidR="00BB2D31" w:rsidRPr="00927C52"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5C4A7B40" w14:textId="77777777" w:rsidR="00BB2D31" w:rsidRPr="0093002B" w:rsidRDefault="00BB2D31" w:rsidP="00BB2D31">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671E5E" w14:textId="77777777" w:rsidR="00BB2D31" w:rsidRPr="0093002B" w:rsidRDefault="00BB2D31" w:rsidP="00BB2D31">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6D8543D" w14:textId="77777777" w:rsidR="00BB2D31" w:rsidRDefault="00BB2D31" w:rsidP="00BB2D31">
      <w:pPr>
        <w:pStyle w:val="BodyTextIndent3"/>
        <w:spacing w:line="240" w:lineRule="auto"/>
        <w:jc w:val="right"/>
        <w:rPr>
          <w:rFonts w:ascii="GHEA Grapalat" w:hAnsi="GHEA Grapalat"/>
          <w:i/>
          <w:sz w:val="18"/>
          <w:szCs w:val="18"/>
          <w:lang w:val="hy-AM" w:eastAsia="ru-RU"/>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2A91C830" w14:textId="38502CED" w:rsidR="00CE3A99" w:rsidRPr="0093002B" w:rsidRDefault="00CE3A99" w:rsidP="00BB2D31">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 </w:t>
      </w:r>
    </w:p>
    <w:p w14:paraId="1E382B7A" w14:textId="5F095EFC" w:rsidR="00614AC6" w:rsidRPr="0093002B" w:rsidRDefault="000B1088" w:rsidP="000B1088">
      <w:pPr>
        <w:pStyle w:val="BodyTextIndent3"/>
        <w:spacing w:line="240" w:lineRule="auto"/>
        <w:ind w:firstLine="0"/>
        <w:jc w:val="right"/>
        <w:rPr>
          <w:rFonts w:ascii="GHEA Grapalat" w:hAnsi="GHEA Grapalat"/>
          <w:b/>
          <w:lang w:val="hy-AM"/>
        </w:rPr>
      </w:pPr>
      <w:r w:rsidRPr="0093002B">
        <w:rPr>
          <w:rFonts w:ascii="GHEA Grapalat" w:hAnsi="GHEA Grapalat"/>
          <w:b/>
          <w:lang w:val="hy-AM"/>
        </w:rPr>
        <w:br w:type="page"/>
      </w:r>
    </w:p>
    <w:p w14:paraId="6BE8B192"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017AD867" w14:textId="77777777" w:rsidR="00BB2D31" w:rsidRPr="000B4CF4" w:rsidRDefault="00BB2D31" w:rsidP="00233035">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60CC969F" w14:textId="1B48A5A3" w:rsidR="00BB2D31" w:rsidRPr="005E1F72" w:rsidRDefault="00BB2D31" w:rsidP="00233035">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515F82">
        <w:rPr>
          <w:rFonts w:ascii="GHEA Grapalat" w:hAnsi="GHEA Grapalat"/>
          <w:b/>
          <w:lang w:val="hy-AM"/>
        </w:rPr>
        <w:t>26/15</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23BB3C3D" w14:textId="5EAE440E" w:rsidR="00BB2D31" w:rsidRDefault="00BB2D31" w:rsidP="00233035">
      <w:pPr>
        <w:pStyle w:val="BodyTextIndent3"/>
        <w:spacing w:line="240" w:lineRule="auto"/>
        <w:ind w:firstLine="0"/>
        <w:jc w:val="right"/>
        <w:rPr>
          <w:rFonts w:ascii="GHEA Grapalat" w:hAnsi="GHEA Grapalat" w:cs="Sylfaen"/>
          <w:b/>
          <w:lang w:val="hy-AM"/>
        </w:rPr>
      </w:pPr>
      <w:r>
        <w:rPr>
          <w:rFonts w:ascii="GHEA Grapalat" w:hAnsi="GHEA Grapalat" w:cs="Sylfaen"/>
          <w:b/>
          <w:lang w:val="hy-AM"/>
        </w:rPr>
        <w:t xml:space="preserve">                                                                                                                           </w:t>
      </w:r>
      <w:r w:rsidR="00F57EA6">
        <w:rPr>
          <w:rFonts w:ascii="GHEA Grapalat" w:hAnsi="GHEA Grapalat" w:cs="Sylfaen"/>
          <w:b/>
          <w:lang w:val="hy-AM"/>
        </w:rPr>
        <w:t>բաց մրցույթ</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lastRenderedPageBreak/>
        <w:br w:type="page"/>
      </w:r>
    </w:p>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ED36B6">
      <w:pPr>
        <w:jc w:val="center"/>
        <w:rPr>
          <w:rFonts w:ascii="GHEA Grapalat" w:eastAsia="GHEA Grapalat" w:hAnsi="GHEA Grapalat" w:cs="GHEA Grapalat"/>
          <w:b/>
        </w:rPr>
      </w:pPr>
      <w:r w:rsidRPr="0093002B">
        <w:rPr>
          <w:rFonts w:ascii="GHEA Grapalat" w:eastAsia="GHEA Grapalat" w:hAnsi="GHEA Grapalat" w:cs="GHEA Grapalat"/>
          <w:b/>
        </w:rPr>
        <w:lastRenderedPageBreak/>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ED36B6">
      <w:pPr>
        <w:pBdr>
          <w:top w:val="nil"/>
          <w:left w:val="nil"/>
          <w:bottom w:val="nil"/>
          <w:right w:val="nil"/>
          <w:between w:val="nil"/>
        </w:pBdr>
        <w:ind w:left="567"/>
        <w:jc w:val="center"/>
        <w:rPr>
          <w:rFonts w:ascii="GHEA Grapalat" w:eastAsia="GHEA Grapalat" w:hAnsi="GHEA Grapalat" w:cs="GHEA Grapalat"/>
        </w:rPr>
      </w:pPr>
    </w:p>
    <w:p w14:paraId="33C2B3A4"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ED36B6">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ED36B6">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ED36B6">
      <w:pPr>
        <w:ind w:firstLine="567"/>
        <w:jc w:val="both"/>
        <w:rPr>
          <w:rFonts w:ascii="GHEA Grapalat" w:eastAsia="GHEA Grapalat" w:hAnsi="GHEA Grapalat" w:cs="GHEA Grapalat"/>
        </w:rPr>
      </w:pPr>
    </w:p>
    <w:p w14:paraId="4F7DA824"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p>
    <w:p w14:paraId="201627FF"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11845626"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17" w:name="_heading=h.gjdgxs" w:colFirst="0" w:colLast="0"/>
      <w:bookmarkEnd w:id="17"/>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3855405D"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lastRenderedPageBreak/>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773203B8"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32DA7A64" w14:textId="77777777" w:rsidR="00943E8E" w:rsidRDefault="00943E8E" w:rsidP="00B905FE">
      <w:pPr>
        <w:pStyle w:val="BodyTextIndent3"/>
        <w:spacing w:line="240" w:lineRule="auto"/>
        <w:ind w:firstLine="0"/>
        <w:jc w:val="right"/>
        <w:rPr>
          <w:rFonts w:ascii="GHEA Grapalat" w:hAnsi="GHEA Grapalat" w:cs="Sylfaen"/>
          <w:b/>
          <w:lang w:val="hy-AM"/>
        </w:rPr>
      </w:pPr>
    </w:p>
    <w:p w14:paraId="5EE36B36" w14:textId="77777777" w:rsidR="00ED36B6" w:rsidRDefault="00ED36B6" w:rsidP="00B905FE">
      <w:pPr>
        <w:pStyle w:val="BodyTextIndent3"/>
        <w:spacing w:line="240" w:lineRule="auto"/>
        <w:ind w:firstLine="0"/>
        <w:jc w:val="right"/>
        <w:rPr>
          <w:rFonts w:ascii="GHEA Grapalat" w:hAnsi="GHEA Grapalat" w:cs="Sylfaen"/>
          <w:b/>
          <w:lang w:val="hy-AM"/>
        </w:rPr>
      </w:pPr>
    </w:p>
    <w:p w14:paraId="4C2FE618" w14:textId="77777777" w:rsidR="00ED36B6" w:rsidRDefault="00ED36B6" w:rsidP="00B905FE">
      <w:pPr>
        <w:pStyle w:val="BodyTextIndent3"/>
        <w:spacing w:line="240" w:lineRule="auto"/>
        <w:ind w:firstLine="0"/>
        <w:jc w:val="right"/>
        <w:rPr>
          <w:rFonts w:ascii="GHEA Grapalat" w:hAnsi="GHEA Grapalat" w:cs="Sylfaen"/>
          <w:b/>
          <w:lang w:val="hy-AM"/>
        </w:rPr>
      </w:pPr>
    </w:p>
    <w:p w14:paraId="298B1E75" w14:textId="77777777" w:rsidR="00ED36B6" w:rsidRDefault="00ED36B6" w:rsidP="00B905FE">
      <w:pPr>
        <w:pStyle w:val="BodyTextIndent3"/>
        <w:spacing w:line="240" w:lineRule="auto"/>
        <w:ind w:firstLine="0"/>
        <w:jc w:val="right"/>
        <w:rPr>
          <w:rFonts w:ascii="GHEA Grapalat" w:hAnsi="GHEA Grapalat" w:cs="Sylfaen"/>
          <w:b/>
          <w:lang w:val="hy-AM"/>
        </w:rPr>
      </w:pPr>
    </w:p>
    <w:p w14:paraId="2D2FC838" w14:textId="77777777" w:rsidR="00ED36B6" w:rsidRDefault="00ED36B6" w:rsidP="00B905FE">
      <w:pPr>
        <w:pStyle w:val="BodyTextIndent3"/>
        <w:spacing w:line="240" w:lineRule="auto"/>
        <w:ind w:firstLine="0"/>
        <w:jc w:val="right"/>
        <w:rPr>
          <w:rFonts w:ascii="GHEA Grapalat" w:hAnsi="GHEA Grapalat" w:cs="Sylfaen"/>
          <w:b/>
          <w:lang w:val="hy-AM"/>
        </w:rPr>
      </w:pPr>
    </w:p>
    <w:p w14:paraId="110ED78D" w14:textId="77777777" w:rsidR="00ED36B6" w:rsidRDefault="00ED36B6" w:rsidP="00B905FE">
      <w:pPr>
        <w:pStyle w:val="BodyTextIndent3"/>
        <w:spacing w:line="240" w:lineRule="auto"/>
        <w:ind w:firstLine="0"/>
        <w:jc w:val="right"/>
        <w:rPr>
          <w:rFonts w:ascii="GHEA Grapalat" w:hAnsi="GHEA Grapalat" w:cs="Sylfaen"/>
          <w:b/>
          <w:lang w:val="hy-AM"/>
        </w:rPr>
      </w:pPr>
    </w:p>
    <w:p w14:paraId="41E06E72" w14:textId="77777777" w:rsidR="00ED36B6" w:rsidRDefault="00ED36B6" w:rsidP="00B905FE">
      <w:pPr>
        <w:pStyle w:val="BodyTextIndent3"/>
        <w:spacing w:line="240" w:lineRule="auto"/>
        <w:ind w:firstLine="0"/>
        <w:jc w:val="right"/>
        <w:rPr>
          <w:rFonts w:ascii="GHEA Grapalat" w:hAnsi="GHEA Grapalat" w:cs="Sylfaen"/>
          <w:b/>
          <w:lang w:val="hy-AM"/>
        </w:rPr>
      </w:pPr>
    </w:p>
    <w:p w14:paraId="6141BE3E" w14:textId="77777777" w:rsidR="00ED36B6" w:rsidRDefault="00ED36B6" w:rsidP="00B905FE">
      <w:pPr>
        <w:pStyle w:val="BodyTextIndent3"/>
        <w:spacing w:line="240" w:lineRule="auto"/>
        <w:ind w:firstLine="0"/>
        <w:jc w:val="right"/>
        <w:rPr>
          <w:rFonts w:ascii="GHEA Grapalat" w:hAnsi="GHEA Grapalat" w:cs="Sylfaen"/>
          <w:b/>
          <w:lang w:val="hy-AM"/>
        </w:rPr>
      </w:pPr>
    </w:p>
    <w:p w14:paraId="6430FA25" w14:textId="77777777" w:rsidR="00ED36B6" w:rsidRDefault="00ED36B6" w:rsidP="00B905FE">
      <w:pPr>
        <w:pStyle w:val="BodyTextIndent3"/>
        <w:spacing w:line="240" w:lineRule="auto"/>
        <w:ind w:firstLine="0"/>
        <w:jc w:val="right"/>
        <w:rPr>
          <w:rFonts w:ascii="GHEA Grapalat" w:hAnsi="GHEA Grapalat" w:cs="Sylfaen"/>
          <w:b/>
          <w:lang w:val="hy-AM"/>
        </w:rPr>
      </w:pPr>
    </w:p>
    <w:p w14:paraId="06404605" w14:textId="77777777" w:rsidR="00ED36B6" w:rsidRDefault="00ED36B6" w:rsidP="00B905FE">
      <w:pPr>
        <w:pStyle w:val="BodyTextIndent3"/>
        <w:spacing w:line="240" w:lineRule="auto"/>
        <w:ind w:firstLine="0"/>
        <w:jc w:val="right"/>
        <w:rPr>
          <w:rFonts w:ascii="GHEA Grapalat" w:hAnsi="GHEA Grapalat" w:cs="Sylfaen"/>
          <w:b/>
          <w:lang w:val="hy-AM"/>
        </w:rPr>
      </w:pPr>
    </w:p>
    <w:p w14:paraId="04544A5F" w14:textId="77777777" w:rsidR="00ED36B6" w:rsidRDefault="00ED36B6" w:rsidP="00B905FE">
      <w:pPr>
        <w:pStyle w:val="BodyTextIndent3"/>
        <w:spacing w:line="240" w:lineRule="auto"/>
        <w:ind w:firstLine="0"/>
        <w:jc w:val="right"/>
        <w:rPr>
          <w:rFonts w:ascii="GHEA Grapalat" w:hAnsi="GHEA Grapalat" w:cs="Sylfaen"/>
          <w:b/>
          <w:lang w:val="hy-AM"/>
        </w:rPr>
      </w:pPr>
    </w:p>
    <w:p w14:paraId="4890BC3D" w14:textId="77777777" w:rsidR="00ED36B6" w:rsidRDefault="00ED36B6" w:rsidP="00B905FE">
      <w:pPr>
        <w:pStyle w:val="BodyTextIndent3"/>
        <w:spacing w:line="240" w:lineRule="auto"/>
        <w:ind w:firstLine="0"/>
        <w:jc w:val="right"/>
        <w:rPr>
          <w:rFonts w:ascii="GHEA Grapalat" w:hAnsi="GHEA Grapalat" w:cs="Sylfaen"/>
          <w:b/>
          <w:lang w:val="hy-AM"/>
        </w:rPr>
      </w:pPr>
    </w:p>
    <w:p w14:paraId="4FFF5EB8" w14:textId="77777777" w:rsidR="00ED36B6" w:rsidRDefault="00ED36B6" w:rsidP="00B905FE">
      <w:pPr>
        <w:pStyle w:val="BodyTextIndent3"/>
        <w:spacing w:line="240" w:lineRule="auto"/>
        <w:ind w:firstLine="0"/>
        <w:jc w:val="right"/>
        <w:rPr>
          <w:rFonts w:ascii="GHEA Grapalat" w:hAnsi="GHEA Grapalat" w:cs="Sylfaen"/>
          <w:b/>
          <w:lang w:val="hy-AM"/>
        </w:rPr>
      </w:pPr>
    </w:p>
    <w:p w14:paraId="76236E72" w14:textId="77777777" w:rsidR="00ED36B6" w:rsidRDefault="00ED36B6" w:rsidP="00B905FE">
      <w:pPr>
        <w:pStyle w:val="BodyTextIndent3"/>
        <w:spacing w:line="240" w:lineRule="auto"/>
        <w:ind w:firstLine="0"/>
        <w:jc w:val="right"/>
        <w:rPr>
          <w:rFonts w:ascii="GHEA Grapalat" w:hAnsi="GHEA Grapalat" w:cs="Sylfaen"/>
          <w:b/>
          <w:lang w:val="hy-AM"/>
        </w:rPr>
      </w:pPr>
    </w:p>
    <w:p w14:paraId="15A46D4A" w14:textId="77777777" w:rsidR="00ED36B6" w:rsidRDefault="00ED36B6" w:rsidP="00B905FE">
      <w:pPr>
        <w:pStyle w:val="BodyTextIndent3"/>
        <w:spacing w:line="240" w:lineRule="auto"/>
        <w:ind w:firstLine="0"/>
        <w:jc w:val="right"/>
        <w:rPr>
          <w:rFonts w:ascii="GHEA Grapalat" w:hAnsi="GHEA Grapalat" w:cs="Sylfaen"/>
          <w:b/>
          <w:lang w:val="hy-AM"/>
        </w:rPr>
      </w:pPr>
    </w:p>
    <w:p w14:paraId="32BA7629" w14:textId="77777777" w:rsidR="00ED36B6" w:rsidRDefault="00ED36B6" w:rsidP="00B905FE">
      <w:pPr>
        <w:pStyle w:val="BodyTextIndent3"/>
        <w:spacing w:line="240" w:lineRule="auto"/>
        <w:ind w:firstLine="0"/>
        <w:jc w:val="right"/>
        <w:rPr>
          <w:rFonts w:ascii="GHEA Grapalat" w:hAnsi="GHEA Grapalat" w:cs="Sylfaen"/>
          <w:b/>
          <w:lang w:val="hy-AM"/>
        </w:rPr>
      </w:pPr>
    </w:p>
    <w:p w14:paraId="490BB832" w14:textId="77777777" w:rsidR="00ED36B6" w:rsidRDefault="00ED36B6" w:rsidP="00B905FE">
      <w:pPr>
        <w:pStyle w:val="BodyTextIndent3"/>
        <w:spacing w:line="240" w:lineRule="auto"/>
        <w:ind w:firstLine="0"/>
        <w:jc w:val="right"/>
        <w:rPr>
          <w:rFonts w:ascii="GHEA Grapalat" w:hAnsi="GHEA Grapalat" w:cs="Sylfaen"/>
          <w:b/>
          <w:lang w:val="hy-AM"/>
        </w:rPr>
      </w:pPr>
    </w:p>
    <w:p w14:paraId="2FD7C004" w14:textId="772DCB3A" w:rsidR="00B905FE" w:rsidRPr="004B2068" w:rsidRDefault="00B905FE" w:rsidP="00B905FE">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02EE3252" w14:textId="7D47A9E6" w:rsidR="00B905FE" w:rsidRPr="007320DA" w:rsidRDefault="00B905FE" w:rsidP="00B905FE">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515F82">
        <w:rPr>
          <w:rFonts w:ascii="GHEA Grapalat" w:hAnsi="GHEA Grapalat"/>
          <w:b/>
          <w:lang w:val="hy-AM"/>
        </w:rPr>
        <w:t>26/15</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070D379A" w14:textId="65210648" w:rsidR="00B905FE" w:rsidRPr="007320DA" w:rsidRDefault="00F57EA6" w:rsidP="00B905FE">
      <w:pPr>
        <w:pStyle w:val="BodyTextIndent3"/>
        <w:spacing w:line="240" w:lineRule="auto"/>
        <w:jc w:val="right"/>
        <w:rPr>
          <w:rFonts w:ascii="GHEA Grapalat" w:hAnsi="GHEA Grapalat" w:cs="Arial"/>
          <w:b/>
          <w:lang w:val="hy-AM"/>
        </w:rPr>
      </w:pPr>
      <w:r>
        <w:rPr>
          <w:rFonts w:ascii="GHEA Grapalat" w:hAnsi="GHEA Grapalat" w:cs="Sylfaen"/>
          <w:b/>
          <w:lang w:val="hy-AM"/>
        </w:rPr>
        <w:t>բաց մրցույթ</w:t>
      </w:r>
      <w:r w:rsidR="00B905FE" w:rsidRPr="007320DA">
        <w:rPr>
          <w:rFonts w:ascii="GHEA Grapalat" w:hAnsi="GHEA Grapalat" w:cs="Arial"/>
          <w:b/>
          <w:lang w:val="hy-AM"/>
        </w:rPr>
        <w:t xml:space="preserve">ի </w:t>
      </w:r>
      <w:r w:rsidR="00B905FE" w:rsidRPr="007320DA">
        <w:rPr>
          <w:rFonts w:ascii="GHEA Grapalat" w:hAnsi="GHEA Grapalat" w:cs="Sylfaen"/>
          <w:b/>
          <w:lang w:val="hy-AM"/>
        </w:rPr>
        <w:t>հրավերի</w:t>
      </w:r>
    </w:p>
    <w:p w14:paraId="211AD130" w14:textId="77777777" w:rsidR="00B905FE" w:rsidRPr="007320DA" w:rsidRDefault="00B905FE" w:rsidP="00B905FE">
      <w:pPr>
        <w:rPr>
          <w:rFonts w:ascii="GHEA Grapalat" w:hAnsi="GHEA Grapalat"/>
          <w:lang w:val="hy-AM"/>
        </w:rPr>
      </w:pPr>
    </w:p>
    <w:p w14:paraId="1CD7D86D" w14:textId="77777777" w:rsidR="00B905FE" w:rsidRPr="007320DA" w:rsidRDefault="00B905FE" w:rsidP="00B905FE">
      <w:pPr>
        <w:ind w:firstLine="567"/>
        <w:jc w:val="center"/>
        <w:rPr>
          <w:rFonts w:ascii="GHEA Grapalat" w:hAnsi="GHEA Grapalat"/>
          <w:sz w:val="20"/>
          <w:lang w:val="hy-AM"/>
        </w:rPr>
      </w:pPr>
    </w:p>
    <w:p w14:paraId="1F968875" w14:textId="77777777" w:rsidR="00B905FE" w:rsidRPr="007320DA" w:rsidRDefault="00B905FE" w:rsidP="00B905FE">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6CFDAAD5" w14:textId="77777777" w:rsidR="00B905FE" w:rsidRPr="007320DA" w:rsidRDefault="00B905FE" w:rsidP="00B905FE">
      <w:pPr>
        <w:ind w:firstLine="567"/>
        <w:rPr>
          <w:rFonts w:ascii="GHEA Grapalat" w:hAnsi="GHEA Grapalat"/>
          <w:lang w:val="hy-AM"/>
        </w:rPr>
      </w:pPr>
    </w:p>
    <w:p w14:paraId="5A8FAA05" w14:textId="19292B48" w:rsidR="00B905FE" w:rsidRPr="007320DA" w:rsidRDefault="00B905FE" w:rsidP="00B905FE">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w:t>
      </w:r>
      <w:r w:rsidR="00B56F16">
        <w:rPr>
          <w:rFonts w:ascii="GHEA Grapalat" w:hAnsi="GHEA Grapalat" w:cs="Arial"/>
          <w:sz w:val="20"/>
          <w:szCs w:val="20"/>
          <w:lang w:val="es-ES"/>
        </w:rPr>
        <w:t>ԲՄԱՇՁԲ-</w:t>
      </w:r>
      <w:r w:rsidR="00515F82">
        <w:rPr>
          <w:rFonts w:ascii="GHEA Grapalat" w:hAnsi="GHEA Grapalat" w:cs="Arial"/>
          <w:sz w:val="20"/>
          <w:szCs w:val="20"/>
          <w:lang w:val="es-ES"/>
        </w:rPr>
        <w:t>26/15</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7320DA">
        <w:rPr>
          <w:rFonts w:ascii="GHEA Grapalat" w:hAnsi="GHEA Grapalat" w:cs="Arial"/>
          <w:sz w:val="20"/>
          <w:szCs w:val="20"/>
          <w:lang w:val="es-ES"/>
        </w:rPr>
        <w:t>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47A74FB" w14:textId="77777777" w:rsidR="00B905FE" w:rsidRPr="007320DA" w:rsidRDefault="00B905FE" w:rsidP="00B905FE">
      <w:pPr>
        <w:ind w:firstLine="567"/>
        <w:jc w:val="both"/>
        <w:rPr>
          <w:rFonts w:ascii="GHEA Grapalat" w:hAnsi="GHEA Grapalat" w:cs="Arial"/>
        </w:rPr>
      </w:pPr>
      <w:bookmarkStart w:id="18" w:name="_Hlk23147299"/>
      <w:r w:rsidRPr="007320DA">
        <w:rPr>
          <w:rFonts w:ascii="GHEA Grapalat" w:hAnsi="GHEA Grapalat" w:cs="Sylfaen"/>
          <w:vertAlign w:val="superscript"/>
          <w:lang w:val="hy-AM"/>
        </w:rPr>
        <w:t xml:space="preserve">                                                                                     մասնակցի անվանումը</w:t>
      </w:r>
    </w:p>
    <w:bookmarkEnd w:id="18"/>
    <w:p w14:paraId="78E6A1FD" w14:textId="77777777" w:rsidR="00B905FE" w:rsidRPr="007320DA" w:rsidRDefault="00B905FE" w:rsidP="00B905FE">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42E15AD3" w14:textId="77777777" w:rsidR="00B905FE" w:rsidRPr="007320DA" w:rsidRDefault="00B905FE" w:rsidP="00B905FE">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B905FE" w:rsidRPr="00341FBB" w14:paraId="296F2DF6" w14:textId="77777777" w:rsidTr="007759CD">
        <w:trPr>
          <w:cantSplit/>
          <w:trHeight w:val="916"/>
          <w:jc w:val="center"/>
        </w:trPr>
        <w:tc>
          <w:tcPr>
            <w:tcW w:w="1136" w:type="dxa"/>
            <w:tcBorders>
              <w:top w:val="single" w:sz="4" w:space="0" w:color="auto"/>
              <w:left w:val="single" w:sz="4" w:space="0" w:color="auto"/>
              <w:right w:val="single" w:sz="4" w:space="0" w:color="auto"/>
            </w:tcBorders>
            <w:vAlign w:val="center"/>
          </w:tcPr>
          <w:p w14:paraId="5A662A7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1C78F573" w14:textId="77777777" w:rsidR="00B905FE" w:rsidRPr="007320DA" w:rsidRDefault="00B905FE" w:rsidP="007759CD">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76CEFC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5938800F" w14:textId="77777777" w:rsidR="00B905FE" w:rsidRDefault="00B905FE" w:rsidP="007759CD">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Pr="00893E05">
              <w:rPr>
                <w:rFonts w:ascii="GHEA Grapalat" w:hAnsi="GHEA Grapalat"/>
                <w:b/>
                <w:bCs/>
                <w:sz w:val="16"/>
                <w:szCs w:val="18"/>
                <w:lang w:val="es-ES"/>
              </w:rPr>
              <w:t xml:space="preserve"> </w:t>
            </w:r>
          </w:p>
          <w:p w14:paraId="6795B190" w14:textId="77777777" w:rsidR="00B905FE" w:rsidRPr="007320DA" w:rsidRDefault="00B905FE" w:rsidP="007759CD">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4C9D3A6"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7DC98E8C"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86E8BD1"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03F6AD9E"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B905FE" w:rsidRPr="007320DA" w14:paraId="36325690" w14:textId="77777777" w:rsidTr="007759C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9430C9D"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C479923"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31CA8CBD" w14:textId="77777777" w:rsidR="00B905FE" w:rsidRPr="007320DA" w:rsidRDefault="00B905FE" w:rsidP="007759CD">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4285EAE7"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6917B42"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5</w:t>
            </w:r>
            <w:r w:rsidRPr="007320DA">
              <w:rPr>
                <w:rFonts w:ascii="GHEA Grapalat" w:hAnsi="GHEA Grapalat"/>
                <w:b/>
                <w:i/>
                <w:sz w:val="16"/>
                <w:lang w:val="es-ES"/>
              </w:rPr>
              <w:t>=3+4</w:t>
            </w:r>
          </w:p>
        </w:tc>
      </w:tr>
      <w:tr w:rsidR="000854D8" w:rsidRPr="00341FBB" w14:paraId="26F4D48C"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2FA602" w14:textId="77777777" w:rsidR="000854D8" w:rsidRPr="00187A69" w:rsidRDefault="000854D8" w:rsidP="000854D8">
            <w:pPr>
              <w:jc w:val="center"/>
              <w:rPr>
                <w:rFonts w:ascii="GHEA Grapalat" w:hAnsi="GHEA Grapalat"/>
                <w:b/>
                <w:bCs/>
                <w:sz w:val="18"/>
                <w:lang w:val="hy-AM"/>
              </w:rPr>
            </w:pPr>
            <w:r>
              <w:rPr>
                <w:rFonts w:ascii="GHEA Grapalat" w:hAnsi="GHEA Grapalat"/>
                <w:b/>
                <w:bCs/>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73007071" w14:textId="4410A300" w:rsidR="000854D8" w:rsidRPr="0087345E" w:rsidRDefault="00515F82" w:rsidP="000854D8">
            <w:pPr>
              <w:rPr>
                <w:rFonts w:ascii="GHEA Grapalat" w:hAnsi="GHEA Grapalat" w:cs="Arial"/>
                <w:sz w:val="18"/>
                <w:szCs w:val="18"/>
                <w:lang w:val="es-ES"/>
              </w:rPr>
            </w:pPr>
            <w:proofErr w:type="spellStart"/>
            <w:r>
              <w:rPr>
                <w:rFonts w:ascii="GHEA Grapalat" w:hAnsi="GHEA Grapalat" w:cs="Arial"/>
                <w:sz w:val="20"/>
                <w:szCs w:val="20"/>
                <w:lang w:val="es-ES"/>
              </w:rPr>
              <w:t>Երևան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քաղաքի</w:t>
            </w:r>
            <w:proofErr w:type="spellEnd"/>
            <w:r>
              <w:rPr>
                <w:rFonts w:ascii="GHEA Grapalat" w:hAnsi="GHEA Grapalat" w:cs="Arial"/>
                <w:sz w:val="20"/>
                <w:szCs w:val="20"/>
                <w:lang w:val="es-ES"/>
              </w:rPr>
              <w:t xml:space="preserve"> Արաբկիր </w:t>
            </w:r>
            <w:proofErr w:type="spellStart"/>
            <w:r>
              <w:rPr>
                <w:rFonts w:ascii="GHEA Grapalat" w:hAnsi="GHEA Grapalat" w:cs="Arial"/>
                <w:sz w:val="20"/>
                <w:szCs w:val="20"/>
                <w:lang w:val="es-ES"/>
              </w:rPr>
              <w:t>վարչական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շրջանի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կարիքների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համար</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ասֆալտ-բետոնյա</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ծածկի</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վերանորոգման</w:t>
            </w:r>
            <w:proofErr w:type="spellEnd"/>
            <w:r w:rsidR="00ED36B6" w:rsidRPr="00ED36B6">
              <w:rPr>
                <w:rFonts w:ascii="GHEA Grapalat" w:hAnsi="GHEA Grapalat" w:cs="Arial"/>
                <w:sz w:val="20"/>
                <w:szCs w:val="20"/>
                <w:lang w:val="es-ES"/>
              </w:rPr>
              <w:t xml:space="preserve"> </w:t>
            </w:r>
            <w:proofErr w:type="spellStart"/>
            <w:r w:rsidR="00ED36B6" w:rsidRPr="00ED36B6">
              <w:rPr>
                <w:rFonts w:ascii="GHEA Grapalat" w:hAnsi="GHEA Grapalat" w:cs="Arial"/>
                <w:sz w:val="20"/>
                <w:szCs w:val="20"/>
                <w:lang w:val="es-ES"/>
              </w:rPr>
              <w:t>աշխատանքներ</w:t>
            </w:r>
            <w:proofErr w:type="spellEnd"/>
          </w:p>
        </w:tc>
        <w:tc>
          <w:tcPr>
            <w:tcW w:w="2210" w:type="dxa"/>
            <w:tcBorders>
              <w:top w:val="single" w:sz="4" w:space="0" w:color="auto"/>
              <w:left w:val="single" w:sz="4" w:space="0" w:color="auto"/>
              <w:bottom w:val="single" w:sz="4" w:space="0" w:color="auto"/>
              <w:right w:val="single" w:sz="4" w:space="0" w:color="auto"/>
            </w:tcBorders>
          </w:tcPr>
          <w:p w14:paraId="72E69775" w14:textId="77777777" w:rsidR="000854D8" w:rsidRPr="007320DA" w:rsidRDefault="000854D8" w:rsidP="000854D8">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134D5FD0" w14:textId="77777777" w:rsidR="000854D8" w:rsidRPr="007320DA" w:rsidRDefault="000854D8" w:rsidP="000854D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A616F3A" w14:textId="77777777" w:rsidR="000854D8" w:rsidRPr="007320DA" w:rsidRDefault="000854D8" w:rsidP="000854D8">
            <w:pPr>
              <w:jc w:val="center"/>
              <w:rPr>
                <w:rFonts w:ascii="GHEA Grapalat" w:hAnsi="GHEA Grapalat"/>
                <w:lang w:val="es-ES"/>
              </w:rPr>
            </w:pPr>
          </w:p>
        </w:tc>
      </w:tr>
    </w:tbl>
    <w:p w14:paraId="198AB57C" w14:textId="77777777" w:rsidR="00B905FE" w:rsidRPr="005E1F72" w:rsidRDefault="00B905FE" w:rsidP="00B905FE">
      <w:pPr>
        <w:rPr>
          <w:rFonts w:ascii="GHEA Grapalat" w:hAnsi="GHEA Grapalat"/>
          <w:sz w:val="18"/>
          <w:szCs w:val="18"/>
          <w:lang w:val="es-ES"/>
        </w:rPr>
      </w:pPr>
    </w:p>
    <w:p w14:paraId="1D1B6FCF" w14:textId="77777777" w:rsidR="00B905FE" w:rsidRPr="005E1F72" w:rsidRDefault="00B905FE" w:rsidP="00B905FE">
      <w:pPr>
        <w:rPr>
          <w:rFonts w:ascii="GHEA Grapalat" w:hAnsi="GHEA Grapalat"/>
          <w:sz w:val="18"/>
          <w:szCs w:val="18"/>
          <w:lang w:val="hy-AM"/>
        </w:rPr>
      </w:pPr>
    </w:p>
    <w:p w14:paraId="409D0FDF" w14:textId="77777777" w:rsidR="00B905FE" w:rsidRPr="005E1F72" w:rsidRDefault="00B905FE" w:rsidP="00B905FE">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476B646" w14:textId="77777777" w:rsidR="00B905FE" w:rsidRPr="005E1F72" w:rsidRDefault="00B905FE" w:rsidP="00B905FE">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3B9A95"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 xml:space="preserve">    </w:t>
      </w:r>
    </w:p>
    <w:p w14:paraId="3EA62956"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8"/>
      </w:r>
      <w:r w:rsidRPr="005E1F72">
        <w:rPr>
          <w:rFonts w:ascii="GHEA Grapalat" w:hAnsi="GHEA Grapalat"/>
          <w:sz w:val="20"/>
          <w:lang w:val="hy-AM"/>
        </w:rPr>
        <w:tab/>
      </w:r>
      <w:r w:rsidRPr="005E1F72">
        <w:rPr>
          <w:rFonts w:ascii="GHEA Grapalat" w:hAnsi="GHEA Grapalat"/>
          <w:sz w:val="20"/>
          <w:lang w:val="hy-AM"/>
        </w:rPr>
        <w:tab/>
        <w:t xml:space="preserve"> </w:t>
      </w: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784114B4" w14:textId="02960DCC" w:rsidR="00B2572B" w:rsidRDefault="00B2572B" w:rsidP="00EF3662">
      <w:pPr>
        <w:pStyle w:val="BodyTextIndent3"/>
        <w:spacing w:line="240" w:lineRule="auto"/>
        <w:jc w:val="right"/>
        <w:rPr>
          <w:rFonts w:ascii="GHEA Grapalat" w:hAnsi="GHEA Grapalat"/>
          <w:i/>
          <w:lang w:val="hy-AM"/>
        </w:rPr>
      </w:pPr>
    </w:p>
    <w:p w14:paraId="519BF8D1" w14:textId="67A53C1F" w:rsidR="00943E8E" w:rsidRDefault="00943E8E" w:rsidP="00EF3662">
      <w:pPr>
        <w:pStyle w:val="BodyTextIndent3"/>
        <w:spacing w:line="240" w:lineRule="auto"/>
        <w:jc w:val="right"/>
        <w:rPr>
          <w:rFonts w:ascii="GHEA Grapalat" w:hAnsi="GHEA Grapalat"/>
          <w:i/>
          <w:lang w:val="hy-AM"/>
        </w:rPr>
      </w:pPr>
    </w:p>
    <w:p w14:paraId="49006C12" w14:textId="4772DC53" w:rsidR="00943E8E" w:rsidRDefault="00943E8E" w:rsidP="00EF3662">
      <w:pPr>
        <w:pStyle w:val="BodyTextIndent3"/>
        <w:spacing w:line="240" w:lineRule="auto"/>
        <w:jc w:val="right"/>
        <w:rPr>
          <w:rFonts w:ascii="GHEA Grapalat" w:hAnsi="GHEA Grapalat"/>
          <w:i/>
          <w:lang w:val="hy-AM"/>
        </w:rPr>
      </w:pPr>
    </w:p>
    <w:p w14:paraId="1C7B3F49" w14:textId="281492B5" w:rsidR="00943E8E" w:rsidRDefault="00943E8E" w:rsidP="00EF3662">
      <w:pPr>
        <w:pStyle w:val="BodyTextIndent3"/>
        <w:spacing w:line="240" w:lineRule="auto"/>
        <w:jc w:val="right"/>
        <w:rPr>
          <w:rFonts w:ascii="GHEA Grapalat" w:hAnsi="GHEA Grapalat"/>
          <w:i/>
          <w:lang w:val="hy-AM"/>
        </w:rPr>
      </w:pPr>
    </w:p>
    <w:p w14:paraId="384CE6D2" w14:textId="3E4CBFC8" w:rsidR="00943E8E" w:rsidRDefault="00943E8E" w:rsidP="00EF3662">
      <w:pPr>
        <w:pStyle w:val="BodyTextIndent3"/>
        <w:spacing w:line="240" w:lineRule="auto"/>
        <w:jc w:val="right"/>
        <w:rPr>
          <w:rFonts w:ascii="GHEA Grapalat" w:hAnsi="GHEA Grapalat"/>
          <w:i/>
          <w:lang w:val="hy-AM"/>
        </w:rPr>
      </w:pPr>
    </w:p>
    <w:p w14:paraId="216637F8" w14:textId="4F7AD5C5" w:rsidR="00943E8E" w:rsidRDefault="00943E8E" w:rsidP="00EF3662">
      <w:pPr>
        <w:pStyle w:val="BodyTextIndent3"/>
        <w:spacing w:line="240" w:lineRule="auto"/>
        <w:jc w:val="right"/>
        <w:rPr>
          <w:rFonts w:ascii="GHEA Grapalat" w:hAnsi="GHEA Grapalat"/>
          <w:i/>
          <w:lang w:val="hy-AM"/>
        </w:rPr>
      </w:pPr>
    </w:p>
    <w:p w14:paraId="3667D78F" w14:textId="655A0C49" w:rsidR="00943E8E" w:rsidRDefault="00943E8E" w:rsidP="00EF3662">
      <w:pPr>
        <w:pStyle w:val="BodyTextIndent3"/>
        <w:spacing w:line="240" w:lineRule="auto"/>
        <w:jc w:val="right"/>
        <w:rPr>
          <w:rFonts w:ascii="GHEA Grapalat" w:hAnsi="GHEA Grapalat"/>
          <w:i/>
          <w:lang w:val="hy-AM"/>
        </w:rPr>
      </w:pPr>
    </w:p>
    <w:p w14:paraId="4A9630A0" w14:textId="4ABEC753" w:rsidR="00943E8E" w:rsidRDefault="00943E8E" w:rsidP="00EF3662">
      <w:pPr>
        <w:pStyle w:val="BodyTextIndent3"/>
        <w:spacing w:line="240" w:lineRule="auto"/>
        <w:jc w:val="right"/>
        <w:rPr>
          <w:rFonts w:ascii="GHEA Grapalat" w:hAnsi="GHEA Grapalat"/>
          <w:i/>
          <w:lang w:val="hy-AM"/>
        </w:rPr>
      </w:pPr>
    </w:p>
    <w:p w14:paraId="13F1A51B" w14:textId="70BCF027" w:rsidR="00943E8E" w:rsidRDefault="00943E8E" w:rsidP="00EF3662">
      <w:pPr>
        <w:pStyle w:val="BodyTextIndent3"/>
        <w:spacing w:line="240" w:lineRule="auto"/>
        <w:jc w:val="right"/>
        <w:rPr>
          <w:rFonts w:ascii="GHEA Grapalat" w:hAnsi="GHEA Grapalat"/>
          <w:i/>
          <w:lang w:val="hy-AM"/>
        </w:rPr>
      </w:pPr>
    </w:p>
    <w:p w14:paraId="1B560467" w14:textId="1D72D67E" w:rsidR="00943E8E" w:rsidRDefault="00943E8E" w:rsidP="00EF3662">
      <w:pPr>
        <w:pStyle w:val="BodyTextIndent3"/>
        <w:spacing w:line="240" w:lineRule="auto"/>
        <w:jc w:val="right"/>
        <w:rPr>
          <w:rFonts w:ascii="GHEA Grapalat" w:hAnsi="GHEA Grapalat"/>
          <w:i/>
          <w:lang w:val="hy-AM"/>
        </w:rPr>
      </w:pPr>
    </w:p>
    <w:p w14:paraId="599B671B" w14:textId="76FEE195" w:rsidR="00943E8E" w:rsidRDefault="00943E8E" w:rsidP="00EF3662">
      <w:pPr>
        <w:pStyle w:val="BodyTextIndent3"/>
        <w:spacing w:line="240" w:lineRule="auto"/>
        <w:jc w:val="right"/>
        <w:rPr>
          <w:rFonts w:ascii="GHEA Grapalat" w:hAnsi="GHEA Grapalat"/>
          <w:i/>
          <w:lang w:val="hy-AM"/>
        </w:rPr>
      </w:pPr>
    </w:p>
    <w:p w14:paraId="2B20F6BC" w14:textId="3598C247" w:rsidR="00943E8E" w:rsidRDefault="00943E8E" w:rsidP="00EF3662">
      <w:pPr>
        <w:pStyle w:val="BodyTextIndent3"/>
        <w:spacing w:line="240" w:lineRule="auto"/>
        <w:jc w:val="right"/>
        <w:rPr>
          <w:rFonts w:ascii="GHEA Grapalat" w:hAnsi="GHEA Grapalat"/>
          <w:i/>
          <w:lang w:val="hy-AM"/>
        </w:rPr>
      </w:pPr>
    </w:p>
    <w:p w14:paraId="40620019" w14:textId="48C308AD" w:rsidR="00943E8E" w:rsidRDefault="00943E8E" w:rsidP="00EF3662">
      <w:pPr>
        <w:pStyle w:val="BodyTextIndent3"/>
        <w:spacing w:line="240" w:lineRule="auto"/>
        <w:jc w:val="right"/>
        <w:rPr>
          <w:rFonts w:ascii="GHEA Grapalat" w:hAnsi="GHEA Grapalat"/>
          <w:i/>
          <w:lang w:val="hy-AM"/>
        </w:rPr>
      </w:pPr>
    </w:p>
    <w:p w14:paraId="7D30B8A6" w14:textId="4252AFE0" w:rsidR="00943E8E" w:rsidRDefault="00943E8E" w:rsidP="00EF3662">
      <w:pPr>
        <w:pStyle w:val="BodyTextIndent3"/>
        <w:spacing w:line="240" w:lineRule="auto"/>
        <w:jc w:val="right"/>
        <w:rPr>
          <w:rFonts w:ascii="GHEA Grapalat" w:hAnsi="GHEA Grapalat"/>
          <w:i/>
          <w:lang w:val="hy-AM"/>
        </w:rPr>
      </w:pPr>
    </w:p>
    <w:p w14:paraId="79320A59" w14:textId="7461EB85" w:rsidR="00943E8E" w:rsidRDefault="00943E8E" w:rsidP="00EF3662">
      <w:pPr>
        <w:pStyle w:val="BodyTextIndent3"/>
        <w:spacing w:line="240" w:lineRule="auto"/>
        <w:jc w:val="right"/>
        <w:rPr>
          <w:rFonts w:ascii="GHEA Grapalat" w:hAnsi="GHEA Grapalat"/>
          <w:i/>
          <w:lang w:val="hy-AM"/>
        </w:rPr>
      </w:pPr>
    </w:p>
    <w:p w14:paraId="3456016B" w14:textId="77777777" w:rsidR="0012354B" w:rsidRDefault="0012354B" w:rsidP="00090A7B">
      <w:pPr>
        <w:pStyle w:val="BodyTextIndent3"/>
        <w:spacing w:line="240" w:lineRule="auto"/>
        <w:jc w:val="right"/>
        <w:rPr>
          <w:rFonts w:ascii="GHEA Grapalat" w:hAnsi="GHEA Grapalat" w:cs="Sylfaen"/>
          <w:b/>
          <w:lang w:val="hy-AM"/>
        </w:rPr>
      </w:pPr>
      <w:bookmarkStart w:id="20" w:name="_Hlk143768341"/>
    </w:p>
    <w:p w14:paraId="122B69AA" w14:textId="77777777" w:rsidR="0012354B" w:rsidRDefault="0012354B" w:rsidP="00090A7B">
      <w:pPr>
        <w:pStyle w:val="BodyTextIndent3"/>
        <w:spacing w:line="240" w:lineRule="auto"/>
        <w:jc w:val="right"/>
        <w:rPr>
          <w:rFonts w:ascii="GHEA Grapalat" w:hAnsi="GHEA Grapalat" w:cs="Sylfaen"/>
          <w:b/>
          <w:lang w:val="hy-AM"/>
        </w:rPr>
      </w:pPr>
    </w:p>
    <w:p w14:paraId="4C33A2D6" w14:textId="77777777" w:rsidR="0012354B" w:rsidRDefault="0012354B" w:rsidP="00090A7B">
      <w:pPr>
        <w:pStyle w:val="BodyTextIndent3"/>
        <w:spacing w:line="240" w:lineRule="auto"/>
        <w:jc w:val="right"/>
        <w:rPr>
          <w:rFonts w:ascii="GHEA Grapalat" w:hAnsi="GHEA Grapalat" w:cs="Sylfaen"/>
          <w:b/>
          <w:lang w:val="hy-AM"/>
        </w:rPr>
      </w:pPr>
    </w:p>
    <w:p w14:paraId="49FFA334" w14:textId="26815F59" w:rsidR="00090A7B" w:rsidRPr="0093002B" w:rsidRDefault="00090A7B" w:rsidP="00090A7B">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3</w:t>
      </w:r>
    </w:p>
    <w:p w14:paraId="6F24CB8B" w14:textId="2AF11D27" w:rsidR="00090A7B" w:rsidRPr="0093002B" w:rsidRDefault="00090A7B" w:rsidP="00090A7B">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515F82">
        <w:rPr>
          <w:rFonts w:ascii="GHEA Grapalat" w:hAnsi="GHEA Grapalat"/>
          <w:b/>
          <w:lang w:val="hy-AM"/>
        </w:rPr>
        <w:t>26/15</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71A1828A" w14:textId="54072115" w:rsidR="00090A7B" w:rsidRDefault="00F57EA6" w:rsidP="00090A7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090A7B" w:rsidRPr="005E1F72">
        <w:rPr>
          <w:rFonts w:ascii="GHEA Grapalat" w:hAnsi="GHEA Grapalat" w:cs="Arial"/>
          <w:b/>
          <w:lang w:val="hy-AM"/>
        </w:rPr>
        <w:t xml:space="preserve">ի </w:t>
      </w:r>
      <w:r w:rsidR="00090A7B" w:rsidRPr="005E1F72">
        <w:rPr>
          <w:rFonts w:ascii="GHEA Grapalat" w:hAnsi="GHEA Grapalat" w:cs="Sylfaen"/>
          <w:b/>
          <w:lang w:val="hy-AM"/>
        </w:rPr>
        <w:t>հրավերի</w:t>
      </w:r>
    </w:p>
    <w:p w14:paraId="01739611" w14:textId="77777777" w:rsidR="00755612" w:rsidRDefault="00755612"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77100683" w14:textId="0E558247" w:rsidR="001557AE" w:rsidRPr="0093002B"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CD6D44A" w14:textId="77777777" w:rsidR="007154FC" w:rsidRPr="0093002B" w:rsidRDefault="007154FC" w:rsidP="007154FC">
      <w:pPr>
        <w:pStyle w:val="NormalWeb"/>
        <w:shd w:val="clear" w:color="auto" w:fill="FFFFFF"/>
        <w:spacing w:before="0" w:beforeAutospacing="0" w:after="0" w:afterAutospacing="0"/>
        <w:ind w:firstLine="375"/>
        <w:rPr>
          <w:rStyle w:val="Strong"/>
          <w:lang w:val="hy-AM"/>
        </w:rPr>
      </w:pPr>
    </w:p>
    <w:p w14:paraId="189AE8BC" w14:textId="49138F3F" w:rsidR="007154FC" w:rsidRPr="0093002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sidR="00894405">
        <w:rPr>
          <w:rStyle w:val="Strong"/>
          <w:rFonts w:ascii="GHEA Grapalat" w:hAnsi="GHEA Grapalat"/>
          <w:b w:val="0"/>
          <w:bCs w:val="0"/>
          <w:sz w:val="20"/>
          <w:szCs w:val="20"/>
          <w:lang w:val="hy-AM"/>
        </w:rPr>
        <w:t xml:space="preserve">, ինչպես նաև սույն երաշխիքի բնօրինակից արտատպված </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սկանավորված</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 xml:space="preserve"> տարբերակը</w:t>
      </w:r>
      <w:r w:rsidR="00894405"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sidR="00894405">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9DF4393" w14:textId="77777777" w:rsidR="007154FC" w:rsidRPr="0093002B" w:rsidRDefault="007154FC" w:rsidP="007154F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w:t>
      </w:r>
      <w:r w:rsidR="009E1525" w:rsidRPr="0093002B">
        <w:rPr>
          <w:rFonts w:ascii="GHEA Grapalat" w:hAnsi="GHEA Grapalat" w:cs="Sylfaen"/>
          <w:vertAlign w:val="superscript"/>
          <w:lang w:val="hy-AM"/>
        </w:rPr>
        <w:t>պատվիրատուի անվանումը</w:t>
      </w:r>
    </w:p>
    <w:p w14:paraId="312D6AC6" w14:textId="13363653" w:rsidR="006A0F27" w:rsidRPr="00755612" w:rsidRDefault="007154FC" w:rsidP="006E4901">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w:t>
      </w:r>
      <w:r w:rsidR="009E1525" w:rsidRPr="0093002B">
        <w:rPr>
          <w:rStyle w:val="Strong"/>
          <w:rFonts w:ascii="GHEA Grapalat" w:hAnsi="GHEA Grapalat"/>
          <w:b w:val="0"/>
          <w:bCs w:val="0"/>
          <w:sz w:val="20"/>
          <w:szCs w:val="20"/>
          <w:lang w:val="hy-AM"/>
        </w:rPr>
        <w:t>բենեֆիցիար</w:t>
      </w:r>
      <w:r w:rsidRPr="0093002B">
        <w:rPr>
          <w:rStyle w:val="Strong"/>
          <w:rFonts w:ascii="GHEA Grapalat" w:hAnsi="GHEA Grapalat"/>
          <w:b w:val="0"/>
          <w:bCs w:val="0"/>
          <w:sz w:val="20"/>
          <w:szCs w:val="20"/>
          <w:lang w:val="hy-AM"/>
        </w:rPr>
        <w:t xml:space="preserve">) </w:t>
      </w:r>
      <w:r w:rsidR="009E1525" w:rsidRPr="0093002B">
        <w:rPr>
          <w:rStyle w:val="Strong"/>
          <w:rFonts w:ascii="GHEA Grapalat" w:hAnsi="GHEA Grapalat"/>
          <w:b w:val="0"/>
          <w:bCs w:val="0"/>
          <w:sz w:val="20"/>
          <w:szCs w:val="20"/>
          <w:lang w:val="hy-AM"/>
        </w:rPr>
        <w:t xml:space="preserve">կողմից </w:t>
      </w:r>
      <w:r w:rsidR="00755612"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515F82">
        <w:rPr>
          <w:rFonts w:ascii="GHEA Grapalat" w:hAnsi="GHEA Grapalat" w:cs="Arial"/>
          <w:b/>
          <w:sz w:val="20"/>
          <w:szCs w:val="20"/>
          <w:lang w:val="hy-AM"/>
        </w:rPr>
        <w:t>26/15</w:t>
      </w:r>
      <w:r w:rsidR="009E1525" w:rsidRPr="0093002B">
        <w:rPr>
          <w:rStyle w:val="Strong"/>
          <w:rFonts w:ascii="GHEA Grapalat" w:hAnsi="GHEA Grapalat"/>
          <w:b w:val="0"/>
          <w:bCs w:val="0"/>
          <w:sz w:val="20"/>
          <w:szCs w:val="20"/>
          <w:lang w:val="hy-AM"/>
        </w:rPr>
        <w:t xml:space="preserve"> ծածկագրով կազմակերպված</w:t>
      </w:r>
      <w:r w:rsidR="009E1525" w:rsidRPr="0093002B">
        <w:rPr>
          <w:rFonts w:cs="Sylfaen"/>
          <w:vertAlign w:val="superscript"/>
          <w:lang w:val="hy-AM"/>
        </w:rPr>
        <w:t xml:space="preserve">   </w:t>
      </w:r>
      <w:r w:rsidR="006A0F27" w:rsidRPr="0093002B">
        <w:rPr>
          <w:rStyle w:val="Strong"/>
          <w:rFonts w:ascii="GHEA Grapalat" w:hAnsi="GHEA Grapalat"/>
          <w:b w:val="0"/>
          <w:bCs w:val="0"/>
          <w:sz w:val="20"/>
          <w:szCs w:val="20"/>
          <w:lang w:val="hy-AM"/>
        </w:rPr>
        <w:t xml:space="preserve">գնման </w:t>
      </w:r>
      <w:r w:rsidR="009E1525" w:rsidRPr="0093002B">
        <w:rPr>
          <w:rStyle w:val="Strong"/>
          <w:rFonts w:ascii="GHEA Grapalat" w:hAnsi="GHEA Grapalat"/>
          <w:b w:val="0"/>
          <w:bCs w:val="0"/>
          <w:sz w:val="20"/>
          <w:szCs w:val="20"/>
          <w:lang w:val="hy-AM"/>
        </w:rPr>
        <w:t xml:space="preserve">ընթացակարգին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lang w:val="hy-AM"/>
        </w:rPr>
        <w:t xml:space="preserve"> </w:t>
      </w:r>
      <w:r w:rsidR="006A0F27"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006A0F27" w:rsidRPr="0093002B">
        <w:rPr>
          <w:rStyle w:val="Strong"/>
          <w:rFonts w:ascii="GHEA Grapalat" w:hAnsi="GHEA Grapalat"/>
          <w:b w:val="0"/>
          <w:bCs w:val="0"/>
          <w:sz w:val="20"/>
          <w:szCs w:val="20"/>
          <w:lang w:val="hy-AM"/>
        </w:rPr>
        <w:t xml:space="preserve">ցիպալ) </w:t>
      </w:r>
      <w:r w:rsidR="009E1525" w:rsidRPr="0093002B">
        <w:rPr>
          <w:rStyle w:val="Strong"/>
          <w:rFonts w:ascii="GHEA Grapalat" w:hAnsi="GHEA Grapalat"/>
          <w:b w:val="0"/>
          <w:bCs w:val="0"/>
          <w:sz w:val="20"/>
          <w:szCs w:val="20"/>
          <w:lang w:val="hy-AM"/>
        </w:rPr>
        <w:t>մասնակցելու</w:t>
      </w:r>
      <w:r w:rsidR="006A0F27" w:rsidRPr="0093002B">
        <w:rPr>
          <w:rStyle w:val="Strong"/>
          <w:rFonts w:ascii="GHEA Grapalat" w:hAnsi="GHEA Grapalat"/>
          <w:b w:val="0"/>
          <w:bCs w:val="0"/>
          <w:sz w:val="20"/>
          <w:szCs w:val="20"/>
          <w:lang w:val="hy-AM"/>
        </w:rPr>
        <w:t>ց</w:t>
      </w:r>
      <w:r w:rsidR="009E1525" w:rsidRPr="0093002B">
        <w:rPr>
          <w:rStyle w:val="Strong"/>
          <w:rFonts w:ascii="GHEA Grapalat" w:hAnsi="GHEA Grapalat"/>
          <w:b w:val="0"/>
          <w:bCs w:val="0"/>
          <w:sz w:val="20"/>
          <w:szCs w:val="20"/>
          <w:lang w:val="hy-AM"/>
        </w:rPr>
        <w:t xml:space="preserve"> </w:t>
      </w:r>
    </w:p>
    <w:p w14:paraId="3665EDB2" w14:textId="77777777" w:rsidR="006A0F27" w:rsidRPr="0093002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7F5C8F3D" w14:textId="77777777" w:rsidR="007154FC" w:rsidRPr="0093002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006A0F27" w:rsidRPr="0093002B">
        <w:rPr>
          <w:rStyle w:val="Strong"/>
          <w:rFonts w:ascii="GHEA Grapalat" w:hAnsi="GHEA Grapalat"/>
          <w:b w:val="0"/>
          <w:bCs w:val="0"/>
          <w:sz w:val="20"/>
          <w:szCs w:val="20"/>
          <w:lang w:val="hy-AM"/>
        </w:rPr>
        <w:t>:</w:t>
      </w:r>
      <w:r w:rsidR="007154FC" w:rsidRPr="0093002B">
        <w:rPr>
          <w:rStyle w:val="Strong"/>
          <w:rFonts w:ascii="GHEA Grapalat" w:hAnsi="GHEA Grapalat"/>
          <w:b w:val="0"/>
          <w:bCs w:val="0"/>
          <w:sz w:val="20"/>
          <w:szCs w:val="20"/>
          <w:lang w:val="hy-AM"/>
        </w:rPr>
        <w:t xml:space="preserve"> </w:t>
      </w:r>
    </w:p>
    <w:p w14:paraId="1CF0259A" w14:textId="77777777" w:rsidR="009E1525" w:rsidRPr="0093002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3DF43F6" w14:textId="77777777" w:rsidR="009E1525" w:rsidRPr="0093002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673F04FD" w14:textId="77777777" w:rsidR="00961895" w:rsidRPr="0093002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93002B">
        <w:rPr>
          <w:rStyle w:val="Strong"/>
          <w:rFonts w:ascii="GHEA Grapalat" w:hAnsi="GHEA Grapalat"/>
          <w:b w:val="0"/>
          <w:bCs w:val="0"/>
          <w:sz w:val="20"/>
          <w:szCs w:val="20"/>
          <w:lang w:val="hy-AM"/>
        </w:rPr>
        <w:t xml:space="preserve">ներկայացված պահանջով (այսուհետ՝ պահանջ) </w:t>
      </w:r>
      <w:r w:rsidR="006A0F27" w:rsidRPr="0093002B">
        <w:rPr>
          <w:rStyle w:val="Strong"/>
          <w:rFonts w:ascii="GHEA Grapalat" w:hAnsi="GHEA Grapalat"/>
          <w:b w:val="0"/>
          <w:bCs w:val="0"/>
          <w:sz w:val="20"/>
          <w:szCs w:val="20"/>
          <w:lang w:val="hy-AM"/>
        </w:rPr>
        <w:t xml:space="preserve">բենեֆիցիարին վճարել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p>
    <w:p w14:paraId="77AF48D4" w14:textId="77777777" w:rsidR="00961895" w:rsidRPr="0093002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A89F4F0" w14:textId="7684C726" w:rsidR="00961895" w:rsidRPr="0093002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երաշխիքի գումար)՝</w:t>
      </w:r>
      <w:r w:rsidR="007154F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պահանջն ստանալուց </w:t>
      </w:r>
      <w:r w:rsidR="005853D6" w:rsidRPr="0093002B">
        <w:rPr>
          <w:rStyle w:val="Strong"/>
          <w:rFonts w:ascii="GHEA Grapalat" w:hAnsi="GHEA Grapalat"/>
          <w:b w:val="0"/>
          <w:bCs w:val="0"/>
          <w:sz w:val="20"/>
          <w:szCs w:val="20"/>
          <w:lang w:val="hy-AM"/>
        </w:rPr>
        <w:t>հինգ</w:t>
      </w:r>
      <w:r w:rsidR="009D3747" w:rsidRPr="0093002B">
        <w:rPr>
          <w:rStyle w:val="Strong"/>
          <w:rFonts w:ascii="GHEA Grapalat" w:hAnsi="GHEA Grapalat"/>
          <w:b w:val="0"/>
          <w:bCs w:val="0"/>
          <w:sz w:val="20"/>
          <w:szCs w:val="20"/>
          <w:lang w:val="hy-AM"/>
        </w:rPr>
        <w:t xml:space="preserve"> աշխատանքային օրվա ընթացքում:</w:t>
      </w:r>
      <w:r w:rsidR="004C77DB"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4C77DB" w:rsidRPr="0093002B">
        <w:rPr>
          <w:rStyle w:val="Strong"/>
          <w:rFonts w:ascii="GHEA Grapalat" w:hAnsi="GHEA Grapalat"/>
          <w:b w:val="0"/>
          <w:bCs w:val="0"/>
          <w:sz w:val="20"/>
          <w:szCs w:val="20"/>
          <w:lang w:val="hy-AM"/>
        </w:rPr>
        <w:t>Վճարումը</w:t>
      </w:r>
      <w:r w:rsidR="00244642"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962585" w:rsidRPr="0093002B">
        <w:rPr>
          <w:rStyle w:val="Strong"/>
          <w:rFonts w:ascii="GHEA Grapalat" w:hAnsi="GHEA Grapalat"/>
          <w:b w:val="0"/>
          <w:bCs w:val="0"/>
          <w:sz w:val="20"/>
          <w:szCs w:val="20"/>
          <w:lang w:val="hy-AM"/>
        </w:rPr>
        <w:t>կատարվում է բենեֆիցիարի</w:t>
      </w:r>
      <w:r w:rsidR="000C0396" w:rsidRPr="0093002B">
        <w:rPr>
          <w:rStyle w:val="Strong"/>
          <w:rFonts w:ascii="GHEA Grapalat" w:hAnsi="GHEA Grapalat"/>
          <w:b w:val="0"/>
          <w:bCs w:val="0"/>
          <w:sz w:val="20"/>
          <w:szCs w:val="20"/>
          <w:lang w:val="hy-AM"/>
        </w:rPr>
        <w:t xml:space="preserve"> </w:t>
      </w:r>
      <w:r w:rsidR="00090A7B" w:rsidRPr="0016373D">
        <w:rPr>
          <w:rFonts w:ascii="GHEA Grapalat" w:hAnsi="GHEA Grapalat" w:cs="Arial"/>
          <w:b/>
          <w:sz w:val="20"/>
          <w:szCs w:val="20"/>
          <w:lang w:val="hy-AM"/>
        </w:rPr>
        <w:t>900015211429</w:t>
      </w:r>
      <w:r w:rsidR="00961895" w:rsidRPr="0093002B">
        <w:rPr>
          <w:rStyle w:val="Strong"/>
          <w:rFonts w:ascii="GHEA Grapalat" w:hAnsi="GHEA Grapalat"/>
          <w:b w:val="0"/>
          <w:bCs w:val="0"/>
          <w:sz w:val="20"/>
          <w:szCs w:val="20"/>
          <w:lang w:val="hy-AM"/>
        </w:rPr>
        <w:t xml:space="preserve"> հ</w:t>
      </w:r>
      <w:r w:rsidR="000C0396" w:rsidRPr="0093002B">
        <w:rPr>
          <w:rStyle w:val="Strong"/>
          <w:rFonts w:ascii="GHEA Grapalat" w:hAnsi="GHEA Grapalat"/>
          <w:b w:val="0"/>
          <w:bCs w:val="0"/>
          <w:sz w:val="20"/>
          <w:szCs w:val="20"/>
          <w:lang w:val="hy-AM"/>
        </w:rPr>
        <w:t xml:space="preserve">աշվեհամարին </w:t>
      </w:r>
      <w:r w:rsidR="00961895" w:rsidRPr="0093002B">
        <w:rPr>
          <w:rStyle w:val="Strong"/>
          <w:rFonts w:ascii="GHEA Grapalat" w:hAnsi="GHEA Grapalat"/>
          <w:b w:val="0"/>
          <w:bCs w:val="0"/>
          <w:sz w:val="20"/>
          <w:szCs w:val="20"/>
          <w:lang w:val="hy-AM"/>
        </w:rPr>
        <w:t>փոխանցման միջոցով:</w:t>
      </w:r>
    </w:p>
    <w:p w14:paraId="73648052"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19BB65C" w14:textId="77777777" w:rsidR="001557AE" w:rsidRPr="00965EF3"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DAFC8E6" w14:textId="16373486" w:rsidR="000C0396" w:rsidRPr="00965EF3"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w:t>
      </w:r>
      <w:r w:rsidR="00965EF3" w:rsidRPr="00651C76">
        <w:rPr>
          <w:rFonts w:ascii="GHEA Grapalat" w:hAnsi="GHEA Grapalat"/>
          <w:sz w:val="20"/>
          <w:szCs w:val="20"/>
          <w:lang w:val="hy-AM"/>
        </w:rPr>
        <w:t xml:space="preserve"> թողարկման պահից և ուժի մեջ է</w:t>
      </w:r>
      <w:r w:rsidRPr="00920C62">
        <w:rPr>
          <w:rFonts w:ascii="GHEA Grapalat" w:hAnsi="GHEA Grapalat"/>
          <w:sz w:val="20"/>
          <w:szCs w:val="20"/>
          <w:lang w:val="hy-AM"/>
        </w:rPr>
        <w:t xml:space="preserve"> </w:t>
      </w:r>
      <w:r w:rsidR="000C0396" w:rsidRPr="00965EF3">
        <w:rPr>
          <w:rFonts w:ascii="GHEA Grapalat" w:hAnsi="GHEA Grapalat"/>
          <w:sz w:val="20"/>
          <w:szCs w:val="20"/>
          <w:lang w:val="hy-AM"/>
        </w:rPr>
        <w:t xml:space="preserve">բենեֆիցիարի կողմից </w:t>
      </w:r>
      <w:r w:rsidR="000C0396" w:rsidRPr="00965EF3">
        <w:rPr>
          <w:rFonts w:ascii="GHEA Grapalat" w:hAnsi="GHEA Grapalat"/>
          <w:sz w:val="20"/>
          <w:szCs w:val="20"/>
          <w:u w:val="single"/>
          <w:lang w:val="hy-AM"/>
        </w:rPr>
        <w:tab/>
      </w:r>
      <w:r w:rsidR="00090A7B"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515F82">
        <w:rPr>
          <w:rFonts w:ascii="GHEA Grapalat" w:hAnsi="GHEA Grapalat" w:cs="Arial"/>
          <w:b/>
          <w:sz w:val="20"/>
          <w:szCs w:val="20"/>
          <w:lang w:val="hy-AM"/>
        </w:rPr>
        <w:t>26/15</w:t>
      </w:r>
      <w:r w:rsidR="000C0396" w:rsidRPr="00965EF3">
        <w:rPr>
          <w:rFonts w:ascii="GHEA Grapalat" w:hAnsi="GHEA Grapalat"/>
          <w:sz w:val="20"/>
          <w:szCs w:val="20"/>
          <w:lang w:val="hy-AM"/>
        </w:rPr>
        <w:t xml:space="preserve"> ծածկագրով </w:t>
      </w:r>
    </w:p>
    <w:p w14:paraId="368FD246" w14:textId="0E38563A" w:rsidR="00B01CA2" w:rsidRPr="0093002B" w:rsidRDefault="000C0396" w:rsidP="00076F99">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00965EF3"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00965EF3" w:rsidRPr="00B57BD6">
        <w:rPr>
          <w:rFonts w:ascii="GHEA Grapalat" w:hAnsi="GHEA Grapalat"/>
          <w:sz w:val="20"/>
          <w:szCs w:val="20"/>
          <w:lang w:val="hy-AM"/>
        </w:rPr>
        <w:t>ներկայացման վերջնաժամկետը լրանալու</w:t>
      </w:r>
      <w:r w:rsidR="00965EF3"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sidR="004639BD">
        <w:rPr>
          <w:rFonts w:ascii="GHEA Grapalat" w:hAnsi="GHEA Grapalat" w:cs="Sylfaen"/>
          <w:b/>
          <w:bCs/>
          <w:sz w:val="20"/>
          <w:lang w:val="hy-AM"/>
        </w:rPr>
        <w:t>12</w:t>
      </w:r>
      <w:r w:rsidR="00FE426D" w:rsidRPr="00FE426D">
        <w:rPr>
          <w:rFonts w:ascii="GHEA Grapalat" w:hAnsi="GHEA Grapalat" w:cs="Sylfaen"/>
          <w:b/>
          <w:bCs/>
          <w:sz w:val="20"/>
          <w:lang w:val="hy-AM"/>
        </w:rPr>
        <w:t>0 (</w:t>
      </w:r>
      <w:r w:rsidR="004639BD" w:rsidRPr="004639BD">
        <w:rPr>
          <w:rFonts w:ascii="GHEA Grapalat" w:hAnsi="GHEA Grapalat" w:cs="Sylfaen"/>
          <w:b/>
          <w:bCs/>
          <w:sz w:val="20"/>
          <w:lang w:val="hy-AM"/>
        </w:rPr>
        <w:t>մեկ հարյուր քսան աշխատանքային օր</w:t>
      </w:r>
      <w:r w:rsidR="00090A7B" w:rsidRPr="0018472B">
        <w:rPr>
          <w:rFonts w:ascii="GHEA Grapalat" w:hAnsi="GHEA Grapalat" w:cs="Sylfaen"/>
          <w:b/>
          <w:bCs/>
          <w:sz w:val="20"/>
          <w:lang w:val="hy-AM"/>
        </w:rPr>
        <w:t>)</w:t>
      </w:r>
      <w:r w:rsidRPr="004639BD">
        <w:rPr>
          <w:rFonts w:ascii="GHEA Grapalat" w:hAnsi="GHEA Grapalat" w:cs="Sylfaen"/>
          <w:b/>
          <w:bCs/>
          <w:sz w:val="20"/>
          <w:lang w:val="hy-AM"/>
        </w:rPr>
        <w:t>:</w:t>
      </w:r>
      <w:r w:rsidR="00460310" w:rsidRPr="00651C76">
        <w:rPr>
          <w:rFonts w:ascii="GHEA Grapalat" w:hAnsi="GHEA Grapalat"/>
          <w:sz w:val="20"/>
          <w:szCs w:val="20"/>
          <w:vertAlign w:val="superscript"/>
          <w:lang w:val="hy-AM"/>
        </w:rPr>
        <w:t>**</w:t>
      </w:r>
      <w:r w:rsidR="00B01CA2" w:rsidRPr="00651C76">
        <w:rPr>
          <w:rFonts w:ascii="GHEA Grapalat" w:hAnsi="GHEA Grapalat"/>
          <w:sz w:val="20"/>
          <w:szCs w:val="20"/>
          <w:lang w:val="hy-AM"/>
        </w:rPr>
        <w:t xml:space="preserve"> </w:t>
      </w:r>
      <w:r w:rsidR="00072A83" w:rsidRPr="00965EF3">
        <w:rPr>
          <w:rFonts w:ascii="GHEA Grapalat" w:hAnsi="GHEA Grapalat"/>
          <w:sz w:val="20"/>
          <w:szCs w:val="20"/>
          <w:lang w:val="hy-AM"/>
        </w:rPr>
        <w:t>Սույն երաշխիքի տրամադրման փաստի վերաբերյալ տեղեկատվությունը</w:t>
      </w:r>
      <w:r w:rsidR="0078375F" w:rsidRPr="00965EF3">
        <w:rPr>
          <w:rFonts w:ascii="GHEA Grapalat" w:hAnsi="GHEA Grapalat"/>
          <w:sz w:val="20"/>
          <w:szCs w:val="20"/>
          <w:lang w:val="hy-AM"/>
        </w:rPr>
        <w:t>՝ երաշխիքի համարը, տրամադրող բանկի անվանումը և սույն երաշխիքի 1-ին կետում նշված ծածկագիրը</w:t>
      </w:r>
      <w:r w:rsidR="00072A83"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93002B">
        <w:rPr>
          <w:rFonts w:ascii="GHEA Grapalat" w:eastAsia="Calibri" w:hAnsi="GHEA Grapalat"/>
          <w:sz w:val="20"/>
          <w:szCs w:val="20"/>
          <w:lang w:val="hy-AM"/>
        </w:rPr>
        <w:t xml:space="preserve">գնահատող հանձնաժողովի </w:t>
      </w:r>
      <w:r w:rsidR="00072A83" w:rsidRPr="0093002B">
        <w:rPr>
          <w:rFonts w:ascii="GHEA Grapalat" w:hAnsi="GHEA Grapalat"/>
          <w:sz w:val="20"/>
          <w:szCs w:val="20"/>
          <w:lang w:val="hy-AM"/>
        </w:rPr>
        <w:t>քարտուղարի</w:t>
      </w:r>
      <w:r w:rsidR="00894405">
        <w:rPr>
          <w:rFonts w:ascii="GHEA Grapalat" w:hAnsi="GHEA Grapalat"/>
          <w:sz w:val="20"/>
          <w:szCs w:val="20"/>
          <w:lang w:val="hy-AM"/>
        </w:rPr>
        <w:t xml:space="preserve">՝ </w:t>
      </w:r>
      <w:hyperlink r:id="rId13" w:history="1">
        <w:r w:rsidR="007B3CEF">
          <w:rPr>
            <w:rStyle w:val="Hyperlink"/>
            <w:rFonts w:ascii="GHEA Grapalat" w:hAnsi="GHEA Grapalat"/>
            <w:sz w:val="20"/>
            <w:szCs w:val="20"/>
            <w:lang w:val="hy-AM"/>
          </w:rPr>
          <w:t>gor.muradyan@yerevan.am</w:t>
        </w:r>
      </w:hyperlink>
      <w:r w:rsidR="00B57BD6">
        <w:rPr>
          <w:rFonts w:ascii="GHEA Grapalat" w:hAnsi="GHEA Grapalat"/>
          <w:sz w:val="20"/>
          <w:szCs w:val="20"/>
          <w:lang w:val="hy-AM"/>
        </w:rPr>
        <w:t xml:space="preserve">  </w:t>
      </w:r>
      <w:r w:rsidR="00072A83" w:rsidRPr="0093002B">
        <w:rPr>
          <w:rFonts w:ascii="GHEA Grapalat" w:hAnsi="GHEA Grapalat"/>
          <w:sz w:val="20"/>
          <w:szCs w:val="20"/>
          <w:lang w:val="hy-AM"/>
        </w:rPr>
        <w:t xml:space="preserve">էլեկտրոնային փոստի հասցեին։     </w:t>
      </w:r>
    </w:p>
    <w:p w14:paraId="4682985A" w14:textId="46A50BD8" w:rsidR="000C0396" w:rsidRPr="0093002B" w:rsidRDefault="001557AE" w:rsidP="002F4AE5">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C4A7E" w:rsidRPr="0093002B">
        <w:rPr>
          <w:rFonts w:ascii="GHEA Grapalat" w:hAnsi="GHEA Grapalat"/>
          <w:sz w:val="20"/>
          <w:szCs w:val="20"/>
          <w:lang w:val="hy-AM"/>
        </w:rPr>
        <w:t>է</w:t>
      </w:r>
      <w:r w:rsidR="004F53E2" w:rsidRPr="0093002B">
        <w:rPr>
          <w:rFonts w:ascii="GHEA Grapalat" w:hAnsi="GHEA Grapalat"/>
          <w:sz w:val="20"/>
          <w:szCs w:val="20"/>
          <w:lang w:val="hy-AM"/>
        </w:rPr>
        <w:t xml:space="preserve"> </w:t>
      </w:r>
      <w:r w:rsidR="009C370D" w:rsidRPr="0093002B">
        <w:rPr>
          <w:rFonts w:ascii="GHEA Grapalat" w:hAnsi="GHEA Grapalat"/>
          <w:sz w:val="20"/>
          <w:szCs w:val="20"/>
          <w:lang w:val="hy-AM"/>
        </w:rPr>
        <w:t xml:space="preserve"> </w:t>
      </w:r>
      <w:r w:rsidR="000C0396" w:rsidRPr="0093002B">
        <w:rPr>
          <w:rFonts w:ascii="GHEA Grapalat" w:hAnsi="GHEA Grapalat"/>
          <w:sz w:val="20"/>
          <w:szCs w:val="20"/>
          <w:lang w:val="hy-AM"/>
        </w:rPr>
        <w:t>հայտը մերժելու մասին գնահատող հանձնաժողովի նիստի արձանագրության պատճենը</w:t>
      </w:r>
      <w:r w:rsidR="00894405">
        <w:rPr>
          <w:rFonts w:ascii="GHEA Grapalat" w:hAnsi="GHEA Grapalat"/>
          <w:sz w:val="20"/>
          <w:szCs w:val="20"/>
          <w:lang w:val="hy-AM"/>
        </w:rPr>
        <w:t xml:space="preserve"> և երաշխիքը</w:t>
      </w:r>
      <w:r w:rsidR="001C2F9F" w:rsidRPr="0093002B">
        <w:rPr>
          <w:rFonts w:ascii="GHEA Grapalat" w:hAnsi="GHEA Grapalat"/>
          <w:sz w:val="20"/>
          <w:szCs w:val="20"/>
          <w:lang w:val="hy-AM"/>
        </w:rPr>
        <w:t>:</w:t>
      </w:r>
    </w:p>
    <w:p w14:paraId="1B1B9521" w14:textId="77777777" w:rsidR="009C370D" w:rsidRPr="0093002B"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93002B">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C34E410" w14:textId="77777777" w:rsidR="001557AE" w:rsidRPr="0093002B" w:rsidRDefault="000265BD"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1557AE" w:rsidRPr="0093002B">
        <w:rPr>
          <w:rFonts w:ascii="GHEA Grapalat" w:hAnsi="GHEA Grapalat"/>
          <w:sz w:val="20"/>
          <w:szCs w:val="20"/>
          <w:lang w:val="hy-AM"/>
        </w:rPr>
        <w:t>. Երաշխիք տվող անձը մերժում է բենեֆիցիարի պահանջը, եթե`</w:t>
      </w:r>
    </w:p>
    <w:p w14:paraId="641E01D1"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E389E1E"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0D16D405" w14:textId="77777777" w:rsidR="001557AE" w:rsidRPr="0093002B" w:rsidRDefault="000265B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1557AE"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FD085AE"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7F4EFF"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0666C7"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A1A77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A2BC3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F1BCCDE" w14:textId="5C7ED861" w:rsidR="009C370D" w:rsidRPr="0093002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bookmarkEnd w:id="20"/>
    <w:p w14:paraId="4E3F705F" w14:textId="77777777" w:rsidR="005C432A" w:rsidRDefault="005C432A" w:rsidP="00460310">
      <w:pPr>
        <w:pStyle w:val="BodyTextIndent3"/>
        <w:spacing w:line="240" w:lineRule="auto"/>
        <w:jc w:val="left"/>
        <w:rPr>
          <w:rFonts w:ascii="GHEA Grapalat" w:hAnsi="GHEA Grapalat" w:cs="Sylfaen"/>
          <w:vertAlign w:val="superscript"/>
          <w:lang w:val="hy-AM"/>
        </w:rPr>
      </w:pPr>
    </w:p>
    <w:p w14:paraId="72C6B9C3" w14:textId="20378858" w:rsidR="005C432A" w:rsidRPr="0093002B" w:rsidRDefault="005C432A" w:rsidP="005C432A">
      <w:pPr>
        <w:pStyle w:val="FootnoteText"/>
        <w:jc w:val="both"/>
        <w:rPr>
          <w:rFonts w:ascii="GHEA Grapalat" w:hAnsi="GHEA Grapalat"/>
          <w:i/>
          <w:sz w:val="18"/>
          <w:szCs w:val="18"/>
          <w:lang w:val="hy-AM"/>
        </w:rPr>
      </w:pPr>
      <w:bookmarkStart w:id="21" w:name="_Hlk143768520"/>
      <w:r>
        <w:rPr>
          <w:rFonts w:ascii="GHEA Grapalat" w:hAnsi="GHEA Grapalat"/>
          <w:i/>
          <w:sz w:val="18"/>
          <w:szCs w:val="18"/>
          <w:lang w:val="hy-AM"/>
        </w:rPr>
        <w:lastRenderedPageBreak/>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763AF114" w:rsidR="00460310" w:rsidRPr="0093002B" w:rsidRDefault="00460310" w:rsidP="00460310">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21"/>
    <w:p w14:paraId="093FF30F" w14:textId="6DA5B096" w:rsidR="00460310" w:rsidRPr="0093002B" w:rsidRDefault="00460310" w:rsidP="009C370D">
      <w:pPr>
        <w:pStyle w:val="NormalWeb"/>
        <w:shd w:val="clear" w:color="auto" w:fill="FFFFFF"/>
        <w:spacing w:before="0" w:beforeAutospacing="0" w:after="0" w:afterAutospacing="0"/>
        <w:rPr>
          <w:rFonts w:ascii="GHEA Grapalat" w:hAnsi="GHEA Grapalat" w:cs="Sylfaen"/>
          <w:vertAlign w:val="superscript"/>
          <w:lang w:val="hy-AM"/>
        </w:rPr>
      </w:pPr>
    </w:p>
    <w:p w14:paraId="488F4BA5" w14:textId="77777777" w:rsidR="001557AE" w:rsidRPr="0093002B" w:rsidRDefault="001557AE" w:rsidP="009C370D">
      <w:pPr>
        <w:pStyle w:val="BodyTextIndent3"/>
        <w:spacing w:line="240" w:lineRule="auto"/>
        <w:jc w:val="center"/>
        <w:rPr>
          <w:rFonts w:ascii="GHEA Grapalat" w:hAnsi="GHEA Grapalat" w:cs="Arial"/>
          <w:b/>
          <w:lang w:val="hy-AM"/>
        </w:rPr>
      </w:pPr>
    </w:p>
    <w:p w14:paraId="3C55E178" w14:textId="77777777" w:rsidR="00B2572B" w:rsidRPr="0093002B" w:rsidRDefault="00B2572B" w:rsidP="00ED36CA">
      <w:pPr>
        <w:pStyle w:val="BodyTextIndent3"/>
        <w:spacing w:line="240" w:lineRule="auto"/>
        <w:jc w:val="right"/>
        <w:rPr>
          <w:rFonts w:ascii="GHEA Grapalat" w:hAnsi="GHEA Grapalat"/>
          <w:szCs w:val="24"/>
          <w:lang w:val="hy-AM"/>
        </w:rPr>
      </w:pPr>
    </w:p>
    <w:p w14:paraId="45B77AFB" w14:textId="77777777" w:rsidR="009C370D" w:rsidRPr="0093002B" w:rsidRDefault="005F5280" w:rsidP="009C370D">
      <w:pPr>
        <w:pStyle w:val="BodyTextIndent3"/>
        <w:spacing w:line="240" w:lineRule="auto"/>
        <w:jc w:val="right"/>
        <w:rPr>
          <w:rFonts w:ascii="GHEA Grapalat" w:hAnsi="GHEA Grapalat" w:cs="Arial"/>
          <w:b/>
          <w:lang w:val="hy-AM"/>
        </w:rPr>
      </w:pPr>
      <w:r w:rsidRPr="0093002B">
        <w:rPr>
          <w:rFonts w:ascii="GHEA Grapalat" w:hAnsi="GHEA Grapalat" w:cs="Sylfaen"/>
          <w:b/>
          <w:lang w:val="hy-AM"/>
        </w:rPr>
        <w:br w:type="page"/>
      </w:r>
      <w:r w:rsidR="009C370D" w:rsidRPr="0093002B">
        <w:rPr>
          <w:rFonts w:ascii="GHEA Grapalat" w:hAnsi="GHEA Grapalat" w:cs="Sylfaen"/>
          <w:b/>
          <w:lang w:val="hy-AM"/>
        </w:rPr>
        <w:lastRenderedPageBreak/>
        <w:t>Հավելված</w:t>
      </w:r>
      <w:r w:rsidR="009C370D" w:rsidRPr="0093002B">
        <w:rPr>
          <w:rFonts w:ascii="GHEA Grapalat" w:hAnsi="GHEA Grapalat" w:cs="Arial"/>
          <w:b/>
          <w:lang w:val="hy-AM"/>
        </w:rPr>
        <w:t xml:space="preserve"> 4</w:t>
      </w:r>
    </w:p>
    <w:p w14:paraId="68C940E4" w14:textId="22C2BA40" w:rsidR="00755612" w:rsidRPr="0093002B" w:rsidRDefault="00755612" w:rsidP="00755612">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515F82">
        <w:rPr>
          <w:rFonts w:ascii="GHEA Grapalat" w:hAnsi="GHEA Grapalat"/>
          <w:b/>
          <w:lang w:val="hy-AM"/>
        </w:rPr>
        <w:t>26/15</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0BCB559B" w14:textId="06AC7E52" w:rsidR="00755612" w:rsidRDefault="00F57EA6" w:rsidP="00755612">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755612" w:rsidRPr="005E1F72">
        <w:rPr>
          <w:rFonts w:ascii="GHEA Grapalat" w:hAnsi="GHEA Grapalat" w:cs="Arial"/>
          <w:b/>
          <w:lang w:val="hy-AM"/>
        </w:rPr>
        <w:t xml:space="preserve">ի </w:t>
      </w:r>
      <w:r w:rsidR="00755612" w:rsidRPr="005E1F72">
        <w:rPr>
          <w:rFonts w:ascii="GHEA Grapalat" w:hAnsi="GHEA Grapalat" w:cs="Sylfaen"/>
          <w:b/>
          <w:lang w:val="hy-AM"/>
        </w:rPr>
        <w:t>հրավերի</w:t>
      </w:r>
    </w:p>
    <w:p w14:paraId="7A58C04D"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9D631D3" w14:textId="77777777" w:rsidR="007A5E2D" w:rsidRPr="0093002B"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69423C33"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11D85C"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40A62DEB" w14:textId="77777777" w:rsidR="00091EBC" w:rsidRPr="0093002B"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423C6ACF" w14:textId="77777777" w:rsidR="00F27778" w:rsidRPr="0093002B"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lang w:val="hy-AM"/>
        </w:rPr>
        <w:t>գնման ընթացակարգի</w:t>
      </w:r>
      <w:r w:rsidRPr="0093002B">
        <w:rPr>
          <w:rStyle w:val="Strong"/>
          <w:rFonts w:ascii="GHEA Grapalat" w:hAnsi="GHEA Grapalat"/>
          <w:b w:val="0"/>
          <w:bCs w:val="0"/>
          <w:sz w:val="20"/>
          <w:szCs w:val="20"/>
          <w:lang w:val="hy-AM"/>
        </w:rPr>
        <w:t xml:space="preserve"> արդյունքում</w:t>
      </w:r>
      <w:r w:rsidR="00091EBC"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lang w:val="hy-AM"/>
        </w:rPr>
        <w:t xml:space="preserve"> </w:t>
      </w:r>
    </w:p>
    <w:p w14:paraId="22DA6A42" w14:textId="77777777" w:rsidR="00F27778" w:rsidRPr="0093002B" w:rsidRDefault="00F27778" w:rsidP="00091EBC">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302B1E66" w14:textId="2A32878A" w:rsidR="00F27778"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 xml:space="preserve">ցիպալ) </w:t>
      </w:r>
      <w:r w:rsidR="00F27778" w:rsidRPr="0093002B">
        <w:rPr>
          <w:rStyle w:val="Strong"/>
          <w:rFonts w:ascii="GHEA Grapalat" w:hAnsi="GHEA Grapalat"/>
          <w:b w:val="0"/>
          <w:bCs w:val="0"/>
          <w:sz w:val="20"/>
          <w:szCs w:val="20"/>
          <w:lang w:val="hy-AM"/>
        </w:rPr>
        <w:t xml:space="preserve">կողմից կնքվելիք </w:t>
      </w:r>
      <w:r w:rsidR="007A5E2D" w:rsidRPr="0093002B">
        <w:rPr>
          <w:rStyle w:val="Strong"/>
          <w:rFonts w:ascii="GHEA Grapalat" w:hAnsi="GHEA Grapalat"/>
          <w:b w:val="0"/>
          <w:bCs w:val="0"/>
          <w:sz w:val="20"/>
          <w:szCs w:val="20"/>
          <w:lang w:val="hy-AM"/>
        </w:rPr>
        <w:t>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t xml:space="preserve">           </w:t>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t xml:space="preserve">  </w:t>
      </w:r>
      <w:r w:rsidR="00F27778"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 xml:space="preserve"> </w:t>
      </w:r>
      <w:r w:rsidR="00F27778" w:rsidRPr="0093002B">
        <w:rPr>
          <w:rStyle w:val="Strong"/>
          <w:rFonts w:ascii="GHEA Grapalat" w:hAnsi="GHEA Grapalat"/>
          <w:b w:val="0"/>
          <w:bCs w:val="0"/>
          <w:sz w:val="20"/>
          <w:szCs w:val="20"/>
          <w:lang w:val="hy-AM"/>
        </w:rPr>
        <w:tab/>
        <w:t xml:space="preserve">            </w:t>
      </w:r>
      <w:r w:rsidR="00E23921"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013A0048" w14:textId="77777777" w:rsidR="00091EBC" w:rsidRPr="0093002B"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w:t>
      </w:r>
      <w:r w:rsidR="00091EB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93002B">
        <w:rPr>
          <w:rStyle w:val="Strong"/>
          <w:rFonts w:ascii="GHEA Grapalat" w:hAnsi="GHEA Grapalat"/>
          <w:b w:val="0"/>
          <w:bCs w:val="0"/>
          <w:sz w:val="20"/>
          <w:szCs w:val="20"/>
          <w:lang w:val="hy-AM"/>
        </w:rPr>
        <w:t xml:space="preserve">ման ապահովում </w:t>
      </w:r>
      <w:r w:rsidR="00091EBC" w:rsidRPr="0093002B">
        <w:rPr>
          <w:rStyle w:val="Strong"/>
          <w:rFonts w:ascii="GHEA Grapalat" w:hAnsi="GHEA Grapalat"/>
          <w:b w:val="0"/>
          <w:bCs w:val="0"/>
          <w:sz w:val="20"/>
          <w:szCs w:val="20"/>
          <w:lang w:val="hy-AM"/>
        </w:rPr>
        <w:t>(այսուհետ՝ երաշխավորված պարտավորություններ</w:t>
      </w:r>
      <w:r w:rsidR="007A5E2D" w:rsidRPr="0093002B">
        <w:rPr>
          <w:rStyle w:val="Strong"/>
          <w:rFonts w:ascii="GHEA Grapalat" w:hAnsi="GHEA Grapalat"/>
          <w:b w:val="0"/>
          <w:bCs w:val="0"/>
          <w:sz w:val="20"/>
          <w:szCs w:val="20"/>
          <w:lang w:val="hy-AM"/>
        </w:rPr>
        <w:t>)</w:t>
      </w:r>
      <w:r w:rsidR="00091EBC" w:rsidRPr="0093002B">
        <w:rPr>
          <w:rStyle w:val="Strong"/>
          <w:rFonts w:ascii="GHEA Grapalat" w:hAnsi="GHEA Grapalat"/>
          <w:b w:val="0"/>
          <w:bCs w:val="0"/>
          <w:sz w:val="20"/>
          <w:szCs w:val="20"/>
          <w:lang w:val="hy-AM"/>
        </w:rPr>
        <w:t xml:space="preserve">: </w:t>
      </w:r>
    </w:p>
    <w:p w14:paraId="292979BD"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37300840" w14:textId="1D3E5286" w:rsidR="00091EBC" w:rsidRPr="0093002B"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00091EBC" w:rsidRPr="0093002B">
        <w:rPr>
          <w:rStyle w:val="Strong"/>
          <w:rFonts w:ascii="GHEA Grapalat" w:hAnsi="GHEA Grapalat"/>
          <w:b w:val="0"/>
          <w:bCs w:val="0"/>
          <w:sz w:val="20"/>
          <w:szCs w:val="20"/>
          <w:lang w:val="hy-AM"/>
        </w:rPr>
        <w:t xml:space="preserve"> </w:t>
      </w:r>
      <w:r w:rsidR="00091EBC" w:rsidRPr="0093002B">
        <w:rPr>
          <w:rFonts w:ascii="GHEA Grapalat" w:hAnsi="GHEA Grapalat" w:cs="Sylfaen"/>
          <w:vertAlign w:val="superscript"/>
          <w:lang w:val="hy-AM"/>
        </w:rPr>
        <w:t xml:space="preserve">երաշխիքը տվող բանկի </w:t>
      </w:r>
      <w:r w:rsidR="00101A56" w:rsidRPr="0093002B">
        <w:rPr>
          <w:rFonts w:ascii="GHEA Grapalat" w:hAnsi="GHEA Grapalat" w:cs="Sylfaen"/>
          <w:vertAlign w:val="superscript"/>
          <w:lang w:val="hy-AM"/>
        </w:rPr>
        <w:t xml:space="preserve"> </w:t>
      </w:r>
      <w:r w:rsidR="00091EBC" w:rsidRPr="0093002B">
        <w:rPr>
          <w:rFonts w:ascii="GHEA Grapalat" w:hAnsi="GHEA Grapalat" w:cs="Sylfaen"/>
          <w:vertAlign w:val="superscript"/>
          <w:lang w:val="hy-AM"/>
        </w:rPr>
        <w:t>անվանումը</w:t>
      </w:r>
    </w:p>
    <w:p w14:paraId="48B95442" w14:textId="77777777" w:rsidR="00091EBC"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6E4901" w:rsidRPr="0093002B">
        <w:rPr>
          <w:rStyle w:val="Strong"/>
          <w:rFonts w:ascii="GHEA Grapalat" w:hAnsi="GHEA Grapalat"/>
          <w:b w:val="0"/>
          <w:bCs w:val="0"/>
          <w:sz w:val="20"/>
          <w:szCs w:val="20"/>
          <w:u w:val="single"/>
          <w:lang w:val="hy-AM"/>
        </w:rPr>
        <w:tab/>
        <w:t xml:space="preserve">  </w:t>
      </w:r>
    </w:p>
    <w:p w14:paraId="08E2316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w:t>
      </w:r>
      <w:r w:rsidR="006E4901"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գումարը թվերով և տառերով</w:t>
      </w:r>
    </w:p>
    <w:p w14:paraId="688E3CEB" w14:textId="773E308C" w:rsidR="006E4901"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65633"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w:t>
      </w:r>
      <w:r w:rsidR="006E4901" w:rsidRPr="0093002B">
        <w:rPr>
          <w:rStyle w:val="Strong"/>
          <w:rFonts w:ascii="GHEA Grapalat" w:hAnsi="GHEA Grapalat"/>
          <w:b w:val="0"/>
          <w:bCs w:val="0"/>
          <w:sz w:val="20"/>
          <w:szCs w:val="20"/>
          <w:lang w:val="hy-AM"/>
        </w:rPr>
        <w:t>փոխանցման միջոցով:</w:t>
      </w:r>
    </w:p>
    <w:p w14:paraId="7EFE3046"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88EE383"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2A520DA3" w:rsidR="00B01CA2" w:rsidRPr="0093002B"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AB37ED">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5239E3E7"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1E90444"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3555508"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w:t>
      </w:r>
      <w:r w:rsidR="004823CC"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պայմանագրո</w:t>
      </w:r>
      <w:r w:rsidR="004823CC" w:rsidRPr="0093002B">
        <w:rPr>
          <w:rFonts w:ascii="GHEA Grapalat" w:hAnsi="GHEA Grapalat" w:cs="Sylfaen"/>
          <w:vertAlign w:val="superscript"/>
          <w:lang w:val="hy-AM"/>
        </w:rPr>
        <w:t xml:space="preserve">վ նախատեսված </w:t>
      </w:r>
    </w:p>
    <w:p w14:paraId="6BABF3D0" w14:textId="77777777" w:rsidR="00B01CA2" w:rsidRPr="0093002B" w:rsidRDefault="00B01CA2" w:rsidP="00B01CA2">
      <w:pPr>
        <w:pStyle w:val="ListParagraph"/>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EB55F95"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w:t>
      </w:r>
      <w:r w:rsidR="004823CC" w:rsidRPr="0093002B">
        <w:rPr>
          <w:rFonts w:ascii="GHEA Grapalat" w:hAnsi="GHEA Grapalat" w:cs="Sylfaen"/>
          <w:vertAlign w:val="superscript"/>
          <w:lang w:val="hy-AM"/>
        </w:rPr>
        <w:t xml:space="preserve">արման </w:t>
      </w:r>
      <w:r w:rsidRPr="0093002B">
        <w:rPr>
          <w:rFonts w:ascii="GHEA Grapalat" w:hAnsi="GHEA Grapalat" w:cs="Sylfaen"/>
          <w:vertAlign w:val="superscript"/>
          <w:lang w:val="hy-AM"/>
        </w:rPr>
        <w:t xml:space="preserve">վերջնաժամկետը  </w:t>
      </w:r>
    </w:p>
    <w:p w14:paraId="55AE9ADC" w14:textId="59798F19" w:rsidR="00AB37ED" w:rsidRPr="003750DF" w:rsidRDefault="00B01CA2" w:rsidP="00AB37ED">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B37ED">
        <w:rPr>
          <w:rFonts w:ascii="GHEA Grapalat" w:hAnsi="GHEA Grapalat"/>
          <w:sz w:val="20"/>
          <w:szCs w:val="20"/>
          <w:lang w:val="hy-AM"/>
        </w:rPr>
        <w:t>՝</w:t>
      </w:r>
      <w:r w:rsidRPr="0093002B">
        <w:rPr>
          <w:rFonts w:ascii="GHEA Grapalat" w:hAnsi="GHEA Grapalat"/>
          <w:sz w:val="20"/>
          <w:szCs w:val="20"/>
          <w:lang w:val="hy-AM"/>
        </w:rPr>
        <w:t xml:space="preserve"> </w:t>
      </w:r>
      <w:r w:rsidR="00AB37ED">
        <w:rPr>
          <w:rFonts w:ascii="GHEA Grapalat" w:hAnsi="GHEA Grapalat"/>
          <w:sz w:val="20"/>
          <w:szCs w:val="20"/>
          <w:lang w:val="hy-AM"/>
        </w:rPr>
        <w:t xml:space="preserve"> </w:t>
      </w:r>
      <w:hyperlink r:id="rId14" w:history="1">
        <w:r w:rsidR="007B3CEF">
          <w:rPr>
            <w:rStyle w:val="Hyperlink"/>
            <w:rFonts w:ascii="GHEA Grapalat" w:hAnsi="GHEA Grapalat"/>
            <w:sz w:val="20"/>
            <w:szCs w:val="20"/>
            <w:lang w:val="hy-AM"/>
          </w:rPr>
          <w:t>gor.muradyan@yerevan.am</w:t>
        </w:r>
      </w:hyperlink>
      <w:r w:rsidR="00AB37ED" w:rsidRPr="008242F8">
        <w:rPr>
          <w:rFonts w:ascii="GHEA Grapalat" w:hAnsi="GHEA Grapalat"/>
          <w:color w:val="000000"/>
          <w:sz w:val="20"/>
          <w:szCs w:val="20"/>
          <w:lang w:val="hy-AM"/>
        </w:rPr>
        <w:t xml:space="preserve">  էլեկտրոնային փոստի</w:t>
      </w:r>
      <w:r w:rsidR="00AB37ED">
        <w:rPr>
          <w:rFonts w:ascii="GHEA Grapalat" w:hAnsi="GHEA Grapalat"/>
          <w:color w:val="000000"/>
          <w:sz w:val="20"/>
          <w:szCs w:val="20"/>
          <w:lang w:val="hy-AM"/>
        </w:rPr>
        <w:t xml:space="preserve">        </w:t>
      </w:r>
      <w:r w:rsidR="00AB37ED" w:rsidRPr="008242F8">
        <w:rPr>
          <w:rFonts w:ascii="GHEA Grapalat" w:hAnsi="GHEA Grapalat"/>
          <w:color w:val="000000"/>
          <w:sz w:val="20"/>
          <w:szCs w:val="20"/>
          <w:lang w:val="hy-AM"/>
        </w:rPr>
        <w:t xml:space="preserve">   </w:t>
      </w:r>
    </w:p>
    <w:p w14:paraId="4F20BC0F" w14:textId="155CD15A"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35DB58A0" w14:textId="77777777" w:rsidR="00091EBC" w:rsidRPr="0093002B"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93002B"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1</w:t>
      </w:r>
      <w:r w:rsidR="00091EBC" w:rsidRPr="0093002B">
        <w:rPr>
          <w:rFonts w:ascii="GHEA Grapalat" w:hAnsi="GHEA Grapalat"/>
          <w:sz w:val="20"/>
          <w:szCs w:val="20"/>
          <w:lang w:val="hy-AM"/>
        </w:rPr>
        <w:t xml:space="preserve">) </w:t>
      </w:r>
      <w:r w:rsidR="007A5E2D"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24041A"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93002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w:t>
      </w:r>
      <w:r w:rsidR="0024041A"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պայմանագրի </w:t>
      </w:r>
      <w:r w:rsidR="007A5E2D" w:rsidRPr="0093002B">
        <w:rPr>
          <w:rFonts w:ascii="GHEA Grapalat" w:hAnsi="GHEA Grapalat" w:cs="Sylfaen"/>
          <w:vertAlign w:val="superscript"/>
          <w:lang w:val="hy-AM"/>
        </w:rPr>
        <w:t>համարը</w:t>
      </w:r>
    </w:p>
    <w:p w14:paraId="113513C8" w14:textId="77777777" w:rsidR="00091EBC" w:rsidRPr="0093002B"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r w:rsidR="00091EBC" w:rsidRPr="0093002B">
        <w:rPr>
          <w:rFonts w:ascii="GHEA Grapalat" w:hAnsi="GHEA Grapalat"/>
          <w:sz w:val="20"/>
          <w:szCs w:val="20"/>
          <w:lang w:val="hy-AM"/>
        </w:rPr>
        <w:t>.</w:t>
      </w:r>
    </w:p>
    <w:p w14:paraId="3C4498C1" w14:textId="77777777" w:rsidR="007B3D9D" w:rsidRPr="0093002B"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2</w:t>
      </w:r>
      <w:r w:rsidR="00091EBC" w:rsidRPr="0093002B">
        <w:rPr>
          <w:rFonts w:ascii="GHEA Grapalat" w:hAnsi="GHEA Grapalat"/>
          <w:sz w:val="20"/>
          <w:szCs w:val="20"/>
          <w:lang w:val="hy-AM"/>
        </w:rPr>
        <w:t xml:space="preserve">) </w:t>
      </w:r>
      <w:r w:rsidRPr="0093002B">
        <w:rPr>
          <w:rFonts w:ascii="GHEA Grapalat" w:hAnsi="GHEA Grapalat"/>
          <w:sz w:val="20"/>
          <w:szCs w:val="20"/>
          <w:lang w:val="hy-AM"/>
        </w:rPr>
        <w:t xml:space="preserve">բենեֆիցիարի կողմից պայմանագիրը միակողմանի լուծելու մասին </w:t>
      </w:r>
      <w:r>
        <w:fldChar w:fldCharType="begin"/>
      </w:r>
      <w:r w:rsidRPr="000D4C3B">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E038A0" w:rsidRPr="0093002B">
        <w:rPr>
          <w:rFonts w:ascii="GHEA Grapalat" w:hAnsi="GHEA Grapalat"/>
          <w:sz w:val="20"/>
          <w:szCs w:val="20"/>
          <w:lang w:val="hy-AM"/>
        </w:rPr>
        <w:t>:</w:t>
      </w:r>
    </w:p>
    <w:p w14:paraId="2EA4E75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93002B"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6AD82A7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93002B"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E03EF1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7F8B14E"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250CCAC8" w14:textId="77777777" w:rsidR="005C432A" w:rsidRDefault="005C432A" w:rsidP="005C432A">
      <w:pPr>
        <w:pStyle w:val="FootnoteText"/>
        <w:jc w:val="both"/>
        <w:rPr>
          <w:rFonts w:ascii="GHEA Grapalat" w:hAnsi="GHEA Grapalat"/>
          <w:i/>
          <w:sz w:val="18"/>
          <w:szCs w:val="18"/>
          <w:lang w:val="hy-AM"/>
        </w:rPr>
      </w:pPr>
    </w:p>
    <w:p w14:paraId="0E9750E5" w14:textId="77777777" w:rsidR="005C432A" w:rsidRDefault="005C432A" w:rsidP="005C432A">
      <w:pPr>
        <w:pStyle w:val="FootnoteText"/>
        <w:jc w:val="both"/>
        <w:rPr>
          <w:rFonts w:ascii="GHEA Grapalat" w:hAnsi="GHEA Grapalat"/>
          <w:i/>
          <w:sz w:val="18"/>
          <w:szCs w:val="18"/>
          <w:lang w:val="hy-AM"/>
        </w:rPr>
      </w:pPr>
    </w:p>
    <w:p w14:paraId="531D99DC" w14:textId="77777777" w:rsidR="005C432A" w:rsidRDefault="005C432A" w:rsidP="005C432A">
      <w:pPr>
        <w:pStyle w:val="FootnoteText"/>
        <w:jc w:val="both"/>
        <w:rPr>
          <w:rFonts w:ascii="GHEA Grapalat" w:hAnsi="GHEA Grapalat"/>
          <w:i/>
          <w:sz w:val="18"/>
          <w:szCs w:val="18"/>
          <w:lang w:val="hy-AM"/>
        </w:rPr>
      </w:pPr>
    </w:p>
    <w:p w14:paraId="09CAE6BE" w14:textId="77777777" w:rsidR="005C432A" w:rsidRDefault="005C432A" w:rsidP="005C432A">
      <w:pPr>
        <w:pStyle w:val="FootnoteText"/>
        <w:jc w:val="both"/>
        <w:rPr>
          <w:rFonts w:ascii="GHEA Grapalat" w:hAnsi="GHEA Grapalat"/>
          <w:i/>
          <w:sz w:val="18"/>
          <w:szCs w:val="18"/>
          <w:lang w:val="hy-AM"/>
        </w:rPr>
      </w:pPr>
    </w:p>
    <w:p w14:paraId="2A9A1F1B" w14:textId="77777777" w:rsidR="005C432A" w:rsidRDefault="005C432A" w:rsidP="005C432A">
      <w:pPr>
        <w:pStyle w:val="FootnoteText"/>
        <w:jc w:val="both"/>
        <w:rPr>
          <w:rFonts w:ascii="GHEA Grapalat" w:hAnsi="GHEA Grapalat"/>
          <w:i/>
          <w:sz w:val="18"/>
          <w:szCs w:val="18"/>
          <w:lang w:val="hy-AM"/>
        </w:rPr>
      </w:pPr>
    </w:p>
    <w:p w14:paraId="4D9F8BD3" w14:textId="77777777" w:rsidR="005C432A" w:rsidRDefault="005C432A" w:rsidP="005C432A">
      <w:pPr>
        <w:pStyle w:val="FootnoteText"/>
        <w:jc w:val="both"/>
        <w:rPr>
          <w:rFonts w:ascii="GHEA Grapalat" w:hAnsi="GHEA Grapalat"/>
          <w:i/>
          <w:sz w:val="18"/>
          <w:szCs w:val="18"/>
          <w:lang w:val="hy-AM"/>
        </w:rPr>
      </w:pPr>
    </w:p>
    <w:p w14:paraId="03E67ADD" w14:textId="77777777" w:rsidR="005C432A" w:rsidRDefault="005C432A" w:rsidP="005C432A">
      <w:pPr>
        <w:pStyle w:val="FootnoteText"/>
        <w:jc w:val="both"/>
        <w:rPr>
          <w:rFonts w:ascii="GHEA Grapalat" w:hAnsi="GHEA Grapalat"/>
          <w:i/>
          <w:sz w:val="18"/>
          <w:szCs w:val="18"/>
          <w:lang w:val="hy-AM"/>
        </w:rPr>
      </w:pPr>
    </w:p>
    <w:p w14:paraId="0D76559A" w14:textId="7CC3F04B"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C69ECAA" w14:textId="77777777" w:rsidR="008D2826" w:rsidRDefault="009C370D" w:rsidP="005326E7">
      <w:pPr>
        <w:pStyle w:val="BodyTextIndent3"/>
        <w:spacing w:line="240" w:lineRule="auto"/>
        <w:jc w:val="right"/>
        <w:rPr>
          <w:rFonts w:ascii="GHEA Grapalat" w:hAnsi="GHEA Grapalat"/>
          <w:b/>
          <w:lang w:val="hy-AM"/>
        </w:rPr>
      </w:pPr>
      <w:r w:rsidRPr="0093002B">
        <w:rPr>
          <w:rFonts w:ascii="GHEA Grapalat" w:hAnsi="GHEA Grapalat"/>
          <w:b/>
          <w:lang w:val="hy-AM"/>
        </w:rPr>
        <w:br w:type="page"/>
      </w:r>
    </w:p>
    <w:p w14:paraId="06B8CD4D" w14:textId="77777777" w:rsidR="008D2826" w:rsidRPr="004B2068" w:rsidRDefault="008D2826" w:rsidP="008D2826">
      <w:pPr>
        <w:pStyle w:val="BodyTextIndent3"/>
        <w:spacing w:line="240" w:lineRule="auto"/>
        <w:jc w:val="right"/>
        <w:rPr>
          <w:rFonts w:ascii="GHEA Grapalat" w:hAnsi="GHEA Grapalat" w:cs="Arial"/>
          <w:b/>
          <w:lang w:val="hy-AM"/>
        </w:rPr>
      </w:pPr>
      <w:r w:rsidRPr="005E1F72">
        <w:rPr>
          <w:rFonts w:ascii="GHEA Grapalat" w:hAnsi="GHEA Grapalat" w:cs="Sylfaen"/>
          <w:b/>
          <w:lang w:val="hy-AM"/>
        </w:rPr>
        <w:lastRenderedPageBreak/>
        <w:t>Հավելված</w:t>
      </w:r>
      <w:r w:rsidRPr="005E1F72">
        <w:rPr>
          <w:rFonts w:ascii="GHEA Grapalat" w:hAnsi="GHEA Grapalat" w:cs="Arial"/>
          <w:b/>
          <w:lang w:val="hy-AM"/>
        </w:rPr>
        <w:t xml:space="preserve"> </w:t>
      </w:r>
      <w:r w:rsidRPr="004B2068">
        <w:rPr>
          <w:rFonts w:ascii="GHEA Grapalat" w:hAnsi="GHEA Grapalat" w:cs="Arial"/>
          <w:b/>
          <w:lang w:val="hy-AM"/>
        </w:rPr>
        <w:t>4.</w:t>
      </w:r>
      <w:r>
        <w:rPr>
          <w:rFonts w:ascii="GHEA Grapalat" w:hAnsi="GHEA Grapalat" w:cs="Arial"/>
          <w:b/>
          <w:lang w:val="hy-AM"/>
        </w:rPr>
        <w:t>2</w:t>
      </w:r>
    </w:p>
    <w:p w14:paraId="7AA8C6C8" w14:textId="16343495" w:rsidR="008D2826" w:rsidRPr="005E1F72" w:rsidRDefault="008D2826" w:rsidP="008D2826">
      <w:pPr>
        <w:pStyle w:val="BodyTextIndent3"/>
        <w:spacing w:line="240" w:lineRule="auto"/>
        <w:jc w:val="right"/>
        <w:rPr>
          <w:rFonts w:ascii="GHEA Grapalat" w:hAnsi="GHEA Grapalat" w:cs="Arial"/>
          <w:b/>
          <w:lang w:val="hy-AM"/>
        </w:rPr>
      </w:pPr>
      <w:r w:rsidRPr="00EF1E0E">
        <w:rPr>
          <w:rFonts w:ascii="GHEA Grapalat" w:hAnsi="GHEA Grapalat"/>
          <w:sz w:val="24"/>
          <w:szCs w:val="24"/>
          <w:lang w:val="hy-AM"/>
        </w:rPr>
        <w:t>«</w:t>
      </w:r>
      <w:r>
        <w:rPr>
          <w:rFonts w:ascii="GHEA Grapalat" w:hAnsi="GHEA Grapalat"/>
          <w:b/>
          <w:lang w:val="hy-AM"/>
        </w:rPr>
        <w:t>ԵՔ-ԲՄԱՇՁԲ-</w:t>
      </w:r>
      <w:r w:rsidR="00515F82">
        <w:rPr>
          <w:rFonts w:ascii="GHEA Grapalat" w:hAnsi="GHEA Grapalat"/>
          <w:b/>
          <w:lang w:val="hy-AM"/>
        </w:rPr>
        <w:t>26/15</w:t>
      </w:r>
      <w:r w:rsidRPr="00EF1E0E">
        <w:rPr>
          <w:rFonts w:ascii="GHEA Grapalat" w:hAnsi="GHEA Grapalat"/>
          <w:sz w:val="24"/>
          <w:szCs w:val="24"/>
          <w:lang w:val="hy-AM"/>
        </w:rPr>
        <w:t>»</w:t>
      </w:r>
      <w:r w:rsidRPr="00EF1E0E">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37DECF42" w14:textId="77777777" w:rsidR="008D2826" w:rsidRDefault="008D2826" w:rsidP="008D2826">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Pr="005E1F72">
        <w:rPr>
          <w:rFonts w:ascii="GHEA Grapalat" w:hAnsi="GHEA Grapalat" w:cs="Arial"/>
          <w:b/>
          <w:lang w:val="hy-AM"/>
        </w:rPr>
        <w:t xml:space="preserve">ի </w:t>
      </w:r>
      <w:r w:rsidRPr="005E1F72">
        <w:rPr>
          <w:rFonts w:ascii="GHEA Grapalat" w:hAnsi="GHEA Grapalat" w:cs="Sylfaen"/>
          <w:b/>
          <w:lang w:val="hy-AM"/>
        </w:rPr>
        <w:t>հրավերի</w:t>
      </w:r>
    </w:p>
    <w:p w14:paraId="79C1E054" w14:textId="77777777" w:rsidR="008D2826" w:rsidRPr="0093002B" w:rsidRDefault="008D2826" w:rsidP="008D2826">
      <w:pPr>
        <w:pStyle w:val="BodyTextIndent3"/>
        <w:spacing w:line="240" w:lineRule="auto"/>
        <w:jc w:val="right"/>
        <w:rPr>
          <w:rFonts w:ascii="GHEA Grapalat" w:hAnsi="GHEA Grapalat" w:cs="Sylfaen"/>
          <w:b/>
          <w:lang w:val="hy-AM"/>
        </w:rPr>
      </w:pPr>
    </w:p>
    <w:p w14:paraId="1DC7F00D"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1A50EE2E"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2DCE0AD1" w14:textId="77777777" w:rsidR="008D2826" w:rsidRPr="0093002B" w:rsidRDefault="008D2826" w:rsidP="008D2826">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5481BEEE" w14:textId="77777777" w:rsidR="008D2826" w:rsidRPr="0093002B" w:rsidRDefault="008D2826" w:rsidP="008D2826">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086837C" w14:textId="77777777" w:rsidR="008D2826" w:rsidRPr="0093002B" w:rsidRDefault="008D2826" w:rsidP="008D2826">
      <w:pPr>
        <w:rPr>
          <w:rFonts w:ascii="GHEA Grapalat" w:hAnsi="GHEA Grapalat" w:cs="GHEA Grapalat"/>
          <w:sz w:val="20"/>
          <w:szCs w:val="20"/>
          <w:lang w:val="hy-AM"/>
        </w:rPr>
      </w:pPr>
    </w:p>
    <w:p w14:paraId="136EE96B" w14:textId="77777777" w:rsidR="008D2826" w:rsidRPr="0093002B" w:rsidRDefault="008D2826" w:rsidP="008D2826">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20FD5848" w14:textId="77777777" w:rsidR="008D2826" w:rsidRPr="0093002B" w:rsidRDefault="008D2826" w:rsidP="008D2826">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23094A7" w14:textId="77777777" w:rsidR="008D2826" w:rsidRPr="0093002B" w:rsidRDefault="008D2826" w:rsidP="008D2826">
      <w:pPr>
        <w:ind w:firstLine="708"/>
        <w:jc w:val="both"/>
        <w:rPr>
          <w:rFonts w:ascii="GHEA Grapalat" w:hAnsi="GHEA Grapalat" w:cs="GHEA Grapalat"/>
          <w:sz w:val="20"/>
          <w:szCs w:val="20"/>
          <w:lang w:val="hy-AM"/>
        </w:rPr>
      </w:pPr>
    </w:p>
    <w:p w14:paraId="0CC3A3FC" w14:textId="77777777" w:rsidR="008D2826" w:rsidRPr="0093002B" w:rsidRDefault="008D2826" w:rsidP="008D2826">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proofErr w:type="spellStart"/>
      <w:r w:rsidRPr="0093002B">
        <w:rPr>
          <w:rFonts w:ascii="GHEA Grapalat" w:hAnsi="GHEA Grapalat" w:cs="GHEA Grapalat"/>
          <w:b/>
          <w:sz w:val="20"/>
          <w:szCs w:val="20"/>
        </w:rPr>
        <w:t>ամաձայնության</w:t>
      </w:r>
      <w:proofErr w:type="spellEnd"/>
      <w:r w:rsidRPr="0093002B">
        <w:rPr>
          <w:rFonts w:ascii="GHEA Grapalat" w:hAnsi="GHEA Grapalat" w:cs="GHEA Grapalat"/>
          <w:b/>
          <w:sz w:val="20"/>
          <w:szCs w:val="20"/>
        </w:rPr>
        <w:t xml:space="preserve"> առարկան</w:t>
      </w:r>
    </w:p>
    <w:p w14:paraId="4876C1CE" w14:textId="77777777" w:rsidR="008D2826" w:rsidRPr="0093002B" w:rsidRDefault="008D2826" w:rsidP="008D2826">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EF5CBB6" w14:textId="77777777" w:rsidR="008D2826" w:rsidRPr="0093002B" w:rsidRDefault="008D2826" w:rsidP="008D2826">
      <w:pPr>
        <w:numPr>
          <w:ilvl w:val="1"/>
          <w:numId w:val="7"/>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0694D0B9"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16180740" w14:textId="77777777" w:rsidR="008D2826" w:rsidRPr="0093002B" w:rsidRDefault="008D2826" w:rsidP="008D2826">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32DAE503"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129077DD" w14:textId="77777777" w:rsidR="008D2826" w:rsidRPr="0093002B" w:rsidRDefault="008D2826" w:rsidP="008D2826">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B530F9C" w14:textId="77777777" w:rsidR="008D2826" w:rsidRPr="0093002B" w:rsidRDefault="008D2826" w:rsidP="008D2826">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C8AA19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D6640D2"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56D1BB1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7042712" w14:textId="77777777" w:rsidR="008D2826" w:rsidRPr="0093002B" w:rsidRDefault="008D2826" w:rsidP="008D2826">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55BA7B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83E10F1"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701CB1E2" w14:textId="77777777" w:rsidR="008D2826" w:rsidRPr="0093002B" w:rsidRDefault="008D2826" w:rsidP="008D2826">
      <w:pPr>
        <w:numPr>
          <w:ilvl w:val="1"/>
          <w:numId w:val="25"/>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17E11E1F"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24D37D8"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Պատվիրատուին</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5764363B" w14:textId="77777777" w:rsidR="008D2826" w:rsidRPr="0093002B" w:rsidRDefault="008D2826" w:rsidP="008D2826">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814A54" w14:textId="77777777" w:rsidR="008D2826" w:rsidRPr="0093002B" w:rsidRDefault="008D2826" w:rsidP="008D2826">
      <w:pPr>
        <w:jc w:val="both"/>
        <w:rPr>
          <w:rFonts w:ascii="GHEA Grapalat" w:hAnsi="GHEA Grapalat" w:cs="GHEA Grapalat"/>
          <w:sz w:val="20"/>
          <w:szCs w:val="20"/>
          <w:lang w:val="hy-AM"/>
        </w:rPr>
      </w:pPr>
    </w:p>
    <w:p w14:paraId="0D0D4AA4" w14:textId="77777777" w:rsidR="008D2826" w:rsidRPr="0093002B" w:rsidRDefault="008D2826" w:rsidP="008D2826">
      <w:pPr>
        <w:numPr>
          <w:ilvl w:val="0"/>
          <w:numId w:val="6"/>
        </w:numPr>
        <w:jc w:val="center"/>
        <w:rPr>
          <w:rFonts w:ascii="GHEA Grapalat" w:hAnsi="GHEA Grapalat" w:cs="GHEA Grapalat"/>
          <w:b/>
          <w:bCs/>
          <w:sz w:val="20"/>
          <w:szCs w:val="20"/>
        </w:rPr>
      </w:pPr>
      <w:proofErr w:type="spellStart"/>
      <w:r w:rsidRPr="0093002B">
        <w:rPr>
          <w:rFonts w:ascii="GHEA Grapalat" w:hAnsi="GHEA Grapalat" w:cs="GHEA Grapalat"/>
          <w:b/>
          <w:bCs/>
          <w:sz w:val="20"/>
          <w:szCs w:val="20"/>
        </w:rPr>
        <w:t>Այլ</w:t>
      </w:r>
      <w:proofErr w:type="spellEnd"/>
      <w:r w:rsidRPr="0093002B">
        <w:rPr>
          <w:rFonts w:ascii="GHEA Grapalat" w:hAnsi="GHEA Grapalat" w:cs="GHEA Grapalat"/>
          <w:b/>
          <w:bCs/>
          <w:sz w:val="20"/>
          <w:szCs w:val="20"/>
        </w:rPr>
        <w:t xml:space="preserve"> </w:t>
      </w:r>
      <w:proofErr w:type="spellStart"/>
      <w:r w:rsidRPr="0093002B">
        <w:rPr>
          <w:rFonts w:ascii="GHEA Grapalat" w:hAnsi="GHEA Grapalat" w:cs="GHEA Grapalat"/>
          <w:b/>
          <w:bCs/>
          <w:sz w:val="20"/>
          <w:szCs w:val="20"/>
        </w:rPr>
        <w:t>պայմաններ</w:t>
      </w:r>
      <w:proofErr w:type="spellEnd"/>
    </w:p>
    <w:p w14:paraId="51F52C0D"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rPr>
        <w:t xml:space="preserve">2.1 </w:t>
      </w:r>
      <w:proofErr w:type="spellStart"/>
      <w:r w:rsidRPr="0093002B">
        <w:rPr>
          <w:rFonts w:ascii="GHEA Grapalat" w:hAnsi="GHEA Grapalat" w:cs="GHEA Grapalat"/>
          <w:sz w:val="20"/>
          <w:szCs w:val="20"/>
        </w:rPr>
        <w:t>Սույն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համաձայնագիրը</w:t>
      </w:r>
      <w:proofErr w:type="spellEnd"/>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մտնում</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Ընկերության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վավերացման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պահից</w:t>
      </w:r>
      <w:proofErr w:type="spellEnd"/>
      <w:r w:rsidRPr="0093002B">
        <w:rPr>
          <w:rFonts w:ascii="GHEA Grapalat" w:hAnsi="GHEA Grapalat" w:cs="GHEA Grapalat"/>
          <w:sz w:val="20"/>
          <w:szCs w:val="20"/>
        </w:rPr>
        <w:t xml:space="preserve"> և </w:t>
      </w:r>
      <w:proofErr w:type="spellStart"/>
      <w:r w:rsidRPr="0093002B">
        <w:rPr>
          <w:rFonts w:ascii="GHEA Grapalat" w:hAnsi="GHEA Grapalat" w:cs="GHEA Grapalat"/>
          <w:sz w:val="20"/>
          <w:szCs w:val="20"/>
        </w:rPr>
        <w:t>ուժի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մեջ</w:t>
      </w:r>
      <w:proofErr w:type="spellEnd"/>
      <w:r w:rsidRPr="0093002B">
        <w:rPr>
          <w:rFonts w:ascii="GHEA Grapalat" w:hAnsi="GHEA Grapalat" w:cs="GHEA Grapalat"/>
          <w:sz w:val="20"/>
          <w:szCs w:val="20"/>
          <w:lang w:val="hy-AM"/>
        </w:rPr>
        <w:t xml:space="preserve"> են մինչև </w:t>
      </w:r>
      <w:proofErr w:type="spellStart"/>
      <w:r w:rsidRPr="0093002B">
        <w:rPr>
          <w:rFonts w:ascii="GHEA Grapalat" w:hAnsi="GHEA Grapalat" w:cs="GHEA Grapalat"/>
          <w:sz w:val="20"/>
          <w:szCs w:val="20"/>
        </w:rPr>
        <w:t>Պատվիրատուի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կողմից</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կնքված</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պայմանագրի</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կատարման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արդյունքը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ամբողջական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ընդունվելու</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օրվան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հաջորդող</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քսաներորդ</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օրը</w:t>
      </w:r>
      <w:proofErr w:type="spellEnd"/>
      <w:r w:rsidRPr="0093002B">
        <w:rPr>
          <w:rFonts w:ascii="GHEA Grapalat" w:hAnsi="GHEA Grapalat" w:cs="GHEA Grapalat"/>
          <w:sz w:val="20"/>
          <w:szCs w:val="20"/>
        </w:rPr>
        <w:t xml:space="preserve"> </w:t>
      </w:r>
      <w:proofErr w:type="spellStart"/>
      <w:r w:rsidRPr="0093002B">
        <w:rPr>
          <w:rFonts w:ascii="GHEA Grapalat" w:hAnsi="GHEA Grapalat" w:cs="GHEA Grapalat"/>
          <w:sz w:val="20"/>
          <w:szCs w:val="20"/>
        </w:rPr>
        <w:t>ներառյալ</w:t>
      </w:r>
      <w:proofErr w:type="spellEnd"/>
      <w:r w:rsidRPr="0093002B">
        <w:rPr>
          <w:rFonts w:ascii="GHEA Grapalat" w:hAnsi="GHEA Grapalat" w:cs="GHEA Grapalat"/>
          <w:sz w:val="20"/>
          <w:szCs w:val="20"/>
        </w:rPr>
        <w:t xml:space="preserve">։ </w:t>
      </w:r>
    </w:p>
    <w:p w14:paraId="45A7CA96"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113AA7E"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A8080FB" w14:textId="77777777" w:rsidR="008D2826" w:rsidRPr="0093002B" w:rsidDel="00A13215"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EE11BE4"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CF7B34D" w14:textId="77777777" w:rsidR="008D2826" w:rsidRPr="0093002B" w:rsidRDefault="008D2826" w:rsidP="008D2826">
      <w:pPr>
        <w:ind w:firstLine="567"/>
        <w:jc w:val="both"/>
        <w:rPr>
          <w:rFonts w:ascii="GHEA Grapalat" w:hAnsi="GHEA Grapalat" w:cs="GHEA Grapalat"/>
          <w:sz w:val="20"/>
          <w:szCs w:val="20"/>
          <w:lang w:val="hy-AM"/>
        </w:rPr>
      </w:pPr>
    </w:p>
    <w:p w14:paraId="15A650AA" w14:textId="77777777" w:rsidR="008D2826" w:rsidRPr="0093002B" w:rsidRDefault="008D2826" w:rsidP="008D2826">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28714C5F" w14:textId="77777777" w:rsidR="008D2826" w:rsidRPr="0093002B" w:rsidRDefault="008D2826" w:rsidP="008D2826">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D8B9E59"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10467AE7" w14:textId="77777777" w:rsidR="008D2826" w:rsidRPr="0093002B" w:rsidRDefault="008D2826" w:rsidP="008D2826">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AE596BA"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54D46138" w14:textId="77777777" w:rsidR="008D2826" w:rsidRPr="0093002B" w:rsidRDefault="008D2826" w:rsidP="008D2826">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2A280BA"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5F31422D"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FC493A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33628A86"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66690A86"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66C59A55"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45BE9F0C"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3CE865FA" w14:textId="77777777" w:rsidR="008D2826" w:rsidRPr="0093002B" w:rsidRDefault="008D2826" w:rsidP="008D2826">
      <w:pPr>
        <w:jc w:val="both"/>
        <w:rPr>
          <w:rFonts w:ascii="GHEA Grapalat" w:hAnsi="GHEA Grapalat"/>
          <w:sz w:val="18"/>
          <w:szCs w:val="18"/>
          <w:u w:val="single"/>
          <w:vertAlign w:val="superscript"/>
          <w:lang w:val="hy-AM"/>
        </w:rPr>
      </w:pPr>
    </w:p>
    <w:p w14:paraId="3A9D00C3"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Կ.Տ</w:t>
      </w:r>
    </w:p>
    <w:p w14:paraId="3433039F" w14:textId="77777777" w:rsidR="008D2826" w:rsidRPr="0093002B" w:rsidRDefault="008D2826" w:rsidP="008D2826">
      <w:pPr>
        <w:jc w:val="both"/>
        <w:rPr>
          <w:rFonts w:ascii="GHEA Grapalat" w:hAnsi="GHEA Grapalat"/>
          <w:sz w:val="20"/>
          <w:szCs w:val="20"/>
          <w:lang w:val="hy-AM"/>
        </w:rPr>
      </w:pPr>
    </w:p>
    <w:p w14:paraId="241EA8E1"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47418978" w14:textId="77777777" w:rsidR="008D2826" w:rsidRPr="0093002B" w:rsidRDefault="008D2826" w:rsidP="008D2826">
      <w:pPr>
        <w:jc w:val="both"/>
        <w:rPr>
          <w:rFonts w:ascii="GHEA Grapalat" w:hAnsi="GHEA Grapalat"/>
          <w:sz w:val="18"/>
          <w:szCs w:val="18"/>
          <w:vertAlign w:val="superscript"/>
          <w:lang w:val="hy-AM"/>
        </w:rPr>
      </w:pPr>
    </w:p>
    <w:p w14:paraId="3843903E" w14:textId="77777777" w:rsidR="008D2826" w:rsidRPr="0093002B" w:rsidRDefault="008D2826" w:rsidP="008D2826">
      <w:pPr>
        <w:jc w:val="both"/>
        <w:rPr>
          <w:rFonts w:ascii="GHEA Grapalat" w:hAnsi="GHEA Grapalat" w:cs="GHEA Grapalat"/>
          <w:i/>
          <w:sz w:val="18"/>
          <w:szCs w:val="18"/>
          <w:lang w:val="hy-AM"/>
        </w:rPr>
      </w:pPr>
    </w:p>
    <w:p w14:paraId="13017796"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3A557FE6" w14:textId="77777777" w:rsidR="008D2826" w:rsidRPr="0093002B" w:rsidRDefault="008D2826" w:rsidP="008D2826">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D2826" w:rsidRPr="005E1F72" w14:paraId="4979E691"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185C30" w14:textId="77777777" w:rsidR="008D2826" w:rsidRPr="005E1F72" w:rsidRDefault="008D2826" w:rsidP="00CD796B">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2A95A223" w14:textId="77777777" w:rsidR="008D2826" w:rsidRPr="005E1F72" w:rsidRDefault="008D2826" w:rsidP="00CD796B">
            <w:pPr>
              <w:jc w:val="center"/>
              <w:rPr>
                <w:rFonts w:ascii="GHEA Grapalat" w:hAnsi="GHEA Grapalat" w:cs="Arial"/>
                <w:bCs/>
                <w:i/>
                <w:sz w:val="20"/>
                <w:szCs w:val="20"/>
              </w:rPr>
            </w:pPr>
          </w:p>
        </w:tc>
      </w:tr>
      <w:tr w:rsidR="008D2826" w:rsidRPr="005E1F72" w14:paraId="6096A5D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F17F3"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8D2826" w:rsidRPr="005E1F72" w14:paraId="71B3DB9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5C7E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8D2826" w:rsidRPr="005E1F72" w14:paraId="2C9CFF8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BF970"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8D2826" w:rsidRPr="005E1F72" w14:paraId="303F53D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04911A"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8D2826" w:rsidRPr="005E1F72" w14:paraId="545E9ED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80E85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8D2826" w:rsidRPr="005E1F72" w14:paraId="1D7AD301"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003EEC"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8D2826" w:rsidRPr="005E1F72" w14:paraId="1B80390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FD9D17"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8D2826" w:rsidRPr="005E1F72" w14:paraId="3F5FD43E"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86177"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D2826" w:rsidRPr="005E1F72" w14:paraId="6964A7C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5E2956" w14:textId="77777777" w:rsidR="008D2826" w:rsidRPr="005E1F72" w:rsidRDefault="008D2826" w:rsidP="00CD796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D2826" w:rsidRPr="005E1F72" w14:paraId="7513C00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54779"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D2826" w:rsidRPr="005E1F72" w14:paraId="659304E2"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B9D6C"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t xml:space="preserve"> </w:t>
            </w:r>
            <w:r w:rsidRPr="006C0BBF">
              <w:rPr>
                <w:rFonts w:ascii="GHEA Grapalat" w:hAnsi="GHEA Grapalat" w:cs="Arial"/>
                <w:b/>
                <w:sz w:val="20"/>
                <w:szCs w:val="20"/>
                <w:lang w:val="hy-AM"/>
              </w:rPr>
              <w:t>ՀՀ ֆինանսների նախարարության գործառնական վարչություն</w:t>
            </w:r>
          </w:p>
        </w:tc>
      </w:tr>
      <w:tr w:rsidR="008D2826" w:rsidRPr="005E1F72" w14:paraId="3569F80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2F4B56"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8D2826" w:rsidRPr="005E1F72" w14:paraId="3EF7A44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5D4A49"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
        </w:tc>
      </w:tr>
      <w:tr w:rsidR="008D2826" w:rsidRPr="005E1F72" w14:paraId="7F7A20E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65A510"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8D2826" w:rsidRPr="005E1F72" w14:paraId="3C862DF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4DA380"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
        </w:tc>
      </w:tr>
      <w:tr w:rsidR="008D2826" w:rsidRPr="005E1F72" w14:paraId="7D188C8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DDC49" w14:textId="77777777" w:rsidR="008D2826" w:rsidRPr="005E1F72" w:rsidRDefault="008D2826" w:rsidP="00CD796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spellStart"/>
            <w:r>
              <w:rPr>
                <w:rFonts w:ascii="GHEA Grapalat" w:hAnsi="GHEA Grapalat" w:cs="Sylfaen"/>
                <w:bCs/>
                <w:i/>
                <w:sz w:val="20"/>
                <w:szCs w:val="20"/>
              </w:rPr>
              <w:t>որակավորման</w:t>
            </w:r>
            <w:proofErr w:type="spellEnd"/>
            <w:r>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8D2826" w:rsidRPr="005E1F72" w14:paraId="4A06EF32" w14:textId="77777777" w:rsidTr="00CD796B">
        <w:trPr>
          <w:trHeight w:val="20"/>
        </w:trPr>
        <w:tc>
          <w:tcPr>
            <w:tcW w:w="10980" w:type="dxa"/>
            <w:gridSpan w:val="2"/>
            <w:tcBorders>
              <w:top w:val="single" w:sz="4" w:space="0" w:color="auto"/>
              <w:left w:val="single" w:sz="4" w:space="0" w:color="auto"/>
              <w:right w:val="single" w:sz="4" w:space="0" w:color="000000"/>
            </w:tcBorders>
            <w:noWrap/>
            <w:vAlign w:val="center"/>
          </w:tcPr>
          <w:p w14:paraId="31D4C143"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tc>
      </w:tr>
      <w:tr w:rsidR="008D2826" w:rsidRPr="005E1F72" w14:paraId="4A9B00D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3326D"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06822A3C" w14:textId="77777777" w:rsidR="008D2826" w:rsidRPr="005E1F72" w:rsidRDefault="008D2826" w:rsidP="00CD796B">
            <w:pPr>
              <w:rPr>
                <w:rFonts w:ascii="GHEA Grapalat" w:hAnsi="GHEA Grapalat" w:cs="Sylfaen"/>
                <w:sz w:val="20"/>
                <w:szCs w:val="20"/>
                <w:lang w:val="ru-RU"/>
              </w:rPr>
            </w:pPr>
          </w:p>
        </w:tc>
      </w:tr>
      <w:tr w:rsidR="008D2826" w:rsidRPr="005E1F72" w14:paraId="78E960A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BDEB2"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261B1B0C" w14:textId="77777777" w:rsidR="008D2826" w:rsidRPr="005E1F72" w:rsidRDefault="008D2826" w:rsidP="00CD796B">
            <w:pPr>
              <w:rPr>
                <w:rFonts w:ascii="GHEA Grapalat" w:hAnsi="GHEA Grapalat" w:cs="Sylfaen"/>
                <w:sz w:val="20"/>
                <w:szCs w:val="20"/>
                <w:lang w:val="hy-AM"/>
              </w:rPr>
            </w:pPr>
          </w:p>
        </w:tc>
      </w:tr>
      <w:tr w:rsidR="008D2826" w:rsidRPr="005E1F72" w14:paraId="37A7448B"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2C2E5AA3" w14:textId="77777777" w:rsidR="008D2826" w:rsidRPr="005E1F72" w:rsidRDefault="008D2826" w:rsidP="00CD796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0957E2E1" w14:textId="77777777" w:rsidR="008D2826" w:rsidRPr="005E1F72" w:rsidRDefault="008D2826" w:rsidP="00CD796B">
            <w:pPr>
              <w:rPr>
                <w:rFonts w:ascii="GHEA Grapalat" w:hAnsi="GHEA Grapalat" w:cs="Sylfaen"/>
                <w:sz w:val="20"/>
                <w:szCs w:val="20"/>
              </w:rPr>
            </w:pPr>
          </w:p>
          <w:p w14:paraId="0BA7860B"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34CDFF3B" w14:textId="77777777" w:rsidR="008D2826" w:rsidRPr="005E1F72" w:rsidRDefault="008D2826" w:rsidP="00CD796B">
            <w:pPr>
              <w:rPr>
                <w:rFonts w:ascii="GHEA Grapalat" w:hAnsi="GHEA Grapalat" w:cs="Tahoma"/>
                <w:color w:val="000000"/>
                <w:sz w:val="20"/>
                <w:szCs w:val="20"/>
              </w:rPr>
            </w:pPr>
          </w:p>
          <w:p w14:paraId="5DC54CDA" w14:textId="77777777" w:rsidR="008D2826" w:rsidRPr="005E1F72" w:rsidRDefault="008D2826" w:rsidP="00CD796B">
            <w:pPr>
              <w:rPr>
                <w:rFonts w:ascii="GHEA Grapalat" w:hAnsi="GHEA Grapalat" w:cs="Sylfaen"/>
                <w:sz w:val="20"/>
                <w:szCs w:val="20"/>
              </w:rPr>
            </w:pPr>
          </w:p>
          <w:p w14:paraId="75223FE7"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DFA72A9" w14:textId="77777777" w:rsidR="008D2826" w:rsidRPr="005E1F72" w:rsidRDefault="008D2826" w:rsidP="00CD796B">
            <w:pPr>
              <w:rPr>
                <w:rFonts w:ascii="GHEA Grapalat" w:hAnsi="GHEA Grapalat" w:cs="Sylfaen"/>
                <w:sz w:val="20"/>
                <w:szCs w:val="20"/>
              </w:rPr>
            </w:pPr>
          </w:p>
          <w:p w14:paraId="4C0D8D0B"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3EE8BC0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Կ.Տ.</w:t>
            </w:r>
          </w:p>
          <w:p w14:paraId="018355DB" w14:textId="77777777" w:rsidR="008D2826" w:rsidRPr="005E1F72" w:rsidRDefault="008D2826" w:rsidP="00CD796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6817433" w14:textId="77777777" w:rsidR="008D2826" w:rsidRPr="005E1F72" w:rsidRDefault="008D2826" w:rsidP="00CD796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ստորագրությունները`</w:t>
            </w:r>
          </w:p>
          <w:p w14:paraId="4F538080" w14:textId="77777777" w:rsidR="008D2826" w:rsidRPr="005E1F72" w:rsidRDefault="008D2826" w:rsidP="00CD796B">
            <w:pPr>
              <w:jc w:val="right"/>
              <w:rPr>
                <w:rFonts w:ascii="GHEA Grapalat" w:hAnsi="GHEA Grapalat" w:cs="Sylfaen"/>
                <w:sz w:val="20"/>
                <w:szCs w:val="20"/>
              </w:rPr>
            </w:pPr>
          </w:p>
          <w:p w14:paraId="517587C7"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4E6B436" w14:textId="77777777" w:rsidR="008D2826" w:rsidRPr="005E1F72" w:rsidRDefault="008D2826" w:rsidP="00CD796B">
            <w:pPr>
              <w:jc w:val="right"/>
              <w:rPr>
                <w:rFonts w:ascii="GHEA Grapalat" w:hAnsi="GHEA Grapalat" w:cs="Tahoma"/>
                <w:color w:val="000000"/>
                <w:sz w:val="20"/>
                <w:szCs w:val="20"/>
              </w:rPr>
            </w:pPr>
          </w:p>
          <w:p w14:paraId="419C4A11" w14:textId="77777777" w:rsidR="008D2826" w:rsidRPr="005E1F72" w:rsidRDefault="008D2826" w:rsidP="00CD796B">
            <w:pPr>
              <w:jc w:val="right"/>
              <w:rPr>
                <w:rFonts w:ascii="GHEA Grapalat" w:hAnsi="GHEA Grapalat" w:cs="Tahoma"/>
                <w:color w:val="000000"/>
                <w:sz w:val="20"/>
                <w:szCs w:val="20"/>
              </w:rPr>
            </w:pPr>
          </w:p>
          <w:p w14:paraId="23D24ED6"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5627275B" w14:textId="77777777" w:rsidR="008D2826" w:rsidRPr="005E1F72" w:rsidRDefault="008D2826" w:rsidP="00CD796B">
            <w:pPr>
              <w:jc w:val="right"/>
              <w:rPr>
                <w:rFonts w:ascii="GHEA Grapalat" w:hAnsi="GHEA Grapalat" w:cs="Sylfaen"/>
                <w:sz w:val="20"/>
                <w:szCs w:val="20"/>
              </w:rPr>
            </w:pPr>
          </w:p>
          <w:p w14:paraId="371DB011"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08F84622" w14:textId="77777777" w:rsidR="008D2826" w:rsidRPr="005E1F72" w:rsidRDefault="008D2826" w:rsidP="00CD796B">
            <w:pPr>
              <w:jc w:val="right"/>
              <w:rPr>
                <w:rFonts w:ascii="GHEA Grapalat" w:hAnsi="GHEA Grapalat" w:cs="Sylfaen"/>
                <w:sz w:val="20"/>
                <w:szCs w:val="20"/>
              </w:rPr>
            </w:pPr>
          </w:p>
        </w:tc>
      </w:tr>
      <w:tr w:rsidR="008D2826" w:rsidRPr="005E1F72" w14:paraId="1F2BB5B8" w14:textId="77777777" w:rsidTr="00CD796B">
        <w:trPr>
          <w:trHeight w:val="20"/>
        </w:trPr>
        <w:tc>
          <w:tcPr>
            <w:tcW w:w="5616" w:type="dxa"/>
            <w:tcBorders>
              <w:top w:val="single" w:sz="4" w:space="0" w:color="auto"/>
              <w:left w:val="single" w:sz="4" w:space="0" w:color="auto"/>
              <w:right w:val="single" w:sz="4" w:space="0" w:color="auto"/>
            </w:tcBorders>
            <w:noWrap/>
            <w:vAlign w:val="bottom"/>
          </w:tcPr>
          <w:p w14:paraId="26FD5932"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60539EB1" w14:textId="77777777" w:rsidR="008D2826" w:rsidRPr="005E1F72" w:rsidRDefault="008D2826" w:rsidP="00CD796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02FBC9BE"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0771E8C"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44DB8DE5"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5DF5B0A" w14:textId="77777777" w:rsidR="008D2826" w:rsidRPr="005E1F72" w:rsidRDefault="008D2826" w:rsidP="00CD796B">
            <w:pPr>
              <w:rPr>
                <w:rFonts w:ascii="GHEA Grapalat" w:hAnsi="GHEA Grapalat" w:cs="Tahoma"/>
                <w:color w:val="000000"/>
                <w:sz w:val="20"/>
                <w:szCs w:val="20"/>
              </w:rPr>
            </w:pPr>
          </w:p>
          <w:p w14:paraId="54B46819" w14:textId="77777777" w:rsidR="008D2826" w:rsidRPr="005E1F72" w:rsidRDefault="008D2826" w:rsidP="00CD796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80A5C47"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3082D76D" w14:textId="77777777" w:rsidR="008D2826" w:rsidRPr="005E1F72" w:rsidRDefault="008D2826" w:rsidP="00CD796B">
            <w:pPr>
              <w:jc w:val="right"/>
              <w:rPr>
                <w:rFonts w:ascii="GHEA Grapalat" w:hAnsi="GHEA Grapalat" w:cs="Tahoma"/>
                <w:color w:val="000000"/>
                <w:sz w:val="20"/>
                <w:szCs w:val="20"/>
              </w:rPr>
            </w:pPr>
          </w:p>
          <w:p w14:paraId="268F3CF4" w14:textId="77777777" w:rsidR="008D2826" w:rsidRPr="005E1F72" w:rsidRDefault="008D2826" w:rsidP="00CD796B">
            <w:pPr>
              <w:jc w:val="right"/>
              <w:rPr>
                <w:rFonts w:ascii="GHEA Grapalat" w:hAnsi="GHEA Grapalat" w:cs="Tahoma"/>
                <w:color w:val="000000"/>
                <w:sz w:val="20"/>
                <w:szCs w:val="20"/>
              </w:rPr>
            </w:pPr>
          </w:p>
          <w:p w14:paraId="602213A3"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6583A7F" w14:textId="77777777" w:rsidR="008D2826" w:rsidRPr="005E1F72" w:rsidRDefault="008D2826" w:rsidP="00CD796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51C8CB4A" w14:textId="77777777" w:rsidR="008D2826" w:rsidRPr="005E1F72" w:rsidRDefault="008D2826" w:rsidP="00CD796B">
            <w:pPr>
              <w:jc w:val="right"/>
              <w:rPr>
                <w:rFonts w:ascii="GHEA Grapalat" w:hAnsi="GHEA Grapalat" w:cs="Arial"/>
                <w:sz w:val="20"/>
                <w:szCs w:val="20"/>
                <w:lang w:val="hy-AM"/>
              </w:rPr>
            </w:pPr>
          </w:p>
        </w:tc>
      </w:tr>
      <w:tr w:rsidR="008D2826" w:rsidRPr="005E1F72" w14:paraId="7ED3416A"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6AE71388"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24.բ.                                                       Կ.Տ.</w:t>
            </w:r>
          </w:p>
          <w:p w14:paraId="3DE53162" w14:textId="77777777" w:rsidR="008D2826" w:rsidRPr="005E1F72" w:rsidRDefault="008D2826" w:rsidP="00CD796B">
            <w:pPr>
              <w:rPr>
                <w:rFonts w:ascii="GHEA Grapalat" w:hAnsi="GHEA Grapalat" w:cs="Sylfaen"/>
                <w:sz w:val="20"/>
                <w:szCs w:val="20"/>
              </w:rPr>
            </w:pPr>
          </w:p>
          <w:p w14:paraId="1CA44283" w14:textId="77777777" w:rsidR="008D2826" w:rsidRPr="005E1F72" w:rsidRDefault="008D2826" w:rsidP="00CD796B">
            <w:pPr>
              <w:rPr>
                <w:rFonts w:ascii="GHEA Grapalat" w:hAnsi="GHEA Grapalat" w:cs="Sylfaen"/>
                <w:sz w:val="20"/>
                <w:szCs w:val="20"/>
              </w:rPr>
            </w:pPr>
          </w:p>
          <w:p w14:paraId="6498611F"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4D2D1AE" w14:textId="77777777" w:rsidR="008D2826" w:rsidRPr="005E1F72" w:rsidRDefault="008D2826" w:rsidP="00CD796B">
            <w:pPr>
              <w:rPr>
                <w:rFonts w:ascii="GHEA Grapalat" w:hAnsi="GHEA Grapalat" w:cs="Sylfaen"/>
                <w:sz w:val="20"/>
                <w:szCs w:val="20"/>
              </w:rPr>
            </w:pPr>
          </w:p>
          <w:p w14:paraId="66C2DDD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CC68FCC" w14:textId="77777777" w:rsidR="008D2826" w:rsidRPr="005E1F72" w:rsidRDefault="008D2826" w:rsidP="00CD796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877281"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23.բ.                                                                 Կ.Տ.    </w:t>
            </w:r>
          </w:p>
          <w:p w14:paraId="0F40A033" w14:textId="77777777" w:rsidR="008D2826" w:rsidRPr="005E1F72" w:rsidRDefault="008D2826" w:rsidP="00CD796B">
            <w:pPr>
              <w:rPr>
                <w:rFonts w:ascii="GHEA Grapalat" w:hAnsi="GHEA Grapalat" w:cs="Sylfaen"/>
                <w:sz w:val="20"/>
                <w:szCs w:val="20"/>
              </w:rPr>
            </w:pPr>
          </w:p>
          <w:p w14:paraId="3D4E7621"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0616B346" w14:textId="77777777" w:rsidR="008D2826" w:rsidRPr="005E1F72" w:rsidRDefault="008D2826" w:rsidP="00CD796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2FE82B65" w14:textId="77777777" w:rsidR="008D2826" w:rsidRPr="005E1F72" w:rsidRDefault="008D2826" w:rsidP="00CD796B">
            <w:pPr>
              <w:rPr>
                <w:rFonts w:ascii="GHEA Grapalat" w:hAnsi="GHEA Grapalat" w:cs="Sylfaen"/>
                <w:color w:val="000000"/>
                <w:sz w:val="20"/>
                <w:szCs w:val="20"/>
              </w:rPr>
            </w:pPr>
          </w:p>
          <w:p w14:paraId="78D5868C" w14:textId="77777777" w:rsidR="008D2826" w:rsidRPr="005E1F72" w:rsidRDefault="008D2826" w:rsidP="00CD796B">
            <w:pPr>
              <w:rPr>
                <w:rFonts w:ascii="GHEA Grapalat" w:hAnsi="GHEA Grapalat" w:cs="Sylfaen"/>
                <w:sz w:val="20"/>
                <w:szCs w:val="20"/>
              </w:rPr>
            </w:pPr>
          </w:p>
          <w:p w14:paraId="3297A64A" w14:textId="77777777" w:rsidR="008D2826" w:rsidRPr="005E1F72" w:rsidRDefault="008D2826" w:rsidP="00CD796B">
            <w:pPr>
              <w:jc w:val="right"/>
              <w:rPr>
                <w:rFonts w:ascii="GHEA Grapalat" w:hAnsi="GHEA Grapalat" w:cs="Arial"/>
                <w:sz w:val="20"/>
                <w:szCs w:val="20"/>
              </w:rPr>
            </w:pPr>
          </w:p>
        </w:tc>
      </w:tr>
    </w:tbl>
    <w:p w14:paraId="09818C3A" w14:textId="77777777" w:rsidR="008D2826" w:rsidRPr="005B6AB8"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49ED4557"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8A0441"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D20FCB"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B4EB50"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B42C9D"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E2040A1" w14:textId="77777777" w:rsidR="008D2826" w:rsidRPr="0093002B" w:rsidRDefault="008D2826" w:rsidP="008D2826">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065C1FCE" w14:textId="77777777" w:rsidR="008D2826" w:rsidRPr="0093002B" w:rsidRDefault="008D2826" w:rsidP="008D282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D2826" w:rsidRPr="0093002B" w14:paraId="16980B56" w14:textId="77777777" w:rsidTr="00CD796B">
        <w:tc>
          <w:tcPr>
            <w:tcW w:w="720" w:type="dxa"/>
            <w:tcBorders>
              <w:top w:val="single" w:sz="4" w:space="0" w:color="auto"/>
              <w:left w:val="single" w:sz="4" w:space="0" w:color="auto"/>
              <w:bottom w:val="single" w:sz="4" w:space="0" w:color="auto"/>
              <w:right w:val="single" w:sz="4" w:space="0" w:color="auto"/>
            </w:tcBorders>
          </w:tcPr>
          <w:p w14:paraId="173CE7F9"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9BEF89"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411775"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172DE8A8"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7431FF7" w14:textId="77777777" w:rsidR="008D2826" w:rsidRPr="0093002B" w:rsidRDefault="008D2826" w:rsidP="00CD796B">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452E23A4"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1A2D69"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054CDF07"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7114C6C3"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451A2206"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8D2826" w:rsidRPr="0093002B" w14:paraId="3A87849C" w14:textId="77777777" w:rsidTr="00CD796B">
        <w:tc>
          <w:tcPr>
            <w:tcW w:w="720" w:type="dxa"/>
            <w:tcBorders>
              <w:top w:val="single" w:sz="4" w:space="0" w:color="auto"/>
              <w:left w:val="single" w:sz="4" w:space="0" w:color="auto"/>
              <w:bottom w:val="single" w:sz="4" w:space="0" w:color="auto"/>
              <w:right w:val="single" w:sz="4" w:space="0" w:color="auto"/>
            </w:tcBorders>
          </w:tcPr>
          <w:p w14:paraId="61F79CD6"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348993A"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32B3DF5"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CF4AB74"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1627DFA"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5</w:t>
            </w:r>
          </w:p>
        </w:tc>
      </w:tr>
      <w:tr w:rsidR="008D2826" w:rsidRPr="0093002B" w14:paraId="62106454" w14:textId="77777777" w:rsidTr="00CD796B">
        <w:tc>
          <w:tcPr>
            <w:tcW w:w="720" w:type="dxa"/>
            <w:tcBorders>
              <w:top w:val="single" w:sz="4" w:space="0" w:color="auto"/>
              <w:left w:val="single" w:sz="4" w:space="0" w:color="auto"/>
              <w:bottom w:val="single" w:sz="4" w:space="0" w:color="auto"/>
              <w:right w:val="single" w:sz="4" w:space="0" w:color="auto"/>
            </w:tcBorders>
          </w:tcPr>
          <w:p w14:paraId="7BF735A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5D1487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8D4E0B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BD486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90AB81"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8D2826" w:rsidRPr="0093002B" w14:paraId="36383A45" w14:textId="77777777" w:rsidTr="00CD796B">
        <w:tc>
          <w:tcPr>
            <w:tcW w:w="720" w:type="dxa"/>
            <w:tcBorders>
              <w:top w:val="single" w:sz="4" w:space="0" w:color="auto"/>
              <w:left w:val="single" w:sz="4" w:space="0" w:color="auto"/>
              <w:bottom w:val="single" w:sz="4" w:space="0" w:color="auto"/>
              <w:right w:val="single" w:sz="4" w:space="0" w:color="auto"/>
            </w:tcBorders>
          </w:tcPr>
          <w:p w14:paraId="29E5DD15" w14:textId="77777777" w:rsidR="008D2826" w:rsidRPr="0093002B" w:rsidRDefault="008D2826" w:rsidP="008D2826">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25F3E0D"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DC673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18C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322B9A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8D2826" w:rsidRPr="0093002B" w14:paraId="10179A13" w14:textId="77777777" w:rsidTr="00CD796B">
        <w:tc>
          <w:tcPr>
            <w:tcW w:w="720" w:type="dxa"/>
            <w:tcBorders>
              <w:top w:val="single" w:sz="4" w:space="0" w:color="auto"/>
              <w:left w:val="single" w:sz="4" w:space="0" w:color="auto"/>
              <w:bottom w:val="single" w:sz="4" w:space="0" w:color="auto"/>
              <w:right w:val="single" w:sz="4" w:space="0" w:color="auto"/>
            </w:tcBorders>
          </w:tcPr>
          <w:p w14:paraId="2620284F" w14:textId="77777777" w:rsidR="008D2826" w:rsidRPr="0093002B" w:rsidRDefault="008D2826" w:rsidP="008D2826">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B71DDD"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E0185D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78922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B8B9E1D" w14:textId="77777777" w:rsidR="008D2826" w:rsidRPr="0093002B" w:rsidRDefault="008D2826" w:rsidP="00CD796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3D7E00" w14:textId="77777777" w:rsidR="008D2826" w:rsidRPr="0093002B" w:rsidRDefault="008D2826" w:rsidP="00CD796B">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8D2826" w:rsidRPr="0093002B" w14:paraId="198973BF" w14:textId="77777777" w:rsidTr="00CD796B">
        <w:tc>
          <w:tcPr>
            <w:tcW w:w="720" w:type="dxa"/>
            <w:tcBorders>
              <w:top w:val="single" w:sz="4" w:space="0" w:color="auto"/>
              <w:left w:val="single" w:sz="4" w:space="0" w:color="auto"/>
              <w:bottom w:val="single" w:sz="4" w:space="0" w:color="auto"/>
              <w:right w:val="single" w:sz="4" w:space="0" w:color="auto"/>
            </w:tcBorders>
          </w:tcPr>
          <w:p w14:paraId="747E76BC" w14:textId="77777777" w:rsidR="008D2826" w:rsidRPr="0093002B" w:rsidRDefault="008D2826" w:rsidP="008D2826">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29DEE1A" w14:textId="77777777" w:rsidR="008D2826" w:rsidRPr="0093002B" w:rsidRDefault="008D2826" w:rsidP="00CD796B">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FC433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EC86D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0FCB36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Նշվում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97B4817" w14:textId="77777777" w:rsidR="008D2826" w:rsidRPr="0093002B" w:rsidRDefault="008D2826" w:rsidP="00CD796B">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8B25423" w14:textId="77777777" w:rsidTr="00CD796B">
        <w:tc>
          <w:tcPr>
            <w:tcW w:w="720" w:type="dxa"/>
            <w:tcBorders>
              <w:top w:val="single" w:sz="4" w:space="0" w:color="auto"/>
              <w:left w:val="single" w:sz="4" w:space="0" w:color="auto"/>
              <w:bottom w:val="single" w:sz="4" w:space="0" w:color="auto"/>
              <w:right w:val="single" w:sz="4" w:space="0" w:color="auto"/>
            </w:tcBorders>
          </w:tcPr>
          <w:p w14:paraId="492A349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33136C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20FAF5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73D7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C8D6D9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35D6309" w14:textId="77777777" w:rsidTr="00CD796B">
        <w:tc>
          <w:tcPr>
            <w:tcW w:w="720" w:type="dxa"/>
            <w:tcBorders>
              <w:top w:val="single" w:sz="4" w:space="0" w:color="auto"/>
              <w:left w:val="single" w:sz="4" w:space="0" w:color="auto"/>
              <w:bottom w:val="single" w:sz="4" w:space="0" w:color="auto"/>
              <w:right w:val="single" w:sz="4" w:space="0" w:color="auto"/>
            </w:tcBorders>
          </w:tcPr>
          <w:p w14:paraId="3C52763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8D07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64865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82D28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3D483B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D5C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09D5EB57" w14:textId="77777777" w:rsidTr="00CD796B">
        <w:tc>
          <w:tcPr>
            <w:tcW w:w="720" w:type="dxa"/>
            <w:tcBorders>
              <w:top w:val="single" w:sz="4" w:space="0" w:color="auto"/>
              <w:left w:val="single" w:sz="4" w:space="0" w:color="auto"/>
              <w:bottom w:val="single" w:sz="4" w:space="0" w:color="auto"/>
              <w:right w:val="single" w:sz="4" w:space="0" w:color="auto"/>
            </w:tcBorders>
          </w:tcPr>
          <w:p w14:paraId="30ACFE6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7A9713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A6A229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BE48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62E03B2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F4AF6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75399A0A" w14:textId="77777777" w:rsidTr="00CD796B">
        <w:tc>
          <w:tcPr>
            <w:tcW w:w="720" w:type="dxa"/>
            <w:tcBorders>
              <w:top w:val="single" w:sz="4" w:space="0" w:color="auto"/>
              <w:left w:val="single" w:sz="4" w:space="0" w:color="auto"/>
              <w:bottom w:val="single" w:sz="4" w:space="0" w:color="auto"/>
              <w:right w:val="single" w:sz="4" w:space="0" w:color="auto"/>
            </w:tcBorders>
          </w:tcPr>
          <w:p w14:paraId="6EB2264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37311B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07B5BA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778B5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028EC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118C2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3DFD99C2" w14:textId="77777777" w:rsidTr="00CD796B">
        <w:tc>
          <w:tcPr>
            <w:tcW w:w="720" w:type="dxa"/>
            <w:tcBorders>
              <w:top w:val="single" w:sz="4" w:space="0" w:color="auto"/>
              <w:left w:val="single" w:sz="4" w:space="0" w:color="auto"/>
              <w:bottom w:val="single" w:sz="4" w:space="0" w:color="auto"/>
              <w:right w:val="single" w:sz="4" w:space="0" w:color="auto"/>
            </w:tcBorders>
          </w:tcPr>
          <w:p w14:paraId="3DD7597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990BA9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0533D2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5EA6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E2C8DE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Նշվում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E4C3E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4860035A" w14:textId="77777777" w:rsidTr="00CD796B">
        <w:tc>
          <w:tcPr>
            <w:tcW w:w="720" w:type="dxa"/>
            <w:tcBorders>
              <w:top w:val="single" w:sz="4" w:space="0" w:color="auto"/>
              <w:left w:val="single" w:sz="4" w:space="0" w:color="auto"/>
              <w:bottom w:val="single" w:sz="4" w:space="0" w:color="auto"/>
              <w:right w:val="single" w:sz="4" w:space="0" w:color="auto"/>
            </w:tcBorders>
          </w:tcPr>
          <w:p w14:paraId="45008643"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02B89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492F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A6B7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9DCFF2E"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668D2"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D2826" w:rsidRPr="0093002B" w14:paraId="170E7241" w14:textId="77777777" w:rsidTr="00CD796B">
        <w:tc>
          <w:tcPr>
            <w:tcW w:w="720" w:type="dxa"/>
            <w:tcBorders>
              <w:top w:val="single" w:sz="4" w:space="0" w:color="auto"/>
              <w:left w:val="single" w:sz="4" w:space="0" w:color="auto"/>
              <w:bottom w:val="single" w:sz="4" w:space="0" w:color="auto"/>
              <w:right w:val="single" w:sz="4" w:space="0" w:color="auto"/>
            </w:tcBorders>
          </w:tcPr>
          <w:p w14:paraId="266D5CF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C94AF0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F0B489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ED2A7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B82EE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F4167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309955C1" w14:textId="77777777" w:rsidTr="00CD796B">
        <w:tc>
          <w:tcPr>
            <w:tcW w:w="720" w:type="dxa"/>
            <w:tcBorders>
              <w:top w:val="single" w:sz="4" w:space="0" w:color="auto"/>
              <w:left w:val="single" w:sz="4" w:space="0" w:color="auto"/>
              <w:bottom w:val="single" w:sz="4" w:space="0" w:color="auto"/>
              <w:right w:val="single" w:sz="4" w:space="0" w:color="auto"/>
            </w:tcBorders>
          </w:tcPr>
          <w:p w14:paraId="2041E2B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AA405D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180BDC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2FD6FB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FB43D1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DB25D25" w14:textId="77777777" w:rsidTr="00CD796B">
        <w:tc>
          <w:tcPr>
            <w:tcW w:w="720" w:type="dxa"/>
            <w:tcBorders>
              <w:top w:val="single" w:sz="4" w:space="0" w:color="auto"/>
              <w:left w:val="single" w:sz="4" w:space="0" w:color="auto"/>
              <w:bottom w:val="single" w:sz="4" w:space="0" w:color="auto"/>
              <w:right w:val="single" w:sz="4" w:space="0" w:color="auto"/>
            </w:tcBorders>
          </w:tcPr>
          <w:p w14:paraId="057BAD4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4B2257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153854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2C6F7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FBD52D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D1FF2C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C780FF5" w14:textId="77777777" w:rsidTr="00CD796B">
        <w:tc>
          <w:tcPr>
            <w:tcW w:w="720" w:type="dxa"/>
            <w:tcBorders>
              <w:top w:val="single" w:sz="4" w:space="0" w:color="auto"/>
              <w:left w:val="single" w:sz="4" w:space="0" w:color="auto"/>
              <w:bottom w:val="single" w:sz="4" w:space="0" w:color="auto"/>
              <w:right w:val="single" w:sz="4" w:space="0" w:color="auto"/>
            </w:tcBorders>
          </w:tcPr>
          <w:p w14:paraId="2EAC108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A03252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5B5D4D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B2028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71711F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B19EBC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8D2826" w:rsidRPr="00341FBB" w14:paraId="6749EE84" w14:textId="77777777" w:rsidTr="00CD796B">
        <w:tc>
          <w:tcPr>
            <w:tcW w:w="720" w:type="dxa"/>
            <w:tcBorders>
              <w:top w:val="single" w:sz="4" w:space="0" w:color="auto"/>
              <w:left w:val="single" w:sz="4" w:space="0" w:color="auto"/>
              <w:bottom w:val="single" w:sz="4" w:space="0" w:color="auto"/>
              <w:right w:val="single" w:sz="4" w:space="0" w:color="auto"/>
            </w:tcBorders>
          </w:tcPr>
          <w:p w14:paraId="150906D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65841F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2E7951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4F96EF"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1D5E00CE"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A51983B"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8D2826" w:rsidRPr="0093002B" w14:paraId="709E3AE4" w14:textId="77777777" w:rsidTr="00CD796B">
        <w:tc>
          <w:tcPr>
            <w:tcW w:w="720" w:type="dxa"/>
            <w:tcBorders>
              <w:top w:val="single" w:sz="4" w:space="0" w:color="auto"/>
              <w:left w:val="single" w:sz="4" w:space="0" w:color="auto"/>
              <w:bottom w:val="single" w:sz="4" w:space="0" w:color="auto"/>
              <w:right w:val="single" w:sz="4" w:space="0" w:color="auto"/>
            </w:tcBorders>
          </w:tcPr>
          <w:p w14:paraId="1A502B0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09057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C6D682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41CE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3A29E4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341FBB" w14:paraId="4887E921" w14:textId="77777777" w:rsidTr="00CD796B">
        <w:tc>
          <w:tcPr>
            <w:tcW w:w="720" w:type="dxa"/>
            <w:tcBorders>
              <w:top w:val="single" w:sz="4" w:space="0" w:color="auto"/>
              <w:left w:val="single" w:sz="4" w:space="0" w:color="auto"/>
              <w:bottom w:val="single" w:sz="4" w:space="0" w:color="auto"/>
              <w:right w:val="single" w:sz="4" w:space="0" w:color="auto"/>
            </w:tcBorders>
          </w:tcPr>
          <w:p w14:paraId="014632C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D165F7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5874E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88A04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որակավորման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E7A652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8D2826" w:rsidRPr="0093002B" w14:paraId="59167658" w14:textId="77777777" w:rsidTr="00CD796B">
        <w:tc>
          <w:tcPr>
            <w:tcW w:w="720" w:type="dxa"/>
            <w:tcBorders>
              <w:top w:val="single" w:sz="4" w:space="0" w:color="auto"/>
              <w:left w:val="single" w:sz="4" w:space="0" w:color="auto"/>
              <w:bottom w:val="single" w:sz="4" w:space="0" w:color="auto"/>
              <w:right w:val="single" w:sz="4" w:space="0" w:color="auto"/>
            </w:tcBorders>
          </w:tcPr>
          <w:p w14:paraId="210784E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882A407"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6DB820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18061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AAE2EA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412432"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8D2826" w:rsidRPr="00341FBB" w14:paraId="30FEB95C" w14:textId="77777777" w:rsidTr="00CD796B">
        <w:tc>
          <w:tcPr>
            <w:tcW w:w="720" w:type="dxa"/>
            <w:tcBorders>
              <w:top w:val="single" w:sz="4" w:space="0" w:color="auto"/>
              <w:left w:val="single" w:sz="4" w:space="0" w:color="auto"/>
              <w:bottom w:val="single" w:sz="4" w:space="0" w:color="auto"/>
              <w:right w:val="single" w:sz="4" w:space="0" w:color="auto"/>
            </w:tcBorders>
          </w:tcPr>
          <w:p w14:paraId="4DC6E230" w14:textId="77777777" w:rsidR="008D2826" w:rsidRPr="0093002B" w:rsidDel="0010680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E02B92"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FF45B9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6AFB70" w14:textId="77777777" w:rsidR="008D2826" w:rsidRPr="0093002B" w:rsidRDefault="008D2826" w:rsidP="00CD796B">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7F3CBF17"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587BD98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254F9C5"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8D2826" w:rsidRPr="0093002B" w14:paraId="5D4EE42F" w14:textId="77777777" w:rsidTr="00CD796B">
        <w:tc>
          <w:tcPr>
            <w:tcW w:w="720" w:type="dxa"/>
            <w:tcBorders>
              <w:top w:val="single" w:sz="4" w:space="0" w:color="auto"/>
              <w:left w:val="single" w:sz="4" w:space="0" w:color="auto"/>
              <w:bottom w:val="single" w:sz="4" w:space="0" w:color="auto"/>
              <w:right w:val="single" w:sz="4" w:space="0" w:color="auto"/>
            </w:tcBorders>
          </w:tcPr>
          <w:p w14:paraId="3719BA2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06C7F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C3388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05DB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BC17FE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1955B88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89528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8D2826" w:rsidRPr="00341FBB" w14:paraId="1A3F1C16" w14:textId="77777777" w:rsidTr="00CD796B">
        <w:tc>
          <w:tcPr>
            <w:tcW w:w="720" w:type="dxa"/>
            <w:tcBorders>
              <w:top w:val="single" w:sz="4" w:space="0" w:color="auto"/>
              <w:left w:val="single" w:sz="4" w:space="0" w:color="auto"/>
              <w:bottom w:val="single" w:sz="4" w:space="0" w:color="auto"/>
              <w:right w:val="single" w:sz="4" w:space="0" w:color="auto"/>
            </w:tcBorders>
          </w:tcPr>
          <w:p w14:paraId="3694B6B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335E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7BA7FC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C4924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82D1D0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5BF85AD" w14:textId="77777777" w:rsidR="008D2826" w:rsidRPr="0093002B" w:rsidRDefault="008D2826" w:rsidP="00CD796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F77FDD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951D93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340761C9" w14:textId="77777777" w:rsidR="008D2826" w:rsidRPr="0093002B" w:rsidRDefault="008D2826" w:rsidP="00CD796B">
            <w:pPr>
              <w:jc w:val="center"/>
              <w:rPr>
                <w:rFonts w:ascii="GHEA Grapalat" w:hAnsi="GHEA Grapalat"/>
                <w:sz w:val="20"/>
                <w:szCs w:val="20"/>
                <w:lang w:val="hy-AM"/>
              </w:rPr>
            </w:pPr>
          </w:p>
        </w:tc>
      </w:tr>
      <w:tr w:rsidR="008D2826" w:rsidRPr="00341FBB" w14:paraId="40DC08E2"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02253716"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8BEF83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145632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F97B6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46FEF229"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D9CDD7F"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45EA195E"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8D2826" w:rsidRPr="0093002B" w14:paraId="5435C929" w14:textId="77777777" w:rsidTr="00CD796B">
        <w:tc>
          <w:tcPr>
            <w:tcW w:w="720" w:type="dxa"/>
            <w:tcBorders>
              <w:top w:val="single" w:sz="4" w:space="0" w:color="auto"/>
              <w:left w:val="single" w:sz="4" w:space="0" w:color="auto"/>
              <w:bottom w:val="single" w:sz="4" w:space="0" w:color="auto"/>
              <w:right w:val="single" w:sz="4" w:space="0" w:color="auto"/>
            </w:tcBorders>
          </w:tcPr>
          <w:p w14:paraId="544DA8D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253C2D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6647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C1EB7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5271F65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9051C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7D240208"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2E730D07"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EC784F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4391E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2076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7E2350E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BE4E274"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06D038E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8D2826" w:rsidRPr="0093002B" w14:paraId="247998A1" w14:textId="77777777" w:rsidTr="00CD796B">
        <w:tc>
          <w:tcPr>
            <w:tcW w:w="720" w:type="dxa"/>
            <w:tcBorders>
              <w:top w:val="single" w:sz="4" w:space="0" w:color="auto"/>
              <w:left w:val="single" w:sz="4" w:space="0" w:color="auto"/>
              <w:bottom w:val="single" w:sz="4" w:space="0" w:color="auto"/>
              <w:right w:val="single" w:sz="4" w:space="0" w:color="auto"/>
            </w:tcBorders>
          </w:tcPr>
          <w:p w14:paraId="696EE05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DA272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w:t>
            </w:r>
            <w:r w:rsidRPr="0093002B">
              <w:rPr>
                <w:rFonts w:ascii="GHEA Grapalat" w:hAnsi="GHEA Grapalat"/>
                <w:sz w:val="20"/>
                <w:szCs w:val="20"/>
              </w:rPr>
              <w:lastRenderedPageBreak/>
              <w:t>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C1EF25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42E49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347720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6EE7134" w14:textId="77777777" w:rsidR="008D2826" w:rsidRPr="0093002B" w:rsidRDefault="008D2826" w:rsidP="00CD796B">
            <w:pPr>
              <w:jc w:val="center"/>
              <w:rPr>
                <w:rFonts w:ascii="GHEA Grapalat" w:hAnsi="GHEA Grapalat"/>
                <w:sz w:val="20"/>
                <w:szCs w:val="20"/>
              </w:rPr>
            </w:pPr>
          </w:p>
        </w:tc>
      </w:tr>
      <w:tr w:rsidR="008D2826" w:rsidRPr="0093002B" w14:paraId="7CC12D81"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67E12FED" w14:textId="77777777" w:rsidR="008D2826" w:rsidRPr="0093002B" w:rsidRDefault="008D2826" w:rsidP="00CD796B">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4F8965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FABD8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96D0C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AD345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61CDFC3" w14:textId="77777777" w:rsidR="008D2826" w:rsidRPr="0093002B" w:rsidRDefault="008D2826" w:rsidP="00CD796B">
            <w:pPr>
              <w:jc w:val="center"/>
              <w:rPr>
                <w:rFonts w:ascii="GHEA Grapalat" w:hAnsi="GHEA Grapalat"/>
                <w:sz w:val="20"/>
                <w:szCs w:val="20"/>
              </w:rPr>
            </w:pPr>
          </w:p>
        </w:tc>
      </w:tr>
      <w:tr w:rsidR="008D2826" w:rsidRPr="0093002B" w14:paraId="1DF0743B" w14:textId="77777777" w:rsidTr="00CD796B">
        <w:tc>
          <w:tcPr>
            <w:tcW w:w="720" w:type="dxa"/>
            <w:tcBorders>
              <w:top w:val="single" w:sz="4" w:space="0" w:color="auto"/>
              <w:left w:val="single" w:sz="4" w:space="0" w:color="auto"/>
              <w:bottom w:val="single" w:sz="4" w:space="0" w:color="auto"/>
              <w:right w:val="single" w:sz="4" w:space="0" w:color="auto"/>
            </w:tcBorders>
          </w:tcPr>
          <w:p w14:paraId="19FB9CC3"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4B991B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E18387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3B8B1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153EB5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78375C" w14:textId="77777777" w:rsidR="008D2826" w:rsidRPr="0093002B" w:rsidRDefault="008D2826" w:rsidP="00CD796B">
            <w:pPr>
              <w:jc w:val="center"/>
              <w:rPr>
                <w:rFonts w:ascii="GHEA Grapalat" w:hAnsi="GHEA Grapalat"/>
                <w:sz w:val="20"/>
                <w:szCs w:val="20"/>
              </w:rPr>
            </w:pPr>
          </w:p>
        </w:tc>
      </w:tr>
      <w:tr w:rsidR="008D2826" w:rsidRPr="0093002B" w14:paraId="7D4143D9" w14:textId="77777777" w:rsidTr="00CD796B">
        <w:tc>
          <w:tcPr>
            <w:tcW w:w="720" w:type="dxa"/>
            <w:tcBorders>
              <w:top w:val="single" w:sz="4" w:space="0" w:color="auto"/>
              <w:left w:val="single" w:sz="4" w:space="0" w:color="auto"/>
              <w:bottom w:val="single" w:sz="4" w:space="0" w:color="auto"/>
              <w:right w:val="single" w:sz="4" w:space="0" w:color="auto"/>
            </w:tcBorders>
          </w:tcPr>
          <w:p w14:paraId="2CA7B61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0075F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1BA67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1C998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F3BA19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DB32939" w14:textId="77777777" w:rsidR="008D2826" w:rsidRPr="0093002B" w:rsidRDefault="008D2826" w:rsidP="00CD796B">
            <w:pPr>
              <w:jc w:val="center"/>
              <w:rPr>
                <w:rFonts w:ascii="GHEA Grapalat" w:hAnsi="GHEA Grapalat"/>
                <w:sz w:val="20"/>
                <w:szCs w:val="20"/>
              </w:rPr>
            </w:pPr>
          </w:p>
        </w:tc>
      </w:tr>
      <w:tr w:rsidR="008D2826" w:rsidRPr="0093002B" w14:paraId="2E690370" w14:textId="77777777" w:rsidTr="00CD796B">
        <w:tc>
          <w:tcPr>
            <w:tcW w:w="720" w:type="dxa"/>
            <w:tcBorders>
              <w:top w:val="single" w:sz="4" w:space="0" w:color="auto"/>
              <w:left w:val="single" w:sz="4" w:space="0" w:color="auto"/>
              <w:bottom w:val="single" w:sz="4" w:space="0" w:color="auto"/>
              <w:right w:val="single" w:sz="4" w:space="0" w:color="auto"/>
            </w:tcBorders>
          </w:tcPr>
          <w:p w14:paraId="4BD4DB5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FF038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DAAFBA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8591B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6349F3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BCC79CA" w14:textId="77777777" w:rsidR="008D2826" w:rsidRPr="0093002B" w:rsidRDefault="008D2826" w:rsidP="00CD796B">
            <w:pPr>
              <w:jc w:val="center"/>
              <w:rPr>
                <w:rFonts w:ascii="GHEA Grapalat" w:hAnsi="GHEA Grapalat"/>
                <w:sz w:val="20"/>
                <w:szCs w:val="20"/>
              </w:rPr>
            </w:pPr>
          </w:p>
        </w:tc>
      </w:tr>
      <w:tr w:rsidR="008D2826" w:rsidRPr="0093002B" w14:paraId="259ADE0D" w14:textId="77777777" w:rsidTr="00CD796B">
        <w:tc>
          <w:tcPr>
            <w:tcW w:w="720" w:type="dxa"/>
            <w:tcBorders>
              <w:top w:val="single" w:sz="4" w:space="0" w:color="auto"/>
              <w:left w:val="single" w:sz="4" w:space="0" w:color="auto"/>
              <w:bottom w:val="single" w:sz="4" w:space="0" w:color="auto"/>
              <w:right w:val="single" w:sz="4" w:space="0" w:color="auto"/>
            </w:tcBorders>
          </w:tcPr>
          <w:p w14:paraId="0DB5BD5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02DDB1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A3BFB4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244D9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5DC0FEB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FF92F5D" w14:textId="77777777" w:rsidR="008D2826" w:rsidRPr="0093002B" w:rsidRDefault="008D2826" w:rsidP="00CD796B">
            <w:pPr>
              <w:jc w:val="center"/>
              <w:rPr>
                <w:rFonts w:ascii="GHEA Grapalat" w:hAnsi="GHEA Grapalat"/>
                <w:sz w:val="20"/>
                <w:szCs w:val="20"/>
              </w:rPr>
            </w:pPr>
          </w:p>
        </w:tc>
      </w:tr>
    </w:tbl>
    <w:p w14:paraId="5023C13B" w14:textId="77777777" w:rsidR="008D2826" w:rsidRPr="008D2826" w:rsidRDefault="008D2826" w:rsidP="005326E7">
      <w:pPr>
        <w:pStyle w:val="BodyTextIndent3"/>
        <w:spacing w:line="240" w:lineRule="auto"/>
        <w:jc w:val="right"/>
        <w:rPr>
          <w:rFonts w:ascii="GHEA Grapalat" w:hAnsi="GHEA Grapalat"/>
          <w:b/>
        </w:rPr>
      </w:pPr>
    </w:p>
    <w:p w14:paraId="1962872C" w14:textId="77777777" w:rsidR="008D2826" w:rsidRDefault="008D2826" w:rsidP="005326E7">
      <w:pPr>
        <w:pStyle w:val="BodyTextIndent3"/>
        <w:spacing w:line="240" w:lineRule="auto"/>
        <w:jc w:val="right"/>
        <w:rPr>
          <w:rFonts w:ascii="GHEA Grapalat" w:hAnsi="GHEA Grapalat" w:cs="Sylfaen"/>
          <w:b/>
          <w:lang w:val="hy-AM"/>
        </w:rPr>
      </w:pPr>
    </w:p>
    <w:p w14:paraId="3696D885" w14:textId="77777777" w:rsidR="008D2826" w:rsidRDefault="008D2826" w:rsidP="005326E7">
      <w:pPr>
        <w:pStyle w:val="BodyTextIndent3"/>
        <w:spacing w:line="240" w:lineRule="auto"/>
        <w:jc w:val="right"/>
        <w:rPr>
          <w:rFonts w:ascii="GHEA Grapalat" w:hAnsi="GHEA Grapalat" w:cs="Sylfaen"/>
          <w:b/>
          <w:lang w:val="hy-AM"/>
        </w:rPr>
      </w:pPr>
    </w:p>
    <w:p w14:paraId="32293785" w14:textId="77777777" w:rsidR="008D2826" w:rsidRDefault="008D2826" w:rsidP="005326E7">
      <w:pPr>
        <w:pStyle w:val="BodyTextIndent3"/>
        <w:spacing w:line="240" w:lineRule="auto"/>
        <w:jc w:val="right"/>
        <w:rPr>
          <w:rFonts w:ascii="GHEA Grapalat" w:hAnsi="GHEA Grapalat" w:cs="Sylfaen"/>
          <w:b/>
          <w:lang w:val="hy-AM"/>
        </w:rPr>
      </w:pPr>
    </w:p>
    <w:p w14:paraId="2A977EBE" w14:textId="77777777" w:rsidR="008D2826" w:rsidRDefault="008D2826" w:rsidP="005326E7">
      <w:pPr>
        <w:pStyle w:val="BodyTextIndent3"/>
        <w:spacing w:line="240" w:lineRule="auto"/>
        <w:jc w:val="right"/>
        <w:rPr>
          <w:rFonts w:ascii="GHEA Grapalat" w:hAnsi="GHEA Grapalat" w:cs="Sylfaen"/>
          <w:b/>
          <w:lang w:val="hy-AM"/>
        </w:rPr>
      </w:pPr>
    </w:p>
    <w:p w14:paraId="63AE467A" w14:textId="77777777" w:rsidR="008D2826" w:rsidRDefault="008D2826" w:rsidP="005326E7">
      <w:pPr>
        <w:pStyle w:val="BodyTextIndent3"/>
        <w:spacing w:line="240" w:lineRule="auto"/>
        <w:jc w:val="right"/>
        <w:rPr>
          <w:rFonts w:ascii="GHEA Grapalat" w:hAnsi="GHEA Grapalat" w:cs="Sylfaen"/>
          <w:b/>
          <w:lang w:val="hy-AM"/>
        </w:rPr>
      </w:pPr>
    </w:p>
    <w:p w14:paraId="3DE57010" w14:textId="77777777" w:rsidR="008D2826" w:rsidRDefault="008D2826" w:rsidP="005326E7">
      <w:pPr>
        <w:pStyle w:val="BodyTextIndent3"/>
        <w:spacing w:line="240" w:lineRule="auto"/>
        <w:jc w:val="right"/>
        <w:rPr>
          <w:rFonts w:ascii="GHEA Grapalat" w:hAnsi="GHEA Grapalat" w:cs="Sylfaen"/>
          <w:b/>
          <w:lang w:val="hy-AM"/>
        </w:rPr>
      </w:pPr>
    </w:p>
    <w:p w14:paraId="419397AF" w14:textId="77777777" w:rsidR="008D2826" w:rsidRDefault="008D2826" w:rsidP="005326E7">
      <w:pPr>
        <w:pStyle w:val="BodyTextIndent3"/>
        <w:spacing w:line="240" w:lineRule="auto"/>
        <w:jc w:val="right"/>
        <w:rPr>
          <w:rFonts w:ascii="GHEA Grapalat" w:hAnsi="GHEA Grapalat" w:cs="Sylfaen"/>
          <w:b/>
          <w:lang w:val="hy-AM"/>
        </w:rPr>
      </w:pPr>
    </w:p>
    <w:p w14:paraId="5F8900AE" w14:textId="77777777" w:rsidR="008D2826" w:rsidRDefault="008D2826" w:rsidP="005326E7">
      <w:pPr>
        <w:pStyle w:val="BodyTextIndent3"/>
        <w:spacing w:line="240" w:lineRule="auto"/>
        <w:jc w:val="right"/>
        <w:rPr>
          <w:rFonts w:ascii="GHEA Grapalat" w:hAnsi="GHEA Grapalat" w:cs="Sylfaen"/>
          <w:b/>
          <w:lang w:val="hy-AM"/>
        </w:rPr>
      </w:pPr>
    </w:p>
    <w:p w14:paraId="6ADA3063" w14:textId="77777777" w:rsidR="008D2826" w:rsidRDefault="008D2826" w:rsidP="005326E7">
      <w:pPr>
        <w:pStyle w:val="BodyTextIndent3"/>
        <w:spacing w:line="240" w:lineRule="auto"/>
        <w:jc w:val="right"/>
        <w:rPr>
          <w:rFonts w:ascii="GHEA Grapalat" w:hAnsi="GHEA Grapalat" w:cs="Sylfaen"/>
          <w:b/>
          <w:lang w:val="hy-AM"/>
        </w:rPr>
      </w:pPr>
    </w:p>
    <w:p w14:paraId="5E6F0B7D" w14:textId="77777777" w:rsidR="008D2826" w:rsidRDefault="008D2826" w:rsidP="005326E7">
      <w:pPr>
        <w:pStyle w:val="BodyTextIndent3"/>
        <w:spacing w:line="240" w:lineRule="auto"/>
        <w:jc w:val="right"/>
        <w:rPr>
          <w:rFonts w:ascii="GHEA Grapalat" w:hAnsi="GHEA Grapalat" w:cs="Sylfaen"/>
          <w:b/>
          <w:lang w:val="hy-AM"/>
        </w:rPr>
      </w:pPr>
    </w:p>
    <w:p w14:paraId="7FFB535E" w14:textId="77777777" w:rsidR="008D2826" w:rsidRDefault="008D2826" w:rsidP="005326E7">
      <w:pPr>
        <w:pStyle w:val="BodyTextIndent3"/>
        <w:spacing w:line="240" w:lineRule="auto"/>
        <w:jc w:val="right"/>
        <w:rPr>
          <w:rFonts w:ascii="GHEA Grapalat" w:hAnsi="GHEA Grapalat" w:cs="Sylfaen"/>
          <w:b/>
          <w:lang w:val="hy-AM"/>
        </w:rPr>
      </w:pPr>
    </w:p>
    <w:p w14:paraId="6FE18B3A" w14:textId="77777777" w:rsidR="008D2826" w:rsidRDefault="008D2826" w:rsidP="005326E7">
      <w:pPr>
        <w:pStyle w:val="BodyTextIndent3"/>
        <w:spacing w:line="240" w:lineRule="auto"/>
        <w:jc w:val="right"/>
        <w:rPr>
          <w:rFonts w:ascii="GHEA Grapalat" w:hAnsi="GHEA Grapalat" w:cs="Sylfaen"/>
          <w:b/>
          <w:lang w:val="hy-AM"/>
        </w:rPr>
      </w:pPr>
    </w:p>
    <w:p w14:paraId="01233AB3" w14:textId="4239E4C9" w:rsidR="00631658" w:rsidRPr="00581D02" w:rsidRDefault="00631658" w:rsidP="00216093">
      <w:pPr>
        <w:pStyle w:val="BodyTextIndent3"/>
        <w:spacing w:line="240" w:lineRule="auto"/>
        <w:jc w:val="right"/>
        <w:rPr>
          <w:rFonts w:ascii="GHEA Grapalat" w:hAnsi="GHEA Grapalat" w:cs="Sylfaen"/>
          <w:i/>
          <w:lang w:val="hy-AM"/>
        </w:rPr>
      </w:pPr>
    </w:p>
    <w:p w14:paraId="24258978" w14:textId="1B95429D"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5C940626" w14:textId="053647E2" w:rsidR="00D96EA5" w:rsidRPr="00734A5D" w:rsidRDefault="00D96EA5" w:rsidP="00D96EA5">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Pr="00734A5D">
        <w:rPr>
          <w:rFonts w:ascii="GHEA Grapalat" w:hAnsi="GHEA Grapalat"/>
          <w:b/>
          <w:lang w:val="hy-AM"/>
        </w:rPr>
        <w:t>ԵՔ-</w:t>
      </w:r>
      <w:r w:rsidR="00B56F16">
        <w:rPr>
          <w:rFonts w:ascii="GHEA Grapalat" w:hAnsi="GHEA Grapalat"/>
          <w:b/>
          <w:lang w:val="hy-AM"/>
        </w:rPr>
        <w:t>ԲՄԱՇՁԲ-</w:t>
      </w:r>
      <w:r w:rsidR="00515F82">
        <w:rPr>
          <w:rFonts w:ascii="GHEA Grapalat" w:hAnsi="GHEA Grapalat"/>
          <w:b/>
          <w:lang w:val="hy-AM"/>
        </w:rPr>
        <w:t>26/15</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5BCC1D0" w14:textId="6BA32CAE" w:rsidR="00D96EA5" w:rsidRPr="00734A5D" w:rsidRDefault="00F57EA6" w:rsidP="00D96EA5">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D96EA5" w:rsidRPr="00734A5D">
        <w:rPr>
          <w:rFonts w:ascii="GHEA Grapalat" w:hAnsi="GHEA Grapalat" w:cs="Arial"/>
          <w:b/>
          <w:lang w:val="hy-AM"/>
        </w:rPr>
        <w:t xml:space="preserve">ի </w:t>
      </w:r>
      <w:r w:rsidR="00D96EA5" w:rsidRPr="00734A5D">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5942AF3A"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96EA5" w:rsidRPr="0016373D">
        <w:rPr>
          <w:rFonts w:ascii="GHEA Grapalat" w:hAnsi="GHEA Grapalat" w:cs="Arial"/>
          <w:b/>
          <w:sz w:val="20"/>
          <w:szCs w:val="20"/>
          <w:lang w:val="hy-AM"/>
        </w:rPr>
        <w:t>900015211429</w:t>
      </w:r>
      <w:r w:rsidR="0006003D"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25B5DC0E" w14:textId="339A8D89" w:rsidR="00651C76" w:rsidRPr="008242F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hyperlink r:id="rId15" w:history="1">
        <w:r w:rsidR="007B3CEF">
          <w:rPr>
            <w:rStyle w:val="Hyperlink"/>
            <w:rFonts w:ascii="GHEA Grapalat" w:hAnsi="GHEA Grapalat"/>
            <w:sz w:val="20"/>
            <w:szCs w:val="20"/>
            <w:lang w:val="hy-AM"/>
          </w:rPr>
          <w:t>gor.muradyan@yerevan.am</w:t>
        </w:r>
      </w:hyperlink>
      <w:r w:rsidR="00651C76" w:rsidRPr="008242F8">
        <w:rPr>
          <w:rFonts w:ascii="GHEA Grapalat" w:hAnsi="GHEA Grapalat"/>
          <w:color w:val="000000"/>
          <w:sz w:val="20"/>
          <w:szCs w:val="20"/>
          <w:lang w:val="hy-AM"/>
        </w:rPr>
        <w:t xml:space="preserve">     </w:t>
      </w:r>
    </w:p>
    <w:p w14:paraId="54B458B9" w14:textId="1206711C" w:rsidR="00B01CA2" w:rsidRPr="0093002B" w:rsidRDefault="00651C76" w:rsidP="00B01CA2">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00B01CA2"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0D4C3B">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lastRenderedPageBreak/>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68C5E338" w14:textId="0AAAB7E2" w:rsidR="00927C52" w:rsidRDefault="00927C52" w:rsidP="00091EBC">
      <w:pPr>
        <w:pStyle w:val="BodyTextIndent3"/>
        <w:spacing w:line="240" w:lineRule="auto"/>
        <w:jc w:val="right"/>
        <w:rPr>
          <w:rFonts w:ascii="GHEA Grapalat" w:hAnsi="GHEA Grapalat"/>
          <w:szCs w:val="24"/>
          <w:lang w:val="hy-AM"/>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6987C4D1" w14:textId="77777777" w:rsidR="00927C52" w:rsidRDefault="00927C52" w:rsidP="00091EBC">
      <w:pPr>
        <w:pStyle w:val="BodyTextIndent3"/>
        <w:spacing w:line="240" w:lineRule="auto"/>
        <w:jc w:val="right"/>
        <w:rPr>
          <w:rFonts w:ascii="GHEA Grapalat" w:hAnsi="GHEA Grapalat"/>
          <w:szCs w:val="24"/>
          <w:lang w:val="hy-AM"/>
        </w:rPr>
      </w:pPr>
    </w:p>
    <w:p w14:paraId="7C37E7CE" w14:textId="07C4D1AF" w:rsidR="005C432A" w:rsidRDefault="005C432A" w:rsidP="00091EBC">
      <w:pPr>
        <w:pStyle w:val="BodyTextIndent3"/>
        <w:spacing w:line="240" w:lineRule="auto"/>
        <w:jc w:val="right"/>
        <w:rPr>
          <w:rFonts w:ascii="GHEA Grapalat" w:hAnsi="GHEA Grapalat"/>
          <w:szCs w:val="24"/>
          <w:lang w:val="hy-AM"/>
        </w:rPr>
      </w:pPr>
    </w:p>
    <w:p w14:paraId="24ACE631" w14:textId="77777777" w:rsidR="005C432A" w:rsidRPr="0093002B" w:rsidRDefault="005C432A" w:rsidP="00091EBC">
      <w:pPr>
        <w:pStyle w:val="BodyTextIndent3"/>
        <w:spacing w:line="240" w:lineRule="auto"/>
        <w:jc w:val="right"/>
        <w:rPr>
          <w:rFonts w:ascii="GHEA Grapalat" w:hAnsi="GHEA Grapalat"/>
          <w:szCs w:val="24"/>
          <w:lang w:val="hy-AM"/>
        </w:rPr>
      </w:pPr>
    </w:p>
    <w:p w14:paraId="7C165D5A" w14:textId="77777777" w:rsidR="00631658" w:rsidRPr="0093002B" w:rsidRDefault="00631658" w:rsidP="00631658">
      <w:pPr>
        <w:jc w:val="right"/>
        <w:rPr>
          <w:rFonts w:ascii="GHEA Grapalat" w:hAnsi="GHEA Grapalat" w:cs="GHEA Grapalat"/>
          <w:i/>
          <w:sz w:val="18"/>
          <w:szCs w:val="18"/>
          <w:lang w:val="hy-AM"/>
        </w:rPr>
      </w:pPr>
    </w:p>
    <w:p w14:paraId="062A126A" w14:textId="77777777" w:rsidR="0006003D" w:rsidRDefault="0006003D" w:rsidP="00631658">
      <w:pPr>
        <w:pStyle w:val="BodyTextIndent3"/>
        <w:spacing w:line="240" w:lineRule="auto"/>
        <w:jc w:val="right"/>
        <w:rPr>
          <w:rFonts w:ascii="GHEA Grapalat" w:hAnsi="GHEA Grapalat" w:cs="Sylfaen"/>
          <w:b/>
          <w:lang w:val="hy-AM"/>
        </w:rPr>
      </w:pPr>
    </w:p>
    <w:p w14:paraId="05CE6631" w14:textId="77777777" w:rsidR="0006003D" w:rsidRDefault="0006003D" w:rsidP="00631658">
      <w:pPr>
        <w:pStyle w:val="BodyTextIndent3"/>
        <w:spacing w:line="240" w:lineRule="auto"/>
        <w:jc w:val="right"/>
        <w:rPr>
          <w:rFonts w:ascii="GHEA Grapalat" w:hAnsi="GHEA Grapalat" w:cs="Sylfaen"/>
          <w:b/>
          <w:lang w:val="hy-AM"/>
        </w:rPr>
      </w:pPr>
    </w:p>
    <w:p w14:paraId="7301E59F" w14:textId="77777777" w:rsidR="0006003D" w:rsidRDefault="0006003D" w:rsidP="00631658">
      <w:pPr>
        <w:pStyle w:val="BodyTextIndent3"/>
        <w:spacing w:line="240" w:lineRule="auto"/>
        <w:jc w:val="right"/>
        <w:rPr>
          <w:rFonts w:ascii="GHEA Grapalat" w:hAnsi="GHEA Grapalat" w:cs="Sylfaen"/>
          <w:b/>
          <w:lang w:val="hy-AM"/>
        </w:rPr>
      </w:pPr>
    </w:p>
    <w:p w14:paraId="38819D4D" w14:textId="77777777" w:rsidR="008D2826" w:rsidRPr="00631658" w:rsidRDefault="008D2826" w:rsidP="008D2826">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t>Հավելված 5.1</w:t>
      </w:r>
    </w:p>
    <w:p w14:paraId="5F7C702F" w14:textId="04E7AA9C" w:rsidR="008D2826" w:rsidRPr="00631658" w:rsidRDefault="008D2826" w:rsidP="008D2826">
      <w:pPr>
        <w:pStyle w:val="BodyTextIndent3"/>
        <w:spacing w:line="240" w:lineRule="auto"/>
        <w:jc w:val="right"/>
        <w:rPr>
          <w:rFonts w:ascii="GHEA Grapalat" w:hAnsi="GHEA Grapalat" w:cs="Sylfaen"/>
          <w:b/>
          <w:lang w:val="hy-AM"/>
        </w:rPr>
      </w:pPr>
      <w:r w:rsidRPr="00EF1E0E">
        <w:rPr>
          <w:rFonts w:ascii="GHEA Grapalat" w:hAnsi="GHEA Grapalat" w:cs="Sylfaen"/>
          <w:b/>
          <w:lang w:val="hy-AM"/>
        </w:rPr>
        <w:t>«</w:t>
      </w:r>
      <w:r>
        <w:rPr>
          <w:rFonts w:ascii="GHEA Grapalat" w:hAnsi="GHEA Grapalat" w:cs="Sylfaen"/>
          <w:b/>
          <w:lang w:val="hy-AM"/>
        </w:rPr>
        <w:t>ԵՔ-ԲՄԱՇՁԲ-</w:t>
      </w:r>
      <w:r w:rsidR="00515F82">
        <w:rPr>
          <w:rFonts w:ascii="GHEA Grapalat" w:hAnsi="GHEA Grapalat" w:cs="Sylfaen"/>
          <w:b/>
          <w:lang w:val="hy-AM"/>
        </w:rPr>
        <w:t>26/15</w:t>
      </w:r>
      <w:r w:rsidRPr="00EF1E0E">
        <w:rPr>
          <w:rFonts w:ascii="GHEA Grapalat" w:hAnsi="GHEA Grapalat" w:cs="Sylfaen"/>
          <w:b/>
          <w:lang w:val="hy-AM"/>
        </w:rPr>
        <w:t>»*</w:t>
      </w:r>
      <w:r w:rsidRPr="00631658">
        <w:rPr>
          <w:rFonts w:ascii="GHEA Grapalat" w:hAnsi="GHEA Grapalat" w:cs="Sylfaen"/>
          <w:b/>
          <w:lang w:val="hy-AM"/>
        </w:rPr>
        <w:t xml:space="preserve">  ծածկագրով</w:t>
      </w:r>
    </w:p>
    <w:p w14:paraId="43E8936A" w14:textId="77777777" w:rsidR="008D2826" w:rsidRPr="00631658" w:rsidRDefault="008D2826" w:rsidP="008D2826">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Pr="00631658">
        <w:rPr>
          <w:rFonts w:ascii="GHEA Grapalat" w:hAnsi="GHEA Grapalat" w:cs="Sylfaen"/>
          <w:b/>
          <w:lang w:val="hy-AM"/>
        </w:rPr>
        <w:t>ի հրավերի</w:t>
      </w:r>
    </w:p>
    <w:p w14:paraId="4C6C2944"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6C77F4C9"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50F6B01D" w14:textId="77777777" w:rsidR="008D2826" w:rsidRPr="0093002B" w:rsidRDefault="008D2826" w:rsidP="008D2826">
      <w:pPr>
        <w:rPr>
          <w:rFonts w:ascii="GHEA Grapalat" w:hAnsi="GHEA Grapalat" w:cs="GHEA Grapalat"/>
          <w:b/>
          <w:sz w:val="20"/>
          <w:szCs w:val="20"/>
          <w:lang w:val="hy-AM"/>
        </w:rPr>
      </w:pPr>
    </w:p>
    <w:p w14:paraId="22CF345C" w14:textId="77777777" w:rsidR="008D2826" w:rsidRPr="0093002B" w:rsidRDefault="008D2826" w:rsidP="008D2826">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2186F83" w14:textId="77777777" w:rsidR="008D2826" w:rsidRPr="0093002B" w:rsidRDefault="008D2826" w:rsidP="008D2826">
      <w:pPr>
        <w:rPr>
          <w:rFonts w:ascii="GHEA Grapalat" w:hAnsi="GHEA Grapalat" w:cs="GHEA Grapalat"/>
          <w:sz w:val="20"/>
          <w:szCs w:val="20"/>
          <w:lang w:val="hy-AM"/>
        </w:rPr>
      </w:pPr>
    </w:p>
    <w:p w14:paraId="7E7AB001" w14:textId="77777777" w:rsidR="008D2826" w:rsidRPr="0093002B" w:rsidRDefault="008D2826" w:rsidP="008D2826">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3BF1824" w14:textId="77777777" w:rsidR="008D2826" w:rsidRPr="0093002B" w:rsidRDefault="008D2826" w:rsidP="008D2826">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50DFEB6" w14:textId="77777777" w:rsidR="008D2826" w:rsidRPr="0093002B" w:rsidRDefault="008D2826" w:rsidP="008D2826">
      <w:pPr>
        <w:ind w:firstLine="708"/>
        <w:jc w:val="both"/>
        <w:rPr>
          <w:rFonts w:ascii="GHEA Grapalat" w:hAnsi="GHEA Grapalat" w:cs="GHEA Grapalat"/>
          <w:sz w:val="20"/>
          <w:szCs w:val="20"/>
          <w:lang w:val="hy-AM"/>
        </w:rPr>
      </w:pPr>
    </w:p>
    <w:p w14:paraId="54F15998" w14:textId="77777777" w:rsidR="008D2826" w:rsidRPr="0093002B" w:rsidRDefault="008D2826" w:rsidP="008D2826">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4A06EF04" w14:textId="77777777" w:rsidR="008D2826" w:rsidRPr="0093002B" w:rsidRDefault="008D2826" w:rsidP="008D2826">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070C3B48"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1.1 Ընկերությունը մասնակցում է </w:t>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u w:val="single"/>
          <w:lang w:val="pt-BR"/>
        </w:rPr>
        <w:tab/>
      </w:r>
      <w:r w:rsidRPr="0093002B">
        <w:rPr>
          <w:rFonts w:ascii="GHEA Grapalat" w:hAnsi="GHEA Grapalat" w:cs="GHEA Grapalat"/>
          <w:sz w:val="20"/>
          <w:szCs w:val="20"/>
          <w:lang w:val="pt-BR"/>
        </w:rPr>
        <w:t xml:space="preserve">*  (այսուհետ` Պատվիրատու) կողմից </w:t>
      </w:r>
    </w:p>
    <w:p w14:paraId="7B4AEFED"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w:t>
      </w:r>
      <w:r w:rsidRPr="0093002B">
        <w:rPr>
          <w:rFonts w:ascii="GHEA Grapalat" w:hAnsi="GHEA Grapalat"/>
          <w:sz w:val="20"/>
          <w:szCs w:val="20"/>
          <w:vertAlign w:val="superscript"/>
          <w:lang w:val="hy-AM"/>
        </w:rPr>
        <w:t>պատվիրատուի անվանումը</w:t>
      </w:r>
    </w:p>
    <w:p w14:paraId="04E34ED6" w14:textId="77777777" w:rsidR="008D2826" w:rsidRPr="0093002B" w:rsidRDefault="008D2826" w:rsidP="008D2826">
      <w:pPr>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կազմակերպված` </w:t>
      </w:r>
      <w:r w:rsidRPr="0093002B">
        <w:rPr>
          <w:rFonts w:ascii="GHEA Grapalat" w:hAnsi="GHEA Grapalat" w:cs="GHEA Grapalat"/>
          <w:sz w:val="20"/>
          <w:szCs w:val="20"/>
          <w:u w:val="single"/>
          <w:lang w:val="pt-BR"/>
        </w:rPr>
        <w:t xml:space="preserve"> </w:t>
      </w:r>
      <w:r w:rsidRPr="0093002B">
        <w:rPr>
          <w:rFonts w:ascii="GHEA Grapalat" w:hAnsi="GHEA Grapalat" w:cs="GHEA Grapalat"/>
          <w:sz w:val="20"/>
          <w:szCs w:val="20"/>
          <w:u w:val="single"/>
          <w:lang w:val="pt-BR"/>
        </w:rPr>
        <w:tab/>
        <w:t xml:space="preserve">                                             </w:t>
      </w:r>
      <w:r w:rsidRPr="0093002B">
        <w:rPr>
          <w:rFonts w:ascii="GHEA Grapalat" w:hAnsi="GHEA Grapalat" w:cs="GHEA Grapalat"/>
          <w:sz w:val="20"/>
          <w:szCs w:val="20"/>
          <w:lang w:val="pt-BR"/>
        </w:rPr>
        <w:t>* ծածկագրով գնման ընթացակարգին:</w:t>
      </w:r>
    </w:p>
    <w:p w14:paraId="1F542569" w14:textId="77777777" w:rsidR="008D2826" w:rsidRPr="0093002B" w:rsidRDefault="008D2826" w:rsidP="008D2826">
      <w:pPr>
        <w:ind w:left="426"/>
        <w:jc w:val="both"/>
        <w:rPr>
          <w:rFonts w:ascii="GHEA Grapalat" w:hAnsi="GHEA Grapalat" w:cs="GHEA Grapalat"/>
          <w:sz w:val="20"/>
          <w:szCs w:val="20"/>
          <w:lang w:val="pt-BR"/>
        </w:rPr>
      </w:pPr>
      <w:r w:rsidRPr="0093002B">
        <w:rPr>
          <w:rFonts w:ascii="GHEA Grapalat" w:hAnsi="GHEA Grapalat"/>
          <w:sz w:val="20"/>
          <w:szCs w:val="20"/>
          <w:vertAlign w:val="superscript"/>
          <w:lang w:val="pt-BR"/>
        </w:rPr>
        <w:t xml:space="preserve">                                                        </w:t>
      </w:r>
      <w:r w:rsidRPr="0093002B">
        <w:rPr>
          <w:rFonts w:ascii="GHEA Grapalat" w:hAnsi="GHEA Grapalat"/>
          <w:sz w:val="20"/>
          <w:szCs w:val="20"/>
          <w:vertAlign w:val="superscript"/>
          <w:lang w:val="hy-AM"/>
        </w:rPr>
        <w:t>ընթացակարգի ծածկագիրը</w:t>
      </w:r>
    </w:p>
    <w:p w14:paraId="7A2BF36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32684FA"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7C81F58"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367597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3EE05418"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F06EE17" w14:textId="77777777" w:rsidR="008D2826" w:rsidRPr="0093002B" w:rsidRDefault="008D2826" w:rsidP="008D2826">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7E8CC3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08EFF883"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791D5D7A"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69811BF"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Վճարող</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բանկը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վճարման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պահանջագիրը</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ստանալուց</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հետո</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2 (</w:t>
      </w:r>
      <w:proofErr w:type="spellStart"/>
      <w:r w:rsidRPr="0093002B">
        <w:rPr>
          <w:rFonts w:ascii="GHEA Grapalat" w:hAnsi="GHEA Grapalat" w:cs="GHEA Grapalat"/>
          <w:sz w:val="20"/>
          <w:szCs w:val="20"/>
        </w:rPr>
        <w:t>երկու</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աշխատանքային</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օրվա</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ընթացքում</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պետք</w:t>
      </w:r>
      <w:proofErr w:type="spellEnd"/>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տեղեկացնի</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Պատվիրատուին</w:t>
      </w:r>
      <w:proofErr w:type="spellEnd"/>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գրավոր</w:t>
      </w:r>
      <w:proofErr w:type="spellEnd"/>
      <w:r w:rsidRPr="0093002B">
        <w:rPr>
          <w:rFonts w:ascii="GHEA Grapalat" w:hAnsi="GHEA Grapalat" w:cs="GHEA Grapalat"/>
          <w:sz w:val="20"/>
          <w:szCs w:val="20"/>
          <w:lang w:val="pt-BR"/>
        </w:rPr>
        <w:t xml:space="preserve"> </w:t>
      </w:r>
      <w:proofErr w:type="spellStart"/>
      <w:r w:rsidRPr="0093002B">
        <w:rPr>
          <w:rFonts w:ascii="GHEA Grapalat" w:hAnsi="GHEA Grapalat" w:cs="GHEA Grapalat"/>
          <w:sz w:val="20"/>
          <w:szCs w:val="20"/>
        </w:rPr>
        <w:t>ձևով</w:t>
      </w:r>
      <w:proofErr w:type="spellEnd"/>
      <w:r w:rsidRPr="0093002B">
        <w:rPr>
          <w:rFonts w:ascii="GHEA Grapalat" w:hAnsi="GHEA Grapalat" w:cs="GHEA Grapalat"/>
          <w:sz w:val="20"/>
          <w:szCs w:val="20"/>
          <w:lang w:val="pt-BR"/>
        </w:rPr>
        <w:t>:</w:t>
      </w:r>
    </w:p>
    <w:p w14:paraId="42EDB31D" w14:textId="77777777" w:rsidR="008D2826" w:rsidRPr="0093002B" w:rsidRDefault="008D2826" w:rsidP="008D2826">
      <w:pPr>
        <w:numPr>
          <w:ilvl w:val="1"/>
          <w:numId w:val="25"/>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3FD3A93" w14:textId="77777777" w:rsidR="008D2826" w:rsidRPr="0093002B" w:rsidRDefault="008D2826" w:rsidP="008D2826">
      <w:pPr>
        <w:jc w:val="both"/>
        <w:rPr>
          <w:rFonts w:ascii="GHEA Grapalat" w:hAnsi="GHEA Grapalat" w:cs="GHEA Grapalat"/>
          <w:sz w:val="20"/>
          <w:szCs w:val="20"/>
          <w:lang w:val="hy-AM"/>
        </w:rPr>
      </w:pPr>
    </w:p>
    <w:p w14:paraId="14BCE77B" w14:textId="77777777" w:rsidR="008D2826" w:rsidRPr="0093002B" w:rsidRDefault="008D2826" w:rsidP="008D2826">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2E091780"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DD75DB9"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A333BFA"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A90C162" w14:textId="77777777" w:rsidR="008D2826" w:rsidRPr="0093002B" w:rsidDel="00A13215"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57A517"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365510E" w14:textId="77777777" w:rsidR="008D2826" w:rsidRPr="0093002B" w:rsidRDefault="008D2826" w:rsidP="008D2826">
      <w:pPr>
        <w:ind w:firstLine="567"/>
        <w:jc w:val="both"/>
        <w:rPr>
          <w:rFonts w:ascii="GHEA Grapalat" w:hAnsi="GHEA Grapalat" w:cs="GHEA Grapalat"/>
          <w:sz w:val="20"/>
          <w:szCs w:val="20"/>
          <w:lang w:val="hy-AM"/>
        </w:rPr>
      </w:pPr>
    </w:p>
    <w:p w14:paraId="60E33690" w14:textId="77777777" w:rsidR="008D2826" w:rsidRPr="0093002B" w:rsidRDefault="008D2826" w:rsidP="008D2826">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07B12029" w14:textId="77777777" w:rsidR="008D2826" w:rsidRPr="0093002B" w:rsidRDefault="008D2826" w:rsidP="008D2826">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312B835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6D59534D"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6DD9681"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4DE38B22"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D5D810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772ABB2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D5BE047"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08B7D458"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F59F19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0894E0A1"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27A469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37F41C33"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Կ.Տ</w:t>
      </w:r>
    </w:p>
    <w:p w14:paraId="2AEAB396" w14:textId="77777777" w:rsidR="008D2826" w:rsidRPr="0093002B" w:rsidRDefault="008D2826" w:rsidP="008D2826">
      <w:pPr>
        <w:jc w:val="both"/>
        <w:rPr>
          <w:rFonts w:ascii="GHEA Grapalat" w:hAnsi="GHEA Grapalat"/>
          <w:sz w:val="20"/>
          <w:szCs w:val="20"/>
          <w:lang w:val="hy-AM"/>
        </w:rPr>
      </w:pPr>
    </w:p>
    <w:p w14:paraId="08F839EB"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35D2973B" w14:textId="77777777" w:rsidR="008D2826" w:rsidRPr="0093002B" w:rsidRDefault="008D2826" w:rsidP="008D2826">
      <w:pPr>
        <w:jc w:val="center"/>
        <w:rPr>
          <w:rFonts w:ascii="GHEA Grapalat" w:hAnsi="GHEA Grapalat" w:cs="GHEA Grapalat"/>
          <w:sz w:val="20"/>
          <w:szCs w:val="20"/>
          <w:lang w:val="hy-AM"/>
        </w:rPr>
      </w:pPr>
    </w:p>
    <w:p w14:paraId="6B008860"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0E7CB1D4"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BEDBAB"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4FE1E2B" w14:textId="77777777" w:rsidR="008D2826" w:rsidRPr="0093002B" w:rsidRDefault="008D2826" w:rsidP="008D2826">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D2826" w:rsidRPr="005E1F72" w14:paraId="464241C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D81270" w14:textId="77777777" w:rsidR="008D2826" w:rsidRPr="005E1F72" w:rsidRDefault="008D2826" w:rsidP="00CD796B">
            <w:pPr>
              <w:rPr>
                <w:rFonts w:ascii="GHEA Grapalat" w:hAnsi="GHEA Grapalat" w:cs="Sylfaen"/>
                <w:b/>
                <w:bCs/>
                <w:sz w:val="20"/>
                <w:szCs w:val="20"/>
                <w:lang w:val="hy-AM"/>
              </w:rPr>
            </w:pPr>
            <w:r w:rsidRPr="005E1F72">
              <w:rPr>
                <w:rFonts w:ascii="GHEA Grapalat" w:hAnsi="GHEA Grapalat" w:cs="Sylfaen"/>
                <w:sz w:val="20"/>
                <w:szCs w:val="20"/>
              </w:rPr>
              <w:lastRenderedPageBreak/>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3484314" w14:textId="77777777" w:rsidR="008D2826" w:rsidRPr="005E1F72" w:rsidRDefault="008D2826" w:rsidP="00CD796B">
            <w:pPr>
              <w:jc w:val="center"/>
              <w:rPr>
                <w:rFonts w:ascii="GHEA Grapalat" w:hAnsi="GHEA Grapalat" w:cs="Arial"/>
                <w:bCs/>
                <w:i/>
                <w:sz w:val="20"/>
                <w:szCs w:val="20"/>
              </w:rPr>
            </w:pPr>
          </w:p>
        </w:tc>
      </w:tr>
      <w:tr w:rsidR="008D2826" w:rsidRPr="005E1F72" w14:paraId="715EDF4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E2AEF5"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8D2826" w:rsidRPr="005E1F72" w14:paraId="52E1DCC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8340E"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Ներկայացման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8D2826" w:rsidRPr="005E1F72" w14:paraId="3A1A896E"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F49AF"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w:t>
            </w:r>
            <w:proofErr w:type="spellStart"/>
            <w:r w:rsidRPr="005E1F72">
              <w:rPr>
                <w:rFonts w:ascii="GHEA Grapalat" w:hAnsi="GHEA Grapalat" w:cs="Sylfaen"/>
                <w:sz w:val="20"/>
                <w:szCs w:val="20"/>
              </w:rPr>
              <w:t>Ընկերություն</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w:t>
            </w:r>
          </w:p>
        </w:tc>
      </w:tr>
      <w:tr w:rsidR="008D2826" w:rsidRPr="005E1F72" w14:paraId="394FBFF8"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17060C"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բանկ</w:t>
            </w:r>
            <w:proofErr w:type="spellEnd"/>
            <w:r w:rsidRPr="005E1F72">
              <w:rPr>
                <w:rFonts w:ascii="GHEA Grapalat" w:hAnsi="GHEA Grapalat" w:cs="Sylfaen"/>
                <w:sz w:val="20"/>
                <w:szCs w:val="20"/>
              </w:rPr>
              <w:t>)</w:t>
            </w:r>
            <w:r w:rsidRPr="005E1F72">
              <w:rPr>
                <w:rFonts w:ascii="GHEA Grapalat" w:hAnsi="GHEA Grapalat" w:cs="Arial"/>
                <w:sz w:val="20"/>
                <w:szCs w:val="20"/>
              </w:rPr>
              <w:t>`</w:t>
            </w:r>
          </w:p>
        </w:tc>
      </w:tr>
      <w:tr w:rsidR="008D2826" w:rsidRPr="005E1F72" w14:paraId="47F52170"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845D1E"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lang w:val="hy-AM"/>
              </w:rPr>
              <w:t xml:space="preserve"> </w:t>
            </w:r>
            <w:proofErr w:type="spellStart"/>
            <w:r w:rsidRPr="005E1F72">
              <w:rPr>
                <w:rFonts w:ascii="GHEA Grapalat" w:hAnsi="GHEA Grapalat" w:cs="Sylfaen"/>
                <w:sz w:val="20"/>
                <w:szCs w:val="20"/>
              </w:rPr>
              <w:t>հաշվի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համարը</w:t>
            </w:r>
            <w:proofErr w:type="spellEnd"/>
            <w:r w:rsidRPr="005E1F72">
              <w:rPr>
                <w:rFonts w:ascii="GHEA Grapalat" w:hAnsi="GHEA Grapalat" w:cs="Arial"/>
                <w:sz w:val="20"/>
                <w:szCs w:val="20"/>
              </w:rPr>
              <w:t>`</w:t>
            </w:r>
          </w:p>
        </w:tc>
      </w:tr>
      <w:tr w:rsidR="008D2826" w:rsidRPr="005E1F72" w14:paraId="731DEBB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0A1DA"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8D2826" w:rsidRPr="005E1F72" w14:paraId="33A4878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84B7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Վճարողի</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8D2826" w:rsidRPr="005E1F72" w14:paraId="150AE31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EFF15A"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D2826" w:rsidRPr="005E1F72" w14:paraId="3FEDDD1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69137" w14:textId="77777777" w:rsidR="008D2826" w:rsidRPr="005E1F72" w:rsidRDefault="008D2826" w:rsidP="00CD796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D2826" w:rsidRPr="005E1F72" w14:paraId="159F245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7D410"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D2826" w:rsidRPr="005E1F72" w14:paraId="12730FB3"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1A567"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t xml:space="preserve"> </w:t>
            </w:r>
            <w:r w:rsidRPr="006C0BBF">
              <w:rPr>
                <w:rFonts w:ascii="GHEA Grapalat" w:hAnsi="GHEA Grapalat" w:cs="Arial"/>
                <w:b/>
                <w:sz w:val="20"/>
                <w:szCs w:val="20"/>
                <w:lang w:val="hy-AM"/>
              </w:rPr>
              <w:t>ՀՀ ֆինանսների նախարարության գործառնական վարչություն</w:t>
            </w:r>
          </w:p>
        </w:tc>
      </w:tr>
      <w:tr w:rsidR="008D2826" w:rsidRPr="005E1F72" w14:paraId="795312CB"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2E111B"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հշ</w:t>
            </w:r>
            <w:r w:rsidRPr="00F566BF">
              <w:rPr>
                <w:rFonts w:ascii="GHEA Grapalat" w:hAnsi="GHEA Grapalat" w:cs="Arial"/>
                <w:sz w:val="20"/>
                <w:szCs w:val="20"/>
              </w:rPr>
              <w:t>.N</w:t>
            </w:r>
            <w:proofErr w:type="spellEnd"/>
            <w:r w:rsidRPr="00F566BF">
              <w:rPr>
                <w:rFonts w:ascii="GHEA Grapalat" w:hAnsi="GHEA Grapalat" w:cs="Arial"/>
                <w:sz w:val="20"/>
                <w:szCs w:val="20"/>
              </w:rPr>
              <w:t>)</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8D2826" w:rsidRPr="005E1F72" w14:paraId="713992F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4FBB9"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w:t>
            </w:r>
            <w:proofErr w:type="spellStart"/>
            <w:r w:rsidRPr="005E1F72">
              <w:rPr>
                <w:rFonts w:ascii="GHEA Grapalat" w:hAnsi="GHEA Grapalat" w:cs="Sylfaen"/>
                <w:sz w:val="20"/>
                <w:szCs w:val="20"/>
              </w:rPr>
              <w:t>Գումարը</w:t>
            </w:r>
            <w:proofErr w:type="spellEnd"/>
            <w:r w:rsidRPr="005E1F72">
              <w:rPr>
                <w:rFonts w:ascii="GHEA Grapalat" w:hAnsi="GHEA Grapalat" w:cs="Arial"/>
                <w:sz w:val="20"/>
                <w:szCs w:val="20"/>
              </w:rPr>
              <w:t xml:space="preserve"> </w:t>
            </w:r>
            <w:r w:rsidRPr="005E1F72">
              <w:rPr>
                <w:rFonts w:ascii="GHEA Grapalat" w:hAnsi="GHEA Grapalat" w:cs="Arial"/>
                <w:sz w:val="20"/>
                <w:szCs w:val="20"/>
                <w:lang w:val="ru-RU"/>
              </w:rPr>
              <w:t>(</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lang w:val="ru-RU"/>
              </w:rPr>
              <w:t>)</w:t>
            </w:r>
            <w:r w:rsidRPr="005E1F72">
              <w:rPr>
                <w:rFonts w:ascii="GHEA Grapalat" w:hAnsi="GHEA Grapalat" w:cs="Arial"/>
                <w:sz w:val="20"/>
                <w:szCs w:val="20"/>
              </w:rPr>
              <w:t>`</w:t>
            </w:r>
          </w:p>
        </w:tc>
      </w:tr>
      <w:tr w:rsidR="008D2826" w:rsidRPr="005E1F72" w14:paraId="5EA9180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C8E940"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թվերով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Sylfaen"/>
                <w:sz w:val="20"/>
                <w:szCs w:val="20"/>
              </w:rPr>
              <w:t>)</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8D2826" w:rsidRPr="005E1F72" w14:paraId="1F35A118"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0BFEA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w:t>
            </w:r>
            <w:proofErr w:type="spellStart"/>
            <w:r w:rsidRPr="005E1F72">
              <w:rPr>
                <w:rFonts w:ascii="GHEA Grapalat" w:hAnsi="GHEA Grapalat" w:cs="Sylfaen"/>
                <w:sz w:val="20"/>
                <w:szCs w:val="20"/>
              </w:rPr>
              <w:t>Արժույթը</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բառերով</w:t>
            </w:r>
            <w:proofErr w:type="spellEnd"/>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կոդով</w:t>
            </w:r>
            <w:proofErr w:type="spellEnd"/>
            <w:r w:rsidRPr="005E1F72">
              <w:rPr>
                <w:rFonts w:ascii="GHEA Grapalat" w:hAnsi="GHEA Grapalat" w:cs="Arial"/>
                <w:sz w:val="20"/>
                <w:szCs w:val="20"/>
              </w:rPr>
              <w:t>)`</w:t>
            </w:r>
          </w:p>
        </w:tc>
      </w:tr>
      <w:tr w:rsidR="008D2826" w:rsidRPr="005E1F72" w14:paraId="12F87812"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71C752" w14:textId="77777777" w:rsidR="008D2826" w:rsidRPr="005E1F72" w:rsidRDefault="008D2826" w:rsidP="00CD796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w:t>
            </w:r>
            <w:proofErr w:type="spellStart"/>
            <w:r w:rsidRPr="005E1F72">
              <w:rPr>
                <w:rFonts w:ascii="GHEA Grapalat" w:hAnsi="GHEA Grapalat" w:cs="Sylfaen"/>
                <w:sz w:val="20"/>
                <w:szCs w:val="20"/>
              </w:rPr>
              <w:t>Գործարքի</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վճարման</w:t>
            </w:r>
            <w:proofErr w:type="spellEnd"/>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նպատակը</w:t>
            </w:r>
            <w:proofErr w:type="spellEnd"/>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w:t>
            </w:r>
            <w:proofErr w:type="spellStart"/>
            <w:r>
              <w:rPr>
                <w:rFonts w:ascii="GHEA Grapalat" w:hAnsi="GHEA Grapalat" w:cs="Sylfaen"/>
                <w:bCs/>
                <w:i/>
                <w:sz w:val="20"/>
                <w:szCs w:val="20"/>
              </w:rPr>
              <w:t>ա</w:t>
            </w:r>
            <w:r w:rsidRPr="005E1F72">
              <w:rPr>
                <w:rFonts w:ascii="GHEA Grapalat" w:hAnsi="GHEA Grapalat" w:cs="Sylfaen"/>
                <w:bCs/>
                <w:i/>
                <w:sz w:val="20"/>
                <w:szCs w:val="20"/>
              </w:rPr>
              <w:t>պահովմ</w:t>
            </w:r>
            <w:proofErr w:type="spellEnd"/>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8D2826" w:rsidRPr="005E1F72" w14:paraId="1A576483" w14:textId="77777777" w:rsidTr="00CD796B">
        <w:trPr>
          <w:trHeight w:val="20"/>
        </w:trPr>
        <w:tc>
          <w:tcPr>
            <w:tcW w:w="10980" w:type="dxa"/>
            <w:gridSpan w:val="2"/>
            <w:tcBorders>
              <w:top w:val="single" w:sz="4" w:space="0" w:color="auto"/>
              <w:left w:val="single" w:sz="4" w:space="0" w:color="auto"/>
              <w:right w:val="single" w:sz="4" w:space="0" w:color="000000"/>
            </w:tcBorders>
            <w:noWrap/>
            <w:vAlign w:val="bottom"/>
          </w:tcPr>
          <w:p w14:paraId="612317DD"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proofErr w:type="spellStart"/>
            <w:r w:rsidRPr="005E1F72">
              <w:rPr>
                <w:rFonts w:ascii="GHEA Grapalat" w:hAnsi="GHEA Grapalat" w:cs="Sylfaen"/>
                <w:sz w:val="20"/>
                <w:szCs w:val="20"/>
              </w:rPr>
              <w:t>այմանագրի</w:t>
            </w:r>
            <w:proofErr w:type="spellEnd"/>
            <w:r w:rsidRPr="005E1F72">
              <w:rPr>
                <w:rFonts w:ascii="GHEA Grapalat" w:hAnsi="GHEA Grapalat" w:cs="Sylfaen"/>
                <w:sz w:val="20"/>
                <w:szCs w:val="20"/>
              </w:rPr>
              <w:t xml:space="preserve"> </w:t>
            </w:r>
            <w:r w:rsidRPr="005E1F72">
              <w:rPr>
                <w:rFonts w:ascii="GHEA Grapalat" w:hAnsi="GHEA Grapalat" w:cs="Arial"/>
                <w:sz w:val="20"/>
                <w:szCs w:val="20"/>
              </w:rPr>
              <w:t xml:space="preserve"> </w:t>
            </w:r>
            <w:proofErr w:type="spellStart"/>
            <w:r w:rsidRPr="005E1F72">
              <w:rPr>
                <w:rFonts w:ascii="GHEA Grapalat" w:hAnsi="GHEA Grapalat" w:cs="Sylfaen"/>
                <w:sz w:val="20"/>
                <w:szCs w:val="20"/>
              </w:rPr>
              <w:t>ծածկագիրը</w:t>
            </w:r>
            <w:proofErr w:type="spell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tc>
      </w:tr>
      <w:tr w:rsidR="008D2826" w:rsidRPr="005E1F72" w14:paraId="135B8A4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B7A64C"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117367A3" w14:textId="77777777" w:rsidR="008D2826" w:rsidRPr="005E1F72" w:rsidRDefault="008D2826" w:rsidP="00CD796B">
            <w:pPr>
              <w:rPr>
                <w:rFonts w:ascii="GHEA Grapalat" w:hAnsi="GHEA Grapalat" w:cs="Sylfaen"/>
                <w:sz w:val="20"/>
                <w:szCs w:val="20"/>
                <w:lang w:val="ru-RU"/>
              </w:rPr>
            </w:pPr>
          </w:p>
        </w:tc>
      </w:tr>
      <w:tr w:rsidR="008D2826" w:rsidRPr="005E1F72" w14:paraId="6C524A3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D4396E"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proofErr w:type="spellStart"/>
            <w:r w:rsidRPr="005E1F72">
              <w:rPr>
                <w:rFonts w:ascii="GHEA Grapalat" w:hAnsi="GHEA Grapalat" w:cs="Sylfaen"/>
                <w:sz w:val="20"/>
                <w:szCs w:val="20"/>
              </w:rPr>
              <w:t>էջ</w:t>
            </w:r>
            <w:proofErr w:type="spellEnd"/>
          </w:p>
          <w:p w14:paraId="1DAC0BED" w14:textId="77777777" w:rsidR="008D2826" w:rsidRPr="005E1F72" w:rsidRDefault="008D2826" w:rsidP="00CD796B">
            <w:pPr>
              <w:rPr>
                <w:rFonts w:ascii="GHEA Grapalat" w:hAnsi="GHEA Grapalat" w:cs="Sylfaen"/>
                <w:sz w:val="20"/>
                <w:szCs w:val="20"/>
                <w:lang w:val="hy-AM"/>
              </w:rPr>
            </w:pPr>
          </w:p>
        </w:tc>
      </w:tr>
      <w:tr w:rsidR="008D2826" w:rsidRPr="005E1F72" w14:paraId="07D7C1F0"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2BF59531" w14:textId="77777777" w:rsidR="008D2826" w:rsidRPr="005E1F72" w:rsidRDefault="008D2826" w:rsidP="00CD796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 xml:space="preserve">ա. </w:t>
            </w:r>
            <w:proofErr w:type="spellStart"/>
            <w:r w:rsidRPr="005E1F72">
              <w:rPr>
                <w:rFonts w:ascii="GHEA Grapalat" w:hAnsi="GHEA Grapalat" w:cs="Sylfaen"/>
                <w:sz w:val="20"/>
                <w:szCs w:val="20"/>
              </w:rPr>
              <w:t>Շահառուի</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ստորագրությունները</w:t>
            </w:r>
            <w:proofErr w:type="spellEnd"/>
          </w:p>
          <w:p w14:paraId="07694CA6" w14:textId="77777777" w:rsidR="008D2826" w:rsidRPr="005E1F72" w:rsidRDefault="008D2826" w:rsidP="00CD796B">
            <w:pPr>
              <w:rPr>
                <w:rFonts w:ascii="GHEA Grapalat" w:hAnsi="GHEA Grapalat" w:cs="Sylfaen"/>
                <w:sz w:val="20"/>
                <w:szCs w:val="20"/>
              </w:rPr>
            </w:pPr>
          </w:p>
          <w:p w14:paraId="6DAE3998"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4FE46C63" w14:textId="77777777" w:rsidR="008D2826" w:rsidRPr="005E1F72" w:rsidRDefault="008D2826" w:rsidP="00CD796B">
            <w:pPr>
              <w:rPr>
                <w:rFonts w:ascii="GHEA Grapalat" w:hAnsi="GHEA Grapalat" w:cs="Tahoma"/>
                <w:color w:val="000000"/>
                <w:sz w:val="20"/>
                <w:szCs w:val="20"/>
              </w:rPr>
            </w:pPr>
          </w:p>
          <w:p w14:paraId="091EE8A9" w14:textId="77777777" w:rsidR="008D2826" w:rsidRPr="005E1F72" w:rsidRDefault="008D2826" w:rsidP="00CD796B">
            <w:pPr>
              <w:rPr>
                <w:rFonts w:ascii="GHEA Grapalat" w:hAnsi="GHEA Grapalat" w:cs="Sylfaen"/>
                <w:sz w:val="20"/>
                <w:szCs w:val="20"/>
              </w:rPr>
            </w:pPr>
          </w:p>
          <w:p w14:paraId="01D054F2"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0576836" w14:textId="77777777" w:rsidR="008D2826" w:rsidRPr="005E1F72" w:rsidRDefault="008D2826" w:rsidP="00CD796B">
            <w:pPr>
              <w:rPr>
                <w:rFonts w:ascii="GHEA Grapalat" w:hAnsi="GHEA Grapalat" w:cs="Sylfaen"/>
                <w:sz w:val="20"/>
                <w:szCs w:val="20"/>
              </w:rPr>
            </w:pPr>
          </w:p>
          <w:p w14:paraId="24459E1D"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1DCF7563"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Կ.Տ.</w:t>
            </w:r>
          </w:p>
          <w:p w14:paraId="3AD708F1" w14:textId="77777777" w:rsidR="008D2826" w:rsidRPr="005E1F72" w:rsidRDefault="008D2826" w:rsidP="00CD796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67EE54F" w14:textId="77777777" w:rsidR="008D2826" w:rsidRPr="005E1F72" w:rsidRDefault="008D2826" w:rsidP="00CD796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proofErr w:type="spellStart"/>
            <w:r w:rsidRPr="005E1F72">
              <w:rPr>
                <w:rFonts w:ascii="GHEA Grapalat" w:hAnsi="GHEA Grapalat" w:cs="Sylfaen"/>
                <w:sz w:val="20"/>
                <w:szCs w:val="20"/>
              </w:rPr>
              <w:t>Վճարողի</w:t>
            </w:r>
            <w:proofErr w:type="spellEnd"/>
            <w:r w:rsidRPr="005E1F72">
              <w:rPr>
                <w:rFonts w:ascii="GHEA Grapalat" w:hAnsi="GHEA Grapalat" w:cs="Sylfaen"/>
                <w:sz w:val="20"/>
                <w:szCs w:val="20"/>
              </w:rPr>
              <w:t xml:space="preserve"> ստորագրությունները`</w:t>
            </w:r>
          </w:p>
          <w:p w14:paraId="2D2FE6C9" w14:textId="77777777" w:rsidR="008D2826" w:rsidRPr="005E1F72" w:rsidRDefault="008D2826" w:rsidP="00CD796B">
            <w:pPr>
              <w:jc w:val="right"/>
              <w:rPr>
                <w:rFonts w:ascii="GHEA Grapalat" w:hAnsi="GHEA Grapalat" w:cs="Sylfaen"/>
                <w:sz w:val="20"/>
                <w:szCs w:val="20"/>
              </w:rPr>
            </w:pPr>
          </w:p>
          <w:p w14:paraId="21B573C1"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49267892" w14:textId="77777777" w:rsidR="008D2826" w:rsidRPr="005E1F72" w:rsidRDefault="008D2826" w:rsidP="00CD796B">
            <w:pPr>
              <w:jc w:val="right"/>
              <w:rPr>
                <w:rFonts w:ascii="GHEA Grapalat" w:hAnsi="GHEA Grapalat" w:cs="Tahoma"/>
                <w:color w:val="000000"/>
                <w:sz w:val="20"/>
                <w:szCs w:val="20"/>
              </w:rPr>
            </w:pPr>
          </w:p>
          <w:p w14:paraId="63EC617D" w14:textId="77777777" w:rsidR="008D2826" w:rsidRPr="005E1F72" w:rsidRDefault="008D2826" w:rsidP="00CD796B">
            <w:pPr>
              <w:jc w:val="right"/>
              <w:rPr>
                <w:rFonts w:ascii="GHEA Grapalat" w:hAnsi="GHEA Grapalat" w:cs="Tahoma"/>
                <w:color w:val="000000"/>
                <w:sz w:val="20"/>
                <w:szCs w:val="20"/>
              </w:rPr>
            </w:pPr>
          </w:p>
          <w:p w14:paraId="7E64DA30"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7E136536" w14:textId="77777777" w:rsidR="008D2826" w:rsidRPr="005E1F72" w:rsidRDefault="008D2826" w:rsidP="00CD796B">
            <w:pPr>
              <w:jc w:val="right"/>
              <w:rPr>
                <w:rFonts w:ascii="GHEA Grapalat" w:hAnsi="GHEA Grapalat" w:cs="Sylfaen"/>
                <w:sz w:val="20"/>
                <w:szCs w:val="20"/>
              </w:rPr>
            </w:pPr>
          </w:p>
          <w:p w14:paraId="491EB989"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3AC08C6B" w14:textId="77777777" w:rsidR="008D2826" w:rsidRPr="005E1F72" w:rsidRDefault="008D2826" w:rsidP="00CD796B">
            <w:pPr>
              <w:jc w:val="right"/>
              <w:rPr>
                <w:rFonts w:ascii="GHEA Grapalat" w:hAnsi="GHEA Grapalat" w:cs="Sylfaen"/>
                <w:sz w:val="20"/>
                <w:szCs w:val="20"/>
              </w:rPr>
            </w:pPr>
          </w:p>
        </w:tc>
      </w:tr>
      <w:tr w:rsidR="008D2826" w:rsidRPr="005E1F72" w14:paraId="47663068" w14:textId="77777777" w:rsidTr="00CD796B">
        <w:trPr>
          <w:trHeight w:val="20"/>
        </w:trPr>
        <w:tc>
          <w:tcPr>
            <w:tcW w:w="5616" w:type="dxa"/>
            <w:tcBorders>
              <w:top w:val="single" w:sz="4" w:space="0" w:color="auto"/>
              <w:left w:val="single" w:sz="4" w:space="0" w:color="auto"/>
              <w:right w:val="single" w:sz="4" w:space="0" w:color="auto"/>
            </w:tcBorders>
            <w:noWrap/>
            <w:vAlign w:val="bottom"/>
          </w:tcPr>
          <w:p w14:paraId="7B37B83A"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23A37113" w14:textId="77777777" w:rsidR="008D2826" w:rsidRPr="005E1F72" w:rsidRDefault="008D2826" w:rsidP="00CD796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50359DE0"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33F66827"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0F06687A"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03E2CEAA" w14:textId="77777777" w:rsidR="008D2826" w:rsidRPr="005E1F72" w:rsidRDefault="008D2826" w:rsidP="00CD796B">
            <w:pPr>
              <w:rPr>
                <w:rFonts w:ascii="GHEA Grapalat" w:hAnsi="GHEA Grapalat" w:cs="Tahoma"/>
                <w:color w:val="000000"/>
                <w:sz w:val="20"/>
                <w:szCs w:val="20"/>
              </w:rPr>
            </w:pPr>
          </w:p>
          <w:p w14:paraId="2F1F0808" w14:textId="77777777" w:rsidR="008D2826" w:rsidRPr="005E1F72" w:rsidRDefault="008D2826" w:rsidP="00CD796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483DE31"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61EFDBFC" w14:textId="77777777" w:rsidR="008D2826" w:rsidRPr="005E1F72" w:rsidRDefault="008D2826" w:rsidP="00CD796B">
            <w:pPr>
              <w:jc w:val="right"/>
              <w:rPr>
                <w:rFonts w:ascii="GHEA Grapalat" w:hAnsi="GHEA Grapalat" w:cs="Tahoma"/>
                <w:color w:val="000000"/>
                <w:sz w:val="20"/>
                <w:szCs w:val="20"/>
              </w:rPr>
            </w:pPr>
          </w:p>
          <w:p w14:paraId="49D738C0" w14:textId="77777777" w:rsidR="008D2826" w:rsidRPr="005E1F72" w:rsidRDefault="008D2826" w:rsidP="00CD796B">
            <w:pPr>
              <w:jc w:val="right"/>
              <w:rPr>
                <w:rFonts w:ascii="GHEA Grapalat" w:hAnsi="GHEA Grapalat" w:cs="Tahoma"/>
                <w:color w:val="000000"/>
                <w:sz w:val="20"/>
                <w:szCs w:val="20"/>
              </w:rPr>
            </w:pPr>
          </w:p>
          <w:p w14:paraId="60A8EE4C"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4BCABD90" w14:textId="77777777" w:rsidR="008D2826" w:rsidRPr="005E1F72" w:rsidRDefault="008D2826" w:rsidP="00CD796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w:t>
            </w:r>
            <w:proofErr w:type="spellStart"/>
            <w:r w:rsidRPr="005E1F72">
              <w:rPr>
                <w:rFonts w:ascii="GHEA Grapalat" w:hAnsi="GHEA Grapalat" w:cs="Sylfaen"/>
                <w:sz w:val="20"/>
                <w:szCs w:val="20"/>
              </w:rPr>
              <w:t>ստորագրություն</w:t>
            </w:r>
            <w:proofErr w:type="spellEnd"/>
            <w:r w:rsidRPr="005E1F72">
              <w:rPr>
                <w:rFonts w:ascii="GHEA Grapalat" w:hAnsi="GHEA Grapalat" w:cs="Sylfaen"/>
                <w:sz w:val="20"/>
                <w:szCs w:val="20"/>
              </w:rPr>
              <w:t>/</w:t>
            </w:r>
          </w:p>
          <w:p w14:paraId="3BD722FE" w14:textId="77777777" w:rsidR="008D2826" w:rsidRPr="005E1F72" w:rsidRDefault="008D2826" w:rsidP="00CD796B">
            <w:pPr>
              <w:jc w:val="right"/>
              <w:rPr>
                <w:rFonts w:ascii="GHEA Grapalat" w:hAnsi="GHEA Grapalat" w:cs="Arial"/>
                <w:sz w:val="20"/>
                <w:szCs w:val="20"/>
                <w:lang w:val="hy-AM"/>
              </w:rPr>
            </w:pPr>
          </w:p>
        </w:tc>
      </w:tr>
      <w:tr w:rsidR="008D2826" w:rsidRPr="005E1F72" w14:paraId="6F413D28"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365BE038"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24.բ.                                                       Կ.Տ.</w:t>
            </w:r>
          </w:p>
          <w:p w14:paraId="7DB5A765" w14:textId="77777777" w:rsidR="008D2826" w:rsidRPr="005E1F72" w:rsidRDefault="008D2826" w:rsidP="00CD796B">
            <w:pPr>
              <w:rPr>
                <w:rFonts w:ascii="GHEA Grapalat" w:hAnsi="GHEA Grapalat" w:cs="Sylfaen"/>
                <w:sz w:val="20"/>
                <w:szCs w:val="20"/>
              </w:rPr>
            </w:pPr>
          </w:p>
          <w:p w14:paraId="3CE3D2D7" w14:textId="77777777" w:rsidR="008D2826" w:rsidRPr="005E1F72" w:rsidRDefault="008D2826" w:rsidP="00CD796B">
            <w:pPr>
              <w:rPr>
                <w:rFonts w:ascii="GHEA Grapalat" w:hAnsi="GHEA Grapalat" w:cs="Sylfaen"/>
                <w:sz w:val="20"/>
                <w:szCs w:val="20"/>
              </w:rPr>
            </w:pPr>
          </w:p>
          <w:p w14:paraId="0B1C5368"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58B87354" w14:textId="77777777" w:rsidR="008D2826" w:rsidRPr="005E1F72" w:rsidRDefault="008D2826" w:rsidP="00CD796B">
            <w:pPr>
              <w:rPr>
                <w:rFonts w:ascii="GHEA Grapalat" w:hAnsi="GHEA Grapalat" w:cs="Sylfaen"/>
                <w:sz w:val="20"/>
                <w:szCs w:val="20"/>
              </w:rPr>
            </w:pPr>
          </w:p>
          <w:p w14:paraId="372D4059"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E0A6036" w14:textId="77777777" w:rsidR="008D2826" w:rsidRPr="005E1F72" w:rsidRDefault="008D2826" w:rsidP="00CD796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F19D534"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23.բ.                                                                 Կ.Տ.    </w:t>
            </w:r>
          </w:p>
          <w:p w14:paraId="2D1500B6" w14:textId="77777777" w:rsidR="008D2826" w:rsidRPr="005E1F72" w:rsidRDefault="008D2826" w:rsidP="00CD796B">
            <w:pPr>
              <w:rPr>
                <w:rFonts w:ascii="GHEA Grapalat" w:hAnsi="GHEA Grapalat" w:cs="Sylfaen"/>
                <w:sz w:val="20"/>
                <w:szCs w:val="20"/>
              </w:rPr>
            </w:pPr>
          </w:p>
          <w:p w14:paraId="19C91146"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1A86506" w14:textId="77777777" w:rsidR="008D2826" w:rsidRPr="005E1F72" w:rsidRDefault="008D2826" w:rsidP="00CD796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w:t>
            </w:r>
            <w:proofErr w:type="spellStart"/>
            <w:r w:rsidRPr="005E1F72">
              <w:rPr>
                <w:rFonts w:ascii="GHEA Grapalat" w:hAnsi="GHEA Grapalat" w:cs="Sylfaen"/>
                <w:sz w:val="20"/>
                <w:szCs w:val="20"/>
              </w:rPr>
              <w:t>Կատարման</w:t>
            </w:r>
            <w:proofErr w:type="spellEnd"/>
            <w:r w:rsidRPr="005E1F72">
              <w:rPr>
                <w:rFonts w:ascii="GHEA Grapalat" w:hAnsi="GHEA Grapalat" w:cs="Sylfaen"/>
                <w:sz w:val="20"/>
                <w:szCs w:val="20"/>
              </w:rPr>
              <w:t xml:space="preserve"> </w:t>
            </w:r>
            <w:proofErr w:type="spellStart"/>
            <w:r w:rsidRPr="005E1F72">
              <w:rPr>
                <w:rFonts w:ascii="GHEA Grapalat" w:hAnsi="GHEA Grapalat" w:cs="Sylfaen"/>
                <w:sz w:val="20"/>
                <w:szCs w:val="20"/>
              </w:rPr>
              <w:t>ամսաթիվը</w:t>
            </w:r>
            <w:proofErr w:type="spellEnd"/>
            <w:r w:rsidRPr="005E1F72">
              <w:rPr>
                <w:rFonts w:ascii="GHEA Grapalat" w:hAnsi="GHEA Grapalat" w:cs="Sylfaen"/>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443872AB" w14:textId="77777777" w:rsidR="008D2826" w:rsidRPr="005E1F72" w:rsidRDefault="008D2826" w:rsidP="00CD796B">
            <w:pPr>
              <w:rPr>
                <w:rFonts w:ascii="GHEA Grapalat" w:hAnsi="GHEA Grapalat" w:cs="Sylfaen"/>
                <w:color w:val="000000"/>
                <w:sz w:val="20"/>
                <w:szCs w:val="20"/>
              </w:rPr>
            </w:pPr>
          </w:p>
          <w:p w14:paraId="4493DBA5" w14:textId="77777777" w:rsidR="008D2826" w:rsidRPr="005E1F72" w:rsidRDefault="008D2826" w:rsidP="00CD796B">
            <w:pPr>
              <w:rPr>
                <w:rFonts w:ascii="GHEA Grapalat" w:hAnsi="GHEA Grapalat" w:cs="Sylfaen"/>
                <w:sz w:val="20"/>
                <w:szCs w:val="20"/>
              </w:rPr>
            </w:pPr>
          </w:p>
          <w:p w14:paraId="775E1464" w14:textId="77777777" w:rsidR="008D2826" w:rsidRPr="005E1F72" w:rsidRDefault="008D2826" w:rsidP="00CD796B">
            <w:pPr>
              <w:jc w:val="right"/>
              <w:rPr>
                <w:rFonts w:ascii="GHEA Grapalat" w:hAnsi="GHEA Grapalat" w:cs="Arial"/>
                <w:sz w:val="20"/>
                <w:szCs w:val="20"/>
              </w:rPr>
            </w:pPr>
          </w:p>
        </w:tc>
      </w:tr>
    </w:tbl>
    <w:p w14:paraId="34D4190C" w14:textId="77777777" w:rsidR="008D2826" w:rsidRPr="0006003D"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47D1C264"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1B58C8"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29E46C"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2CCF11"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106BC2"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602CE3E" w14:textId="77777777" w:rsidR="008D2826" w:rsidRPr="0093002B" w:rsidRDefault="008D2826" w:rsidP="008D2826">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24AEE60F" w14:textId="77777777" w:rsidR="008D2826" w:rsidRPr="0093002B" w:rsidRDefault="008D2826" w:rsidP="008D282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D2826" w:rsidRPr="0093002B" w14:paraId="179FC756" w14:textId="77777777" w:rsidTr="00CD796B">
        <w:tc>
          <w:tcPr>
            <w:tcW w:w="720" w:type="dxa"/>
            <w:tcBorders>
              <w:top w:val="single" w:sz="4" w:space="0" w:color="auto"/>
              <w:left w:val="single" w:sz="4" w:space="0" w:color="auto"/>
              <w:bottom w:val="single" w:sz="4" w:space="0" w:color="auto"/>
              <w:right w:val="single" w:sz="4" w:space="0" w:color="auto"/>
            </w:tcBorders>
          </w:tcPr>
          <w:p w14:paraId="64BC9681"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1E6B086"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&lt;&lt;</w:t>
            </w:r>
            <w:proofErr w:type="spellStart"/>
            <w:r w:rsidRPr="0093002B">
              <w:rPr>
                <w:rFonts w:ascii="GHEA Grapalat" w:hAnsi="GHEA Grapalat"/>
                <w:b/>
                <w:sz w:val="20"/>
                <w:szCs w:val="20"/>
              </w:rPr>
              <w:t>Վճարման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պահանջագիր</w:t>
            </w:r>
            <w:proofErr w:type="spellEnd"/>
            <w:r w:rsidRPr="0093002B">
              <w:rPr>
                <w:rFonts w:ascii="GHEA Grapalat" w:hAnsi="GHEA Grapalat"/>
                <w:b/>
                <w:sz w:val="20"/>
                <w:szCs w:val="20"/>
              </w:rPr>
              <w:t xml:space="preserve">&gt;&gt; </w:t>
            </w:r>
            <w:proofErr w:type="spellStart"/>
            <w:r w:rsidRPr="0093002B">
              <w:rPr>
                <w:rFonts w:ascii="GHEA Grapalat" w:hAnsi="GHEA Grapalat"/>
                <w:b/>
                <w:sz w:val="20"/>
                <w:szCs w:val="20"/>
              </w:rPr>
              <w:t>փաստաթղթի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A0EE077"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Նշված</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դաշտի</w:t>
            </w:r>
            <w:proofErr w:type="spellEnd"/>
            <w:r w:rsidRPr="0093002B">
              <w:rPr>
                <w:rFonts w:ascii="GHEA Grapalat" w:hAnsi="GHEA Grapalat"/>
                <w:b/>
                <w:sz w:val="20"/>
                <w:szCs w:val="20"/>
              </w:rPr>
              <w:t>/</w:t>
            </w:r>
          </w:p>
          <w:p w14:paraId="27C622A1" w14:textId="77777777" w:rsidR="008D2826" w:rsidRPr="0093002B" w:rsidRDefault="008D2826" w:rsidP="00CD796B">
            <w:pPr>
              <w:jc w:val="center"/>
              <w:rPr>
                <w:rFonts w:ascii="GHEA Grapalat" w:hAnsi="GHEA Grapalat"/>
                <w:b/>
                <w:sz w:val="20"/>
                <w:szCs w:val="20"/>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առկայությունը</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72B3574" w14:textId="77777777" w:rsidR="008D2826" w:rsidRPr="0093002B" w:rsidRDefault="008D2826" w:rsidP="00CD796B">
            <w:pPr>
              <w:jc w:val="center"/>
              <w:rPr>
                <w:rFonts w:ascii="GHEA Grapalat" w:hAnsi="GHEA Grapalat"/>
                <w:b/>
                <w:sz w:val="20"/>
                <w:szCs w:val="20"/>
                <w:lang w:val="hy-AM"/>
              </w:rPr>
            </w:pPr>
            <w:proofErr w:type="spellStart"/>
            <w:r w:rsidRPr="0093002B">
              <w:rPr>
                <w:rFonts w:ascii="GHEA Grapalat" w:hAnsi="GHEA Grapalat"/>
                <w:b/>
                <w:sz w:val="20"/>
                <w:szCs w:val="20"/>
              </w:rPr>
              <w:t>Վավերապայմանի</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լրացման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պահանջը</w:t>
            </w:r>
            <w:proofErr w:type="spellEnd"/>
            <w:r w:rsidRPr="0093002B">
              <w:rPr>
                <w:rFonts w:ascii="GHEA Grapalat" w:hAnsi="GHEA Grapalat"/>
                <w:b/>
                <w:sz w:val="20"/>
                <w:szCs w:val="20"/>
                <w:lang w:val="hy-AM"/>
              </w:rPr>
              <w:t xml:space="preserve"> </w:t>
            </w:r>
          </w:p>
          <w:p w14:paraId="4FAEA178"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755C05"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Վավերապայմանը</w:t>
            </w:r>
            <w:proofErr w:type="spellEnd"/>
          </w:p>
          <w:p w14:paraId="26582D72"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լրացնող</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կողմը</w:t>
            </w:r>
            <w:proofErr w:type="spellEnd"/>
            <w:r w:rsidRPr="0093002B">
              <w:rPr>
                <w:rFonts w:ascii="GHEA Grapalat" w:hAnsi="GHEA Grapalat"/>
                <w:b/>
                <w:sz w:val="20"/>
                <w:szCs w:val="20"/>
              </w:rPr>
              <w:t xml:space="preserve">` </w:t>
            </w:r>
          </w:p>
          <w:p w14:paraId="1FD42B2F" w14:textId="77777777" w:rsidR="008D2826" w:rsidRPr="0093002B" w:rsidRDefault="008D2826" w:rsidP="00CD796B">
            <w:pPr>
              <w:ind w:left="-588" w:firstLine="588"/>
              <w:jc w:val="center"/>
              <w:rPr>
                <w:rFonts w:ascii="GHEA Grapalat" w:hAnsi="GHEA Grapalat"/>
                <w:b/>
                <w:sz w:val="20"/>
                <w:szCs w:val="20"/>
              </w:rPr>
            </w:pPr>
            <w:proofErr w:type="spellStart"/>
            <w:r w:rsidRPr="0093002B">
              <w:rPr>
                <w:rFonts w:ascii="GHEA Grapalat" w:hAnsi="GHEA Grapalat"/>
                <w:b/>
                <w:sz w:val="20"/>
                <w:szCs w:val="20"/>
              </w:rPr>
              <w:t>շահառուն</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կամ</w:t>
            </w:r>
            <w:proofErr w:type="spellEnd"/>
            <w:r w:rsidRPr="0093002B">
              <w:rPr>
                <w:rFonts w:ascii="GHEA Grapalat" w:hAnsi="GHEA Grapalat"/>
                <w:b/>
                <w:sz w:val="20"/>
                <w:szCs w:val="20"/>
              </w:rPr>
              <w:t xml:space="preserve"> </w:t>
            </w:r>
            <w:proofErr w:type="spellStart"/>
            <w:r w:rsidRPr="0093002B">
              <w:rPr>
                <w:rFonts w:ascii="GHEA Grapalat" w:hAnsi="GHEA Grapalat"/>
                <w:b/>
                <w:sz w:val="20"/>
                <w:szCs w:val="20"/>
              </w:rPr>
              <w:t>վճարողը</w:t>
            </w:r>
            <w:proofErr w:type="spellEnd"/>
          </w:p>
          <w:p w14:paraId="29896977"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8D2826" w:rsidRPr="0093002B" w14:paraId="204FC3BF" w14:textId="77777777" w:rsidTr="00CD796B">
        <w:tc>
          <w:tcPr>
            <w:tcW w:w="720" w:type="dxa"/>
            <w:tcBorders>
              <w:top w:val="single" w:sz="4" w:space="0" w:color="auto"/>
              <w:left w:val="single" w:sz="4" w:space="0" w:color="auto"/>
              <w:bottom w:val="single" w:sz="4" w:space="0" w:color="auto"/>
              <w:right w:val="single" w:sz="4" w:space="0" w:color="auto"/>
            </w:tcBorders>
          </w:tcPr>
          <w:p w14:paraId="67AEDE32"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8F0798"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C232D7C"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C94AAAB"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E641393"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5</w:t>
            </w:r>
          </w:p>
        </w:tc>
      </w:tr>
      <w:tr w:rsidR="008D2826" w:rsidRPr="0093002B" w14:paraId="3DABCCE7" w14:textId="77777777" w:rsidTr="00CD796B">
        <w:tc>
          <w:tcPr>
            <w:tcW w:w="720" w:type="dxa"/>
            <w:tcBorders>
              <w:top w:val="single" w:sz="4" w:space="0" w:color="auto"/>
              <w:left w:val="single" w:sz="4" w:space="0" w:color="auto"/>
              <w:bottom w:val="single" w:sz="4" w:space="0" w:color="auto"/>
              <w:right w:val="single" w:sz="4" w:space="0" w:color="auto"/>
            </w:tcBorders>
          </w:tcPr>
          <w:p w14:paraId="2F154BF5"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F0FBA1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63C8A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15412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E72301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8D2826" w:rsidRPr="0093002B" w14:paraId="4DFF6801" w14:textId="77777777" w:rsidTr="00CD796B">
        <w:tc>
          <w:tcPr>
            <w:tcW w:w="720" w:type="dxa"/>
            <w:tcBorders>
              <w:top w:val="single" w:sz="4" w:space="0" w:color="auto"/>
              <w:left w:val="single" w:sz="4" w:space="0" w:color="auto"/>
              <w:bottom w:val="single" w:sz="4" w:space="0" w:color="auto"/>
              <w:right w:val="single" w:sz="4" w:space="0" w:color="auto"/>
            </w:tcBorders>
          </w:tcPr>
          <w:p w14:paraId="02E09F00" w14:textId="77777777" w:rsidR="008D2826" w:rsidRPr="0093002B" w:rsidRDefault="008D2826" w:rsidP="008D2826">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E4077BF"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A3ED5C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9CC3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410A7B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r>
      <w:tr w:rsidR="008D2826" w:rsidRPr="0093002B" w14:paraId="28503D54" w14:textId="77777777" w:rsidTr="00CD796B">
        <w:tc>
          <w:tcPr>
            <w:tcW w:w="720" w:type="dxa"/>
            <w:tcBorders>
              <w:top w:val="single" w:sz="4" w:space="0" w:color="auto"/>
              <w:left w:val="single" w:sz="4" w:space="0" w:color="auto"/>
              <w:bottom w:val="single" w:sz="4" w:space="0" w:color="auto"/>
              <w:right w:val="single" w:sz="4" w:space="0" w:color="auto"/>
            </w:tcBorders>
          </w:tcPr>
          <w:p w14:paraId="5A45DB9C" w14:textId="77777777" w:rsidR="008D2826" w:rsidRPr="0093002B" w:rsidRDefault="008D2826" w:rsidP="008D2826">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506C311" w14:textId="77777777" w:rsidR="008D2826" w:rsidRPr="0093002B" w:rsidRDefault="008D2826" w:rsidP="00CD796B">
            <w:pPr>
              <w:jc w:val="both"/>
              <w:rPr>
                <w:rFonts w:ascii="GHEA Grapalat" w:hAnsi="GHEA Grapalat"/>
                <w:sz w:val="20"/>
                <w:szCs w:val="20"/>
              </w:rPr>
            </w:pP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F76436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03E92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C1391B9" w14:textId="77777777" w:rsidR="008D2826" w:rsidRPr="0093002B" w:rsidRDefault="008D2826" w:rsidP="00CD796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5CA2DEA" w14:textId="77777777" w:rsidR="008D2826" w:rsidRPr="0093002B" w:rsidRDefault="008D2826" w:rsidP="00CD796B">
            <w:pPr>
              <w:ind w:left="132" w:hanging="132"/>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hy-AM"/>
              </w:rPr>
              <w:t xml:space="preserve">: </w:t>
            </w:r>
          </w:p>
        </w:tc>
      </w:tr>
      <w:tr w:rsidR="008D2826" w:rsidRPr="0093002B" w14:paraId="18A1F0E6" w14:textId="77777777" w:rsidTr="00CD796B">
        <w:tc>
          <w:tcPr>
            <w:tcW w:w="720" w:type="dxa"/>
            <w:tcBorders>
              <w:top w:val="single" w:sz="4" w:space="0" w:color="auto"/>
              <w:left w:val="single" w:sz="4" w:space="0" w:color="auto"/>
              <w:bottom w:val="single" w:sz="4" w:space="0" w:color="auto"/>
              <w:right w:val="single" w:sz="4" w:space="0" w:color="auto"/>
            </w:tcBorders>
          </w:tcPr>
          <w:p w14:paraId="294D98C2" w14:textId="77777777" w:rsidR="008D2826" w:rsidRPr="0093002B" w:rsidRDefault="008D2826" w:rsidP="008D2826">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0EA0AC4" w14:textId="77777777" w:rsidR="008D2826" w:rsidRPr="0093002B" w:rsidRDefault="008D2826" w:rsidP="00CD796B">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DABD53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1ED0C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D3B640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ազգանունը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կամ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r w:rsidRPr="0093002B">
              <w:rPr>
                <w:rFonts w:ascii="GHEA Grapalat" w:hAnsi="GHEA Grapalat"/>
                <w:sz w:val="20"/>
                <w:szCs w:val="20"/>
              </w:rPr>
              <w:t xml:space="preserve"> է: Նշվում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r w:rsidRPr="0093002B">
              <w:rPr>
                <w:rFonts w:ascii="GHEA Grapalat" w:hAnsi="GHEA Grapalat"/>
                <w:sz w:val="20"/>
                <w:szCs w:val="20"/>
              </w:rPr>
              <w:t>:</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A79AB00" w14:textId="77777777" w:rsidR="008D2826" w:rsidRPr="0093002B" w:rsidRDefault="008D2826" w:rsidP="00CD796B">
            <w:pPr>
              <w:ind w:left="252" w:hanging="252"/>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2F7B48A7" w14:textId="77777777" w:rsidTr="00CD796B">
        <w:tc>
          <w:tcPr>
            <w:tcW w:w="720" w:type="dxa"/>
            <w:tcBorders>
              <w:top w:val="single" w:sz="4" w:space="0" w:color="auto"/>
              <w:left w:val="single" w:sz="4" w:space="0" w:color="auto"/>
              <w:bottom w:val="single" w:sz="4" w:space="0" w:color="auto"/>
              <w:right w:val="single" w:sz="4" w:space="0" w:color="auto"/>
            </w:tcBorders>
          </w:tcPr>
          <w:p w14:paraId="17A36F7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3F8D0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բանկը</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B5ADA4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75CA4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CDD43B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5C6F1806" w14:textId="77777777" w:rsidTr="00CD796B">
        <w:tc>
          <w:tcPr>
            <w:tcW w:w="720" w:type="dxa"/>
            <w:tcBorders>
              <w:top w:val="single" w:sz="4" w:space="0" w:color="auto"/>
              <w:left w:val="single" w:sz="4" w:space="0" w:color="auto"/>
              <w:bottom w:val="single" w:sz="4" w:space="0" w:color="auto"/>
              <w:right w:val="single" w:sz="4" w:space="0" w:color="auto"/>
            </w:tcBorders>
          </w:tcPr>
          <w:p w14:paraId="279EF69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6733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A3B59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D515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6AD7DA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կազմակերպությունում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գանձվի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B9D6B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CCD8CDB" w14:textId="77777777" w:rsidTr="00CD796B">
        <w:tc>
          <w:tcPr>
            <w:tcW w:w="720" w:type="dxa"/>
            <w:tcBorders>
              <w:top w:val="single" w:sz="4" w:space="0" w:color="auto"/>
              <w:left w:val="single" w:sz="4" w:space="0" w:color="auto"/>
              <w:bottom w:val="single" w:sz="4" w:space="0" w:color="auto"/>
              <w:right w:val="single" w:sz="4" w:space="0" w:color="auto"/>
            </w:tcBorders>
          </w:tcPr>
          <w:p w14:paraId="2CF98D7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CB4447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AB4C68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3115C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1A1CC93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D5EE6E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5EF68AE" w14:textId="77777777" w:rsidTr="00CD796B">
        <w:tc>
          <w:tcPr>
            <w:tcW w:w="720" w:type="dxa"/>
            <w:tcBorders>
              <w:top w:val="single" w:sz="4" w:space="0" w:color="auto"/>
              <w:left w:val="single" w:sz="4" w:space="0" w:color="auto"/>
              <w:bottom w:val="single" w:sz="4" w:space="0" w:color="auto"/>
              <w:right w:val="single" w:sz="4" w:space="0" w:color="auto"/>
            </w:tcBorders>
          </w:tcPr>
          <w:p w14:paraId="14A16BF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FB815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40CC5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13E66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B79F9E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ֆիզիկական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1758EA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DA42194" w14:textId="77777777" w:rsidTr="00CD796B">
        <w:tc>
          <w:tcPr>
            <w:tcW w:w="720" w:type="dxa"/>
            <w:tcBorders>
              <w:top w:val="single" w:sz="4" w:space="0" w:color="auto"/>
              <w:left w:val="single" w:sz="4" w:space="0" w:color="auto"/>
              <w:bottom w:val="single" w:sz="4" w:space="0" w:color="auto"/>
              <w:right w:val="single" w:sz="4" w:space="0" w:color="auto"/>
            </w:tcBorders>
          </w:tcPr>
          <w:p w14:paraId="1C8F88E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9847D1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w:t>
            </w:r>
            <w:proofErr w:type="spellEnd"/>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ABEE7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C8E39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1DD07C2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վճարումը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ստացողի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Նշվում </w:t>
            </w:r>
            <w:proofErr w:type="spellStart"/>
            <w:r w:rsidRPr="0093002B">
              <w:rPr>
                <w:rFonts w:ascii="GHEA Grapalat" w:hAnsi="GHEA Grapalat"/>
                <w:sz w:val="20"/>
                <w:szCs w:val="20"/>
              </w:rPr>
              <w:t>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ըստ</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2381C5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58FB1726" w14:textId="77777777" w:rsidTr="00CD796B">
        <w:tc>
          <w:tcPr>
            <w:tcW w:w="720" w:type="dxa"/>
            <w:tcBorders>
              <w:top w:val="single" w:sz="4" w:space="0" w:color="auto"/>
              <w:left w:val="single" w:sz="4" w:space="0" w:color="auto"/>
              <w:bottom w:val="single" w:sz="4" w:space="0" w:color="auto"/>
              <w:right w:val="single" w:sz="4" w:space="0" w:color="auto"/>
            </w:tcBorders>
          </w:tcPr>
          <w:p w14:paraId="3CA8FAC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9A9F0E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78C69E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C760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BBD38E7"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3CCFC3"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D2826" w:rsidRPr="0093002B" w14:paraId="2D93F137" w14:textId="77777777" w:rsidTr="00CD796B">
        <w:tc>
          <w:tcPr>
            <w:tcW w:w="720" w:type="dxa"/>
            <w:tcBorders>
              <w:top w:val="single" w:sz="4" w:space="0" w:color="auto"/>
              <w:left w:val="single" w:sz="4" w:space="0" w:color="auto"/>
              <w:bottom w:val="single" w:sz="4" w:space="0" w:color="auto"/>
              <w:right w:val="single" w:sz="4" w:space="0" w:color="auto"/>
            </w:tcBorders>
          </w:tcPr>
          <w:p w14:paraId="33B3E63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792DA6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7D0FA1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16C39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2F5AF25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նորմատիվ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հանդիսանում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հաշվառված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հարկատու</w:t>
            </w:r>
            <w:proofErr w:type="spellEnd"/>
            <w:r w:rsidRPr="0093002B">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F0FD61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69ACE3E9" w14:textId="77777777" w:rsidTr="00CD796B">
        <w:tc>
          <w:tcPr>
            <w:tcW w:w="720" w:type="dxa"/>
            <w:tcBorders>
              <w:top w:val="single" w:sz="4" w:space="0" w:color="auto"/>
              <w:left w:val="single" w:sz="4" w:space="0" w:color="auto"/>
              <w:bottom w:val="single" w:sz="4" w:space="0" w:color="auto"/>
              <w:right w:val="single" w:sz="4" w:space="0" w:color="auto"/>
            </w:tcBorders>
          </w:tcPr>
          <w:p w14:paraId="1F9996C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23B562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անվանումը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964A63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48EDC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9D70A2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317A2A9C" w14:textId="77777777" w:rsidTr="00CD796B">
        <w:tc>
          <w:tcPr>
            <w:tcW w:w="720" w:type="dxa"/>
            <w:tcBorders>
              <w:top w:val="single" w:sz="4" w:space="0" w:color="auto"/>
              <w:left w:val="single" w:sz="4" w:space="0" w:color="auto"/>
              <w:bottom w:val="single" w:sz="4" w:space="0" w:color="auto"/>
              <w:right w:val="single" w:sz="4" w:space="0" w:color="auto"/>
            </w:tcBorders>
          </w:tcPr>
          <w:p w14:paraId="28B063D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1F4300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FE2C04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8225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24936D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բանկային</w:t>
            </w:r>
            <w:proofErr w:type="spellEnd"/>
            <w:r w:rsidRPr="0093002B">
              <w:rPr>
                <w:rFonts w:ascii="GHEA Grapalat" w:hAnsi="GHEA Grapalat"/>
                <w:sz w:val="20"/>
                <w:szCs w:val="20"/>
              </w:rPr>
              <w:t xml:space="preserve"> (</w:t>
            </w:r>
            <w:r w:rsidRPr="0093002B">
              <w:rPr>
                <w:rFonts w:ascii="GHEA Grapalat" w:hAnsi="GHEA Grapalat"/>
                <w:sz w:val="20"/>
                <w:szCs w:val="20"/>
                <w:lang w:val="hy-AM"/>
              </w:rPr>
              <w:t>գանձապետական</w:t>
            </w:r>
            <w:r w:rsidRPr="0093002B">
              <w:rPr>
                <w:rFonts w:ascii="GHEA Grapalat" w:hAnsi="GHEA Grapalat"/>
                <w:sz w:val="20"/>
                <w:szCs w:val="20"/>
              </w:rPr>
              <w:t xml:space="preserve">) </w:t>
            </w:r>
            <w:proofErr w:type="spellStart"/>
            <w:r w:rsidRPr="0093002B">
              <w:rPr>
                <w:rFonts w:ascii="GHEA Grapalat" w:hAnsi="GHEA Grapalat"/>
                <w:sz w:val="20"/>
                <w:szCs w:val="20"/>
              </w:rPr>
              <w:t>հաշվի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փոխանցվեն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8F55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նախապես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հրավերով</w:t>
            </w:r>
            <w:proofErr w:type="spellEnd"/>
          </w:p>
        </w:tc>
      </w:tr>
      <w:tr w:rsidR="008D2826" w:rsidRPr="0093002B" w14:paraId="21C7E672" w14:textId="77777777" w:rsidTr="00CD796B">
        <w:tc>
          <w:tcPr>
            <w:tcW w:w="720" w:type="dxa"/>
            <w:tcBorders>
              <w:top w:val="single" w:sz="4" w:space="0" w:color="auto"/>
              <w:left w:val="single" w:sz="4" w:space="0" w:color="auto"/>
              <w:bottom w:val="single" w:sz="4" w:space="0" w:color="auto"/>
              <w:right w:val="single" w:sz="4" w:space="0" w:color="auto"/>
            </w:tcBorders>
          </w:tcPr>
          <w:p w14:paraId="36C17F2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8371AB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գումարը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թվերով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50980E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A2F94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2F411C9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FF19401"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tc>
      </w:tr>
      <w:tr w:rsidR="008D2826" w:rsidRPr="00341FBB" w14:paraId="31DB0388" w14:textId="77777777" w:rsidTr="00CD796B">
        <w:tc>
          <w:tcPr>
            <w:tcW w:w="720" w:type="dxa"/>
            <w:tcBorders>
              <w:top w:val="single" w:sz="4" w:space="0" w:color="auto"/>
              <w:left w:val="single" w:sz="4" w:space="0" w:color="auto"/>
              <w:bottom w:val="single" w:sz="4" w:space="0" w:color="auto"/>
              <w:right w:val="single" w:sz="4" w:space="0" w:color="auto"/>
            </w:tcBorders>
          </w:tcPr>
          <w:p w14:paraId="0CE0757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A0705B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73DD48"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FCE0C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2548396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ECE77E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8D2826" w:rsidRPr="0093002B" w14:paraId="5826F759" w14:textId="77777777" w:rsidTr="00CD796B">
        <w:tc>
          <w:tcPr>
            <w:tcW w:w="720" w:type="dxa"/>
            <w:tcBorders>
              <w:top w:val="single" w:sz="4" w:space="0" w:color="auto"/>
              <w:left w:val="single" w:sz="4" w:space="0" w:color="auto"/>
              <w:bottom w:val="single" w:sz="4" w:space="0" w:color="auto"/>
              <w:right w:val="single" w:sz="4" w:space="0" w:color="auto"/>
            </w:tcBorders>
          </w:tcPr>
          <w:p w14:paraId="3A2342BC"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5C4075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արժույթը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բառերով</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կոդով</w:t>
            </w:r>
            <w:proofErr w:type="spellEnd"/>
            <w:r w:rsidRPr="0093002B">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C5A03F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57350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099679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341FBB" w14:paraId="7EFB6B4C" w14:textId="77777777" w:rsidTr="00CD796B">
        <w:tc>
          <w:tcPr>
            <w:tcW w:w="720" w:type="dxa"/>
            <w:tcBorders>
              <w:top w:val="single" w:sz="4" w:space="0" w:color="auto"/>
              <w:left w:val="single" w:sz="4" w:space="0" w:color="auto"/>
              <w:bottom w:val="single" w:sz="4" w:space="0" w:color="auto"/>
              <w:right w:val="single" w:sz="4" w:space="0" w:color="auto"/>
            </w:tcBorders>
          </w:tcPr>
          <w:p w14:paraId="69EBEAB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A98896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գործարքի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8DD331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FD523F"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948F56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8D2826" w:rsidRPr="0093002B" w14:paraId="19DEC8E4" w14:textId="77777777" w:rsidTr="00CD796B">
        <w:tc>
          <w:tcPr>
            <w:tcW w:w="720" w:type="dxa"/>
            <w:tcBorders>
              <w:top w:val="single" w:sz="4" w:space="0" w:color="auto"/>
              <w:left w:val="single" w:sz="4" w:space="0" w:color="auto"/>
              <w:bottom w:val="single" w:sz="4" w:space="0" w:color="auto"/>
              <w:right w:val="single" w:sz="4" w:space="0" w:color="auto"/>
            </w:tcBorders>
          </w:tcPr>
          <w:p w14:paraId="0E503E9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77EFE8D"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DF8482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F5E83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6CD9BE0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գումարի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գանձման</w:t>
            </w:r>
            <w:proofErr w:type="spellEnd"/>
            <w:r w:rsidRPr="0093002B">
              <w:rPr>
                <w:rFonts w:ascii="GHEA Grapalat" w:hAnsi="GHEA Grapalat"/>
                <w:sz w:val="20"/>
                <w:szCs w:val="20"/>
              </w:rPr>
              <w:t xml:space="preserve"> և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տվյալները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բանկին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հիմք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հանդիսացող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համարը</w:t>
            </w:r>
            <w:proofErr w:type="spellEnd"/>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ծածկագիրը</w:t>
            </w:r>
            <w:proofErr w:type="spellEnd"/>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85CC42C"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lastRenderedPageBreak/>
              <w:t>լրացվում</w:t>
            </w:r>
            <w:proofErr w:type="spellEnd"/>
            <w:r w:rsidRPr="0093002B">
              <w:rPr>
                <w:rFonts w:ascii="GHEA Grapalat" w:hAnsi="GHEA Grapalat"/>
                <w:sz w:val="20"/>
                <w:szCs w:val="20"/>
              </w:rPr>
              <w:t xml:space="preserve"> է </w:t>
            </w:r>
            <w:r w:rsidRPr="0093002B">
              <w:rPr>
                <w:rFonts w:ascii="GHEA Grapalat" w:hAnsi="GHEA Grapalat"/>
                <w:sz w:val="20"/>
                <w:szCs w:val="20"/>
                <w:lang w:val="hy-AM"/>
              </w:rPr>
              <w:t>շահառու</w:t>
            </w:r>
            <w:r w:rsidRPr="0093002B">
              <w:rPr>
                <w:rFonts w:ascii="GHEA Grapalat" w:hAnsi="GHEA Grapalat"/>
                <w:sz w:val="20"/>
                <w:szCs w:val="20"/>
              </w:rPr>
              <w:t xml:space="preserve">ի </w:t>
            </w:r>
            <w:proofErr w:type="spellStart"/>
            <w:r w:rsidRPr="0093002B">
              <w:rPr>
                <w:rFonts w:ascii="GHEA Grapalat" w:hAnsi="GHEA Grapalat"/>
                <w:sz w:val="20"/>
                <w:szCs w:val="20"/>
              </w:rPr>
              <w:t>կողմից</w:t>
            </w:r>
            <w:proofErr w:type="spellEnd"/>
          </w:p>
        </w:tc>
      </w:tr>
      <w:tr w:rsidR="008D2826" w:rsidRPr="00341FBB" w14:paraId="1DDD93AC" w14:textId="77777777" w:rsidTr="00CD796B">
        <w:tc>
          <w:tcPr>
            <w:tcW w:w="720" w:type="dxa"/>
            <w:tcBorders>
              <w:top w:val="single" w:sz="4" w:space="0" w:color="auto"/>
              <w:left w:val="single" w:sz="4" w:space="0" w:color="auto"/>
              <w:bottom w:val="single" w:sz="4" w:space="0" w:color="auto"/>
              <w:right w:val="single" w:sz="4" w:space="0" w:color="auto"/>
            </w:tcBorders>
          </w:tcPr>
          <w:p w14:paraId="12CDA4E1" w14:textId="77777777" w:rsidR="008D2826" w:rsidRPr="0093002B" w:rsidDel="0010680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63AFB3D"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FC5598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079DED" w14:textId="77777777" w:rsidR="008D2826" w:rsidRPr="0093002B" w:rsidRDefault="008D2826" w:rsidP="00CD796B">
            <w:pPr>
              <w:jc w:val="center"/>
              <w:rPr>
                <w:rFonts w:ascii="GHEA Grapalat" w:hAnsi="GHEA Grapalat" w:cs="Sylfaen"/>
                <w:sz w:val="20"/>
                <w:szCs w:val="20"/>
                <w:lang w:val="hy-AM"/>
              </w:rPr>
            </w:pPr>
            <w:proofErr w:type="spellStart"/>
            <w:r w:rsidRPr="0093002B">
              <w:rPr>
                <w:rFonts w:ascii="GHEA Grapalat" w:hAnsi="GHEA Grapalat"/>
                <w:sz w:val="20"/>
                <w:szCs w:val="20"/>
              </w:rPr>
              <w:t>պարտադիր</w:t>
            </w:r>
            <w:proofErr w:type="spellEnd"/>
            <w:r w:rsidRPr="0093002B">
              <w:rPr>
                <w:rFonts w:ascii="GHEA Grapalat" w:hAnsi="GHEA Grapalat" w:cs="Sylfaen"/>
                <w:sz w:val="20"/>
                <w:szCs w:val="20"/>
                <w:lang w:val="hy-AM"/>
              </w:rPr>
              <w:t xml:space="preserve"> </w:t>
            </w:r>
          </w:p>
          <w:p w14:paraId="7C4274CC"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1C879EF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9E9152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8D2826" w:rsidRPr="0093002B" w14:paraId="24015E82" w14:textId="77777777" w:rsidTr="00CD796B">
        <w:tc>
          <w:tcPr>
            <w:tcW w:w="720" w:type="dxa"/>
            <w:tcBorders>
              <w:top w:val="single" w:sz="4" w:space="0" w:color="auto"/>
              <w:left w:val="single" w:sz="4" w:space="0" w:color="auto"/>
              <w:bottom w:val="single" w:sz="4" w:space="0" w:color="auto"/>
              <w:right w:val="single" w:sz="4" w:space="0" w:color="auto"/>
            </w:tcBorders>
          </w:tcPr>
          <w:p w14:paraId="5876F5C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6C02B1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առդիր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541C9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E0E8C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0A4ED24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փաստաթղթերի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էջերի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քանակը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պետք</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տրամադրվեն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0CE5488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31D3ED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կողմից</w:t>
            </w:r>
            <w:proofErr w:type="spellEnd"/>
          </w:p>
        </w:tc>
      </w:tr>
      <w:tr w:rsidR="008D2826" w:rsidRPr="00341FBB" w14:paraId="3053AD5F" w14:textId="77777777" w:rsidTr="00CD796B">
        <w:tc>
          <w:tcPr>
            <w:tcW w:w="720" w:type="dxa"/>
            <w:tcBorders>
              <w:top w:val="single" w:sz="4" w:space="0" w:color="auto"/>
              <w:left w:val="single" w:sz="4" w:space="0" w:color="auto"/>
              <w:bottom w:val="single" w:sz="4" w:space="0" w:color="auto"/>
              <w:right w:val="single" w:sz="4" w:space="0" w:color="auto"/>
            </w:tcBorders>
          </w:tcPr>
          <w:p w14:paraId="639359D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EBA62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9517C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28211C"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4C8AEE1C"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այս</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դաշտը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լրացվում</w:t>
            </w:r>
            <w:proofErr w:type="spellEnd"/>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rPr>
              <w:t xml:space="preserve">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proofErr w:type="spellStart"/>
            <w:r w:rsidRPr="0093002B">
              <w:rPr>
                <w:rFonts w:ascii="GHEA Grapalat" w:hAnsi="GHEA Grapalat"/>
                <w:sz w:val="20"/>
                <w:szCs w:val="20"/>
              </w:rPr>
              <w:t>վճարող</w:t>
            </w:r>
            <w:proofErr w:type="spellEnd"/>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8DD9832" w14:textId="77777777" w:rsidR="008D2826" w:rsidRPr="0093002B" w:rsidRDefault="008D2826" w:rsidP="00CD796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824587B"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656347D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2CC8D9AE" w14:textId="77777777" w:rsidR="008D2826" w:rsidRPr="0093002B" w:rsidRDefault="008D2826" w:rsidP="00CD796B">
            <w:pPr>
              <w:jc w:val="center"/>
              <w:rPr>
                <w:rFonts w:ascii="GHEA Grapalat" w:hAnsi="GHEA Grapalat"/>
                <w:sz w:val="20"/>
                <w:szCs w:val="20"/>
                <w:lang w:val="hy-AM"/>
              </w:rPr>
            </w:pPr>
          </w:p>
        </w:tc>
      </w:tr>
      <w:tr w:rsidR="008D2826" w:rsidRPr="00341FBB" w14:paraId="43D00666"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152EE217"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2A45842"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5DAB5E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80C47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40FE04DD"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C0D60E2"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584AACB2"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8D2826" w:rsidRPr="0093002B" w14:paraId="31BBBAE2" w14:textId="77777777" w:rsidTr="00CD796B">
        <w:tc>
          <w:tcPr>
            <w:tcW w:w="720" w:type="dxa"/>
            <w:tcBorders>
              <w:top w:val="single" w:sz="4" w:space="0" w:color="auto"/>
              <w:left w:val="single" w:sz="4" w:space="0" w:color="auto"/>
              <w:bottom w:val="single" w:sz="4" w:space="0" w:color="auto"/>
              <w:right w:val="single" w:sz="4" w:space="0" w:color="auto"/>
            </w:tcBorders>
          </w:tcPr>
          <w:p w14:paraId="1E9259D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8C437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3055A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74003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lang w:val="hy-AM"/>
              </w:rPr>
              <w:t>՝</w:t>
            </w:r>
            <w:r w:rsidRPr="0093002B">
              <w:rPr>
                <w:rFonts w:ascii="GHEA Grapalat" w:hAnsi="GHEA Grapalat"/>
                <w:sz w:val="20"/>
                <w:szCs w:val="20"/>
              </w:rPr>
              <w:t xml:space="preserve"> </w:t>
            </w:r>
          </w:p>
          <w:p w14:paraId="103899A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լրացվում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բանկ</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66AFEBE"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ստորագրվում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p>
        </w:tc>
      </w:tr>
      <w:tr w:rsidR="008D2826" w:rsidRPr="0093002B" w14:paraId="1A94E7A1"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09FD2D3F"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0BD85C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C11BFA"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5AF7A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
          <w:p w14:paraId="14DB6D21"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կնիքի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առկայության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0F64BF4" w14:textId="77777777" w:rsidR="008D2826" w:rsidRPr="0093002B" w:rsidRDefault="008D2826" w:rsidP="00CD796B">
            <w:pPr>
              <w:jc w:val="center"/>
              <w:rPr>
                <w:rFonts w:ascii="GHEA Grapalat" w:hAnsi="GHEA Grapalat"/>
                <w:sz w:val="20"/>
                <w:szCs w:val="20"/>
                <w:lang w:val="hy-AM"/>
              </w:rPr>
            </w:pPr>
            <w:proofErr w:type="spellStart"/>
            <w:r w:rsidRPr="0093002B">
              <w:rPr>
                <w:rFonts w:ascii="GHEA Grapalat" w:hAnsi="GHEA Grapalat"/>
                <w:sz w:val="20"/>
                <w:szCs w:val="20"/>
              </w:rPr>
              <w:t>կնքվում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շահառուի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hy-AM"/>
              </w:rPr>
              <w:t xml:space="preserve"> </w:t>
            </w:r>
          </w:p>
          <w:p w14:paraId="43CC95A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8D2826" w:rsidRPr="0093002B" w14:paraId="47A0AC3F" w14:textId="77777777" w:rsidTr="00CD796B">
        <w:tc>
          <w:tcPr>
            <w:tcW w:w="720" w:type="dxa"/>
            <w:tcBorders>
              <w:top w:val="single" w:sz="4" w:space="0" w:color="auto"/>
              <w:left w:val="single" w:sz="4" w:space="0" w:color="auto"/>
              <w:bottom w:val="single" w:sz="4" w:space="0" w:color="auto"/>
              <w:right w:val="single" w:sz="4" w:space="0" w:color="auto"/>
            </w:tcBorders>
          </w:tcPr>
          <w:p w14:paraId="5D86D06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F69D4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w:t>
            </w:r>
            <w:r w:rsidRPr="0093002B">
              <w:rPr>
                <w:rFonts w:ascii="GHEA Grapalat" w:hAnsi="GHEA Grapalat"/>
                <w:sz w:val="20"/>
                <w:szCs w:val="20"/>
              </w:rPr>
              <w:lastRenderedPageBreak/>
              <w:t>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AFC38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09EDA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CEF9C6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lastRenderedPageBreak/>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F4FE8BE" w14:textId="77777777" w:rsidR="008D2826" w:rsidRPr="0093002B" w:rsidRDefault="008D2826" w:rsidP="00CD796B">
            <w:pPr>
              <w:jc w:val="center"/>
              <w:rPr>
                <w:rFonts w:ascii="GHEA Grapalat" w:hAnsi="GHEA Grapalat"/>
                <w:sz w:val="20"/>
                <w:szCs w:val="20"/>
              </w:rPr>
            </w:pPr>
          </w:p>
        </w:tc>
      </w:tr>
      <w:tr w:rsidR="008D2826" w:rsidRPr="0093002B" w14:paraId="2D88F245"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79FCC3F3" w14:textId="77777777" w:rsidR="008D2826" w:rsidRPr="0093002B" w:rsidRDefault="008D2826" w:rsidP="00CD796B">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F64406"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r w:rsidRPr="0093002B">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29C990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7B5AD"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08F18BA9"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ը</w:t>
            </w:r>
            <w:r w:rsidRPr="0093002B">
              <w:rPr>
                <w:rFonts w:ascii="GHEA Grapalat" w:hAnsi="GHEA Grapalat"/>
                <w:sz w:val="20"/>
                <w:szCs w:val="20"/>
              </w:rPr>
              <w:t xml:space="preserve">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լի</w:t>
            </w:r>
            <w:proofErr w:type="spellStart"/>
            <w:r w:rsidRPr="0093002B">
              <w:rPr>
                <w:rFonts w:ascii="GHEA Grapalat" w:hAnsi="GHEA Grapalat"/>
                <w:sz w:val="20"/>
                <w:szCs w:val="20"/>
              </w:rPr>
              <w:t>նելու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58795C2" w14:textId="77777777" w:rsidR="008D2826" w:rsidRPr="0093002B" w:rsidRDefault="008D2826" w:rsidP="00CD796B">
            <w:pPr>
              <w:jc w:val="center"/>
              <w:rPr>
                <w:rFonts w:ascii="GHEA Grapalat" w:hAnsi="GHEA Grapalat"/>
                <w:sz w:val="20"/>
                <w:szCs w:val="20"/>
              </w:rPr>
            </w:pPr>
          </w:p>
        </w:tc>
      </w:tr>
      <w:tr w:rsidR="008D2826" w:rsidRPr="0093002B" w14:paraId="063C3E98" w14:textId="77777777" w:rsidTr="00CD796B">
        <w:tc>
          <w:tcPr>
            <w:tcW w:w="720" w:type="dxa"/>
            <w:tcBorders>
              <w:top w:val="single" w:sz="4" w:space="0" w:color="auto"/>
              <w:left w:val="single" w:sz="4" w:space="0" w:color="auto"/>
              <w:bottom w:val="single" w:sz="4" w:space="0" w:color="auto"/>
              <w:right w:val="single" w:sz="4" w:space="0" w:color="auto"/>
            </w:tcBorders>
          </w:tcPr>
          <w:p w14:paraId="79C2FCC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8687BF1"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B67ACF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6410A0"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p w14:paraId="30DE6BEB"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վճարողին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նշվում</w:t>
            </w:r>
            <w:proofErr w:type="spellEnd"/>
            <w:r w:rsidRPr="0093002B">
              <w:rPr>
                <w:rFonts w:ascii="GHEA Grapalat" w:hAnsi="GHEA Grapalat"/>
                <w:sz w:val="20"/>
                <w:szCs w:val="20"/>
              </w:rPr>
              <w:t xml:space="preserve"> է </w:t>
            </w:r>
            <w:proofErr w:type="spellStart"/>
            <w:r w:rsidRPr="0093002B">
              <w:rPr>
                <w:rFonts w:ascii="GHEA Grapalat" w:hAnsi="GHEA Grapalat"/>
                <w:sz w:val="20"/>
                <w:szCs w:val="20"/>
              </w:rPr>
              <w:t>պահանջագրի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FDEED23" w14:textId="77777777" w:rsidR="008D2826" w:rsidRPr="0093002B" w:rsidRDefault="008D2826" w:rsidP="00CD796B">
            <w:pPr>
              <w:jc w:val="center"/>
              <w:rPr>
                <w:rFonts w:ascii="GHEA Grapalat" w:hAnsi="GHEA Grapalat"/>
                <w:sz w:val="20"/>
                <w:szCs w:val="20"/>
              </w:rPr>
            </w:pPr>
          </w:p>
        </w:tc>
      </w:tr>
      <w:tr w:rsidR="008D2826" w:rsidRPr="0093002B" w14:paraId="79D298AC" w14:textId="77777777" w:rsidTr="00CD796B">
        <w:tc>
          <w:tcPr>
            <w:tcW w:w="720" w:type="dxa"/>
            <w:tcBorders>
              <w:top w:val="single" w:sz="4" w:space="0" w:color="auto"/>
              <w:left w:val="single" w:sz="4" w:space="0" w:color="auto"/>
              <w:bottom w:val="single" w:sz="4" w:space="0" w:color="auto"/>
              <w:right w:val="single" w:sz="4" w:space="0" w:color="auto"/>
            </w:tcBorders>
          </w:tcPr>
          <w:p w14:paraId="503A0FC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7B4457"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9F9A6A8"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7B47D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ոչ</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պարտադիր</w:t>
            </w:r>
            <w:proofErr w:type="spellEnd"/>
          </w:p>
          <w:p w14:paraId="497F973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շահառուին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lang w:val="hy-AM"/>
              </w:rPr>
              <w:t xml:space="preserve">ը </w:t>
            </w:r>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proofErr w:type="spellStart"/>
            <w:r w:rsidRPr="0093002B">
              <w:rPr>
                <w:rFonts w:ascii="GHEA Grapalat" w:hAnsi="GHEA Grapalat"/>
                <w:sz w:val="20"/>
                <w:szCs w:val="20"/>
              </w:rPr>
              <w:t>աշխատակցի</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ստորագրությունը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ED7D9FD" w14:textId="77777777" w:rsidR="008D2826" w:rsidRPr="0093002B" w:rsidRDefault="008D2826" w:rsidP="00CD796B">
            <w:pPr>
              <w:jc w:val="center"/>
              <w:rPr>
                <w:rFonts w:ascii="GHEA Grapalat" w:hAnsi="GHEA Grapalat"/>
                <w:sz w:val="20"/>
                <w:szCs w:val="20"/>
              </w:rPr>
            </w:pPr>
          </w:p>
        </w:tc>
      </w:tr>
      <w:tr w:rsidR="008D2826" w:rsidRPr="0093002B" w14:paraId="72B08B23" w14:textId="77777777" w:rsidTr="00CD796B">
        <w:tc>
          <w:tcPr>
            <w:tcW w:w="720" w:type="dxa"/>
            <w:tcBorders>
              <w:top w:val="single" w:sz="4" w:space="0" w:color="auto"/>
              <w:left w:val="single" w:sz="4" w:space="0" w:color="auto"/>
              <w:bottom w:val="single" w:sz="4" w:space="0" w:color="auto"/>
              <w:right w:val="single" w:sz="4" w:space="0" w:color="auto"/>
            </w:tcBorders>
          </w:tcPr>
          <w:p w14:paraId="1F37EF8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FEDD1CF"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մասնաճյուղի</w:t>
            </w:r>
            <w:proofErr w:type="spellEnd"/>
            <w:r w:rsidRPr="0093002B">
              <w:rPr>
                <w:rFonts w:ascii="GHEA Grapalat" w:hAnsi="GHEA Grapalat"/>
                <w:sz w:val="20"/>
                <w:szCs w:val="20"/>
              </w:rPr>
              <w:t xml:space="preserve">) </w:t>
            </w:r>
            <w:r w:rsidRPr="0093002B">
              <w:rPr>
                <w:rFonts w:ascii="GHEA Grapalat" w:hAnsi="GHEA Grapalat"/>
                <w:sz w:val="20"/>
                <w:szCs w:val="20"/>
                <w:lang w:val="hy-AM"/>
              </w:rPr>
              <w:t>դրոշմա</w:t>
            </w:r>
            <w:proofErr w:type="spellStart"/>
            <w:r w:rsidRPr="0093002B">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196C705"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5DD5F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1AE66C0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4CC0A37" w14:textId="77777777" w:rsidR="008D2826" w:rsidRPr="0093002B" w:rsidRDefault="008D2826" w:rsidP="00CD796B">
            <w:pPr>
              <w:jc w:val="center"/>
              <w:rPr>
                <w:rFonts w:ascii="GHEA Grapalat" w:hAnsi="GHEA Grapalat"/>
                <w:sz w:val="20"/>
                <w:szCs w:val="20"/>
              </w:rPr>
            </w:pPr>
          </w:p>
        </w:tc>
      </w:tr>
      <w:tr w:rsidR="008D2826" w:rsidRPr="0093002B" w14:paraId="7AAB60AF" w14:textId="77777777" w:rsidTr="00CD796B">
        <w:tc>
          <w:tcPr>
            <w:tcW w:w="720" w:type="dxa"/>
            <w:tcBorders>
              <w:top w:val="single" w:sz="4" w:space="0" w:color="auto"/>
              <w:left w:val="single" w:sz="4" w:space="0" w:color="auto"/>
              <w:bottom w:val="single" w:sz="4" w:space="0" w:color="auto"/>
              <w:right w:val="single" w:sz="4" w:space="0" w:color="auto"/>
            </w:tcBorders>
          </w:tcPr>
          <w:p w14:paraId="79D6AF8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18CAF3"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շահառռւին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սպասարկող</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կազմակերպության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ամսաթիվը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ժամը</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E2E9E54" w14:textId="77777777" w:rsidR="008D2826" w:rsidRPr="0093002B" w:rsidRDefault="008D2826" w:rsidP="00CD796B">
            <w:pPr>
              <w:jc w:val="center"/>
              <w:rPr>
                <w:rFonts w:ascii="GHEA Grapalat" w:hAnsi="GHEA Grapalat"/>
                <w:sz w:val="20"/>
                <w:szCs w:val="20"/>
              </w:rPr>
            </w:pPr>
            <w:proofErr w:type="spellStart"/>
            <w:r w:rsidRPr="0093002B">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7CAC0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proofErr w:type="spellStart"/>
            <w:r w:rsidRPr="0093002B">
              <w:rPr>
                <w:rFonts w:ascii="GHEA Grapalat" w:hAnsi="GHEA Grapalat"/>
                <w:sz w:val="20"/>
                <w:szCs w:val="20"/>
              </w:rPr>
              <w:t>պարտադիր</w:t>
            </w:r>
            <w:proofErr w:type="spellEnd"/>
          </w:p>
          <w:p w14:paraId="32E01BC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proofErr w:type="spellStart"/>
            <w:r w:rsidRPr="0093002B">
              <w:rPr>
                <w:rFonts w:ascii="GHEA Grapalat" w:hAnsi="GHEA Grapalat"/>
                <w:sz w:val="20"/>
                <w:szCs w:val="20"/>
              </w:rPr>
              <w:t>վճարման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պահանջագիրը</w:t>
            </w:r>
            <w:proofErr w:type="spellEnd"/>
            <w:r w:rsidRPr="0093002B">
              <w:rPr>
                <w:rFonts w:ascii="GHEA Grapalat" w:hAnsi="GHEA Grapalat"/>
                <w:sz w:val="20"/>
                <w:szCs w:val="20"/>
              </w:rPr>
              <w:t xml:space="preserve"> </w:t>
            </w:r>
            <w:r w:rsidRPr="0093002B">
              <w:rPr>
                <w:rFonts w:ascii="GHEA Grapalat" w:hAnsi="GHEA Grapalat"/>
                <w:sz w:val="20"/>
                <w:szCs w:val="20"/>
                <w:lang w:val="hy-AM"/>
              </w:rPr>
              <w:t xml:space="preserve">վերջինիս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w:t>
            </w:r>
            <w:proofErr w:type="spellStart"/>
            <w:r w:rsidRPr="0093002B">
              <w:rPr>
                <w:rFonts w:ascii="GHEA Grapalat" w:hAnsi="GHEA Grapalat"/>
                <w:sz w:val="20"/>
                <w:szCs w:val="20"/>
              </w:rPr>
              <w:t>ելու</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proofErr w:type="spellStart"/>
            <w:r w:rsidRPr="0093002B">
              <w:rPr>
                <w:rFonts w:ascii="GHEA Grapalat" w:hAnsi="GHEA Grapalat"/>
                <w:sz w:val="20"/>
                <w:szCs w:val="20"/>
              </w:rPr>
              <w:t>թղթային</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rPr>
              <w:t xml:space="preserve"> </w:t>
            </w:r>
            <w:proofErr w:type="spellStart"/>
            <w:r w:rsidRPr="0093002B">
              <w:rPr>
                <w:rFonts w:ascii="GHEA Grapalat" w:hAnsi="GHEA Grapalat"/>
                <w:sz w:val="20"/>
                <w:szCs w:val="20"/>
              </w:rPr>
              <w:t>ներկայաց</w:t>
            </w:r>
            <w:proofErr w:type="spellEnd"/>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97552C" w14:textId="77777777" w:rsidR="008D2826" w:rsidRPr="0093002B" w:rsidRDefault="008D2826" w:rsidP="00CD796B">
            <w:pPr>
              <w:jc w:val="center"/>
              <w:rPr>
                <w:rFonts w:ascii="GHEA Grapalat" w:hAnsi="GHEA Grapalat"/>
                <w:sz w:val="20"/>
                <w:szCs w:val="20"/>
              </w:rPr>
            </w:pPr>
          </w:p>
        </w:tc>
      </w:tr>
    </w:tbl>
    <w:p w14:paraId="425FFD92" w14:textId="6DA19AAE" w:rsidR="00F5285F" w:rsidRPr="008D2826" w:rsidRDefault="00F5285F" w:rsidP="003A7CCB">
      <w:pPr>
        <w:pStyle w:val="BodyTextIndent3"/>
        <w:spacing w:line="240" w:lineRule="auto"/>
        <w:jc w:val="right"/>
      </w:pPr>
    </w:p>
    <w:p w14:paraId="445070E4" w14:textId="77777777" w:rsidR="008D2826" w:rsidRDefault="008D2826" w:rsidP="003A7CCB">
      <w:pPr>
        <w:pStyle w:val="BodyTextIndent3"/>
        <w:spacing w:line="240" w:lineRule="auto"/>
        <w:jc w:val="right"/>
        <w:rPr>
          <w:rFonts w:ascii="GHEA Grapalat" w:hAnsi="GHEA Grapalat" w:cs="Sylfaen"/>
          <w:b/>
          <w:lang w:val="hy-AM"/>
        </w:rPr>
      </w:pPr>
    </w:p>
    <w:p w14:paraId="0ACD7FC1" w14:textId="77777777" w:rsidR="008D2826" w:rsidRDefault="008D2826" w:rsidP="003A7CCB">
      <w:pPr>
        <w:pStyle w:val="BodyTextIndent3"/>
        <w:spacing w:line="240" w:lineRule="auto"/>
        <w:jc w:val="right"/>
        <w:rPr>
          <w:rFonts w:ascii="GHEA Grapalat" w:hAnsi="GHEA Grapalat" w:cs="Sylfaen"/>
          <w:b/>
          <w:lang w:val="hy-AM"/>
        </w:rPr>
      </w:pPr>
    </w:p>
    <w:p w14:paraId="1B763B54" w14:textId="77777777" w:rsidR="008D2826" w:rsidRDefault="008D2826" w:rsidP="003A7CCB">
      <w:pPr>
        <w:pStyle w:val="BodyTextIndent3"/>
        <w:spacing w:line="240" w:lineRule="auto"/>
        <w:jc w:val="right"/>
        <w:rPr>
          <w:rFonts w:ascii="GHEA Grapalat" w:hAnsi="GHEA Grapalat" w:cs="Sylfaen"/>
          <w:b/>
          <w:lang w:val="hy-AM"/>
        </w:rPr>
      </w:pPr>
    </w:p>
    <w:p w14:paraId="16A3AB85" w14:textId="77777777" w:rsidR="008D2826" w:rsidRDefault="008D2826" w:rsidP="003A7CCB">
      <w:pPr>
        <w:pStyle w:val="BodyTextIndent3"/>
        <w:spacing w:line="240" w:lineRule="auto"/>
        <w:jc w:val="right"/>
        <w:rPr>
          <w:rFonts w:ascii="GHEA Grapalat" w:hAnsi="GHEA Grapalat" w:cs="Sylfaen"/>
          <w:b/>
          <w:lang w:val="hy-AM"/>
        </w:rPr>
      </w:pPr>
    </w:p>
    <w:p w14:paraId="011BC15C" w14:textId="77777777" w:rsidR="008D2826" w:rsidRDefault="008D2826" w:rsidP="003A7CCB">
      <w:pPr>
        <w:pStyle w:val="BodyTextIndent3"/>
        <w:spacing w:line="240" w:lineRule="auto"/>
        <w:jc w:val="right"/>
        <w:rPr>
          <w:rFonts w:ascii="GHEA Grapalat" w:hAnsi="GHEA Grapalat" w:cs="Sylfaen"/>
          <w:b/>
          <w:lang w:val="hy-AM"/>
        </w:rPr>
      </w:pPr>
    </w:p>
    <w:p w14:paraId="3BA39391" w14:textId="77777777" w:rsidR="008D2826" w:rsidRDefault="008D2826" w:rsidP="003A7CCB">
      <w:pPr>
        <w:pStyle w:val="BodyTextIndent3"/>
        <w:spacing w:line="240" w:lineRule="auto"/>
        <w:jc w:val="right"/>
        <w:rPr>
          <w:rFonts w:ascii="GHEA Grapalat" w:hAnsi="GHEA Grapalat" w:cs="Sylfaen"/>
          <w:b/>
          <w:lang w:val="hy-AM"/>
        </w:rPr>
      </w:pPr>
    </w:p>
    <w:p w14:paraId="5CB077BF" w14:textId="77777777" w:rsidR="008D2826" w:rsidRDefault="008D2826" w:rsidP="003A7CCB">
      <w:pPr>
        <w:pStyle w:val="BodyTextIndent3"/>
        <w:spacing w:line="240" w:lineRule="auto"/>
        <w:jc w:val="right"/>
        <w:rPr>
          <w:rFonts w:ascii="GHEA Grapalat" w:hAnsi="GHEA Grapalat" w:cs="Sylfaen"/>
          <w:b/>
          <w:lang w:val="hy-AM"/>
        </w:rPr>
      </w:pPr>
    </w:p>
    <w:p w14:paraId="79AA198C" w14:textId="77777777" w:rsidR="008D2826" w:rsidRDefault="008D2826" w:rsidP="003A7CCB">
      <w:pPr>
        <w:pStyle w:val="BodyTextIndent3"/>
        <w:spacing w:line="240" w:lineRule="auto"/>
        <w:jc w:val="right"/>
        <w:rPr>
          <w:rFonts w:ascii="GHEA Grapalat" w:hAnsi="GHEA Grapalat" w:cs="Sylfaen"/>
          <w:b/>
          <w:lang w:val="hy-AM"/>
        </w:rPr>
      </w:pPr>
    </w:p>
    <w:p w14:paraId="43DA057D" w14:textId="77777777" w:rsidR="008D2826" w:rsidRDefault="008D2826" w:rsidP="003A7CCB">
      <w:pPr>
        <w:pStyle w:val="BodyTextIndent3"/>
        <w:spacing w:line="240" w:lineRule="auto"/>
        <w:jc w:val="right"/>
        <w:rPr>
          <w:rFonts w:ascii="GHEA Grapalat" w:hAnsi="GHEA Grapalat" w:cs="Sylfaen"/>
          <w:b/>
          <w:lang w:val="hy-AM"/>
        </w:rPr>
      </w:pPr>
    </w:p>
    <w:p w14:paraId="1F24790D" w14:textId="77777777" w:rsidR="008D2826" w:rsidRDefault="008D2826" w:rsidP="003A7CCB">
      <w:pPr>
        <w:pStyle w:val="BodyTextIndent3"/>
        <w:spacing w:line="240" w:lineRule="auto"/>
        <w:jc w:val="right"/>
        <w:rPr>
          <w:rFonts w:ascii="GHEA Grapalat" w:hAnsi="GHEA Grapalat" w:cs="Sylfaen"/>
          <w:b/>
          <w:lang w:val="hy-AM"/>
        </w:rPr>
      </w:pPr>
    </w:p>
    <w:p w14:paraId="450299B0" w14:textId="77777777" w:rsidR="008D2826" w:rsidRDefault="008D2826" w:rsidP="003A7CCB">
      <w:pPr>
        <w:pStyle w:val="BodyTextIndent3"/>
        <w:spacing w:line="240" w:lineRule="auto"/>
        <w:jc w:val="right"/>
        <w:rPr>
          <w:rFonts w:ascii="GHEA Grapalat" w:hAnsi="GHEA Grapalat" w:cs="Sylfaen"/>
          <w:b/>
          <w:lang w:val="hy-AM"/>
        </w:rPr>
      </w:pPr>
    </w:p>
    <w:p w14:paraId="0E54FDA5" w14:textId="77777777" w:rsidR="008D2826" w:rsidRDefault="008D2826" w:rsidP="003A7CCB">
      <w:pPr>
        <w:pStyle w:val="BodyTextIndent3"/>
        <w:spacing w:line="240" w:lineRule="auto"/>
        <w:jc w:val="right"/>
        <w:rPr>
          <w:rFonts w:ascii="GHEA Grapalat" w:hAnsi="GHEA Grapalat" w:cs="Sylfaen"/>
          <w:b/>
          <w:lang w:val="hy-AM"/>
        </w:rPr>
      </w:pPr>
    </w:p>
    <w:p w14:paraId="4B1059E4" w14:textId="77777777" w:rsidR="008D2826" w:rsidRDefault="008D2826" w:rsidP="003A7CCB">
      <w:pPr>
        <w:pStyle w:val="BodyTextIndent3"/>
        <w:spacing w:line="240" w:lineRule="auto"/>
        <w:jc w:val="right"/>
        <w:rPr>
          <w:rFonts w:ascii="GHEA Grapalat" w:hAnsi="GHEA Grapalat" w:cs="Sylfaen"/>
          <w:b/>
          <w:lang w:val="hy-AM"/>
        </w:rPr>
      </w:pPr>
    </w:p>
    <w:p w14:paraId="616BA39D" w14:textId="77777777" w:rsidR="008D2826" w:rsidRDefault="008D2826" w:rsidP="003A7CCB">
      <w:pPr>
        <w:pStyle w:val="BodyTextIndent3"/>
        <w:spacing w:line="240" w:lineRule="auto"/>
        <w:jc w:val="right"/>
        <w:rPr>
          <w:rFonts w:ascii="GHEA Grapalat" w:hAnsi="GHEA Grapalat" w:cs="Sylfaen"/>
          <w:b/>
          <w:lang w:val="hy-AM"/>
        </w:rPr>
      </w:pPr>
    </w:p>
    <w:p w14:paraId="09E38822" w14:textId="4D556E0C" w:rsidR="003A7CCB" w:rsidRPr="00222F7B"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Pr="00222F7B">
        <w:rPr>
          <w:rFonts w:ascii="GHEA Grapalat" w:hAnsi="GHEA Grapalat" w:cs="Sylfaen"/>
          <w:b/>
          <w:lang w:val="hy-AM"/>
        </w:rPr>
        <w:t>7</w:t>
      </w:r>
    </w:p>
    <w:p w14:paraId="78EA3F97" w14:textId="09D729A1" w:rsidR="003A7CCB" w:rsidRPr="00FB1EC7"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Pr>
          <w:rFonts w:ascii="GHEA Grapalat" w:hAnsi="GHEA Grapalat" w:cs="Sylfaen"/>
          <w:b/>
          <w:lang w:val="hy-AM"/>
        </w:rPr>
        <w:t>ԵՔ-</w:t>
      </w:r>
      <w:r w:rsidR="00B56F16">
        <w:rPr>
          <w:rFonts w:ascii="GHEA Grapalat" w:hAnsi="GHEA Grapalat" w:cs="Sylfaen"/>
          <w:b/>
          <w:lang w:val="hy-AM"/>
        </w:rPr>
        <w:t>ԲՄԱՇՁԲ-</w:t>
      </w:r>
      <w:r w:rsidR="00515F82">
        <w:rPr>
          <w:rFonts w:ascii="GHEA Grapalat" w:hAnsi="GHEA Grapalat" w:cs="Sylfaen"/>
          <w:b/>
          <w:lang w:val="hy-AM"/>
        </w:rPr>
        <w:t>26/15</w:t>
      </w:r>
      <w:r w:rsidRPr="00785E88">
        <w:rPr>
          <w:rFonts w:ascii="GHEA Grapalat" w:hAnsi="GHEA Grapalat" w:cs="Sylfaen"/>
          <w:b/>
          <w:lang w:val="hy-AM"/>
        </w:rPr>
        <w:t>»*  ծածկագրով</w:t>
      </w:r>
    </w:p>
    <w:p w14:paraId="4D966962" w14:textId="13D9C5E9" w:rsidR="003A7CCB" w:rsidRPr="00FB1EC7" w:rsidRDefault="00F57EA6" w:rsidP="003A7CC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3A7CCB" w:rsidRPr="00FB1EC7">
        <w:rPr>
          <w:rFonts w:ascii="GHEA Grapalat" w:hAnsi="GHEA Grapalat" w:cs="Sylfaen"/>
          <w:b/>
          <w:lang w:val="hy-AM"/>
        </w:rPr>
        <w:t>ի հրավերի</w:t>
      </w:r>
    </w:p>
    <w:p w14:paraId="1E55B33D" w14:textId="77777777" w:rsidR="003A7CCB" w:rsidRPr="00FB1EC7" w:rsidRDefault="003A7CCB" w:rsidP="003A7CCB">
      <w:pPr>
        <w:jc w:val="right"/>
        <w:rPr>
          <w:rFonts w:ascii="GHEA Grapalat" w:hAnsi="GHEA Grapalat"/>
          <w:lang w:val="es-ES"/>
        </w:rPr>
      </w:pPr>
    </w:p>
    <w:p w14:paraId="58C9EE72" w14:textId="77777777" w:rsidR="003A7CCB" w:rsidRPr="00FB1EC7" w:rsidRDefault="003A7CCB" w:rsidP="003A7CCB">
      <w:pPr>
        <w:tabs>
          <w:tab w:val="left" w:pos="2268"/>
        </w:tabs>
        <w:ind w:left="-284" w:firstLine="284"/>
        <w:jc w:val="right"/>
        <w:rPr>
          <w:rFonts w:ascii="GHEA Grapalat" w:hAnsi="GHEA Grapalat"/>
          <w:lang w:val="es-ES"/>
        </w:rPr>
      </w:pPr>
    </w:p>
    <w:p w14:paraId="55CD6999" w14:textId="77777777" w:rsidR="003A7CCB" w:rsidRPr="00FB1EC7" w:rsidRDefault="003A7CCB" w:rsidP="003A7CC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4458F8C9" w14:textId="77777777" w:rsidR="003A7CCB" w:rsidRPr="00FB1EC7" w:rsidRDefault="003A7CCB" w:rsidP="003A7CC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4D0792" w14:textId="77777777" w:rsidR="003A7CCB" w:rsidRPr="00FB1EC7" w:rsidRDefault="003A7CCB" w:rsidP="003A7CCB">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3A2829A1" w14:textId="77777777" w:rsidR="003A7CCB" w:rsidRPr="00FB1EC7" w:rsidRDefault="003A7CCB" w:rsidP="003A7CCB">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93002B" w:rsidRDefault="00F02279" w:rsidP="00F02279">
      <w:pPr>
        <w:jc w:val="both"/>
        <w:rPr>
          <w:rFonts w:ascii="GHEA Grapalat" w:hAnsi="GHEA Grapalat"/>
          <w:lang w:val="es-ES"/>
        </w:rPr>
      </w:pP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35C21473"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13CB4E70" w14:textId="2DE7D49B" w:rsidR="003A7CCB" w:rsidRPr="00456F9A" w:rsidRDefault="003A7CCB" w:rsidP="004B1B9E">
      <w:pPr>
        <w:tabs>
          <w:tab w:val="left" w:pos="990"/>
        </w:tabs>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պարտավորվում</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սույն</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ծավալներով</w:t>
      </w:r>
      <w:r w:rsidRPr="00FB1EC7">
        <w:rPr>
          <w:rFonts w:ascii="GHEA Grapalat" w:hAnsi="GHEA Grapalat"/>
          <w:sz w:val="20"/>
          <w:szCs w:val="20"/>
          <w:lang w:val="es-ES"/>
        </w:rPr>
        <w:t xml:space="preserve">, </w:t>
      </w:r>
      <w:r w:rsidRPr="00FB1EC7">
        <w:rPr>
          <w:rFonts w:ascii="GHEA Grapalat" w:hAnsi="GHEA Grapalat" w:cs="Sylfaen"/>
          <w:sz w:val="20"/>
          <w:szCs w:val="20"/>
          <w:lang w:val="pt-BR"/>
        </w:rPr>
        <w:t>ձևով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 (այսուհետ` պայմանագիր)</w:t>
      </w:r>
      <w:r w:rsidRPr="004B1B9E">
        <w:rPr>
          <w:rFonts w:ascii="GHEA Grapalat" w:hAnsi="GHEA Grapalat" w:cs="Sylfaen"/>
          <w:sz w:val="20"/>
          <w:szCs w:val="20"/>
          <w:lang w:val="pt-BR"/>
        </w:rPr>
        <w:t xml:space="preserve"> N 1 </w:t>
      </w:r>
      <w:r w:rsidRPr="00FB1EC7">
        <w:rPr>
          <w:rFonts w:ascii="GHEA Grapalat" w:hAnsi="GHEA Grapalat" w:cs="Sylfaen"/>
          <w:sz w:val="20"/>
          <w:szCs w:val="20"/>
          <w:lang w:val="pt-BR"/>
        </w:rPr>
        <w:t>Հավելվածով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4B1B9E">
        <w:rPr>
          <w:rFonts w:ascii="GHEA Grapalat" w:hAnsi="GHEA Grapalat" w:cs="Sylfaen"/>
          <w:sz w:val="20"/>
          <w:szCs w:val="20"/>
          <w:lang w:val="pt-BR"/>
        </w:rPr>
        <w:t>-</w:t>
      </w:r>
      <w:r w:rsidRPr="00FB1EC7">
        <w:rPr>
          <w:rFonts w:ascii="GHEA Grapalat" w:hAnsi="GHEA Grapalat" w:cs="Sylfaen"/>
          <w:sz w:val="20"/>
          <w:szCs w:val="20"/>
          <w:lang w:val="pt-BR"/>
        </w:rPr>
        <w:t>նախահաշվով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4B1B9E">
        <w:rPr>
          <w:rFonts w:ascii="GHEA Grapalat" w:hAnsi="GHEA Grapalat" w:cs="Sylfaen"/>
          <w:sz w:val="20"/>
          <w:szCs w:val="20"/>
          <w:lang w:val="pt-BR"/>
        </w:rPr>
        <w:t xml:space="preserve"> </w:t>
      </w:r>
      <w:r w:rsidR="004B1B9E" w:rsidRPr="004B1B9E">
        <w:rPr>
          <w:rFonts w:ascii="GHEA Grapalat" w:hAnsi="GHEA Grapalat" w:cs="Sylfaen"/>
          <w:sz w:val="20"/>
          <w:szCs w:val="20"/>
          <w:lang w:val="pt-BR"/>
        </w:rPr>
        <w:t xml:space="preserve">կնքել </w:t>
      </w:r>
      <w:r w:rsidR="00515F82">
        <w:rPr>
          <w:rFonts w:ascii="GHEA Grapalat" w:hAnsi="GHEA Grapalat" w:cs="Sylfaen"/>
          <w:sz w:val="20"/>
          <w:szCs w:val="20"/>
          <w:lang w:val="pt-BR"/>
        </w:rPr>
        <w:t>Երևան քաղաքի Արաբկիր վարչական շրջանի կարիքների համար ասֆալտ-բետոնյա ծածկի վերանորոգման</w:t>
      </w:r>
      <w:r w:rsidR="004B1B9E" w:rsidRPr="004B1B9E">
        <w:rPr>
          <w:rFonts w:ascii="GHEA Grapalat" w:hAnsi="GHEA Grapalat" w:cs="Sylfaen"/>
          <w:sz w:val="20"/>
          <w:szCs w:val="20"/>
          <w:lang w:val="pt-BR"/>
        </w:rPr>
        <w:t xml:space="preserve"> աշխատանքներ</w:t>
      </w:r>
      <w:r w:rsidRPr="00FB1EC7">
        <w:rPr>
          <w:rFonts w:ascii="GHEA Grapalat" w:hAnsi="GHEA Grapalat" w:cs="Sylfaen"/>
          <w:sz w:val="20"/>
          <w:szCs w:val="20"/>
          <w:lang w:val="pt-BR"/>
        </w:rPr>
        <w:t>ը</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այսուհետ</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իսկ</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Պատվիրատուն</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4B1B9E">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4B1B9E">
        <w:rPr>
          <w:rFonts w:ascii="GHEA Grapalat" w:hAnsi="GHEA Grapalat" w:cs="Sylfaen"/>
          <w:sz w:val="20"/>
          <w:szCs w:val="20"/>
          <w:lang w:val="pt-BR"/>
        </w:rPr>
        <w:t>։</w:t>
      </w:r>
    </w:p>
    <w:p w14:paraId="00A85B00" w14:textId="6C279D92"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2CEB5BC5" w14:textId="517EE99E" w:rsidR="009938B6" w:rsidRPr="008B560A" w:rsidRDefault="009938B6" w:rsidP="009938B6">
      <w:pPr>
        <w:tabs>
          <w:tab w:val="left" w:pos="1134"/>
        </w:tabs>
        <w:ind w:firstLine="502"/>
        <w:jc w:val="both"/>
        <w:rPr>
          <w:rFonts w:ascii="GHEA Grapalat" w:hAnsi="GHEA Grapalat"/>
          <w:sz w:val="20"/>
          <w:szCs w:val="20"/>
          <w:lang w:val="es-ES"/>
        </w:rPr>
      </w:pPr>
      <w:r>
        <w:rPr>
          <w:rFonts w:ascii="GHEA Grapalat" w:hAnsi="GHEA Grapalat"/>
          <w:sz w:val="20"/>
          <w:szCs w:val="20"/>
          <w:lang w:val="es-ES"/>
        </w:rPr>
        <w:t xml:space="preserve">   </w:t>
      </w:r>
      <w:r w:rsidRPr="00FB1EC7">
        <w:rPr>
          <w:rFonts w:ascii="GHEA Grapalat" w:hAnsi="GHEA Grapalat"/>
          <w:sz w:val="20"/>
          <w:szCs w:val="20"/>
          <w:lang w:val="es-ES"/>
        </w:rPr>
        <w:t>1.3</w:t>
      </w:r>
      <w:r w:rsidRPr="00FB1EC7">
        <w:rPr>
          <w:rFonts w:ascii="GHEA Grapalat" w:hAnsi="GHEA Grapalat"/>
          <w:sz w:val="20"/>
          <w:szCs w:val="20"/>
          <w:lang w:val="es-ES"/>
        </w:rPr>
        <w:tab/>
      </w:r>
      <w:proofErr w:type="spellStart"/>
      <w:r w:rsidRPr="008B560A">
        <w:rPr>
          <w:rFonts w:ascii="GHEA Grapalat" w:hAnsi="GHEA Grapalat"/>
          <w:sz w:val="20"/>
          <w:szCs w:val="20"/>
          <w:lang w:val="es-ES"/>
        </w:rPr>
        <w:t>Պայմանագրով</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նախատեսված</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աշխատանքները</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սկսվում</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են</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պայմանագիրն</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ուժի</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մեջ</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մտնելուց</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հետո</w:t>
      </w:r>
      <w:proofErr w:type="spellEnd"/>
      <w:r w:rsidRPr="008B560A">
        <w:rPr>
          <w:rFonts w:ascii="GHEA Grapalat" w:hAnsi="GHEA Grapalat"/>
          <w:sz w:val="20"/>
          <w:szCs w:val="20"/>
          <w:lang w:val="es-ES"/>
        </w:rPr>
        <w:t xml:space="preserve"> և  </w:t>
      </w:r>
      <w:proofErr w:type="spellStart"/>
      <w:r w:rsidRPr="008B560A">
        <w:rPr>
          <w:rFonts w:ascii="GHEA Grapalat" w:hAnsi="GHEA Grapalat"/>
          <w:sz w:val="20"/>
          <w:szCs w:val="20"/>
          <w:lang w:val="es-ES"/>
        </w:rPr>
        <w:t>կատարման</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ժամկետը</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սահմանվում</w:t>
      </w:r>
      <w:proofErr w:type="spellEnd"/>
      <w:r w:rsidRPr="008B560A">
        <w:rPr>
          <w:rFonts w:ascii="GHEA Grapalat" w:hAnsi="GHEA Grapalat"/>
          <w:sz w:val="20"/>
          <w:szCs w:val="20"/>
          <w:lang w:val="es-ES"/>
        </w:rPr>
        <w:t xml:space="preserve"> է` </w:t>
      </w:r>
      <w:proofErr w:type="spellStart"/>
      <w:r w:rsidRPr="008B560A">
        <w:rPr>
          <w:rFonts w:ascii="GHEA Grapalat" w:hAnsi="GHEA Grapalat"/>
          <w:sz w:val="20"/>
          <w:szCs w:val="20"/>
          <w:lang w:val="es-ES"/>
        </w:rPr>
        <w:t>Համաձայն</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հավելված</w:t>
      </w:r>
      <w:proofErr w:type="spellEnd"/>
      <w:r w:rsidRPr="008B560A">
        <w:rPr>
          <w:rFonts w:ascii="GHEA Grapalat" w:hAnsi="GHEA Grapalat"/>
          <w:sz w:val="20"/>
          <w:szCs w:val="20"/>
          <w:lang w:val="es-ES"/>
        </w:rPr>
        <w:t xml:space="preserve"> 2: </w:t>
      </w:r>
    </w:p>
    <w:p w14:paraId="024C781F" w14:textId="7529D392" w:rsidR="00F02279" w:rsidRPr="0093002B" w:rsidRDefault="00F02279" w:rsidP="003A7CCB">
      <w:pPr>
        <w:tabs>
          <w:tab w:val="left" w:pos="1134"/>
        </w:tabs>
        <w:ind w:firstLine="720"/>
        <w:jc w:val="both"/>
        <w:rPr>
          <w:rFonts w:ascii="GHEA Grapalat" w:hAnsi="GHEA Grapalat"/>
          <w:sz w:val="20"/>
          <w:szCs w:val="20"/>
          <w:lang w:val="es-ES"/>
        </w:rPr>
      </w:pPr>
      <w:r w:rsidRPr="0093002B">
        <w:rPr>
          <w:rFonts w:ascii="GHEA Grapalat" w:hAnsi="GHEA Grapalat" w:cs="Times Armenian"/>
          <w:sz w:val="20"/>
          <w:szCs w:val="20"/>
          <w:lang w:val="es-ES"/>
        </w:rPr>
        <w:t xml:space="preserve"> </w:t>
      </w:r>
    </w:p>
    <w:p w14:paraId="4E172C1B" w14:textId="0D46D499"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7156A175" w:rsidR="00F02279" w:rsidRPr="0093002B" w:rsidRDefault="00F02279" w:rsidP="00F02279">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Default="00F02279" w:rsidP="00330B04">
      <w:pPr>
        <w:tabs>
          <w:tab w:val="left" w:pos="1080"/>
        </w:tabs>
        <w:ind w:firstLine="720"/>
        <w:jc w:val="both"/>
        <w:rPr>
          <w:rFonts w:ascii="GHEA Grapalat" w:hAnsi="GHEA Grapalat" w:cs="Tahoma"/>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EB55E0D" w14:textId="77777777" w:rsidR="004B1B9E" w:rsidRPr="0093002B" w:rsidRDefault="004B1B9E" w:rsidP="00F02279">
      <w:pPr>
        <w:tabs>
          <w:tab w:val="left" w:pos="1276"/>
        </w:tabs>
        <w:ind w:firstLine="720"/>
        <w:jc w:val="both"/>
        <w:rPr>
          <w:rFonts w:ascii="GHEA Grapalat" w:hAnsi="GHEA Grapalat"/>
          <w:sz w:val="20"/>
          <w:szCs w:val="20"/>
          <w:lang w:val="es-ES"/>
        </w:rPr>
      </w:pPr>
    </w:p>
    <w:p w14:paraId="0177F853" w14:textId="5C26C522"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56658D88"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ՊԱՏՎԻՐԱՏՈՒՆ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ԻՐԱՎՈՒՆՔ</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ՈՒՆԻ</w:t>
      </w:r>
      <w:r w:rsidR="004B1B9E"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գ</w:t>
      </w:r>
      <w:r w:rsidRPr="0093002B">
        <w:rPr>
          <w:rFonts w:ascii="GHEA Grapalat" w:hAnsi="GHEA Grapalat"/>
          <w:sz w:val="20"/>
          <w:szCs w:val="20"/>
          <w:lang w:val="es-ES"/>
        </w:rPr>
        <w:t>)</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նախագծանախահաշվային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փաստաթղթերով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65E7D042"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0FD71D20" w14:textId="35789EE3"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ՊԱՏՎԻՐԱՏՈՒՆ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ՊԱՐՏԱՎՈՐ</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Է</w:t>
      </w:r>
      <w:r w:rsidR="004B1B9E"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3AF7161E" w14:textId="77777777" w:rsidR="00F02279"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5B646AE2"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24938488" w14:textId="2C244A1D"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ԿԱՊԱԼԱՌՈՒՆ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ԻՐԱՎՈՒՆՔ</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ՈՒՆԻ</w:t>
      </w:r>
      <w:r w:rsidR="004B1B9E"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21F5B174"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1A429C92" w14:textId="1B73F972"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ԿԱՊԱԼԱՌՈՒՆ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ՊԱՐՏԱՎՈՐ</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Է</w:t>
      </w:r>
      <w:r w:rsidR="004B1B9E" w:rsidRPr="0093002B">
        <w:rPr>
          <w:rFonts w:ascii="GHEA Grapalat" w:hAnsi="GHEA Grapalat" w:cs="Times Armenian"/>
          <w:b/>
          <w:sz w:val="20"/>
          <w:szCs w:val="20"/>
          <w:lang w:val="es-ES"/>
        </w:rPr>
        <w:t>`</w:t>
      </w:r>
    </w:p>
    <w:p w14:paraId="087D5C8B" w14:textId="3D957349"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աշխատանքային և տեխնիկական 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285B9F" w14:textId="7F07C12A"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t xml:space="preserve">ինժեներական հաղորդակցուղիների համակարգերի </w:t>
      </w:r>
      <w:r w:rsidRPr="0093002B">
        <w:rPr>
          <w:rFonts w:ascii="GHEA Grapalat" w:hAnsi="GHEA Grapalat" w:cs="Sylfaen"/>
          <w:sz w:val="20"/>
          <w:szCs w:val="20"/>
          <w:lang w:val="pt-BR"/>
        </w:rPr>
        <w:t>(</w:t>
      </w:r>
      <w:r w:rsidR="00E6777B" w:rsidRPr="0093002B">
        <w:rPr>
          <w:rFonts w:ascii="GHEA Grapalat" w:hAnsi="GHEA Grapalat" w:cs="Sylfaen"/>
          <w:sz w:val="20"/>
          <w:szCs w:val="20"/>
          <w:lang w:val="pt-BR"/>
        </w:rPr>
        <w:t xml:space="preserve"> էլեկտրամատակարարման</w:t>
      </w:r>
      <w:r w:rsidRPr="0093002B">
        <w:rPr>
          <w:rFonts w:ascii="GHEA Grapalat" w:hAnsi="GHEA Grapalat" w:cs="Sylfaen"/>
          <w:sz w:val="20"/>
          <w:szCs w:val="20"/>
          <w:lang w:val="pt-BR"/>
        </w:rPr>
        <w:t xml:space="preserve">, ջեռուցման, ջրամատակարարման, կոյուղու, </w:t>
      </w:r>
      <w:r w:rsidR="00E6777B" w:rsidRPr="0093002B">
        <w:rPr>
          <w:rFonts w:ascii="GHEA Grapalat" w:hAnsi="GHEA Grapalat" w:cs="Sylfaen"/>
          <w:sz w:val="20"/>
          <w:szCs w:val="20"/>
          <w:lang w:val="pt-BR"/>
        </w:rPr>
        <w:t>oդափոխության</w:t>
      </w:r>
      <w:r w:rsidRPr="0093002B">
        <w:rPr>
          <w:rFonts w:ascii="GHEA Grapalat" w:hAnsi="GHEA Grapalat" w:cs="Sylfaen"/>
          <w:sz w:val="20"/>
          <w:szCs w:val="20"/>
          <w:lang w:val="pt-BR"/>
        </w:rPr>
        <w:t>և այլն) անհատական փորձարկում, մասնակցել սարքավորման համալիր փորձարկմանը։</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rPr>
        <w:t>եկել</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կատարված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աշխատանքի</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4D9DC1B1"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հաջորդող</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օրվանից</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հաշված</w:t>
      </w:r>
      <w:r w:rsidR="00967ED0" w:rsidRPr="00C7042B">
        <w:rPr>
          <w:rFonts w:ascii="GHEA Grapalat" w:hAnsi="GHEA Grapalat" w:cs="Sylfaen"/>
          <w:sz w:val="20"/>
          <w:szCs w:val="20"/>
          <w:lang w:val="es-ES"/>
        </w:rPr>
        <w:t xml:space="preserve"> </w:t>
      </w:r>
      <w:r w:rsidR="00967ED0" w:rsidRPr="00C7042B">
        <w:rPr>
          <w:rFonts w:ascii="GHEA Grapalat" w:hAnsi="GHEA Grapalat" w:cs="Sylfaen"/>
          <w:sz w:val="20"/>
          <w:szCs w:val="20"/>
          <w:lang w:val="hy-AM"/>
        </w:rPr>
        <w:t>առնվազն 365 օրացուցային օր</w:t>
      </w:r>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 xml:space="preserve">թերություններ, ապա </w:t>
      </w:r>
      <w:r w:rsidRPr="0093002B">
        <w:rPr>
          <w:rFonts w:ascii="GHEA Grapalat" w:hAnsi="GHEA Grapalat" w:cs="Sylfaen"/>
          <w:sz w:val="20"/>
          <w:szCs w:val="20"/>
          <w:lang w:val="hy-AM"/>
        </w:rPr>
        <w:lastRenderedPageBreak/>
        <w:t>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FootnoteReference"/>
          <w:rFonts w:ascii="GHEA Grapalat" w:hAnsi="GHEA Grapalat" w:cs="Sylfaen"/>
          <w:sz w:val="20"/>
          <w:szCs w:val="20"/>
          <w:lang w:val="hy-AM"/>
        </w:rPr>
        <w:footnoteReference w:id="19"/>
      </w:r>
    </w:p>
    <w:p w14:paraId="2BA41547" w14:textId="77777777"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 xml:space="preserve">3.4.11 </w:t>
      </w:r>
      <w:proofErr w:type="spellStart"/>
      <w:r w:rsidR="0019419E" w:rsidRPr="0093002B">
        <w:rPr>
          <w:rFonts w:ascii="GHEA Grapalat" w:hAnsi="GHEA Grapalat" w:cs="Times Armenian"/>
          <w:sz w:val="20"/>
          <w:szCs w:val="20"/>
          <w:lang w:val="es-ES"/>
        </w:rPr>
        <w:t>Որակավորման</w:t>
      </w:r>
      <w:proofErr w:type="spellEnd"/>
      <w:r w:rsidR="0019419E" w:rsidRPr="0093002B">
        <w:rPr>
          <w:rFonts w:ascii="GHEA Grapalat" w:hAnsi="GHEA Grapalat" w:cs="Times Armenian"/>
          <w:sz w:val="20"/>
          <w:szCs w:val="20"/>
          <w:lang w:val="es-ES"/>
        </w:rPr>
        <w:t xml:space="preserve">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58B51019" w14:textId="77777777" w:rsidR="00634909" w:rsidRPr="0093002B" w:rsidRDefault="00634909" w:rsidP="00F02279">
      <w:pPr>
        <w:tabs>
          <w:tab w:val="left" w:pos="1276"/>
        </w:tabs>
        <w:ind w:firstLine="720"/>
        <w:jc w:val="both"/>
        <w:rPr>
          <w:rFonts w:ascii="GHEA Grapalat" w:hAnsi="GHEA Grapalat"/>
          <w:sz w:val="20"/>
          <w:szCs w:val="20"/>
          <w:lang w:val="hy-AM"/>
        </w:rPr>
      </w:pPr>
    </w:p>
    <w:p w14:paraId="2D1F509C" w14:textId="4B355B90"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FootnoteReference"/>
          <w:rFonts w:ascii="GHEA Grapalat" w:hAnsi="GHEA Grapalat" w:cs="Sylfaen"/>
          <w:sz w:val="20"/>
          <w:szCs w:val="20"/>
          <w:lang w:val="pt-BR"/>
        </w:rPr>
        <w:footnoteReference w:id="20"/>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04D91AB" w14:textId="6486FE25" w:rsidR="003A7CCB" w:rsidRPr="00FB1EC7" w:rsidRDefault="003A7CCB" w:rsidP="003A7CCB">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D00F91">
        <w:rPr>
          <w:rFonts w:ascii="GHEA Grapalat" w:hAnsi="GHEA Grapalat" w:cs="Sylfaen"/>
          <w:sz w:val="20"/>
          <w:szCs w:val="20"/>
          <w:lang w:val="pt-BR"/>
        </w:rPr>
        <w:t>20</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lastRenderedPageBreak/>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59067249"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004B1B9E">
        <w:rPr>
          <w:rFonts w:ascii="GHEA Grapalat" w:hAnsi="GHEA Grapalat"/>
          <w:b/>
          <w:sz w:val="20"/>
          <w:szCs w:val="20"/>
          <w:lang w:val="hy-AM"/>
        </w:rPr>
        <w:t xml:space="preserve">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25B756DB" w14:textId="77777777" w:rsidR="003A7CCB" w:rsidRPr="00FB1EC7" w:rsidRDefault="003A7CCB" w:rsidP="003A7CCB">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7777777"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777777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182C4B7" w14:textId="041E5063" w:rsidR="003A7CCB" w:rsidRDefault="007F3D95" w:rsidP="003A7CCB">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3A7CCB"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3A7CCB"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3A7CCB">
        <w:rPr>
          <w:rFonts w:ascii="GHEA Grapalat" w:hAnsi="GHEA Grapalat" w:cs="Sylfaen"/>
          <w:sz w:val="20"/>
          <w:szCs w:val="20"/>
          <w:lang w:val="hy-AM"/>
        </w:rPr>
        <w:t>ս</w:t>
      </w:r>
      <w:r w:rsidR="003A7CCB" w:rsidRPr="00FB1EC7">
        <w:rPr>
          <w:rFonts w:ascii="GHEA Grapalat" w:hAnsi="GHEA Grapalat" w:cs="Sylfaen"/>
          <w:sz w:val="20"/>
          <w:szCs w:val="20"/>
          <w:lang w:val="hy-AM"/>
        </w:rPr>
        <w:t xml:space="preserve">ներին, բայց ոչ ուշ, քան մինչև տվյալ տարվա դեկտեմբերի </w:t>
      </w:r>
      <w:r w:rsidR="003A7CCB">
        <w:rPr>
          <w:rFonts w:ascii="GHEA Grapalat" w:hAnsi="GHEA Grapalat" w:cs="Sylfaen"/>
          <w:sz w:val="20"/>
          <w:szCs w:val="20"/>
          <w:lang w:val="hy-AM"/>
        </w:rPr>
        <w:t>25-</w:t>
      </w:r>
      <w:r w:rsidR="003A7CCB" w:rsidRPr="00FB1EC7">
        <w:rPr>
          <w:rFonts w:ascii="GHEA Grapalat" w:hAnsi="GHEA Grapalat" w:cs="Sylfaen"/>
          <w:sz w:val="20"/>
          <w:szCs w:val="20"/>
          <w:lang w:val="hy-AM"/>
        </w:rPr>
        <w:t>ը։</w:t>
      </w:r>
    </w:p>
    <w:p w14:paraId="5150D904" w14:textId="6AEB953C"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FootnoteReference"/>
          <w:rFonts w:ascii="GHEA Grapalat" w:hAnsi="GHEA Grapalat"/>
          <w:sz w:val="20"/>
          <w:lang w:val="hy-AM"/>
        </w:rPr>
        <w:footnoteReference w:id="21"/>
      </w:r>
    </w:p>
    <w:p w14:paraId="56F428F3" w14:textId="20FCB7FE"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6FD3D93A"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2D4175F1"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ՆԳ-ն հրավերով հրապարակված շինարարական աշխատանքների նախահաշվային գինն է.</w:t>
      </w:r>
    </w:p>
    <w:p w14:paraId="4356595F"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62AF5B8A" w14:textId="7B0B4681"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ՎԳ –ն ծավալաթերթ-նախահաշվով սահմանված աշխատանքների դիմաց վճարվող գումարն է:</w:t>
      </w:r>
    </w:p>
    <w:p w14:paraId="7A9CC2D6" w14:textId="77777777" w:rsidR="00C845E5" w:rsidRPr="004B1B9E" w:rsidRDefault="00C845E5" w:rsidP="00EC60BB">
      <w:pPr>
        <w:tabs>
          <w:tab w:val="left" w:pos="1276"/>
        </w:tabs>
        <w:ind w:firstLine="360"/>
        <w:jc w:val="both"/>
        <w:rPr>
          <w:rFonts w:ascii="GHEA Grapalat" w:hAnsi="GHEA Grapalat" w:cs="Sylfaen"/>
          <w:sz w:val="20"/>
          <w:szCs w:val="20"/>
          <w:lang w:val="hy-AM"/>
        </w:rPr>
      </w:pPr>
    </w:p>
    <w:p w14:paraId="7B957D65" w14:textId="7B2140EF" w:rsidR="00F02279" w:rsidRPr="0093002B" w:rsidRDefault="00D00F91" w:rsidP="00EC60BB">
      <w:pPr>
        <w:ind w:firstLine="270"/>
        <w:jc w:val="both"/>
        <w:rPr>
          <w:rFonts w:ascii="GHEA Grapalat" w:hAnsi="GHEA Grapalat"/>
          <w:b/>
          <w:sz w:val="20"/>
          <w:szCs w:val="20"/>
          <w:lang w:val="hy-AM"/>
        </w:rPr>
      </w:pPr>
      <w:r>
        <w:rPr>
          <w:rFonts w:ascii="GHEA Grapalat" w:hAnsi="GHEA Grapalat"/>
          <w:b/>
          <w:sz w:val="20"/>
          <w:szCs w:val="20"/>
          <w:lang w:val="hy-AM"/>
        </w:rPr>
        <w:t xml:space="preserve">       </w:t>
      </w:r>
      <w:r w:rsidR="00F02279" w:rsidRPr="0093002B">
        <w:rPr>
          <w:rFonts w:ascii="GHEA Grapalat" w:hAnsi="GHEA Grapalat"/>
          <w:b/>
          <w:sz w:val="20"/>
          <w:szCs w:val="20"/>
          <w:lang w:val="hy-AM"/>
        </w:rPr>
        <w:t xml:space="preserve">6. </w:t>
      </w:r>
      <w:r>
        <w:rPr>
          <w:rFonts w:ascii="GHEA Grapalat" w:hAnsi="GHEA Grapalat"/>
          <w:b/>
          <w:sz w:val="20"/>
          <w:szCs w:val="20"/>
          <w:lang w:val="hy-AM"/>
        </w:rPr>
        <w:t xml:space="preserve">  </w:t>
      </w:r>
      <w:r w:rsidR="00F02279" w:rsidRPr="0093002B">
        <w:rPr>
          <w:rFonts w:ascii="GHEA Grapalat" w:hAnsi="GHEA Grapalat" w:cs="Sylfaen"/>
          <w:b/>
          <w:sz w:val="20"/>
          <w:szCs w:val="20"/>
          <w:lang w:val="hy-AM"/>
        </w:rPr>
        <w:t>ԿՈՂՄԵՐԻ</w:t>
      </w:r>
      <w:r w:rsidR="00F02279" w:rsidRPr="0093002B">
        <w:rPr>
          <w:rFonts w:ascii="GHEA Grapalat" w:hAnsi="GHEA Grapalat" w:cs="Times Armenian"/>
          <w:b/>
          <w:sz w:val="20"/>
          <w:szCs w:val="20"/>
          <w:lang w:val="hy-AM"/>
        </w:rPr>
        <w:t xml:space="preserve"> </w:t>
      </w:r>
      <w:r w:rsidR="00F02279" w:rsidRPr="0093002B">
        <w:rPr>
          <w:rFonts w:ascii="GHEA Grapalat" w:hAnsi="GHEA Grapalat" w:cs="Sylfaen"/>
          <w:b/>
          <w:sz w:val="20"/>
          <w:szCs w:val="20"/>
          <w:lang w:val="hy-AM"/>
        </w:rPr>
        <w:t>ՊԱՏԱՍԽԱՆԱՏՎՈՒԹՅՈՒՆԸ</w:t>
      </w:r>
    </w:p>
    <w:p w14:paraId="30F8903E" w14:textId="77777777" w:rsidR="00F02279" w:rsidRPr="0093002B" w:rsidRDefault="00F02279" w:rsidP="00D00F91">
      <w:pPr>
        <w:tabs>
          <w:tab w:val="left" w:pos="1080"/>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7A92B07E"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lastRenderedPageBreak/>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00113615" w:rsidRPr="0093002B">
        <w:rPr>
          <w:rFonts w:ascii="GHEA Grapalat" w:hAnsi="GHEA Grapalat" w:cs="Times Armenian"/>
          <w:sz w:val="20"/>
          <w:szCs w:val="20"/>
          <w:lang w:val="hy-AM"/>
        </w:rPr>
        <w:t>0,</w:t>
      </w:r>
      <w:r w:rsidR="00B575E9" w:rsidRPr="00B575E9">
        <w:rPr>
          <w:rFonts w:ascii="GHEA Grapalat" w:hAnsi="GHEA Grapalat" w:cs="Times Armenian"/>
          <w:sz w:val="20"/>
          <w:szCs w:val="20"/>
          <w:lang w:val="hy-AM"/>
        </w:rPr>
        <w:t>18</w:t>
      </w:r>
      <w:r w:rsidR="00113615" w:rsidRPr="0093002B">
        <w:rPr>
          <w:rFonts w:ascii="GHEA Grapalat" w:hAnsi="GHEA Grapalat" w:cs="Times Armenian"/>
          <w:sz w:val="20"/>
          <w:szCs w:val="20"/>
          <w:lang w:val="hy-AM"/>
        </w:rPr>
        <w:t xml:space="preserve"> (</w:t>
      </w:r>
      <w:r w:rsidR="00113615" w:rsidRPr="0093002B">
        <w:rPr>
          <w:rFonts w:ascii="GHEA Grapalat" w:hAnsi="GHEA Grapalat" w:cs="Sylfaen"/>
          <w:sz w:val="20"/>
          <w:szCs w:val="20"/>
          <w:lang w:val="hy-AM"/>
        </w:rPr>
        <w:t>զրո</w:t>
      </w:r>
      <w:r w:rsidR="00113615" w:rsidRPr="0093002B">
        <w:rPr>
          <w:rFonts w:ascii="GHEA Grapalat" w:hAnsi="GHEA Grapalat" w:cs="Arial"/>
          <w:sz w:val="20"/>
          <w:szCs w:val="20"/>
          <w:lang w:val="hy-AM"/>
        </w:rPr>
        <w:t xml:space="preserve"> </w:t>
      </w:r>
      <w:r w:rsidR="00113615" w:rsidRPr="0093002B">
        <w:rPr>
          <w:rFonts w:ascii="GHEA Grapalat" w:hAnsi="GHEA Grapalat" w:cs="Sylfaen"/>
          <w:sz w:val="20"/>
          <w:szCs w:val="20"/>
          <w:lang w:val="hy-AM"/>
        </w:rPr>
        <w:t>ամբողջ</w:t>
      </w:r>
      <w:r w:rsidR="00113615" w:rsidRPr="0093002B">
        <w:rPr>
          <w:rFonts w:ascii="GHEA Grapalat" w:hAnsi="GHEA Grapalat" w:cs="Arial"/>
          <w:sz w:val="20"/>
          <w:szCs w:val="20"/>
          <w:lang w:val="hy-AM"/>
        </w:rPr>
        <w:t xml:space="preserve"> </w:t>
      </w:r>
      <w:r w:rsidR="00B575E9">
        <w:rPr>
          <w:rFonts w:ascii="GHEA Grapalat" w:hAnsi="GHEA Grapalat" w:cs="Sylfaen"/>
          <w:sz w:val="20"/>
          <w:szCs w:val="20"/>
          <w:lang w:val="hy-AM"/>
        </w:rPr>
        <w:t>տասնութ</w:t>
      </w:r>
      <w:r w:rsidR="00113615" w:rsidRPr="0093002B">
        <w:rPr>
          <w:rFonts w:ascii="GHEA Grapalat" w:hAnsi="GHEA Grapalat" w:cs="Arial"/>
          <w:sz w:val="20"/>
          <w:szCs w:val="20"/>
          <w:lang w:val="hy-AM"/>
        </w:rPr>
        <w:t xml:space="preserve"> </w:t>
      </w:r>
      <w:r w:rsidR="00113615" w:rsidRPr="0093002B">
        <w:rPr>
          <w:rFonts w:ascii="GHEA Grapalat" w:hAnsi="GHEA Grapalat" w:cs="Sylfaen"/>
          <w:sz w:val="20"/>
          <w:szCs w:val="20"/>
          <w:lang w:val="hy-AM"/>
        </w:rPr>
        <w:t>հարյուրերորդական</w:t>
      </w:r>
      <w:r w:rsidR="00113615" w:rsidRPr="0093002B">
        <w:rPr>
          <w:rFonts w:ascii="GHEA Grapalat" w:hAnsi="GHEA Grapalat" w:cs="Arial"/>
          <w:sz w:val="20"/>
          <w:szCs w:val="20"/>
          <w:lang w:val="hy-AM"/>
        </w:rPr>
        <w:t>)</w:t>
      </w:r>
      <w:r w:rsidR="001E0CEE" w:rsidRPr="00FB1EC7">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05B3FEC5"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8A5470">
        <w:rPr>
          <w:rFonts w:ascii="GHEA Grapalat" w:hAnsi="GHEA Grapalat" w:cs="Arial"/>
          <w:sz w:val="20"/>
          <w:szCs w:val="20"/>
          <w:lang w:val="hy-AM"/>
        </w:rPr>
        <w:t>15</w:t>
      </w:r>
      <w:r w:rsidR="00113615" w:rsidRPr="0093002B">
        <w:rPr>
          <w:rFonts w:ascii="GHEA Grapalat" w:hAnsi="GHEA Grapalat" w:cs="Times Armenian"/>
          <w:sz w:val="20"/>
          <w:szCs w:val="20"/>
          <w:lang w:val="hy-AM"/>
        </w:rPr>
        <w:t xml:space="preserve"> (</w:t>
      </w:r>
      <w:r w:rsidR="008A5470">
        <w:rPr>
          <w:rFonts w:ascii="GHEA Grapalat" w:hAnsi="GHEA Grapalat" w:cs="Times Armenian"/>
          <w:sz w:val="20"/>
          <w:szCs w:val="20"/>
          <w:lang w:val="hy-AM"/>
        </w:rPr>
        <w:t>տասնհինգ</w:t>
      </w:r>
      <w:r w:rsidR="00113615" w:rsidRPr="0093002B">
        <w:rPr>
          <w:rFonts w:ascii="GHEA Grapalat" w:hAnsi="GHEA Grapalat" w:cs="Arial"/>
          <w:sz w:val="20"/>
          <w:szCs w:val="20"/>
          <w:lang w:val="hy-AM"/>
        </w:rPr>
        <w:t>)</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00C07E00" w:rsidRPr="0093002B">
        <w:rPr>
          <w:rStyle w:val="FootnoteReference"/>
          <w:rFonts w:ascii="GHEA Grapalat" w:hAnsi="GHEA Grapalat" w:cs="Sylfaen"/>
          <w:sz w:val="20"/>
          <w:szCs w:val="20"/>
          <w:lang w:val="hy-AM"/>
        </w:rPr>
        <w:footnoteReference w:id="22"/>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779E213A" w:rsidR="00CA24B0" w:rsidRPr="0093002B" w:rsidRDefault="004B1B9E" w:rsidP="00CA24B0">
      <w:pPr>
        <w:pStyle w:val="NormalWeb"/>
        <w:shd w:val="clear" w:color="auto" w:fill="FFFFFF"/>
        <w:spacing w:before="0" w:beforeAutospacing="0" w:after="0" w:afterAutospacing="0"/>
        <w:ind w:firstLine="375"/>
        <w:jc w:val="both"/>
        <w:rPr>
          <w:rFonts w:ascii="GHEA Grapalat" w:hAnsi="GHEA Grapalat"/>
          <w:lang w:val="hy-AM"/>
        </w:rPr>
      </w:pPr>
      <w:r>
        <w:rPr>
          <w:rFonts w:ascii="GHEA Grapalat" w:hAnsi="GHEA Grapalat" w:cs="Sylfaen"/>
          <w:sz w:val="20"/>
          <w:szCs w:val="20"/>
          <w:lang w:val="hy-AM"/>
        </w:rPr>
        <w:t xml:space="preserve">     </w:t>
      </w:r>
      <w:r w:rsidR="00993BA8"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FootnoteReference"/>
          <w:rFonts w:ascii="GHEA Grapalat" w:hAnsi="GHEA Grapalat" w:cs="Sylfaen"/>
          <w:sz w:val="20"/>
          <w:szCs w:val="20"/>
          <w:lang w:val="hy-AM"/>
        </w:rPr>
        <w:footnoteReference w:id="23"/>
      </w:r>
      <w:r w:rsidR="00CA24B0" w:rsidRPr="0093002B">
        <w:rPr>
          <w:rFonts w:ascii="GHEA Grapalat" w:hAnsi="GHEA Grapalat"/>
          <w:lang w:val="hy-AM"/>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4553"/>
        <w:gridCol w:w="4452"/>
      </w:tblGrid>
      <w:tr w:rsidR="001D3F8B" w:rsidRPr="00F26A71" w14:paraId="10020FA3" w14:textId="77777777" w:rsidTr="004116D2">
        <w:trPr>
          <w:jc w:val="center"/>
        </w:trPr>
        <w:tc>
          <w:tcPr>
            <w:tcW w:w="632" w:type="dxa"/>
            <w:tcBorders>
              <w:top w:val="single" w:sz="4" w:space="0" w:color="000000"/>
              <w:left w:val="single" w:sz="4" w:space="0" w:color="000000"/>
              <w:bottom w:val="single" w:sz="4" w:space="0" w:color="000000"/>
              <w:right w:val="single" w:sz="4" w:space="0" w:color="000000"/>
            </w:tcBorders>
            <w:hideMark/>
          </w:tcPr>
          <w:p w14:paraId="1A53A909" w14:textId="77777777" w:rsidR="001D3F8B" w:rsidRPr="00F26A71" w:rsidRDefault="001D3F8B" w:rsidP="004116D2">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ru-RU"/>
              </w:rPr>
              <w:t>N</w:t>
            </w:r>
          </w:p>
        </w:tc>
        <w:tc>
          <w:tcPr>
            <w:tcW w:w="4553" w:type="dxa"/>
            <w:tcBorders>
              <w:top w:val="single" w:sz="4" w:space="0" w:color="000000"/>
              <w:left w:val="single" w:sz="4" w:space="0" w:color="000000"/>
              <w:bottom w:val="single" w:sz="4" w:space="0" w:color="000000"/>
              <w:right w:val="single" w:sz="4" w:space="0" w:color="000000"/>
            </w:tcBorders>
            <w:hideMark/>
          </w:tcPr>
          <w:p w14:paraId="168889E0" w14:textId="77777777" w:rsidR="001D3F8B" w:rsidRPr="00F26A71" w:rsidRDefault="001D3F8B" w:rsidP="004116D2">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Խախտումը</w:t>
            </w:r>
          </w:p>
        </w:tc>
        <w:tc>
          <w:tcPr>
            <w:tcW w:w="4452" w:type="dxa"/>
            <w:tcBorders>
              <w:top w:val="single" w:sz="4" w:space="0" w:color="000000"/>
              <w:left w:val="single" w:sz="4" w:space="0" w:color="000000"/>
              <w:bottom w:val="single" w:sz="4" w:space="0" w:color="000000"/>
              <w:right w:val="single" w:sz="4" w:space="0" w:color="000000"/>
            </w:tcBorders>
            <w:hideMark/>
          </w:tcPr>
          <w:p w14:paraId="0F1E146B" w14:textId="77777777" w:rsidR="001D3F8B" w:rsidRPr="00F26A71" w:rsidRDefault="001D3F8B" w:rsidP="004116D2">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Պատասխանատվությունը</w:t>
            </w:r>
          </w:p>
        </w:tc>
      </w:tr>
      <w:tr w:rsidR="001D3F8B" w:rsidRPr="00F26A71" w14:paraId="57E605A2" w14:textId="77777777" w:rsidTr="004116D2">
        <w:trPr>
          <w:trHeight w:val="575"/>
          <w:jc w:val="center"/>
        </w:trPr>
        <w:tc>
          <w:tcPr>
            <w:tcW w:w="632" w:type="dxa"/>
            <w:tcBorders>
              <w:top w:val="single" w:sz="4" w:space="0" w:color="000000"/>
              <w:left w:val="single" w:sz="4" w:space="0" w:color="000000"/>
              <w:bottom w:val="single" w:sz="4" w:space="0" w:color="000000"/>
              <w:right w:val="single" w:sz="4" w:space="0" w:color="000000"/>
            </w:tcBorders>
            <w:hideMark/>
          </w:tcPr>
          <w:p w14:paraId="3A1E8D9F" w14:textId="77777777" w:rsidR="001D3F8B" w:rsidRPr="00F26A71" w:rsidRDefault="001D3F8B" w:rsidP="004116D2">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1</w:t>
            </w:r>
          </w:p>
        </w:tc>
        <w:tc>
          <w:tcPr>
            <w:tcW w:w="4553" w:type="dxa"/>
            <w:tcBorders>
              <w:top w:val="single" w:sz="4" w:space="0" w:color="000000"/>
              <w:left w:val="single" w:sz="4" w:space="0" w:color="000000"/>
              <w:bottom w:val="single" w:sz="4" w:space="0" w:color="000000"/>
              <w:right w:val="single" w:sz="4" w:space="0" w:color="000000"/>
            </w:tcBorders>
            <w:hideMark/>
          </w:tcPr>
          <w:p w14:paraId="412BE973" w14:textId="77777777" w:rsidR="001D3F8B" w:rsidRPr="00F26A71" w:rsidRDefault="001D3F8B" w:rsidP="004116D2">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Շինարարական հրապարակի պատշաճ կազմակերպումը, կահավորումը չկատարելը</w:t>
            </w:r>
          </w:p>
        </w:tc>
        <w:tc>
          <w:tcPr>
            <w:tcW w:w="4452" w:type="dxa"/>
            <w:tcBorders>
              <w:top w:val="single" w:sz="4" w:space="0" w:color="000000"/>
              <w:left w:val="single" w:sz="4" w:space="0" w:color="000000"/>
              <w:bottom w:val="single" w:sz="4" w:space="0" w:color="000000"/>
              <w:right w:val="single" w:sz="4" w:space="0" w:color="000000"/>
            </w:tcBorders>
            <w:hideMark/>
          </w:tcPr>
          <w:p w14:paraId="4CA7AEB4" w14:textId="77777777" w:rsidR="001D3F8B" w:rsidRPr="00F26A71" w:rsidRDefault="001D3F8B" w:rsidP="004116D2">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r w:rsidR="001D3F8B" w:rsidRPr="00F26A71" w14:paraId="7F903327" w14:textId="77777777" w:rsidTr="004116D2">
        <w:trPr>
          <w:jc w:val="center"/>
        </w:trPr>
        <w:tc>
          <w:tcPr>
            <w:tcW w:w="632" w:type="dxa"/>
            <w:tcBorders>
              <w:top w:val="single" w:sz="4" w:space="0" w:color="000000"/>
              <w:left w:val="single" w:sz="4" w:space="0" w:color="000000"/>
              <w:bottom w:val="single" w:sz="4" w:space="0" w:color="000000"/>
              <w:right w:val="single" w:sz="4" w:space="0" w:color="000000"/>
            </w:tcBorders>
            <w:hideMark/>
          </w:tcPr>
          <w:p w14:paraId="2E72F451" w14:textId="77777777" w:rsidR="001D3F8B" w:rsidRPr="00F26A71" w:rsidRDefault="001D3F8B" w:rsidP="004116D2">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2</w:t>
            </w:r>
          </w:p>
        </w:tc>
        <w:tc>
          <w:tcPr>
            <w:tcW w:w="4553" w:type="dxa"/>
            <w:tcBorders>
              <w:top w:val="single" w:sz="4" w:space="0" w:color="000000"/>
              <w:left w:val="single" w:sz="4" w:space="0" w:color="000000"/>
              <w:bottom w:val="single" w:sz="4" w:space="0" w:color="000000"/>
              <w:right w:val="single" w:sz="4" w:space="0" w:color="000000"/>
            </w:tcBorders>
            <w:hideMark/>
          </w:tcPr>
          <w:p w14:paraId="0B138073" w14:textId="77777777" w:rsidR="001D3F8B" w:rsidRPr="00F26A71" w:rsidRDefault="001D3F8B" w:rsidP="004116D2">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ru-RU"/>
              </w:rPr>
              <w:t>Տ</w:t>
            </w:r>
            <w:r w:rsidRPr="00F26A71">
              <w:rPr>
                <w:rFonts w:ascii="GHEA Grapalat" w:eastAsia="MS Mincho" w:hAnsi="GHEA Grapalat" w:cs="MS Mincho"/>
                <w:spacing w:val="-10"/>
                <w:sz w:val="20"/>
                <w:szCs w:val="20"/>
                <w:lang w:val="hy-AM"/>
              </w:rPr>
              <w:t>եխնիկական անվտանգությա</w:t>
            </w:r>
            <w:r w:rsidRPr="00F26A71">
              <w:rPr>
                <w:rFonts w:ascii="GHEA Grapalat" w:eastAsia="MS Mincho" w:hAnsi="GHEA Grapalat" w:cs="MS Mincho"/>
                <w:spacing w:val="-10"/>
                <w:sz w:val="20"/>
                <w:szCs w:val="20"/>
                <w:lang w:val="ru-RU"/>
              </w:rPr>
              <w:t xml:space="preserve">ն </w:t>
            </w:r>
            <w:r w:rsidRPr="00F26A71">
              <w:rPr>
                <w:rFonts w:ascii="GHEA Grapalat" w:eastAsia="MS Mincho" w:hAnsi="GHEA Grapalat" w:cs="MS Mincho"/>
                <w:spacing w:val="-10"/>
                <w:sz w:val="20"/>
                <w:szCs w:val="20"/>
                <w:lang w:val="hy-AM"/>
              </w:rPr>
              <w:t>նորմերի չպահպան</w:t>
            </w:r>
            <w:r w:rsidRPr="00F26A71">
              <w:rPr>
                <w:rFonts w:ascii="GHEA Grapalat" w:eastAsia="MS Mincho" w:hAnsi="GHEA Grapalat" w:cs="MS Mincho"/>
                <w:spacing w:val="-10"/>
                <w:sz w:val="20"/>
                <w:szCs w:val="20"/>
                <w:lang w:val="ru-RU"/>
              </w:rPr>
              <w:t>ելը</w:t>
            </w:r>
          </w:p>
        </w:tc>
        <w:tc>
          <w:tcPr>
            <w:tcW w:w="4452" w:type="dxa"/>
            <w:tcBorders>
              <w:top w:val="single" w:sz="4" w:space="0" w:color="000000"/>
              <w:left w:val="single" w:sz="4" w:space="0" w:color="000000"/>
              <w:bottom w:val="single" w:sz="4" w:space="0" w:color="000000"/>
              <w:right w:val="single" w:sz="4" w:space="0" w:color="000000"/>
            </w:tcBorders>
            <w:hideMark/>
          </w:tcPr>
          <w:p w14:paraId="06337806" w14:textId="77777777" w:rsidR="001D3F8B" w:rsidRPr="00F26A71" w:rsidRDefault="001D3F8B" w:rsidP="004116D2">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r w:rsidR="001D3F8B" w:rsidRPr="00F26A71" w14:paraId="73251803" w14:textId="77777777" w:rsidTr="004116D2">
        <w:trPr>
          <w:jc w:val="center"/>
        </w:trPr>
        <w:tc>
          <w:tcPr>
            <w:tcW w:w="632" w:type="dxa"/>
            <w:tcBorders>
              <w:top w:val="single" w:sz="4" w:space="0" w:color="000000"/>
              <w:left w:val="single" w:sz="4" w:space="0" w:color="000000"/>
              <w:bottom w:val="single" w:sz="4" w:space="0" w:color="000000"/>
              <w:right w:val="single" w:sz="4" w:space="0" w:color="000000"/>
            </w:tcBorders>
            <w:hideMark/>
          </w:tcPr>
          <w:p w14:paraId="5A07491E" w14:textId="77777777" w:rsidR="001D3F8B" w:rsidRPr="00F26A71" w:rsidRDefault="001D3F8B" w:rsidP="004116D2">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3</w:t>
            </w:r>
          </w:p>
        </w:tc>
        <w:tc>
          <w:tcPr>
            <w:tcW w:w="4553" w:type="dxa"/>
            <w:tcBorders>
              <w:top w:val="single" w:sz="4" w:space="0" w:color="000000"/>
              <w:left w:val="single" w:sz="4" w:space="0" w:color="000000"/>
              <w:bottom w:val="single" w:sz="4" w:space="0" w:color="000000"/>
              <w:right w:val="single" w:sz="4" w:space="0" w:color="000000"/>
            </w:tcBorders>
            <w:hideMark/>
          </w:tcPr>
          <w:p w14:paraId="648CD7BE" w14:textId="77777777" w:rsidR="001D3F8B" w:rsidRPr="00F26A71" w:rsidRDefault="001D3F8B" w:rsidP="004116D2">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Սանիտարահիգիենիկ և  բնապահպանական նորմերի չպահպանելը</w:t>
            </w:r>
          </w:p>
        </w:tc>
        <w:tc>
          <w:tcPr>
            <w:tcW w:w="4452" w:type="dxa"/>
            <w:tcBorders>
              <w:top w:val="single" w:sz="4" w:space="0" w:color="000000"/>
              <w:left w:val="single" w:sz="4" w:space="0" w:color="000000"/>
              <w:bottom w:val="single" w:sz="4" w:space="0" w:color="000000"/>
              <w:right w:val="single" w:sz="4" w:space="0" w:color="000000"/>
            </w:tcBorders>
            <w:hideMark/>
          </w:tcPr>
          <w:p w14:paraId="0A3D77AF" w14:textId="77777777" w:rsidR="001D3F8B" w:rsidRPr="00F26A71" w:rsidRDefault="001D3F8B" w:rsidP="004116D2">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bl>
    <w:p w14:paraId="62A3A3F3" w14:textId="4989489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2DA13FE3" w14:textId="77777777" w:rsidR="00F02279" w:rsidRPr="0093002B" w:rsidRDefault="00F02279" w:rsidP="00F02279">
      <w:pPr>
        <w:tabs>
          <w:tab w:val="left" w:pos="1276"/>
        </w:tabs>
        <w:ind w:firstLine="720"/>
        <w:jc w:val="both"/>
        <w:rPr>
          <w:rFonts w:ascii="GHEA Grapalat" w:hAnsi="GHEA Grapalat"/>
          <w:sz w:val="20"/>
          <w:szCs w:val="20"/>
          <w:lang w:val="hy-AM"/>
        </w:rPr>
      </w:pP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27D5019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ab/>
      </w:r>
    </w:p>
    <w:p w14:paraId="31AAFFDB" w14:textId="7EE5E48E"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00FC51BE">
        <w:rPr>
          <w:rFonts w:ascii="GHEA Grapalat" w:hAnsi="GHEA Grapalat"/>
          <w:b/>
          <w:sz w:val="20"/>
          <w:szCs w:val="20"/>
          <w:lang w:val="hy-AM"/>
        </w:rPr>
        <w:t xml:space="preserve">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lastRenderedPageBreak/>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6F8FE1B"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693917B7"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4E4FB360"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sidRPr="00621143">
        <w:rPr>
          <w:rFonts w:ascii="GHEA Grapalat" w:hAnsi="GHEA Grapalat"/>
          <w:sz w:val="20"/>
          <w:lang w:val="pt-BR"/>
        </w:rPr>
        <w:t>Ընդ որում  սույն ենթակետի կիրառման դեպքում ենթակապալառու չի կարող հանդիսանալ ՀՀ կառավարության 20.06.2025թ. թիվ 817-Ա որոշմա</w:t>
      </w:r>
      <w:r w:rsidRPr="00621143">
        <w:rPr>
          <w:lang w:val="pt-BR"/>
        </w:rPr>
        <w:t xml:space="preserve"> </w:t>
      </w:r>
      <w:r w:rsidRPr="00621143">
        <w:rPr>
          <w:rFonts w:ascii="GHEA Grapalat" w:hAnsi="GHEA Grapalat"/>
          <w:sz w:val="20"/>
          <w:lang w:val="pt-BR"/>
        </w:rPr>
        <w:t>ն 2-թդ կետի 2-րդ ենթակետով նախատեսված ցուցակում ներառված կազմակերպությունը</w:t>
      </w:r>
      <w:r w:rsidRPr="0093002B">
        <w:rPr>
          <w:rFonts w:ascii="GHEA Grapalat" w:hAnsi="GHEA Grapalat" w:cs="Sylfaen"/>
          <w:sz w:val="20"/>
          <w:szCs w:val="20"/>
          <w:lang w:val="hy-AM"/>
        </w:rPr>
        <w:t>:</w:t>
      </w:r>
      <w:r w:rsidRPr="0093002B">
        <w:rPr>
          <w:rStyle w:val="FootnoteReference"/>
          <w:rFonts w:ascii="GHEA Grapalat" w:hAnsi="GHEA Grapalat" w:cs="Sylfaen"/>
          <w:sz w:val="20"/>
          <w:szCs w:val="20"/>
          <w:lang w:val="hy-AM"/>
        </w:rPr>
        <w:footnoteReference w:id="24"/>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FootnoteReference"/>
          <w:rFonts w:ascii="GHEA Grapalat" w:hAnsi="GHEA Grapalat" w:cs="Sylfaen"/>
          <w:sz w:val="20"/>
          <w:szCs w:val="20"/>
          <w:lang w:val="hy-AM"/>
        </w:rPr>
        <w:footnoteReference w:id="25"/>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 xml:space="preserve">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w:t>
      </w:r>
      <w:r w:rsidRPr="0093002B">
        <w:rPr>
          <w:rFonts w:ascii="GHEA Grapalat" w:hAnsi="GHEA Grapalat" w:cs="Sylfaen"/>
          <w:sz w:val="20"/>
          <w:szCs w:val="20"/>
          <w:lang w:val="hy-AM"/>
        </w:rPr>
        <w:lastRenderedPageBreak/>
        <w:t>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2D9F73C7" w:rsidR="004A1CC7" w:rsidRDefault="00F02279" w:rsidP="004A1CC7">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4AD368A6" w14:textId="77777777" w:rsidR="00AE51A3" w:rsidRDefault="00AE51A3" w:rsidP="00AE51A3">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26"/>
      </w:r>
    </w:p>
    <w:p w14:paraId="53F76B54" w14:textId="22A7A28A"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w:t>
      </w:r>
      <w:r w:rsidR="00AE51A3">
        <w:rPr>
          <w:rFonts w:ascii="GHEA Grapalat" w:hAnsi="GHEA Grapalat"/>
          <w:sz w:val="20"/>
          <w:szCs w:val="20"/>
          <w:lang w:val="hy-AM"/>
        </w:rPr>
        <w:t>3</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53AE2CCA"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8.1</w:t>
      </w:r>
      <w:r w:rsidR="00AE51A3">
        <w:rPr>
          <w:rFonts w:ascii="GHEA Grapalat" w:hAnsi="GHEA Grapalat"/>
          <w:sz w:val="20"/>
          <w:szCs w:val="20"/>
          <w:lang w:val="hy-AM"/>
        </w:rPr>
        <w:t>4</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00402F27">
        <w:rPr>
          <w:rFonts w:ascii="GHEA Grapalat" w:hAnsi="GHEA Grapalat" w:cs="Times Armenian"/>
          <w:sz w:val="20"/>
          <w:szCs w:val="20"/>
          <w:lang w:val="hy-AM"/>
        </w:rPr>
        <w:t xml:space="preserve">N 1, N 2, N 3, </w:t>
      </w:r>
      <w:r w:rsidR="00402F27">
        <w:rPr>
          <w:rFonts w:ascii="GHEA Grapalat" w:hAnsi="GHEA Grapalat" w:cs="Arial"/>
          <w:sz w:val="20"/>
          <w:szCs w:val="20"/>
          <w:lang w:val="hy-AM"/>
        </w:rPr>
        <w:t>N 4, N 4.1 և N 5</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1914222D" w14:textId="3EC26C7E" w:rsidR="001E0CEE" w:rsidRDefault="001E0CEE" w:rsidP="001E0CEE">
      <w:pPr>
        <w:ind w:firstLine="708"/>
        <w:jc w:val="both"/>
        <w:rPr>
          <w:rFonts w:ascii="GHEA Grapalat" w:hAnsi="GHEA Grapalat" w:cs="Sylfaen"/>
          <w:b/>
          <w:sz w:val="20"/>
          <w:szCs w:val="20"/>
          <w:lang w:val="hy-AM"/>
        </w:rPr>
      </w:pPr>
      <w:r w:rsidRPr="00FB1EC7">
        <w:rPr>
          <w:rFonts w:ascii="GHEA Grapalat" w:hAnsi="GHEA Grapalat" w:cs="Sylfaen"/>
          <w:sz w:val="20"/>
          <w:szCs w:val="20"/>
          <w:lang w:val="hy-AM"/>
        </w:rPr>
        <w:t>8.1</w:t>
      </w:r>
      <w:r w:rsidR="00AE51A3">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Pr>
          <w:rFonts w:ascii="GHEA Grapalat" w:hAnsi="GHEA Grapalat" w:cs="Sylfaen"/>
          <w:sz w:val="20"/>
          <w:szCs w:val="20"/>
          <w:lang w:val="hy-AM"/>
        </w:rPr>
        <w:t xml:space="preserve"> է</w:t>
      </w:r>
      <w:r w:rsidRPr="00F34769">
        <w:rPr>
          <w:rFonts w:ascii="GHEA Grapalat" w:hAnsi="GHEA Grapalat" w:cs="Sylfaen"/>
          <w:sz w:val="20"/>
          <w:szCs w:val="20"/>
          <w:lang w:val="hy-AM"/>
        </w:rPr>
        <w:t xml:space="preserve"> </w:t>
      </w:r>
      <w:r w:rsidR="00B575E9" w:rsidRPr="005C760C">
        <w:rPr>
          <w:rFonts w:ascii="GHEA Grapalat" w:hAnsi="GHEA Grapalat" w:cs="Sylfaen"/>
          <w:b/>
          <w:bCs/>
          <w:sz w:val="20"/>
          <w:szCs w:val="20"/>
          <w:lang w:val="hy-AM"/>
        </w:rPr>
        <w:t xml:space="preserve">Երևան քաղաքի </w:t>
      </w:r>
      <w:r w:rsidR="00923904">
        <w:rPr>
          <w:rFonts w:ascii="GHEA Grapalat" w:hAnsi="GHEA Grapalat" w:cs="Sylfaen"/>
          <w:b/>
          <w:bCs/>
          <w:sz w:val="20"/>
          <w:szCs w:val="20"/>
          <w:lang w:val="hy-AM"/>
        </w:rPr>
        <w:t>Արաբկիր</w:t>
      </w:r>
      <w:r w:rsidR="00B575E9">
        <w:rPr>
          <w:rFonts w:ascii="GHEA Grapalat" w:hAnsi="GHEA Grapalat" w:cs="Sylfaen"/>
          <w:b/>
          <w:bCs/>
          <w:sz w:val="20"/>
          <w:szCs w:val="20"/>
          <w:lang w:val="hy-AM"/>
        </w:rPr>
        <w:t xml:space="preserve"> վարչական շրջանի ղեկավարի աշխատակազմը</w:t>
      </w:r>
      <w:r w:rsidR="00B87DA2">
        <w:rPr>
          <w:rFonts w:ascii="GHEA Grapalat" w:hAnsi="GHEA Grapalat" w:cs="Sylfaen"/>
          <w:b/>
          <w:sz w:val="20"/>
          <w:szCs w:val="20"/>
          <w:lang w:val="hy-AM"/>
        </w:rPr>
        <w:t>:</w:t>
      </w:r>
    </w:p>
    <w:p w14:paraId="3BCE4DD4" w14:textId="44CBBF05" w:rsidR="00C959F1" w:rsidRDefault="00C959F1" w:rsidP="00C959F1">
      <w:pPr>
        <w:ind w:firstLine="708"/>
        <w:jc w:val="both"/>
        <w:rPr>
          <w:rFonts w:ascii="GHEA Grapalat" w:hAnsi="GHEA Grapalat"/>
          <w:sz w:val="20"/>
          <w:szCs w:val="20"/>
          <w:vertAlign w:val="superscript"/>
          <w:lang w:val="hy-AM" w:eastAsia="ru-RU"/>
        </w:rPr>
      </w:pPr>
      <w:r w:rsidRPr="00FB1EC7">
        <w:rPr>
          <w:rFonts w:ascii="GHEA Grapalat" w:hAnsi="GHEA Grapalat"/>
          <w:sz w:val="20"/>
          <w:szCs w:val="20"/>
          <w:lang w:val="hy-AM" w:eastAsia="ru-RU"/>
        </w:rPr>
        <w:t>8.1</w:t>
      </w:r>
      <w:r w:rsidR="00AE51A3">
        <w:rPr>
          <w:rFonts w:ascii="GHEA Grapalat" w:hAnsi="GHEA Grapalat"/>
          <w:sz w:val="20"/>
          <w:szCs w:val="20"/>
          <w:lang w:val="hy-AM" w:eastAsia="ru-RU"/>
        </w:rPr>
        <w:t>6</w:t>
      </w:r>
      <w:r w:rsidRPr="00FB1EC7">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FB1EC7">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Pr="005D36B1">
        <w:rPr>
          <w:rFonts w:ascii="GHEA Grapalat" w:hAnsi="GHEA Grapalat"/>
          <w:sz w:val="20"/>
          <w:szCs w:val="20"/>
          <w:lang w:val="hy-AM" w:eastAsia="ru-RU"/>
        </w:rPr>
        <w:t>քսանհինգապատիկը, ապա Պատվիրատուի կողմից համաձայնագիր կկնքվի, եթե Կապալառուի կողմից տուժանքի ձևով ներկայացված որակավորման և պայմանագրի ապահովումներ</w:t>
      </w:r>
      <w:r>
        <w:rPr>
          <w:rFonts w:ascii="GHEA Grapalat" w:hAnsi="GHEA Grapalat"/>
          <w:sz w:val="20"/>
          <w:szCs w:val="20"/>
          <w:lang w:val="hy-AM" w:eastAsia="ru-RU"/>
        </w:rPr>
        <w:t xml:space="preserve">ը </w:t>
      </w:r>
      <w:r w:rsidRPr="005D36B1">
        <w:rPr>
          <w:rFonts w:ascii="GHEA Grapalat" w:hAnsi="GHEA Grapalat"/>
          <w:sz w:val="20"/>
          <w:szCs w:val="20"/>
          <w:lang w:val="hy-AM" w:eastAsia="ru-RU"/>
        </w:rPr>
        <w:t>փոխարինվում են  երաշխիքով կամ կանխիկ փողով` հաշվի առնելով ՀՀ կառավարության 2017 թվականի մայիսի 4-ի N 526-Ն որոշման N 1 հավելվածի 32-րդ կետի</w:t>
      </w:r>
      <w:r w:rsidRPr="007F3D95">
        <w:rPr>
          <w:rFonts w:ascii="GHEA Grapalat" w:hAnsi="GHEA Grapalat"/>
          <w:sz w:val="20"/>
          <w:szCs w:val="20"/>
          <w:lang w:val="hy-AM" w:eastAsia="ru-RU"/>
        </w:rPr>
        <w:t xml:space="preserve"> 1-ին ենթակետի «գ» և</w:t>
      </w:r>
      <w:r w:rsidRPr="005D36B1">
        <w:rPr>
          <w:rFonts w:ascii="GHEA Grapalat" w:hAnsi="GHEA Grapalat"/>
          <w:sz w:val="20"/>
          <w:szCs w:val="20"/>
          <w:lang w:val="hy-AM" w:eastAsia="ru-RU"/>
        </w:rPr>
        <w:t xml:space="preserve"> 17-րդ ենթակետի «բ» պարբերութ</w:t>
      </w:r>
      <w:r w:rsidRPr="007F3D95">
        <w:rPr>
          <w:rFonts w:ascii="GHEA Grapalat" w:hAnsi="GHEA Grapalat"/>
          <w:sz w:val="20"/>
          <w:szCs w:val="20"/>
          <w:lang w:val="hy-AM" w:eastAsia="ru-RU"/>
        </w:rPr>
        <w:t>յունների</w:t>
      </w:r>
      <w:r w:rsidRPr="005D36B1">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 աշխատանքային օրվա ընթացքում։ Հակառակ դեպքում պայմանագիրը Պատվիրատուի կողմից միակողմանիորեն լուծվում է:</w:t>
      </w:r>
      <w:r w:rsidRPr="005D36B1">
        <w:rPr>
          <w:rFonts w:ascii="GHEA Grapalat" w:hAnsi="GHEA Grapalat"/>
          <w:sz w:val="20"/>
          <w:szCs w:val="20"/>
          <w:vertAlign w:val="superscript"/>
          <w:lang w:val="hy-AM" w:eastAsia="ru-RU"/>
        </w:rPr>
        <w:t>35</w:t>
      </w:r>
      <w:r w:rsidRPr="005D36B1">
        <w:rPr>
          <w:rStyle w:val="FootnoteReference"/>
          <w:rFonts w:ascii="GHEA Grapalat" w:hAnsi="GHEA Grapalat"/>
          <w:color w:val="FFFFFF"/>
          <w:sz w:val="20"/>
          <w:szCs w:val="20"/>
          <w:lang w:val="hy-AM" w:eastAsia="ru-RU"/>
        </w:rPr>
        <w:footnoteReference w:id="27"/>
      </w:r>
    </w:p>
    <w:p w14:paraId="606232ED" w14:textId="77777777" w:rsidR="00C959F1" w:rsidRPr="008D72DB" w:rsidRDefault="00C959F1" w:rsidP="001E0CEE">
      <w:pPr>
        <w:ind w:firstLine="708"/>
        <w:jc w:val="both"/>
        <w:rPr>
          <w:rFonts w:ascii="GHEA Grapalat" w:hAnsi="GHEA Grapalat" w:cs="Sylfaen"/>
          <w:b/>
          <w:bCs/>
          <w:sz w:val="20"/>
          <w:szCs w:val="20"/>
          <w:lang w:val="hy-AM"/>
        </w:rPr>
      </w:pPr>
    </w:p>
    <w:p w14:paraId="64A147CE" w14:textId="77777777" w:rsidR="00F02279" w:rsidRPr="0093002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lastRenderedPageBreak/>
              <w:t>ՊԱՏՎԻՐԱՏՈՒ</w:t>
            </w:r>
          </w:p>
          <w:p w14:paraId="1B5DF04B" w14:textId="77777777" w:rsidR="00F02279" w:rsidRPr="0093002B" w:rsidRDefault="00F02279" w:rsidP="00545BDE">
            <w:pPr>
              <w:rPr>
                <w:rFonts w:ascii="GHEA Grapalat" w:hAnsi="GHEA Grapalat"/>
                <w:sz w:val="22"/>
                <w:szCs w:val="22"/>
                <w:lang w:val="ru-RU"/>
              </w:rPr>
            </w:pPr>
          </w:p>
          <w:p w14:paraId="7DD827FD" w14:textId="77777777" w:rsidR="00F02279" w:rsidRPr="0093002B" w:rsidRDefault="00F02279" w:rsidP="00545BDE">
            <w:pPr>
              <w:rPr>
                <w:rFonts w:ascii="GHEA Grapalat" w:hAnsi="GHEA Grapalat"/>
                <w:lang w:val="ru-RU"/>
              </w:rPr>
            </w:pP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2B482194" w14:textId="77777777" w:rsidR="00F02279" w:rsidRPr="0093002B" w:rsidRDefault="00F02279" w:rsidP="00F02279">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31E9C5F2" w14:textId="77777777" w:rsidR="00363377" w:rsidRDefault="00363377" w:rsidP="001E0CEE">
      <w:pPr>
        <w:ind w:firstLine="567"/>
        <w:jc w:val="right"/>
        <w:rPr>
          <w:rFonts w:ascii="GHEA Grapalat" w:hAnsi="GHEA Grapalat" w:cs="Sylfaen"/>
          <w:i/>
          <w:sz w:val="20"/>
          <w:szCs w:val="20"/>
          <w:lang w:val="hy-AM"/>
        </w:rPr>
        <w:sectPr w:rsidR="00363377" w:rsidSect="00545BDE">
          <w:footnotePr>
            <w:pos w:val="beneathText"/>
          </w:footnotePr>
          <w:pgSz w:w="11906" w:h="16838" w:code="9"/>
          <w:pgMar w:top="533" w:right="707" w:bottom="720" w:left="663" w:header="561" w:footer="561" w:gutter="0"/>
          <w:cols w:space="720"/>
        </w:sectPr>
      </w:pPr>
    </w:p>
    <w:p w14:paraId="2A64F3EF" w14:textId="77777777" w:rsidR="001E0CEE" w:rsidRPr="00FB1EC7" w:rsidRDefault="001E0CEE" w:rsidP="001E0CEE">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7DEEE778" w14:textId="77777777"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5132EA04"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29488C5F" w14:textId="77777777" w:rsidR="001E0CEE" w:rsidRPr="00FB1EC7" w:rsidRDefault="001E0CEE" w:rsidP="001E0CEE">
      <w:pPr>
        <w:jc w:val="center"/>
        <w:rPr>
          <w:rFonts w:ascii="GHEA Grapalat" w:hAnsi="GHEA Grapalat" w:cs="Sylfaen"/>
          <w:b/>
          <w:lang w:val="hy-AM"/>
        </w:rPr>
      </w:pPr>
    </w:p>
    <w:p w14:paraId="081881F8" w14:textId="77777777" w:rsidR="00363377" w:rsidRPr="001C14B7" w:rsidRDefault="00363377" w:rsidP="00563247">
      <w:pPr>
        <w:jc w:val="center"/>
        <w:rPr>
          <w:rFonts w:ascii="GHEA Grapalat" w:hAnsi="GHEA Grapalat" w:cs="Calibri"/>
          <w:lang w:val="hy-AM"/>
        </w:rPr>
      </w:pPr>
    </w:p>
    <w:p w14:paraId="1773A317" w14:textId="77777777" w:rsidR="00363377" w:rsidRPr="001C14B7" w:rsidRDefault="00363377" w:rsidP="00563247">
      <w:pPr>
        <w:jc w:val="center"/>
        <w:rPr>
          <w:rFonts w:ascii="GHEA Grapalat" w:hAnsi="GHEA Grapalat" w:cs="Calibri"/>
          <w:lang w:val="hy-AM"/>
        </w:rPr>
      </w:pPr>
    </w:p>
    <w:p w14:paraId="0F77E578" w14:textId="7B843E0E" w:rsidR="00563247" w:rsidRPr="00563247" w:rsidRDefault="00563247" w:rsidP="00563247">
      <w:pPr>
        <w:jc w:val="center"/>
        <w:rPr>
          <w:rFonts w:ascii="GHEA Grapalat" w:hAnsi="GHEA Grapalat" w:cs="Calibri"/>
        </w:rPr>
      </w:pPr>
      <w:r w:rsidRPr="00563247">
        <w:rPr>
          <w:rFonts w:ascii="GHEA Grapalat" w:hAnsi="GHEA Grapalat" w:cs="Calibri"/>
        </w:rPr>
        <w:t>ՏԵԽՆԻԿԱԿԱՆ ԲՆՈՒԹԱԳԻՐ-ԳՆՄԱՆ ԺԱՄԱՆԱԿԱՑՈՒՅՑ</w:t>
      </w:r>
    </w:p>
    <w:p w14:paraId="0A00A615" w14:textId="77777777" w:rsidR="00563247" w:rsidRDefault="00563247" w:rsidP="00024FD9">
      <w:pPr>
        <w:jc w:val="right"/>
        <w:rPr>
          <w:rFonts w:ascii="GHEA Grapalat" w:hAnsi="GHEA Grapalat"/>
          <w:bCs/>
          <w:sz w:val="16"/>
          <w:szCs w:val="16"/>
          <w:lang w:val="hy-AM"/>
        </w:rPr>
      </w:pPr>
    </w:p>
    <w:p w14:paraId="78DCAB31" w14:textId="77777777" w:rsidR="00563247" w:rsidRPr="00636701" w:rsidRDefault="00563247" w:rsidP="00024FD9">
      <w:pPr>
        <w:jc w:val="right"/>
        <w:rPr>
          <w:rFonts w:ascii="GHEA Grapalat" w:hAnsi="GHEA Grapalat"/>
          <w:bCs/>
          <w:sz w:val="16"/>
          <w:szCs w:val="16"/>
          <w:lang w:val="hy-AM"/>
        </w:rPr>
      </w:pPr>
    </w:p>
    <w:p w14:paraId="423FEA2F" w14:textId="22CEBFB1" w:rsidR="00EF4B74" w:rsidRDefault="00EF4B74" w:rsidP="00563247">
      <w:pPr>
        <w:ind w:firstLine="567"/>
        <w:rPr>
          <w:rFonts w:ascii="GHEA Grapalat" w:hAnsi="GHEA Grapalat"/>
          <w:bCs/>
          <w:sz w:val="18"/>
          <w:szCs w:val="18"/>
          <w:lang w:val="hy-AM"/>
        </w:rPr>
      </w:pPr>
    </w:p>
    <w:tbl>
      <w:tblPr>
        <w:tblW w:w="15367" w:type="dxa"/>
        <w:tblLook w:val="04A0" w:firstRow="1" w:lastRow="0" w:firstColumn="1" w:lastColumn="0" w:noHBand="0" w:noVBand="1"/>
      </w:tblPr>
      <w:tblGrid>
        <w:gridCol w:w="639"/>
        <w:gridCol w:w="821"/>
        <w:gridCol w:w="7985"/>
        <w:gridCol w:w="1519"/>
        <w:gridCol w:w="1081"/>
        <w:gridCol w:w="3322"/>
      </w:tblGrid>
      <w:tr w:rsidR="00563247" w:rsidRPr="000D4C3B" w14:paraId="219AE551" w14:textId="77777777" w:rsidTr="00472FC0">
        <w:trPr>
          <w:cantSplit/>
          <w:trHeight w:val="20"/>
        </w:trPr>
        <w:tc>
          <w:tcPr>
            <w:tcW w:w="15367"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11205CF5"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Աշխատանք</w:t>
            </w:r>
            <w:proofErr w:type="spellEnd"/>
          </w:p>
        </w:tc>
      </w:tr>
      <w:tr w:rsidR="00563247" w:rsidRPr="000D4C3B" w14:paraId="662988D6" w14:textId="77777777" w:rsidTr="00472FC0">
        <w:trPr>
          <w:cantSplit/>
          <w:trHeight w:val="20"/>
        </w:trPr>
        <w:tc>
          <w:tcPr>
            <w:tcW w:w="63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5C24C0" w14:textId="77777777" w:rsidR="00563247" w:rsidRPr="000D4C3B" w:rsidRDefault="00563247">
            <w:pPr>
              <w:jc w:val="center"/>
              <w:rPr>
                <w:rFonts w:ascii="GHEA Grapalat" w:hAnsi="GHEA Grapalat" w:cs="Calibri"/>
                <w:sz w:val="20"/>
                <w:szCs w:val="20"/>
              </w:rPr>
            </w:pPr>
            <w:r w:rsidRPr="000D4C3B">
              <w:rPr>
                <w:rFonts w:ascii="GHEA Grapalat" w:hAnsi="GHEA Grapalat" w:cs="Calibri"/>
                <w:sz w:val="20"/>
                <w:szCs w:val="20"/>
              </w:rPr>
              <w:t>Հ/Հ</w:t>
            </w:r>
          </w:p>
        </w:tc>
        <w:tc>
          <w:tcPr>
            <w:tcW w:w="821"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FAA8CD" w14:textId="77777777" w:rsidR="00563247" w:rsidRPr="000D4C3B" w:rsidRDefault="00563247">
            <w:pPr>
              <w:jc w:val="center"/>
              <w:rPr>
                <w:rFonts w:ascii="GHEA Grapalat" w:hAnsi="GHEA Grapalat" w:cs="Calibri"/>
                <w:sz w:val="20"/>
                <w:szCs w:val="20"/>
              </w:rPr>
            </w:pPr>
            <w:r w:rsidRPr="000D4C3B">
              <w:rPr>
                <w:rFonts w:ascii="GHEA Grapalat" w:hAnsi="GHEA Grapalat" w:cs="Calibri"/>
                <w:sz w:val="20"/>
                <w:szCs w:val="20"/>
              </w:rPr>
              <w:t xml:space="preserve">ԳՄԱ </w:t>
            </w:r>
            <w:proofErr w:type="spellStart"/>
            <w:r w:rsidRPr="000D4C3B">
              <w:rPr>
                <w:rFonts w:ascii="GHEA Grapalat" w:hAnsi="GHEA Grapalat" w:cs="Calibri"/>
                <w:sz w:val="20"/>
                <w:szCs w:val="20"/>
              </w:rPr>
              <w:t>կոդ</w:t>
            </w:r>
            <w:proofErr w:type="spellEnd"/>
            <w:r w:rsidRPr="000D4C3B">
              <w:rPr>
                <w:rFonts w:ascii="GHEA Grapalat" w:hAnsi="GHEA Grapalat" w:cs="Calibri"/>
                <w:sz w:val="20"/>
                <w:szCs w:val="20"/>
              </w:rPr>
              <w:t xml:space="preserve"> (CPV)</w:t>
            </w:r>
          </w:p>
        </w:tc>
        <w:tc>
          <w:tcPr>
            <w:tcW w:w="798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E2A8C27"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Տեխնիկական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բնութագիր</w:t>
            </w:r>
            <w:proofErr w:type="spellEnd"/>
          </w:p>
        </w:tc>
        <w:tc>
          <w:tcPr>
            <w:tcW w:w="151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4F792E"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ընդհանուր</w:t>
            </w:r>
            <w:proofErr w:type="spellEnd"/>
            <w:r w:rsidRPr="000D4C3B">
              <w:rPr>
                <w:rFonts w:ascii="GHEA Grapalat" w:hAnsi="GHEA Grapalat" w:cs="Calibri"/>
                <w:sz w:val="20"/>
                <w:szCs w:val="20"/>
              </w:rPr>
              <w:t xml:space="preserve"> գինը              /ՀՀ </w:t>
            </w:r>
            <w:proofErr w:type="spellStart"/>
            <w:r w:rsidRPr="000D4C3B">
              <w:rPr>
                <w:rFonts w:ascii="GHEA Grapalat" w:hAnsi="GHEA Grapalat" w:cs="Calibri"/>
                <w:sz w:val="20"/>
                <w:szCs w:val="20"/>
              </w:rPr>
              <w:t>դրամ</w:t>
            </w:r>
            <w:proofErr w:type="spellEnd"/>
            <w:r w:rsidRPr="000D4C3B">
              <w:rPr>
                <w:rFonts w:ascii="GHEA Grapalat" w:hAnsi="GHEA Grapalat" w:cs="Calibri"/>
                <w:sz w:val="20"/>
                <w:szCs w:val="20"/>
              </w:rPr>
              <w:t>/</w:t>
            </w:r>
          </w:p>
        </w:tc>
        <w:tc>
          <w:tcPr>
            <w:tcW w:w="4402" w:type="dxa"/>
            <w:gridSpan w:val="2"/>
            <w:tcBorders>
              <w:top w:val="single" w:sz="4" w:space="0" w:color="auto"/>
              <w:left w:val="nil"/>
              <w:bottom w:val="single" w:sz="4" w:space="0" w:color="auto"/>
              <w:right w:val="single" w:sz="4" w:space="0" w:color="auto"/>
            </w:tcBorders>
            <w:shd w:val="clear" w:color="000000" w:fill="FFFFFF"/>
            <w:vAlign w:val="center"/>
            <w:hideMark/>
          </w:tcPr>
          <w:p w14:paraId="30E8985A"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կատարման</w:t>
            </w:r>
            <w:proofErr w:type="spellEnd"/>
          </w:p>
        </w:tc>
      </w:tr>
      <w:tr w:rsidR="00563247" w:rsidRPr="000D4C3B" w14:paraId="399ECBEC" w14:textId="77777777" w:rsidTr="00472FC0">
        <w:trPr>
          <w:cantSplit/>
          <w:trHeight w:val="20"/>
        </w:trPr>
        <w:tc>
          <w:tcPr>
            <w:tcW w:w="639" w:type="dxa"/>
            <w:vMerge/>
            <w:tcBorders>
              <w:top w:val="nil"/>
              <w:left w:val="single" w:sz="4" w:space="0" w:color="auto"/>
              <w:bottom w:val="single" w:sz="4" w:space="0" w:color="auto"/>
              <w:right w:val="single" w:sz="4" w:space="0" w:color="auto"/>
            </w:tcBorders>
            <w:vAlign w:val="center"/>
            <w:hideMark/>
          </w:tcPr>
          <w:p w14:paraId="62737945" w14:textId="77777777" w:rsidR="00563247" w:rsidRPr="000D4C3B" w:rsidRDefault="00563247">
            <w:pPr>
              <w:rPr>
                <w:rFonts w:ascii="GHEA Grapalat" w:hAnsi="GHEA Grapalat" w:cs="Calibri"/>
                <w:sz w:val="20"/>
                <w:szCs w:val="20"/>
              </w:rPr>
            </w:pPr>
          </w:p>
        </w:tc>
        <w:tc>
          <w:tcPr>
            <w:tcW w:w="821" w:type="dxa"/>
            <w:vMerge/>
            <w:tcBorders>
              <w:top w:val="nil"/>
              <w:left w:val="single" w:sz="4" w:space="0" w:color="auto"/>
              <w:bottom w:val="single" w:sz="4" w:space="0" w:color="auto"/>
              <w:right w:val="single" w:sz="4" w:space="0" w:color="auto"/>
            </w:tcBorders>
            <w:vAlign w:val="center"/>
            <w:hideMark/>
          </w:tcPr>
          <w:p w14:paraId="03002BC1" w14:textId="77777777" w:rsidR="00563247" w:rsidRPr="000D4C3B" w:rsidRDefault="00563247">
            <w:pPr>
              <w:rPr>
                <w:rFonts w:ascii="GHEA Grapalat" w:hAnsi="GHEA Grapalat" w:cs="Calibri"/>
                <w:sz w:val="20"/>
                <w:szCs w:val="20"/>
              </w:rPr>
            </w:pPr>
          </w:p>
        </w:tc>
        <w:tc>
          <w:tcPr>
            <w:tcW w:w="7985" w:type="dxa"/>
            <w:vMerge/>
            <w:tcBorders>
              <w:top w:val="single" w:sz="4" w:space="0" w:color="auto"/>
              <w:left w:val="single" w:sz="4" w:space="0" w:color="auto"/>
              <w:bottom w:val="single" w:sz="4" w:space="0" w:color="auto"/>
              <w:right w:val="single" w:sz="4" w:space="0" w:color="auto"/>
            </w:tcBorders>
            <w:vAlign w:val="center"/>
            <w:hideMark/>
          </w:tcPr>
          <w:p w14:paraId="389B3CDE" w14:textId="77777777" w:rsidR="00563247" w:rsidRPr="000D4C3B" w:rsidRDefault="00563247">
            <w:pPr>
              <w:rPr>
                <w:rFonts w:ascii="GHEA Grapalat" w:hAnsi="GHEA Grapalat" w:cs="Calibri"/>
                <w:sz w:val="20"/>
                <w:szCs w:val="20"/>
              </w:rPr>
            </w:pPr>
          </w:p>
        </w:tc>
        <w:tc>
          <w:tcPr>
            <w:tcW w:w="1519" w:type="dxa"/>
            <w:vMerge/>
            <w:tcBorders>
              <w:top w:val="nil"/>
              <w:left w:val="single" w:sz="4" w:space="0" w:color="auto"/>
              <w:bottom w:val="single" w:sz="4" w:space="0" w:color="auto"/>
              <w:right w:val="single" w:sz="4" w:space="0" w:color="auto"/>
            </w:tcBorders>
            <w:vAlign w:val="center"/>
            <w:hideMark/>
          </w:tcPr>
          <w:p w14:paraId="367ADB81" w14:textId="77777777" w:rsidR="00563247" w:rsidRPr="000D4C3B" w:rsidRDefault="00563247">
            <w:pPr>
              <w:rPr>
                <w:rFonts w:ascii="GHEA Grapalat" w:hAnsi="GHEA Grapalat" w:cs="Calibri"/>
                <w:sz w:val="20"/>
                <w:szCs w:val="20"/>
              </w:rPr>
            </w:pPr>
          </w:p>
        </w:tc>
        <w:tc>
          <w:tcPr>
            <w:tcW w:w="1081" w:type="dxa"/>
            <w:tcBorders>
              <w:top w:val="nil"/>
              <w:left w:val="nil"/>
              <w:bottom w:val="single" w:sz="4" w:space="0" w:color="auto"/>
              <w:right w:val="single" w:sz="4" w:space="0" w:color="auto"/>
            </w:tcBorders>
            <w:vAlign w:val="bottom"/>
            <w:hideMark/>
          </w:tcPr>
          <w:p w14:paraId="2243BFF4"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հասցեն</w:t>
            </w:r>
            <w:proofErr w:type="spellEnd"/>
          </w:p>
        </w:tc>
        <w:tc>
          <w:tcPr>
            <w:tcW w:w="3321" w:type="dxa"/>
            <w:tcBorders>
              <w:top w:val="nil"/>
              <w:left w:val="nil"/>
              <w:bottom w:val="single" w:sz="4" w:space="0" w:color="auto"/>
              <w:right w:val="single" w:sz="4" w:space="0" w:color="auto"/>
            </w:tcBorders>
            <w:vAlign w:val="bottom"/>
            <w:hideMark/>
          </w:tcPr>
          <w:p w14:paraId="1C27B02F"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Ժամկետը</w:t>
            </w:r>
            <w:proofErr w:type="spellEnd"/>
          </w:p>
        </w:tc>
      </w:tr>
      <w:tr w:rsidR="00563247" w:rsidRPr="000D4C3B" w14:paraId="459C1597" w14:textId="77777777" w:rsidTr="00472FC0">
        <w:trPr>
          <w:cantSplit/>
          <w:trHeight w:val="20"/>
        </w:trPr>
        <w:tc>
          <w:tcPr>
            <w:tcW w:w="639" w:type="dxa"/>
            <w:tcBorders>
              <w:top w:val="nil"/>
              <w:left w:val="single" w:sz="4" w:space="0" w:color="auto"/>
              <w:bottom w:val="single" w:sz="4" w:space="0" w:color="auto"/>
              <w:right w:val="single" w:sz="4" w:space="0" w:color="auto"/>
            </w:tcBorders>
            <w:noWrap/>
            <w:vAlign w:val="center"/>
            <w:hideMark/>
          </w:tcPr>
          <w:p w14:paraId="1C01F634" w14:textId="77777777" w:rsidR="00563247" w:rsidRPr="000D4C3B" w:rsidRDefault="00563247">
            <w:pPr>
              <w:jc w:val="center"/>
              <w:rPr>
                <w:rFonts w:ascii="GHEA Grapalat" w:hAnsi="GHEA Grapalat" w:cs="Calibri"/>
                <w:sz w:val="20"/>
                <w:szCs w:val="20"/>
              </w:rPr>
            </w:pPr>
            <w:r w:rsidRPr="000D4C3B">
              <w:rPr>
                <w:rFonts w:ascii="GHEA Grapalat" w:hAnsi="GHEA Grapalat" w:cs="Calibri"/>
                <w:sz w:val="20"/>
                <w:szCs w:val="20"/>
              </w:rPr>
              <w:lastRenderedPageBreak/>
              <w:t>1</w:t>
            </w:r>
          </w:p>
        </w:tc>
        <w:tc>
          <w:tcPr>
            <w:tcW w:w="821" w:type="dxa"/>
            <w:tcBorders>
              <w:top w:val="nil"/>
              <w:left w:val="nil"/>
              <w:bottom w:val="single" w:sz="4" w:space="0" w:color="auto"/>
              <w:right w:val="single" w:sz="4" w:space="0" w:color="auto"/>
            </w:tcBorders>
            <w:noWrap/>
            <w:textDirection w:val="btLr"/>
            <w:vAlign w:val="center"/>
            <w:hideMark/>
          </w:tcPr>
          <w:p w14:paraId="124ED7B9" w14:textId="77777777" w:rsidR="00563247" w:rsidRPr="000D4C3B" w:rsidRDefault="00563247">
            <w:pPr>
              <w:jc w:val="center"/>
              <w:rPr>
                <w:rFonts w:ascii="GHEA Grapalat" w:hAnsi="GHEA Grapalat" w:cs="Calibri"/>
                <w:sz w:val="20"/>
                <w:szCs w:val="20"/>
              </w:rPr>
            </w:pPr>
            <w:r w:rsidRPr="000D4C3B">
              <w:rPr>
                <w:rFonts w:ascii="GHEA Grapalat" w:hAnsi="GHEA Grapalat" w:cs="Calibri"/>
                <w:sz w:val="20"/>
                <w:szCs w:val="20"/>
              </w:rPr>
              <w:t>45231187/502</w:t>
            </w:r>
          </w:p>
        </w:tc>
        <w:tc>
          <w:tcPr>
            <w:tcW w:w="7985" w:type="dxa"/>
            <w:tcBorders>
              <w:top w:val="single" w:sz="4" w:space="0" w:color="auto"/>
              <w:left w:val="nil"/>
              <w:bottom w:val="single" w:sz="4" w:space="0" w:color="auto"/>
              <w:right w:val="single" w:sz="4" w:space="0" w:color="auto"/>
            </w:tcBorders>
            <w:shd w:val="clear" w:color="000000" w:fill="FFFFFF"/>
            <w:hideMark/>
          </w:tcPr>
          <w:p w14:paraId="13332E59" w14:textId="77777777" w:rsidR="000D4C3B" w:rsidRPr="000D4C3B" w:rsidRDefault="000D4C3B" w:rsidP="000D4C3B">
            <w:pPr>
              <w:jc w:val="both"/>
              <w:rPr>
                <w:rFonts w:ascii="GHEA Grapalat" w:hAnsi="GHEA Grapalat" w:cs="Calibri"/>
                <w:sz w:val="20"/>
                <w:szCs w:val="20"/>
              </w:rPr>
            </w:pPr>
            <w:proofErr w:type="spellStart"/>
            <w:r w:rsidRPr="000D4C3B">
              <w:rPr>
                <w:rFonts w:ascii="GHEA Grapalat" w:hAnsi="GHEA Grapalat" w:cs="Calibri"/>
                <w:sz w:val="20"/>
                <w:szCs w:val="20"/>
              </w:rPr>
              <w:t>Անհրաժեշտ</w:t>
            </w:r>
            <w:proofErr w:type="spellEnd"/>
            <w:r w:rsidRPr="000D4C3B">
              <w:rPr>
                <w:rFonts w:ascii="GHEA Grapalat" w:hAnsi="GHEA Grapalat" w:cs="Calibri"/>
                <w:sz w:val="20"/>
                <w:szCs w:val="20"/>
              </w:rPr>
              <w:t xml:space="preserve"> է </w:t>
            </w:r>
            <w:proofErr w:type="spellStart"/>
            <w:r w:rsidRPr="000D4C3B">
              <w:rPr>
                <w:rFonts w:ascii="GHEA Grapalat" w:hAnsi="GHEA Grapalat" w:cs="Calibri"/>
                <w:sz w:val="20"/>
                <w:szCs w:val="20"/>
              </w:rPr>
              <w:t>իրականացնել</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նախապատրաստական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աշխատանքներ</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կոմպրեսորով</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քանդված</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եզրերը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կտրել</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ֆրեզով</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աշխատանքային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մակերեսներում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Պատվիրատուի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կողմից</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մատնանշված</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դիտահորերի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նիշերի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ուղղում</w:t>
            </w:r>
            <w:proofErr w:type="spellEnd"/>
            <w:r w:rsidRPr="000D4C3B">
              <w:rPr>
                <w:rFonts w:ascii="GHEA Grapalat" w:hAnsi="GHEA Grapalat" w:cs="Calibri"/>
                <w:sz w:val="20"/>
                <w:szCs w:val="20"/>
              </w:rPr>
              <w:t xml:space="preserve"> և </w:t>
            </w:r>
            <w:proofErr w:type="spellStart"/>
            <w:r w:rsidRPr="000D4C3B">
              <w:rPr>
                <w:rFonts w:ascii="GHEA Grapalat" w:hAnsi="GHEA Grapalat" w:cs="Calibri"/>
                <w:sz w:val="20"/>
                <w:szCs w:val="20"/>
              </w:rPr>
              <w:t>վերատեղադրում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ճաքերի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ճաքալցում</w:t>
            </w:r>
            <w:proofErr w:type="spellEnd"/>
            <w:r w:rsidRPr="000D4C3B">
              <w:rPr>
                <w:rFonts w:ascii="GHEA Grapalat" w:hAnsi="GHEA Grapalat" w:cs="Calibri"/>
                <w:sz w:val="20"/>
                <w:szCs w:val="20"/>
              </w:rPr>
              <w:t xml:space="preserve"> և </w:t>
            </w:r>
            <w:proofErr w:type="spellStart"/>
            <w:r w:rsidRPr="000D4C3B">
              <w:rPr>
                <w:rFonts w:ascii="GHEA Grapalat" w:hAnsi="GHEA Grapalat" w:cs="Calibri"/>
                <w:sz w:val="20"/>
                <w:szCs w:val="20"/>
              </w:rPr>
              <w:t>փոսային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նորոգում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ծածկի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մաքրում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կեղտից</w:t>
            </w:r>
            <w:proofErr w:type="spellEnd"/>
            <w:r w:rsidRPr="000D4C3B">
              <w:rPr>
                <w:rFonts w:ascii="GHEA Grapalat" w:hAnsi="GHEA Grapalat" w:cs="Calibri"/>
                <w:sz w:val="20"/>
                <w:szCs w:val="20"/>
              </w:rPr>
              <w:t xml:space="preserve"> և </w:t>
            </w:r>
            <w:proofErr w:type="spellStart"/>
            <w:r w:rsidRPr="000D4C3B">
              <w:rPr>
                <w:rFonts w:ascii="GHEA Grapalat" w:hAnsi="GHEA Grapalat" w:cs="Calibri"/>
                <w:sz w:val="20"/>
                <w:szCs w:val="20"/>
              </w:rPr>
              <w:t>փոշուց</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անհրաժեշտության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դեպքում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մայթերի</w:t>
            </w:r>
            <w:proofErr w:type="spellEnd"/>
            <w:r w:rsidRPr="000D4C3B">
              <w:rPr>
                <w:rFonts w:ascii="GHEA Grapalat" w:hAnsi="GHEA Grapalat" w:cs="Calibri"/>
                <w:sz w:val="20"/>
                <w:szCs w:val="20"/>
              </w:rPr>
              <w:t xml:space="preserve"> ա/բ </w:t>
            </w:r>
            <w:proofErr w:type="spellStart"/>
            <w:r w:rsidRPr="000D4C3B">
              <w:rPr>
                <w:rFonts w:ascii="GHEA Grapalat" w:hAnsi="GHEA Grapalat" w:cs="Calibri"/>
                <w:sz w:val="20"/>
                <w:szCs w:val="20"/>
              </w:rPr>
              <w:t>ծածկի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քանդում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երթևեկելի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մասի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հիմնահատակի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մշակում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բիտումային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էմուլսիայով</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Վերոգրյալ</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թաքնված</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աշխատանքների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ակտը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տեխնիկական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հսկողությունը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իրականացնող</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կազմակերպության</w:t>
            </w:r>
            <w:proofErr w:type="spellEnd"/>
            <w:r w:rsidRPr="000D4C3B">
              <w:rPr>
                <w:rFonts w:ascii="GHEA Grapalat" w:hAnsi="GHEA Grapalat" w:cs="Calibri"/>
                <w:sz w:val="20"/>
                <w:szCs w:val="20"/>
              </w:rPr>
              <w:t xml:space="preserve"> և </w:t>
            </w:r>
            <w:proofErr w:type="spellStart"/>
            <w:r w:rsidRPr="000D4C3B">
              <w:rPr>
                <w:rFonts w:ascii="GHEA Grapalat" w:hAnsi="GHEA Grapalat" w:cs="Calibri"/>
                <w:sz w:val="20"/>
                <w:szCs w:val="20"/>
              </w:rPr>
              <w:t>Պատվիրատուի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կողմից</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հաստատվելուց</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հետո</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իրականացնել</w:t>
            </w:r>
            <w:proofErr w:type="spellEnd"/>
            <w:r w:rsidRPr="000D4C3B">
              <w:rPr>
                <w:rFonts w:ascii="GHEA Grapalat" w:hAnsi="GHEA Grapalat" w:cs="Calibri"/>
                <w:sz w:val="20"/>
                <w:szCs w:val="20"/>
              </w:rPr>
              <w:t xml:space="preserve">  ա/բ </w:t>
            </w:r>
            <w:proofErr w:type="spellStart"/>
            <w:r w:rsidRPr="000D4C3B">
              <w:rPr>
                <w:rFonts w:ascii="GHEA Grapalat" w:hAnsi="GHEA Grapalat" w:cs="Calibri"/>
                <w:sz w:val="20"/>
                <w:szCs w:val="20"/>
              </w:rPr>
              <w:t>վերին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շերտի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տեղադրում</w:t>
            </w:r>
            <w:proofErr w:type="spellEnd"/>
            <w:r w:rsidRPr="000D4C3B">
              <w:rPr>
                <w:rFonts w:ascii="GHEA Grapalat" w:hAnsi="GHEA Grapalat" w:cs="Calibri"/>
                <w:sz w:val="20"/>
                <w:szCs w:val="20"/>
              </w:rPr>
              <w:t xml:space="preserve"> 4 </w:t>
            </w:r>
            <w:proofErr w:type="spellStart"/>
            <w:r w:rsidRPr="000D4C3B">
              <w:rPr>
                <w:rFonts w:ascii="GHEA Grapalat" w:hAnsi="GHEA Grapalat" w:cs="Calibri"/>
                <w:sz w:val="20"/>
                <w:szCs w:val="20"/>
              </w:rPr>
              <w:t>սմ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հաստությամբ</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անհրաժեշտության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դեպքում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խճե</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հիմքի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իրականացում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մինչև</w:t>
            </w:r>
            <w:proofErr w:type="spellEnd"/>
            <w:r w:rsidRPr="000D4C3B">
              <w:rPr>
                <w:rFonts w:ascii="GHEA Grapalat" w:hAnsi="GHEA Grapalat" w:cs="Calibri"/>
                <w:sz w:val="20"/>
                <w:szCs w:val="20"/>
              </w:rPr>
              <w:t xml:space="preserve"> 10%, </w:t>
            </w:r>
            <w:proofErr w:type="spellStart"/>
            <w:r w:rsidRPr="000D4C3B">
              <w:rPr>
                <w:rFonts w:ascii="GHEA Grapalat" w:hAnsi="GHEA Grapalat" w:cs="Calibri"/>
                <w:sz w:val="20"/>
                <w:szCs w:val="20"/>
              </w:rPr>
              <w:t>շինաղբի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բարձում</w:t>
            </w:r>
            <w:proofErr w:type="spellEnd"/>
            <w:r w:rsidRPr="000D4C3B">
              <w:rPr>
                <w:rFonts w:ascii="GHEA Grapalat" w:hAnsi="GHEA Grapalat" w:cs="Calibri"/>
                <w:sz w:val="20"/>
                <w:szCs w:val="20"/>
              </w:rPr>
              <w:t xml:space="preserve"> և </w:t>
            </w:r>
            <w:proofErr w:type="spellStart"/>
            <w:r w:rsidRPr="000D4C3B">
              <w:rPr>
                <w:rFonts w:ascii="GHEA Grapalat" w:hAnsi="GHEA Grapalat" w:cs="Calibri"/>
                <w:sz w:val="20"/>
                <w:szCs w:val="20"/>
              </w:rPr>
              <w:t>տեղափոխում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թափոնատեղ</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Աշխատանքները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իրականացնել</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Արաբկիր</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վարչական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շրջանի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ղեկավարի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աշխատակազմի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կողմից</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տրվող</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պատվեր-առաջադրանքների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հիման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վրա</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շինարարական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նորմերին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կանոններին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ու</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տեխնիկական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պայմաններին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համապատասխան</w:t>
            </w:r>
            <w:proofErr w:type="spellEnd"/>
            <w:r w:rsidRPr="000D4C3B">
              <w:rPr>
                <w:rFonts w:ascii="GHEA Grapalat" w:hAnsi="GHEA Grapalat" w:cs="Calibri"/>
                <w:sz w:val="20"/>
                <w:szCs w:val="20"/>
              </w:rPr>
              <w:t xml:space="preserve"> /ГОСТ 54401-2011 և СНИП 2,05,02-85/: </w:t>
            </w:r>
            <w:proofErr w:type="spellStart"/>
            <w:r w:rsidRPr="000D4C3B">
              <w:rPr>
                <w:rFonts w:ascii="GHEA Grapalat" w:hAnsi="GHEA Grapalat" w:cs="Calibri"/>
                <w:sz w:val="20"/>
                <w:szCs w:val="20"/>
              </w:rPr>
              <w:t>Կապալառուն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պատվեր-առաջադրանքը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ստանալուց</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հետո</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Պատվիրատուին</w:t>
            </w:r>
            <w:proofErr w:type="spellEnd"/>
            <w:r w:rsidRPr="000D4C3B">
              <w:rPr>
                <w:rFonts w:ascii="GHEA Grapalat" w:hAnsi="GHEA Grapalat" w:cs="Calibri"/>
                <w:sz w:val="20"/>
                <w:szCs w:val="20"/>
              </w:rPr>
              <w:t xml:space="preserve"> է </w:t>
            </w:r>
            <w:proofErr w:type="spellStart"/>
            <w:r w:rsidRPr="000D4C3B">
              <w:rPr>
                <w:rFonts w:ascii="GHEA Grapalat" w:hAnsi="GHEA Grapalat" w:cs="Calibri"/>
                <w:sz w:val="20"/>
                <w:szCs w:val="20"/>
              </w:rPr>
              <w:t>ներկայացնում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կատարվելիք</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աշխատանքների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սխեմատիկ</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նախագիծը</w:t>
            </w:r>
            <w:proofErr w:type="spellEnd"/>
            <w:r w:rsidRPr="000D4C3B">
              <w:rPr>
                <w:rFonts w:ascii="GHEA Grapalat" w:hAnsi="GHEA Grapalat" w:cs="Calibri"/>
                <w:sz w:val="20"/>
                <w:szCs w:val="20"/>
              </w:rPr>
              <w:t xml:space="preserve"> և </w:t>
            </w:r>
            <w:proofErr w:type="spellStart"/>
            <w:r w:rsidRPr="000D4C3B">
              <w:rPr>
                <w:rFonts w:ascii="GHEA Grapalat" w:hAnsi="GHEA Grapalat" w:cs="Calibri"/>
                <w:sz w:val="20"/>
                <w:szCs w:val="20"/>
              </w:rPr>
              <w:t>նախատեսված</w:t>
            </w:r>
            <w:proofErr w:type="spellEnd"/>
            <w:r w:rsidRPr="000D4C3B">
              <w:rPr>
                <w:rFonts w:ascii="GHEA Grapalat" w:hAnsi="GHEA Grapalat" w:cs="Calibri"/>
                <w:sz w:val="20"/>
                <w:szCs w:val="20"/>
              </w:rPr>
              <w:t xml:space="preserve"> ա/բ </w:t>
            </w:r>
            <w:proofErr w:type="spellStart"/>
            <w:r w:rsidRPr="000D4C3B">
              <w:rPr>
                <w:rFonts w:ascii="GHEA Grapalat" w:hAnsi="GHEA Grapalat" w:cs="Calibri"/>
                <w:sz w:val="20"/>
                <w:szCs w:val="20"/>
              </w:rPr>
              <w:t>խառնուրդի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բաղադրության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ընտրության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արդյունքները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Կապալառուն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աշխատանքները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սկսելուց</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առաջ</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տեխնիկական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հսկողությունը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իրականացնող</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կազմակերպության</w:t>
            </w:r>
            <w:proofErr w:type="spellEnd"/>
            <w:r w:rsidRPr="000D4C3B">
              <w:rPr>
                <w:rFonts w:ascii="GHEA Grapalat" w:hAnsi="GHEA Grapalat" w:cs="Calibri"/>
                <w:sz w:val="20"/>
                <w:szCs w:val="20"/>
              </w:rPr>
              <w:t xml:space="preserve"> և </w:t>
            </w:r>
            <w:proofErr w:type="spellStart"/>
            <w:r w:rsidRPr="000D4C3B">
              <w:rPr>
                <w:rFonts w:ascii="GHEA Grapalat" w:hAnsi="GHEA Grapalat" w:cs="Calibri"/>
                <w:sz w:val="20"/>
                <w:szCs w:val="20"/>
              </w:rPr>
              <w:t>Պատվիրատուի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ներկայացուցչի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հետ</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միասին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տեղում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ուսումնասիրում</w:t>
            </w:r>
            <w:proofErr w:type="spellEnd"/>
            <w:r w:rsidRPr="000D4C3B">
              <w:rPr>
                <w:rFonts w:ascii="GHEA Grapalat" w:hAnsi="GHEA Grapalat" w:cs="Calibri"/>
                <w:sz w:val="20"/>
                <w:szCs w:val="20"/>
              </w:rPr>
              <w:t xml:space="preserve"> է </w:t>
            </w:r>
            <w:proofErr w:type="spellStart"/>
            <w:r w:rsidRPr="000D4C3B">
              <w:rPr>
                <w:rFonts w:ascii="GHEA Grapalat" w:hAnsi="GHEA Grapalat" w:cs="Calibri"/>
                <w:sz w:val="20"/>
                <w:szCs w:val="20"/>
              </w:rPr>
              <w:t>սխեմատիկ</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հատակագծի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վրա</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նշված</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կատարվելիք</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աշխատանքների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տեղը</w:t>
            </w:r>
            <w:proofErr w:type="spellEnd"/>
            <w:r w:rsidRPr="000D4C3B">
              <w:rPr>
                <w:rFonts w:ascii="GHEA Grapalat" w:hAnsi="GHEA Grapalat" w:cs="Calibri"/>
                <w:sz w:val="20"/>
                <w:szCs w:val="20"/>
              </w:rPr>
              <w:t xml:space="preserve"> և </w:t>
            </w:r>
            <w:proofErr w:type="spellStart"/>
            <w:r w:rsidRPr="000D4C3B">
              <w:rPr>
                <w:rFonts w:ascii="GHEA Grapalat" w:hAnsi="GHEA Grapalat" w:cs="Calibri"/>
                <w:sz w:val="20"/>
                <w:szCs w:val="20"/>
              </w:rPr>
              <w:t>ծավալները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ներկայացնում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Պատվիրատուի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հաստատմանը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Ասֆալտապատումը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իրականացնել</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նախապատրաստական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աշխատանքների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կտրման</w:t>
            </w:r>
            <w:proofErr w:type="spellEnd"/>
            <w:r w:rsidRPr="000D4C3B">
              <w:rPr>
                <w:rFonts w:ascii="GHEA Grapalat" w:hAnsi="GHEA Grapalat" w:cs="Calibri"/>
                <w:sz w:val="20"/>
                <w:szCs w:val="20"/>
              </w:rPr>
              <w:t xml:space="preserve"> և </w:t>
            </w:r>
            <w:proofErr w:type="spellStart"/>
            <w:r w:rsidRPr="000D4C3B">
              <w:rPr>
                <w:rFonts w:ascii="GHEA Grapalat" w:hAnsi="GHEA Grapalat" w:cs="Calibri"/>
                <w:sz w:val="20"/>
                <w:szCs w:val="20"/>
              </w:rPr>
              <w:t>շինաղբի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տեղափոխման</w:t>
            </w:r>
            <w:proofErr w:type="spellEnd"/>
            <w:r w:rsidRPr="000D4C3B">
              <w:rPr>
                <w:rFonts w:ascii="GHEA Grapalat" w:hAnsi="GHEA Grapalat" w:cs="Calibri"/>
                <w:sz w:val="20"/>
                <w:szCs w:val="20"/>
              </w:rPr>
              <w:t xml:space="preserve"> / </w:t>
            </w:r>
            <w:proofErr w:type="spellStart"/>
            <w:r w:rsidRPr="000D4C3B">
              <w:rPr>
                <w:rFonts w:ascii="GHEA Grapalat" w:hAnsi="GHEA Grapalat" w:cs="Calibri"/>
                <w:sz w:val="20"/>
                <w:szCs w:val="20"/>
              </w:rPr>
              <w:t>ավարտից</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հետո</w:t>
            </w:r>
            <w:proofErr w:type="spellEnd"/>
            <w:r w:rsidRPr="000D4C3B">
              <w:rPr>
                <w:rFonts w:ascii="GHEA Grapalat" w:hAnsi="GHEA Grapalat" w:cs="Calibri"/>
                <w:sz w:val="20"/>
                <w:szCs w:val="20"/>
              </w:rPr>
              <w:t xml:space="preserve"> , </w:t>
            </w:r>
            <w:proofErr w:type="spellStart"/>
            <w:r w:rsidRPr="000D4C3B">
              <w:rPr>
                <w:rFonts w:ascii="GHEA Grapalat" w:hAnsi="GHEA Grapalat" w:cs="Calibri"/>
                <w:sz w:val="20"/>
                <w:szCs w:val="20"/>
              </w:rPr>
              <w:t>ոչ</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ուշ</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քան</w:t>
            </w:r>
            <w:proofErr w:type="spellEnd"/>
            <w:r w:rsidRPr="000D4C3B">
              <w:rPr>
                <w:rFonts w:ascii="GHEA Grapalat" w:hAnsi="GHEA Grapalat" w:cs="Calibri"/>
                <w:sz w:val="20"/>
                <w:szCs w:val="20"/>
              </w:rPr>
              <w:t xml:space="preserve"> 36 </w:t>
            </w:r>
            <w:proofErr w:type="spellStart"/>
            <w:r w:rsidRPr="000D4C3B">
              <w:rPr>
                <w:rFonts w:ascii="GHEA Grapalat" w:hAnsi="GHEA Grapalat" w:cs="Calibri"/>
                <w:sz w:val="20"/>
                <w:szCs w:val="20"/>
              </w:rPr>
              <w:t>ժամվա</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ընթացքում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Քերանը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տեղափոխել</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վարչական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շրջանի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ղեկավարի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աշխատակազմի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հետ</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համաձայնեցված</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վայրում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Օբյեկտի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ավարտը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փաստագրելու</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համար</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Կապալառուն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գրավոր</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Պատվիրատուին</w:t>
            </w:r>
            <w:proofErr w:type="spellEnd"/>
            <w:r w:rsidRPr="000D4C3B">
              <w:rPr>
                <w:rFonts w:ascii="GHEA Grapalat" w:hAnsi="GHEA Grapalat" w:cs="Calibri"/>
                <w:sz w:val="20"/>
                <w:szCs w:val="20"/>
              </w:rPr>
              <w:t xml:space="preserve"> է </w:t>
            </w:r>
            <w:proofErr w:type="spellStart"/>
            <w:r w:rsidRPr="000D4C3B">
              <w:rPr>
                <w:rFonts w:ascii="GHEA Grapalat" w:hAnsi="GHEA Grapalat" w:cs="Calibri"/>
                <w:sz w:val="20"/>
                <w:szCs w:val="20"/>
              </w:rPr>
              <w:t>ներկայացնում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կատարողական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ծրագրերը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ամբողջ</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գործընթացի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լուսանկարները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թաքնված</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աշխատանքների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ակտերը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օգտագործված</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շինարարական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նյութերի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որակը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հաստատող</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փաստաթղթերը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ճիշտ</w:t>
            </w:r>
            <w:proofErr w:type="spellEnd"/>
            <w:r w:rsidRPr="000D4C3B">
              <w:rPr>
                <w:rFonts w:ascii="GHEA Grapalat" w:hAnsi="GHEA Grapalat" w:cs="Calibri"/>
                <w:sz w:val="20"/>
                <w:szCs w:val="20"/>
              </w:rPr>
              <w:t xml:space="preserve"> և </w:t>
            </w:r>
            <w:proofErr w:type="spellStart"/>
            <w:r w:rsidRPr="000D4C3B">
              <w:rPr>
                <w:rFonts w:ascii="GHEA Grapalat" w:hAnsi="GHEA Grapalat" w:cs="Calibri"/>
                <w:sz w:val="20"/>
                <w:szCs w:val="20"/>
              </w:rPr>
              <w:t>լրիվ</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գրառումներով</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երկու</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օրինակից</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Օբյեկտը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ավարտված</w:t>
            </w:r>
            <w:proofErr w:type="spellEnd"/>
            <w:r w:rsidRPr="000D4C3B">
              <w:rPr>
                <w:rFonts w:ascii="GHEA Grapalat" w:hAnsi="GHEA Grapalat" w:cs="Calibri"/>
                <w:sz w:val="20"/>
                <w:szCs w:val="20"/>
              </w:rPr>
              <w:t xml:space="preserve"> է </w:t>
            </w:r>
            <w:proofErr w:type="spellStart"/>
            <w:r w:rsidRPr="000D4C3B">
              <w:rPr>
                <w:rFonts w:ascii="GHEA Grapalat" w:hAnsi="GHEA Grapalat" w:cs="Calibri"/>
                <w:sz w:val="20"/>
                <w:szCs w:val="20"/>
              </w:rPr>
              <w:t>համարվում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օբյեկտի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ավարտը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փաստագրող</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համապատասխան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ակտը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Պատվիրատուի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կողմից</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հաստատվելուց</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հետո</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Աշխատանքի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կատարման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համար</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կապալառուն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պետք</w:t>
            </w:r>
            <w:proofErr w:type="spellEnd"/>
            <w:r w:rsidRPr="000D4C3B">
              <w:rPr>
                <w:rFonts w:ascii="GHEA Grapalat" w:hAnsi="GHEA Grapalat" w:cs="Calibri"/>
                <w:sz w:val="20"/>
                <w:szCs w:val="20"/>
              </w:rPr>
              <w:t xml:space="preserve"> է </w:t>
            </w:r>
            <w:proofErr w:type="spellStart"/>
            <w:r w:rsidRPr="000D4C3B">
              <w:rPr>
                <w:rFonts w:ascii="GHEA Grapalat" w:hAnsi="GHEA Grapalat" w:cs="Calibri"/>
                <w:sz w:val="20"/>
                <w:szCs w:val="20"/>
              </w:rPr>
              <w:t>ունենա</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քաղաքաշինության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բնագավառի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շինարարական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լիցենզիա</w:t>
            </w:r>
            <w:proofErr w:type="spellEnd"/>
            <w:r w:rsidRPr="000D4C3B">
              <w:rPr>
                <w:rFonts w:ascii="GHEA Grapalat" w:hAnsi="GHEA Grapalat" w:cs="Calibri"/>
                <w:sz w:val="20"/>
                <w:szCs w:val="20"/>
              </w:rPr>
              <w:t>.</w:t>
            </w:r>
          </w:p>
          <w:p w14:paraId="75B69BD6" w14:textId="2D85CDAC" w:rsidR="00563247" w:rsidRPr="000D4C3B" w:rsidRDefault="000D4C3B" w:rsidP="000D4C3B">
            <w:pPr>
              <w:jc w:val="both"/>
              <w:rPr>
                <w:rFonts w:ascii="GHEA Grapalat" w:hAnsi="GHEA Grapalat" w:cs="Calibri"/>
                <w:sz w:val="20"/>
                <w:szCs w:val="20"/>
              </w:rPr>
            </w:pPr>
            <w:r w:rsidRPr="000D4C3B">
              <w:rPr>
                <w:rFonts w:ascii="GHEA Grapalat" w:hAnsi="GHEA Grapalat" w:cs="Calibri"/>
                <w:sz w:val="20"/>
                <w:szCs w:val="20"/>
              </w:rPr>
              <w:t>-</w:t>
            </w:r>
            <w:proofErr w:type="spellStart"/>
            <w:r w:rsidRPr="00CB2034">
              <w:rPr>
                <w:rFonts w:ascii="GHEA Grapalat" w:hAnsi="GHEA Grapalat" w:cs="Calibri"/>
                <w:color w:val="EE0000"/>
                <w:sz w:val="20"/>
                <w:szCs w:val="20"/>
              </w:rPr>
              <w:t>տրանսպորտային</w:t>
            </w:r>
            <w:proofErr w:type="spellEnd"/>
            <w:r w:rsidRPr="00CB2034">
              <w:rPr>
                <w:rFonts w:ascii="GHEA Grapalat" w:hAnsi="GHEA Grapalat" w:cs="Calibri"/>
                <w:color w:val="EE0000"/>
                <w:sz w:val="20"/>
                <w:szCs w:val="20"/>
              </w:rPr>
              <w:t xml:space="preserve"> </w:t>
            </w:r>
            <w:proofErr w:type="spellStart"/>
            <w:r w:rsidRPr="00CB2034">
              <w:rPr>
                <w:rFonts w:ascii="GHEA Grapalat" w:hAnsi="GHEA Grapalat" w:cs="Calibri"/>
                <w:color w:val="EE0000"/>
                <w:sz w:val="20"/>
                <w:szCs w:val="20"/>
              </w:rPr>
              <w:t>ուղիներ</w:t>
            </w:r>
            <w:proofErr w:type="spellEnd"/>
            <w:r w:rsidRPr="00CB2034">
              <w:rPr>
                <w:rFonts w:ascii="GHEA Grapalat" w:hAnsi="GHEA Grapalat" w:cs="Calibri"/>
                <w:color w:val="EE0000"/>
                <w:sz w:val="20"/>
                <w:szCs w:val="20"/>
              </w:rPr>
              <w:t xml:space="preserve"> (</w:t>
            </w:r>
            <w:proofErr w:type="spellStart"/>
            <w:r w:rsidRPr="00CB2034">
              <w:rPr>
                <w:rFonts w:ascii="GHEA Grapalat" w:hAnsi="GHEA Grapalat" w:cs="Calibri"/>
                <w:color w:val="EE0000"/>
                <w:sz w:val="20"/>
                <w:szCs w:val="20"/>
              </w:rPr>
              <w:t>ավտոմոբիլային</w:t>
            </w:r>
            <w:proofErr w:type="spellEnd"/>
            <w:r w:rsidRPr="00CB2034">
              <w:rPr>
                <w:rFonts w:ascii="GHEA Grapalat" w:hAnsi="GHEA Grapalat" w:cs="Calibri"/>
                <w:color w:val="EE0000"/>
                <w:sz w:val="20"/>
                <w:szCs w:val="20"/>
              </w:rPr>
              <w:t xml:space="preserve"> </w:t>
            </w:r>
            <w:proofErr w:type="spellStart"/>
            <w:r w:rsidRPr="00CB2034">
              <w:rPr>
                <w:rFonts w:ascii="GHEA Grapalat" w:hAnsi="GHEA Grapalat" w:cs="Calibri"/>
                <w:color w:val="EE0000"/>
                <w:sz w:val="20"/>
                <w:szCs w:val="20"/>
              </w:rPr>
              <w:t>ճանապարհներ</w:t>
            </w:r>
            <w:proofErr w:type="spellEnd"/>
            <w:r w:rsidRPr="00CB2034">
              <w:rPr>
                <w:rFonts w:ascii="GHEA Grapalat" w:hAnsi="GHEA Grapalat" w:cs="Calibri"/>
                <w:color w:val="EE0000"/>
                <w:sz w:val="20"/>
                <w:szCs w:val="20"/>
              </w:rPr>
              <w:t xml:space="preserve">, </w:t>
            </w:r>
            <w:proofErr w:type="spellStart"/>
            <w:r w:rsidRPr="00CB2034">
              <w:rPr>
                <w:rFonts w:ascii="GHEA Grapalat" w:hAnsi="GHEA Grapalat" w:cs="Calibri"/>
                <w:color w:val="EE0000"/>
                <w:sz w:val="20"/>
                <w:szCs w:val="20"/>
              </w:rPr>
              <w:t>երկաթուղային</w:t>
            </w:r>
            <w:proofErr w:type="spellEnd"/>
            <w:r w:rsidRPr="00CB2034">
              <w:rPr>
                <w:rFonts w:ascii="GHEA Grapalat" w:hAnsi="GHEA Grapalat" w:cs="Calibri"/>
                <w:color w:val="EE0000"/>
                <w:sz w:val="20"/>
                <w:szCs w:val="20"/>
              </w:rPr>
              <w:t xml:space="preserve"> </w:t>
            </w:r>
            <w:proofErr w:type="spellStart"/>
            <w:r w:rsidRPr="00CB2034">
              <w:rPr>
                <w:rFonts w:ascii="GHEA Grapalat" w:hAnsi="GHEA Grapalat" w:cs="Calibri"/>
                <w:color w:val="EE0000"/>
                <w:sz w:val="20"/>
                <w:szCs w:val="20"/>
              </w:rPr>
              <w:t>գծեր</w:t>
            </w:r>
            <w:proofErr w:type="spellEnd"/>
            <w:r w:rsidRPr="00CB2034">
              <w:rPr>
                <w:rFonts w:ascii="GHEA Grapalat" w:hAnsi="GHEA Grapalat" w:cs="Calibri"/>
                <w:color w:val="EE0000"/>
                <w:sz w:val="20"/>
                <w:szCs w:val="20"/>
              </w:rPr>
              <w:t xml:space="preserve"> և </w:t>
            </w:r>
            <w:proofErr w:type="spellStart"/>
            <w:r w:rsidRPr="00CB2034">
              <w:rPr>
                <w:rFonts w:ascii="GHEA Grapalat" w:hAnsi="GHEA Grapalat" w:cs="Calibri"/>
                <w:color w:val="EE0000"/>
                <w:sz w:val="20"/>
                <w:szCs w:val="20"/>
              </w:rPr>
              <w:t>օդանավա-կայաններ</w:t>
            </w:r>
            <w:proofErr w:type="spellEnd"/>
            <w:r w:rsidRPr="00CB2034">
              <w:rPr>
                <w:rFonts w:ascii="GHEA Grapalat" w:hAnsi="GHEA Grapalat" w:cs="Calibri"/>
                <w:color w:val="EE0000"/>
                <w:sz w:val="20"/>
                <w:szCs w:val="20"/>
              </w:rPr>
              <w:t xml:space="preserve">, </w:t>
            </w:r>
            <w:proofErr w:type="spellStart"/>
            <w:r w:rsidRPr="00CB2034">
              <w:rPr>
                <w:rFonts w:ascii="GHEA Grapalat" w:hAnsi="GHEA Grapalat" w:cs="Calibri"/>
                <w:color w:val="EE0000"/>
                <w:sz w:val="20"/>
                <w:szCs w:val="20"/>
              </w:rPr>
              <w:t>արհեստական</w:t>
            </w:r>
            <w:proofErr w:type="spellEnd"/>
            <w:r w:rsidRPr="00CB2034">
              <w:rPr>
                <w:rFonts w:ascii="GHEA Grapalat" w:hAnsi="GHEA Grapalat" w:cs="Calibri"/>
                <w:color w:val="EE0000"/>
                <w:sz w:val="20"/>
                <w:szCs w:val="20"/>
              </w:rPr>
              <w:t xml:space="preserve"> </w:t>
            </w:r>
            <w:proofErr w:type="spellStart"/>
            <w:r w:rsidRPr="00CB2034">
              <w:rPr>
                <w:rFonts w:ascii="GHEA Grapalat" w:hAnsi="GHEA Grapalat" w:cs="Calibri"/>
                <w:color w:val="EE0000"/>
                <w:sz w:val="20"/>
                <w:szCs w:val="20"/>
              </w:rPr>
              <w:t>կառուցվածքներ</w:t>
            </w:r>
            <w:proofErr w:type="spellEnd"/>
            <w:r w:rsidRPr="00CB2034">
              <w:rPr>
                <w:rFonts w:ascii="GHEA Grapalat" w:hAnsi="GHEA Grapalat" w:cs="Calibri"/>
                <w:color w:val="EE0000"/>
                <w:sz w:val="20"/>
                <w:szCs w:val="20"/>
              </w:rPr>
              <w:t xml:space="preserve">՝ </w:t>
            </w:r>
            <w:proofErr w:type="spellStart"/>
            <w:r w:rsidRPr="00CB2034">
              <w:rPr>
                <w:rFonts w:ascii="GHEA Grapalat" w:hAnsi="GHEA Grapalat" w:cs="Calibri"/>
                <w:color w:val="EE0000"/>
                <w:sz w:val="20"/>
                <w:szCs w:val="20"/>
              </w:rPr>
              <w:t>կամուրջներ</w:t>
            </w:r>
            <w:proofErr w:type="spellEnd"/>
            <w:r w:rsidRPr="00CB2034">
              <w:rPr>
                <w:rFonts w:ascii="GHEA Grapalat" w:hAnsi="GHEA Grapalat" w:cs="Calibri"/>
                <w:color w:val="EE0000"/>
                <w:sz w:val="20"/>
                <w:szCs w:val="20"/>
              </w:rPr>
              <w:t xml:space="preserve">, </w:t>
            </w:r>
            <w:proofErr w:type="spellStart"/>
            <w:r w:rsidRPr="00CB2034">
              <w:rPr>
                <w:rFonts w:ascii="GHEA Grapalat" w:hAnsi="GHEA Grapalat" w:cs="Calibri"/>
                <w:color w:val="EE0000"/>
                <w:sz w:val="20"/>
                <w:szCs w:val="20"/>
              </w:rPr>
              <w:t>թունելներ</w:t>
            </w:r>
            <w:proofErr w:type="spellEnd"/>
            <w:r w:rsidRPr="00CB2034">
              <w:rPr>
                <w:rFonts w:ascii="GHEA Grapalat" w:hAnsi="GHEA Grapalat" w:cs="Calibri"/>
                <w:color w:val="EE0000"/>
                <w:sz w:val="20"/>
                <w:szCs w:val="20"/>
              </w:rPr>
              <w:t xml:space="preserve">, </w:t>
            </w:r>
            <w:proofErr w:type="spellStart"/>
            <w:r w:rsidRPr="00CB2034">
              <w:rPr>
                <w:rFonts w:ascii="GHEA Grapalat" w:hAnsi="GHEA Grapalat" w:cs="Calibri"/>
                <w:color w:val="EE0000"/>
                <w:sz w:val="20"/>
                <w:szCs w:val="20"/>
              </w:rPr>
              <w:t>ուղեանցներ</w:t>
            </w:r>
            <w:proofErr w:type="spellEnd"/>
            <w:r w:rsidRPr="00CB2034">
              <w:rPr>
                <w:rFonts w:ascii="GHEA Grapalat" w:hAnsi="GHEA Grapalat" w:cs="Calibri"/>
                <w:color w:val="EE0000"/>
                <w:sz w:val="20"/>
                <w:szCs w:val="20"/>
              </w:rPr>
              <w:t xml:space="preserve">, </w:t>
            </w:r>
            <w:proofErr w:type="spellStart"/>
            <w:r w:rsidRPr="00CB2034">
              <w:rPr>
                <w:rFonts w:ascii="GHEA Grapalat" w:hAnsi="GHEA Grapalat" w:cs="Calibri"/>
                <w:color w:val="EE0000"/>
                <w:sz w:val="20"/>
                <w:szCs w:val="20"/>
              </w:rPr>
              <w:t>էստակադաներ</w:t>
            </w:r>
            <w:proofErr w:type="spellEnd"/>
            <w:r w:rsidRPr="00CB2034">
              <w:rPr>
                <w:rFonts w:ascii="GHEA Grapalat" w:hAnsi="GHEA Grapalat" w:cs="Calibri"/>
                <w:color w:val="EE0000"/>
                <w:sz w:val="20"/>
                <w:szCs w:val="20"/>
              </w:rPr>
              <w:t xml:space="preserve">, </w:t>
            </w:r>
            <w:proofErr w:type="spellStart"/>
            <w:r w:rsidRPr="00CB2034">
              <w:rPr>
                <w:rFonts w:ascii="GHEA Grapalat" w:hAnsi="GHEA Grapalat" w:cs="Calibri"/>
                <w:color w:val="EE0000"/>
                <w:sz w:val="20"/>
                <w:szCs w:val="20"/>
              </w:rPr>
              <w:t>հենապատեր</w:t>
            </w:r>
            <w:proofErr w:type="spellEnd"/>
            <w:r w:rsidRPr="00CB2034">
              <w:rPr>
                <w:rFonts w:ascii="GHEA Grapalat" w:hAnsi="GHEA Grapalat" w:cs="Calibri"/>
                <w:color w:val="EE0000"/>
                <w:sz w:val="20"/>
                <w:szCs w:val="20"/>
              </w:rPr>
              <w:t xml:space="preserve"> և </w:t>
            </w:r>
            <w:proofErr w:type="spellStart"/>
            <w:r w:rsidRPr="00CB2034">
              <w:rPr>
                <w:rFonts w:ascii="GHEA Grapalat" w:hAnsi="GHEA Grapalat" w:cs="Calibri"/>
                <w:color w:val="EE0000"/>
                <w:sz w:val="20"/>
                <w:szCs w:val="20"/>
              </w:rPr>
              <w:t>այլն</w:t>
            </w:r>
            <w:proofErr w:type="spellEnd"/>
            <w:r w:rsidRPr="00CB2034">
              <w:rPr>
                <w:rFonts w:ascii="GHEA Grapalat" w:hAnsi="GHEA Grapalat" w:cs="Calibri"/>
                <w:color w:val="EE0000"/>
                <w:sz w:val="20"/>
                <w:szCs w:val="20"/>
              </w:rPr>
              <w:t xml:space="preserve">) - 3-րդ </w:t>
            </w:r>
            <w:proofErr w:type="spellStart"/>
            <w:r w:rsidRPr="00CB2034">
              <w:rPr>
                <w:rFonts w:ascii="GHEA Grapalat" w:hAnsi="GHEA Grapalat" w:cs="Calibri"/>
                <w:color w:val="EE0000"/>
                <w:sz w:val="20"/>
                <w:szCs w:val="20"/>
              </w:rPr>
              <w:t>դաս</w:t>
            </w:r>
            <w:proofErr w:type="spellEnd"/>
          </w:p>
        </w:tc>
        <w:tc>
          <w:tcPr>
            <w:tcW w:w="1519" w:type="dxa"/>
            <w:tcBorders>
              <w:top w:val="nil"/>
              <w:left w:val="nil"/>
              <w:bottom w:val="single" w:sz="4" w:space="0" w:color="auto"/>
              <w:right w:val="single" w:sz="4" w:space="0" w:color="auto"/>
            </w:tcBorders>
            <w:noWrap/>
            <w:vAlign w:val="center"/>
            <w:hideMark/>
          </w:tcPr>
          <w:p w14:paraId="79855374" w14:textId="7E82EB9E" w:rsidR="00563247" w:rsidRPr="000D4C3B" w:rsidRDefault="00563247">
            <w:pPr>
              <w:jc w:val="center"/>
              <w:rPr>
                <w:rFonts w:ascii="GHEA Grapalat" w:hAnsi="GHEA Grapalat" w:cs="Calibri"/>
                <w:b/>
                <w:bCs/>
                <w:sz w:val="20"/>
                <w:szCs w:val="20"/>
              </w:rPr>
            </w:pPr>
          </w:p>
        </w:tc>
        <w:tc>
          <w:tcPr>
            <w:tcW w:w="1081" w:type="dxa"/>
            <w:tcBorders>
              <w:top w:val="nil"/>
              <w:left w:val="nil"/>
              <w:bottom w:val="single" w:sz="4" w:space="0" w:color="auto"/>
              <w:right w:val="single" w:sz="4" w:space="0" w:color="auto"/>
            </w:tcBorders>
            <w:noWrap/>
            <w:textDirection w:val="btLr"/>
            <w:vAlign w:val="center"/>
            <w:hideMark/>
          </w:tcPr>
          <w:p w14:paraId="0ADF8CF1"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Արաբկիր</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վարչական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շրջան</w:t>
            </w:r>
            <w:proofErr w:type="spellEnd"/>
          </w:p>
        </w:tc>
        <w:tc>
          <w:tcPr>
            <w:tcW w:w="3321" w:type="dxa"/>
            <w:tcBorders>
              <w:top w:val="nil"/>
              <w:left w:val="nil"/>
              <w:bottom w:val="single" w:sz="4" w:space="0" w:color="auto"/>
              <w:right w:val="single" w:sz="4" w:space="0" w:color="auto"/>
            </w:tcBorders>
            <w:vAlign w:val="center"/>
            <w:hideMark/>
          </w:tcPr>
          <w:p w14:paraId="3D2EC082"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Աշխատանքների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կատարման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սկիզբ</w:t>
            </w:r>
            <w:proofErr w:type="spellEnd"/>
            <w:r w:rsidRPr="000D4C3B">
              <w:rPr>
                <w:rFonts w:ascii="GHEA Grapalat" w:hAnsi="GHEA Grapalat" w:cs="Calibri"/>
                <w:sz w:val="20"/>
                <w:szCs w:val="20"/>
              </w:rPr>
              <w:t xml:space="preserve"> է </w:t>
            </w:r>
            <w:proofErr w:type="spellStart"/>
            <w:r w:rsidRPr="000D4C3B">
              <w:rPr>
                <w:rFonts w:ascii="GHEA Grapalat" w:hAnsi="GHEA Grapalat" w:cs="Calibri"/>
                <w:sz w:val="20"/>
                <w:szCs w:val="20"/>
              </w:rPr>
              <w:t>համարվում</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աշխատանքների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կատարման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պայմանագրի</w:t>
            </w:r>
            <w:proofErr w:type="spellEnd"/>
            <w:r w:rsidRPr="000D4C3B">
              <w:rPr>
                <w:rFonts w:ascii="GHEA Grapalat" w:hAnsi="GHEA Grapalat" w:cs="Calibri"/>
                <w:sz w:val="20"/>
                <w:szCs w:val="20"/>
              </w:rPr>
              <w:t xml:space="preserve"> / </w:t>
            </w:r>
            <w:proofErr w:type="spellStart"/>
            <w:r w:rsidRPr="000D4C3B">
              <w:rPr>
                <w:rFonts w:ascii="GHEA Grapalat" w:hAnsi="GHEA Grapalat" w:cs="Calibri"/>
                <w:sz w:val="20"/>
                <w:szCs w:val="20"/>
              </w:rPr>
              <w:t>համաձայնագրի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ինչպես</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նաև</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տեխնիկական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հսկողության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ծառայությունների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պայմանագրի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համաձայնագրի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ուժի</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մեջ</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մտնելու</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օրը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իսկ</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տևողությունը</w:t>
            </w:r>
            <w:proofErr w:type="spellEnd"/>
            <w:r w:rsidRPr="000D4C3B">
              <w:rPr>
                <w:rFonts w:ascii="GHEA Grapalat" w:hAnsi="GHEA Grapalat" w:cs="Calibri"/>
                <w:sz w:val="20"/>
                <w:szCs w:val="20"/>
              </w:rPr>
              <w:t xml:space="preserve">՝ 250-րդ </w:t>
            </w:r>
            <w:proofErr w:type="spellStart"/>
            <w:r w:rsidRPr="000D4C3B">
              <w:rPr>
                <w:rFonts w:ascii="GHEA Grapalat" w:hAnsi="GHEA Grapalat" w:cs="Calibri"/>
                <w:sz w:val="20"/>
                <w:szCs w:val="20"/>
              </w:rPr>
              <w:t>օրացուցային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օրը</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ներառյալ</w:t>
            </w:r>
            <w:proofErr w:type="spellEnd"/>
          </w:p>
        </w:tc>
      </w:tr>
    </w:tbl>
    <w:p w14:paraId="76391860" w14:textId="77777777" w:rsidR="009608C0" w:rsidRPr="00563247" w:rsidRDefault="009608C0" w:rsidP="00EC1A39">
      <w:pPr>
        <w:jc w:val="center"/>
        <w:rPr>
          <w:rFonts w:ascii="GHEA Grapalat" w:hAnsi="GHEA Grapalat"/>
          <w:bCs/>
          <w:sz w:val="20"/>
          <w:szCs w:val="20"/>
        </w:rPr>
      </w:pPr>
    </w:p>
    <w:p w14:paraId="6ADB085C" w14:textId="77777777" w:rsidR="006B7A02" w:rsidRPr="007A1E94" w:rsidRDefault="006B7A02" w:rsidP="001E0CEE">
      <w:pPr>
        <w:jc w:val="center"/>
        <w:rPr>
          <w:rFonts w:ascii="GHEA Grapalat" w:hAnsi="GHEA Grapalat"/>
          <w:b/>
          <w:lang w:val="hy-AM"/>
        </w:rPr>
      </w:pPr>
    </w:p>
    <w:p w14:paraId="0230AB7D" w14:textId="1A904FC1" w:rsidR="001E0CEE" w:rsidRDefault="001E0CEE" w:rsidP="001E0CEE">
      <w:pPr>
        <w:jc w:val="center"/>
        <w:rPr>
          <w:rFonts w:ascii="GHEA Grapalat" w:hAnsi="GHEA Grapalat" w:cs="Sylfaen"/>
          <w:b/>
          <w:lang w:val="hy-AM"/>
        </w:rPr>
      </w:pPr>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4B2068">
        <w:rPr>
          <w:rFonts w:ascii="GHEA Grapalat" w:hAnsi="GHEA Grapalat" w:cs="Sylfaen"/>
          <w:b/>
          <w:lang w:val="hy-AM"/>
        </w:rPr>
        <w:t>*</w:t>
      </w:r>
    </w:p>
    <w:p w14:paraId="524DCCE5" w14:textId="5D15A23C" w:rsidR="00563247" w:rsidRDefault="00563247" w:rsidP="001E0CEE">
      <w:pPr>
        <w:jc w:val="center"/>
        <w:rPr>
          <w:rFonts w:ascii="GHEA Grapalat" w:hAnsi="GHEA Grapalat" w:cs="Sylfaen"/>
          <w:b/>
          <w:lang w:val="hy-AM"/>
        </w:rPr>
      </w:pPr>
      <w:r w:rsidRPr="00563247">
        <w:rPr>
          <w:rFonts w:ascii="GHEA Grapalat" w:hAnsi="GHEA Grapalat" w:cs="Sylfaen"/>
          <w:b/>
          <w:lang w:val="hy-AM"/>
        </w:rPr>
        <w:lastRenderedPageBreak/>
        <w:t>ԱՐԱԲԿԻՐ ՎԱՐՉԱԿԱՆ ՇՐՋԱՆԻ ԱՍՖԱԼՏ-ԲԵՏՈՆՅԱ ԾԱԾԿԻ ՎԵՐԱՆՈՐՈԳՄԱՆ ԱՇԽԱՏԱՆՔՆԵՐԻ</w:t>
      </w:r>
    </w:p>
    <w:p w14:paraId="202C6281" w14:textId="77777777" w:rsidR="00563247" w:rsidRDefault="00563247" w:rsidP="001E0CEE">
      <w:pPr>
        <w:jc w:val="center"/>
        <w:rPr>
          <w:rFonts w:ascii="GHEA Grapalat" w:hAnsi="GHEA Grapalat" w:cs="Sylfaen"/>
          <w:b/>
          <w:lang w:val="hy-AM"/>
        </w:rPr>
      </w:pPr>
    </w:p>
    <w:tbl>
      <w:tblPr>
        <w:tblW w:w="10095" w:type="dxa"/>
        <w:tblLook w:val="04A0" w:firstRow="1" w:lastRow="0" w:firstColumn="1" w:lastColumn="0" w:noHBand="0" w:noVBand="1"/>
      </w:tblPr>
      <w:tblGrid>
        <w:gridCol w:w="1255"/>
        <w:gridCol w:w="4680"/>
        <w:gridCol w:w="760"/>
        <w:gridCol w:w="840"/>
        <w:gridCol w:w="1020"/>
        <w:gridCol w:w="1540"/>
      </w:tblGrid>
      <w:tr w:rsidR="00563247" w:rsidRPr="00563247" w14:paraId="50A0E242" w14:textId="77777777" w:rsidTr="00472FC0">
        <w:trPr>
          <w:trHeight w:val="1362"/>
        </w:trPr>
        <w:tc>
          <w:tcPr>
            <w:tcW w:w="1255" w:type="dxa"/>
            <w:tcBorders>
              <w:top w:val="single" w:sz="4" w:space="0" w:color="auto"/>
              <w:left w:val="single" w:sz="4" w:space="0" w:color="auto"/>
              <w:bottom w:val="single" w:sz="4" w:space="0" w:color="auto"/>
              <w:right w:val="single" w:sz="4" w:space="0" w:color="auto"/>
            </w:tcBorders>
            <w:vAlign w:val="center"/>
            <w:hideMark/>
          </w:tcPr>
          <w:p w14:paraId="29E77C6B"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ՀՀ</w:t>
            </w:r>
            <w:r w:rsidRPr="00563247">
              <w:rPr>
                <w:rFonts w:ascii="GHEA Grapalat" w:hAnsi="GHEA Grapalat" w:cs="Calibri"/>
                <w:sz w:val="20"/>
                <w:szCs w:val="20"/>
              </w:rPr>
              <w:br/>
              <w:t>NN</w:t>
            </w:r>
          </w:p>
        </w:tc>
        <w:tc>
          <w:tcPr>
            <w:tcW w:w="4680" w:type="dxa"/>
            <w:tcBorders>
              <w:top w:val="single" w:sz="4" w:space="0" w:color="auto"/>
              <w:left w:val="nil"/>
              <w:bottom w:val="single" w:sz="4" w:space="0" w:color="auto"/>
              <w:right w:val="single" w:sz="4" w:space="0" w:color="auto"/>
            </w:tcBorders>
            <w:vAlign w:val="center"/>
            <w:hideMark/>
          </w:tcPr>
          <w:p w14:paraId="309CD623" w14:textId="77777777" w:rsidR="00563247" w:rsidRPr="00563247" w:rsidRDefault="00563247" w:rsidP="00563247">
            <w:pPr>
              <w:jc w:val="center"/>
              <w:rPr>
                <w:rFonts w:ascii="GHEA Grapalat" w:hAnsi="GHEA Grapalat" w:cs="Calibri"/>
                <w:sz w:val="20"/>
                <w:szCs w:val="20"/>
              </w:rPr>
            </w:pPr>
            <w:proofErr w:type="spellStart"/>
            <w:r w:rsidRPr="00563247">
              <w:rPr>
                <w:rFonts w:ascii="GHEA Grapalat" w:hAnsi="GHEA Grapalat" w:cs="Calibri"/>
                <w:sz w:val="20"/>
                <w:szCs w:val="20"/>
              </w:rPr>
              <w:t>Աշխատանքների</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անվանումը</w:t>
            </w:r>
            <w:proofErr w:type="spellEnd"/>
          </w:p>
        </w:tc>
        <w:tc>
          <w:tcPr>
            <w:tcW w:w="760" w:type="dxa"/>
            <w:tcBorders>
              <w:top w:val="single" w:sz="4" w:space="0" w:color="auto"/>
              <w:left w:val="nil"/>
              <w:bottom w:val="single" w:sz="4" w:space="0" w:color="auto"/>
              <w:right w:val="single" w:sz="4" w:space="0" w:color="auto"/>
            </w:tcBorders>
            <w:textDirection w:val="btLr"/>
            <w:vAlign w:val="center"/>
            <w:hideMark/>
          </w:tcPr>
          <w:p w14:paraId="0BCFB836" w14:textId="77777777" w:rsidR="00563247" w:rsidRPr="00563247" w:rsidRDefault="00563247" w:rsidP="00563247">
            <w:pPr>
              <w:jc w:val="center"/>
              <w:rPr>
                <w:rFonts w:ascii="GHEA Grapalat" w:hAnsi="GHEA Grapalat" w:cs="Calibri"/>
                <w:sz w:val="20"/>
                <w:szCs w:val="20"/>
              </w:rPr>
            </w:pPr>
            <w:proofErr w:type="spellStart"/>
            <w:r w:rsidRPr="00563247">
              <w:rPr>
                <w:rFonts w:ascii="GHEA Grapalat" w:hAnsi="GHEA Grapalat" w:cs="Calibri"/>
                <w:sz w:val="20"/>
                <w:szCs w:val="20"/>
              </w:rPr>
              <w:t>Չափման</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միավորը</w:t>
            </w:r>
            <w:proofErr w:type="spellEnd"/>
          </w:p>
        </w:tc>
        <w:tc>
          <w:tcPr>
            <w:tcW w:w="840" w:type="dxa"/>
            <w:tcBorders>
              <w:top w:val="single" w:sz="4" w:space="0" w:color="auto"/>
              <w:left w:val="nil"/>
              <w:bottom w:val="single" w:sz="4" w:space="0" w:color="auto"/>
              <w:right w:val="single" w:sz="4" w:space="0" w:color="auto"/>
            </w:tcBorders>
            <w:textDirection w:val="btLr"/>
            <w:vAlign w:val="center"/>
            <w:hideMark/>
          </w:tcPr>
          <w:p w14:paraId="3ADAABA3" w14:textId="77777777" w:rsidR="00563247" w:rsidRPr="00563247" w:rsidRDefault="00563247" w:rsidP="00563247">
            <w:pPr>
              <w:jc w:val="center"/>
              <w:rPr>
                <w:rFonts w:ascii="GHEA Grapalat" w:hAnsi="GHEA Grapalat" w:cs="Calibri"/>
                <w:sz w:val="20"/>
                <w:szCs w:val="20"/>
              </w:rPr>
            </w:pPr>
            <w:proofErr w:type="spellStart"/>
            <w:r w:rsidRPr="00563247">
              <w:rPr>
                <w:rFonts w:ascii="GHEA Grapalat" w:hAnsi="GHEA Grapalat" w:cs="Calibri"/>
                <w:sz w:val="20"/>
                <w:szCs w:val="20"/>
              </w:rPr>
              <w:t>Քանակը</w:t>
            </w:r>
            <w:proofErr w:type="spellEnd"/>
          </w:p>
        </w:tc>
        <w:tc>
          <w:tcPr>
            <w:tcW w:w="1020" w:type="dxa"/>
            <w:tcBorders>
              <w:top w:val="single" w:sz="4" w:space="0" w:color="auto"/>
              <w:left w:val="nil"/>
              <w:bottom w:val="single" w:sz="4" w:space="0" w:color="auto"/>
              <w:right w:val="single" w:sz="4" w:space="0" w:color="auto"/>
            </w:tcBorders>
            <w:textDirection w:val="btLr"/>
            <w:vAlign w:val="center"/>
            <w:hideMark/>
          </w:tcPr>
          <w:p w14:paraId="71F752A5" w14:textId="77777777" w:rsidR="00563247" w:rsidRPr="00563247" w:rsidRDefault="00563247" w:rsidP="00563247">
            <w:pPr>
              <w:jc w:val="center"/>
              <w:rPr>
                <w:rFonts w:ascii="GHEA Grapalat" w:hAnsi="GHEA Grapalat" w:cs="Calibri"/>
                <w:sz w:val="20"/>
                <w:szCs w:val="20"/>
              </w:rPr>
            </w:pPr>
            <w:proofErr w:type="spellStart"/>
            <w:r w:rsidRPr="00563247">
              <w:rPr>
                <w:rFonts w:ascii="GHEA Grapalat" w:hAnsi="GHEA Grapalat" w:cs="Calibri"/>
                <w:sz w:val="20"/>
                <w:szCs w:val="20"/>
              </w:rPr>
              <w:t>Միավորի</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արժեքը</w:t>
            </w:r>
            <w:proofErr w:type="spellEnd"/>
            <w:r w:rsidRPr="00563247">
              <w:rPr>
                <w:rFonts w:ascii="GHEA Grapalat" w:hAnsi="GHEA Grapalat" w:cs="Calibri"/>
                <w:sz w:val="20"/>
                <w:szCs w:val="20"/>
              </w:rPr>
              <w:br/>
              <w:t>/</w:t>
            </w:r>
            <w:proofErr w:type="spellStart"/>
            <w:r w:rsidRPr="00563247">
              <w:rPr>
                <w:rFonts w:ascii="GHEA Grapalat" w:hAnsi="GHEA Grapalat" w:cs="Calibri"/>
                <w:sz w:val="20"/>
                <w:szCs w:val="20"/>
              </w:rPr>
              <w:t>հազ</w:t>
            </w:r>
            <w:proofErr w:type="spellEnd"/>
            <w:r w:rsidRPr="00563247">
              <w:rPr>
                <w:rFonts w:ascii="MS Mincho" w:eastAsia="MS Mincho" w:hAnsi="MS Mincho" w:cs="MS Mincho"/>
                <w:sz w:val="20"/>
                <w:szCs w:val="20"/>
              </w:rPr>
              <w:t>․</w:t>
            </w:r>
            <w:r w:rsidRPr="00563247">
              <w:rPr>
                <w:rFonts w:ascii="GHEA Grapalat" w:hAnsi="GHEA Grapalat" w:cs="Calibri"/>
                <w:sz w:val="20"/>
                <w:szCs w:val="20"/>
              </w:rPr>
              <w:t xml:space="preserve"> </w:t>
            </w:r>
            <w:proofErr w:type="spellStart"/>
            <w:r w:rsidRPr="00563247">
              <w:rPr>
                <w:rFonts w:ascii="GHEA Grapalat" w:hAnsi="GHEA Grapalat" w:cs="GHEA Grapalat"/>
                <w:sz w:val="20"/>
                <w:szCs w:val="20"/>
              </w:rPr>
              <w:t>դրամ</w:t>
            </w:r>
            <w:proofErr w:type="spellEnd"/>
            <w:r w:rsidRPr="00563247">
              <w:rPr>
                <w:rFonts w:ascii="GHEA Grapalat" w:hAnsi="GHEA Grapalat" w:cs="Calibri"/>
                <w:sz w:val="20"/>
                <w:szCs w:val="20"/>
              </w:rPr>
              <w:t>/</w:t>
            </w:r>
          </w:p>
        </w:tc>
        <w:tc>
          <w:tcPr>
            <w:tcW w:w="1540" w:type="dxa"/>
            <w:tcBorders>
              <w:top w:val="single" w:sz="4" w:space="0" w:color="auto"/>
              <w:left w:val="nil"/>
              <w:bottom w:val="single" w:sz="4" w:space="0" w:color="auto"/>
              <w:right w:val="single" w:sz="4" w:space="0" w:color="auto"/>
            </w:tcBorders>
            <w:textDirection w:val="btLr"/>
            <w:vAlign w:val="center"/>
            <w:hideMark/>
          </w:tcPr>
          <w:p w14:paraId="382A7A41" w14:textId="77777777" w:rsidR="00563247" w:rsidRPr="00563247" w:rsidRDefault="00563247" w:rsidP="00563247">
            <w:pPr>
              <w:jc w:val="center"/>
              <w:rPr>
                <w:rFonts w:ascii="GHEA Grapalat" w:hAnsi="GHEA Grapalat" w:cs="Calibri"/>
                <w:sz w:val="20"/>
                <w:szCs w:val="20"/>
              </w:rPr>
            </w:pPr>
            <w:proofErr w:type="spellStart"/>
            <w:r w:rsidRPr="00563247">
              <w:rPr>
                <w:rFonts w:ascii="GHEA Grapalat" w:hAnsi="GHEA Grapalat" w:cs="Calibri"/>
                <w:sz w:val="20"/>
                <w:szCs w:val="20"/>
              </w:rPr>
              <w:t>Ընդամենը</w:t>
            </w:r>
            <w:proofErr w:type="spellEnd"/>
            <w:r w:rsidRPr="00563247">
              <w:rPr>
                <w:rFonts w:ascii="GHEA Grapalat" w:hAnsi="GHEA Grapalat" w:cs="Calibri"/>
                <w:sz w:val="20"/>
                <w:szCs w:val="20"/>
              </w:rPr>
              <w:t>/</w:t>
            </w:r>
            <w:proofErr w:type="spellStart"/>
            <w:r w:rsidRPr="00563247">
              <w:rPr>
                <w:rFonts w:ascii="GHEA Grapalat" w:hAnsi="GHEA Grapalat" w:cs="Calibri"/>
                <w:sz w:val="20"/>
                <w:szCs w:val="20"/>
              </w:rPr>
              <w:t>հազ</w:t>
            </w:r>
            <w:r w:rsidRPr="00563247">
              <w:rPr>
                <w:rFonts w:ascii="MS Mincho" w:eastAsia="MS Mincho" w:hAnsi="MS Mincho" w:cs="MS Mincho"/>
                <w:sz w:val="20"/>
                <w:szCs w:val="20"/>
              </w:rPr>
              <w:t>․</w:t>
            </w:r>
            <w:r w:rsidRPr="00563247">
              <w:rPr>
                <w:rFonts w:ascii="GHEA Grapalat" w:hAnsi="GHEA Grapalat" w:cs="GHEA Grapalat"/>
                <w:sz w:val="20"/>
                <w:szCs w:val="20"/>
              </w:rPr>
              <w:t>դրամ</w:t>
            </w:r>
            <w:proofErr w:type="spellEnd"/>
            <w:r w:rsidRPr="00563247">
              <w:rPr>
                <w:rFonts w:ascii="GHEA Grapalat" w:hAnsi="GHEA Grapalat" w:cs="Calibri"/>
                <w:sz w:val="20"/>
                <w:szCs w:val="20"/>
              </w:rPr>
              <w:t>/</w:t>
            </w:r>
          </w:p>
        </w:tc>
      </w:tr>
      <w:tr w:rsidR="00563247" w:rsidRPr="00563247" w14:paraId="4753070B" w14:textId="77777777" w:rsidTr="00472FC0">
        <w:trPr>
          <w:trHeight w:val="285"/>
        </w:trPr>
        <w:tc>
          <w:tcPr>
            <w:tcW w:w="1255" w:type="dxa"/>
            <w:tcBorders>
              <w:top w:val="nil"/>
              <w:left w:val="single" w:sz="4" w:space="0" w:color="auto"/>
              <w:bottom w:val="single" w:sz="4" w:space="0" w:color="auto"/>
              <w:right w:val="single" w:sz="4" w:space="0" w:color="auto"/>
            </w:tcBorders>
            <w:hideMark/>
          </w:tcPr>
          <w:p w14:paraId="4714E53A"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1</w:t>
            </w:r>
          </w:p>
        </w:tc>
        <w:tc>
          <w:tcPr>
            <w:tcW w:w="4680" w:type="dxa"/>
            <w:tcBorders>
              <w:top w:val="nil"/>
              <w:left w:val="nil"/>
              <w:bottom w:val="single" w:sz="4" w:space="0" w:color="auto"/>
              <w:right w:val="single" w:sz="4" w:space="0" w:color="auto"/>
            </w:tcBorders>
            <w:hideMark/>
          </w:tcPr>
          <w:p w14:paraId="07AAC774"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2</w:t>
            </w:r>
          </w:p>
        </w:tc>
        <w:tc>
          <w:tcPr>
            <w:tcW w:w="760" w:type="dxa"/>
            <w:tcBorders>
              <w:top w:val="nil"/>
              <w:left w:val="nil"/>
              <w:bottom w:val="single" w:sz="4" w:space="0" w:color="auto"/>
              <w:right w:val="single" w:sz="4" w:space="0" w:color="auto"/>
            </w:tcBorders>
            <w:vAlign w:val="center"/>
            <w:hideMark/>
          </w:tcPr>
          <w:p w14:paraId="3DB25767"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3</w:t>
            </w:r>
          </w:p>
        </w:tc>
        <w:tc>
          <w:tcPr>
            <w:tcW w:w="840" w:type="dxa"/>
            <w:tcBorders>
              <w:top w:val="nil"/>
              <w:left w:val="nil"/>
              <w:bottom w:val="single" w:sz="4" w:space="0" w:color="auto"/>
              <w:right w:val="single" w:sz="4" w:space="0" w:color="auto"/>
            </w:tcBorders>
            <w:vAlign w:val="center"/>
            <w:hideMark/>
          </w:tcPr>
          <w:p w14:paraId="7DCFCEF9"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4</w:t>
            </w:r>
          </w:p>
        </w:tc>
        <w:tc>
          <w:tcPr>
            <w:tcW w:w="1020" w:type="dxa"/>
            <w:tcBorders>
              <w:top w:val="nil"/>
              <w:left w:val="nil"/>
              <w:bottom w:val="single" w:sz="4" w:space="0" w:color="auto"/>
              <w:right w:val="single" w:sz="4" w:space="0" w:color="auto"/>
            </w:tcBorders>
            <w:noWrap/>
            <w:vAlign w:val="center"/>
            <w:hideMark/>
          </w:tcPr>
          <w:p w14:paraId="28442E61" w14:textId="77777777" w:rsidR="00563247" w:rsidRPr="00563247" w:rsidRDefault="00563247" w:rsidP="00563247">
            <w:pPr>
              <w:jc w:val="center"/>
              <w:rPr>
                <w:rFonts w:ascii="Calibri" w:hAnsi="Calibri" w:cs="Calibri"/>
                <w:sz w:val="20"/>
                <w:szCs w:val="20"/>
              </w:rPr>
            </w:pPr>
            <w:r w:rsidRPr="00563247">
              <w:rPr>
                <w:rFonts w:ascii="Calibri" w:hAnsi="Calibri" w:cs="Calibri"/>
                <w:sz w:val="20"/>
                <w:szCs w:val="20"/>
              </w:rPr>
              <w:t>5</w:t>
            </w:r>
          </w:p>
        </w:tc>
        <w:tc>
          <w:tcPr>
            <w:tcW w:w="1540" w:type="dxa"/>
            <w:tcBorders>
              <w:top w:val="nil"/>
              <w:left w:val="nil"/>
              <w:bottom w:val="single" w:sz="4" w:space="0" w:color="auto"/>
              <w:right w:val="single" w:sz="4" w:space="0" w:color="auto"/>
            </w:tcBorders>
            <w:noWrap/>
            <w:vAlign w:val="center"/>
            <w:hideMark/>
          </w:tcPr>
          <w:p w14:paraId="5AB405E5" w14:textId="77777777" w:rsidR="00563247" w:rsidRPr="00563247" w:rsidRDefault="00563247" w:rsidP="00563247">
            <w:pPr>
              <w:jc w:val="center"/>
              <w:rPr>
                <w:rFonts w:ascii="Calibri" w:hAnsi="Calibri" w:cs="Calibri"/>
                <w:sz w:val="20"/>
                <w:szCs w:val="20"/>
              </w:rPr>
            </w:pPr>
            <w:r w:rsidRPr="00563247">
              <w:rPr>
                <w:rFonts w:ascii="Calibri" w:hAnsi="Calibri" w:cs="Calibri"/>
                <w:sz w:val="20"/>
                <w:szCs w:val="20"/>
              </w:rPr>
              <w:t>6</w:t>
            </w:r>
          </w:p>
        </w:tc>
      </w:tr>
      <w:tr w:rsidR="00563247" w:rsidRPr="00563247" w14:paraId="35859DC2" w14:textId="77777777" w:rsidTr="00472FC0">
        <w:trPr>
          <w:trHeight w:val="285"/>
        </w:trPr>
        <w:tc>
          <w:tcPr>
            <w:tcW w:w="1255" w:type="dxa"/>
            <w:tcBorders>
              <w:top w:val="nil"/>
              <w:left w:val="single" w:sz="4" w:space="0" w:color="auto"/>
              <w:bottom w:val="single" w:sz="4" w:space="0" w:color="auto"/>
              <w:right w:val="single" w:sz="4" w:space="0" w:color="auto"/>
            </w:tcBorders>
            <w:hideMark/>
          </w:tcPr>
          <w:p w14:paraId="57421D91" w14:textId="77777777" w:rsidR="00563247" w:rsidRPr="00563247" w:rsidRDefault="00563247" w:rsidP="00563247">
            <w:pPr>
              <w:jc w:val="center"/>
              <w:rPr>
                <w:rFonts w:ascii="GHEA Grapalat" w:hAnsi="GHEA Grapalat" w:cs="Calibri"/>
                <w:b/>
                <w:bCs/>
                <w:sz w:val="20"/>
                <w:szCs w:val="20"/>
              </w:rPr>
            </w:pPr>
            <w:r w:rsidRPr="00563247">
              <w:rPr>
                <w:rFonts w:ascii="GHEA Grapalat" w:hAnsi="GHEA Grapalat" w:cs="Calibri"/>
                <w:b/>
                <w:bCs/>
                <w:sz w:val="20"/>
                <w:szCs w:val="20"/>
              </w:rPr>
              <w:t>I</w:t>
            </w:r>
          </w:p>
        </w:tc>
        <w:tc>
          <w:tcPr>
            <w:tcW w:w="4680" w:type="dxa"/>
            <w:tcBorders>
              <w:top w:val="nil"/>
              <w:left w:val="nil"/>
              <w:bottom w:val="single" w:sz="4" w:space="0" w:color="auto"/>
              <w:right w:val="single" w:sz="4" w:space="0" w:color="auto"/>
            </w:tcBorders>
            <w:hideMark/>
          </w:tcPr>
          <w:p w14:paraId="1E752516" w14:textId="77777777" w:rsidR="00563247" w:rsidRPr="00563247" w:rsidRDefault="00563247" w:rsidP="00563247">
            <w:pPr>
              <w:rPr>
                <w:rFonts w:ascii="GHEA Grapalat" w:hAnsi="GHEA Grapalat" w:cs="Calibri"/>
                <w:b/>
                <w:bCs/>
                <w:sz w:val="20"/>
                <w:szCs w:val="20"/>
              </w:rPr>
            </w:pPr>
            <w:proofErr w:type="spellStart"/>
            <w:r w:rsidRPr="00563247">
              <w:rPr>
                <w:rFonts w:ascii="GHEA Grapalat" w:hAnsi="GHEA Grapalat" w:cs="Calibri"/>
                <w:b/>
                <w:bCs/>
                <w:sz w:val="20"/>
                <w:szCs w:val="20"/>
              </w:rPr>
              <w:t>Քանդման</w:t>
            </w:r>
            <w:proofErr w:type="spellEnd"/>
            <w:r w:rsidRPr="00563247">
              <w:rPr>
                <w:rFonts w:ascii="GHEA Grapalat" w:hAnsi="GHEA Grapalat" w:cs="Calibri"/>
                <w:b/>
                <w:bCs/>
                <w:sz w:val="20"/>
                <w:szCs w:val="20"/>
              </w:rPr>
              <w:t xml:space="preserve"> </w:t>
            </w:r>
            <w:proofErr w:type="spellStart"/>
            <w:r w:rsidRPr="00563247">
              <w:rPr>
                <w:rFonts w:ascii="GHEA Grapalat" w:hAnsi="GHEA Grapalat" w:cs="Calibri"/>
                <w:b/>
                <w:bCs/>
                <w:sz w:val="20"/>
                <w:szCs w:val="20"/>
              </w:rPr>
              <w:t>աշխատանքներ</w:t>
            </w:r>
            <w:proofErr w:type="spellEnd"/>
          </w:p>
        </w:tc>
        <w:tc>
          <w:tcPr>
            <w:tcW w:w="760" w:type="dxa"/>
            <w:tcBorders>
              <w:top w:val="nil"/>
              <w:left w:val="nil"/>
              <w:bottom w:val="single" w:sz="4" w:space="0" w:color="auto"/>
              <w:right w:val="single" w:sz="4" w:space="0" w:color="auto"/>
            </w:tcBorders>
            <w:hideMark/>
          </w:tcPr>
          <w:p w14:paraId="0F1C7591"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840" w:type="dxa"/>
            <w:tcBorders>
              <w:top w:val="nil"/>
              <w:left w:val="nil"/>
              <w:bottom w:val="single" w:sz="4" w:space="0" w:color="auto"/>
              <w:right w:val="single" w:sz="4" w:space="0" w:color="auto"/>
            </w:tcBorders>
            <w:hideMark/>
          </w:tcPr>
          <w:p w14:paraId="51D6F478"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1020" w:type="dxa"/>
            <w:tcBorders>
              <w:top w:val="nil"/>
              <w:left w:val="nil"/>
              <w:bottom w:val="single" w:sz="4" w:space="0" w:color="auto"/>
              <w:right w:val="single" w:sz="4" w:space="0" w:color="auto"/>
            </w:tcBorders>
            <w:noWrap/>
            <w:hideMark/>
          </w:tcPr>
          <w:p w14:paraId="3E6D93A8" w14:textId="77777777" w:rsidR="00563247" w:rsidRPr="00563247" w:rsidRDefault="00563247" w:rsidP="00563247">
            <w:pPr>
              <w:rPr>
                <w:rFonts w:ascii="Calibri" w:hAnsi="Calibri" w:cs="Calibri"/>
                <w:sz w:val="20"/>
                <w:szCs w:val="20"/>
              </w:rPr>
            </w:pPr>
            <w:r w:rsidRPr="00563247">
              <w:rPr>
                <w:rFonts w:ascii="Calibri" w:hAnsi="Calibri" w:cs="Calibri"/>
                <w:sz w:val="20"/>
                <w:szCs w:val="20"/>
              </w:rPr>
              <w:t> </w:t>
            </w:r>
          </w:p>
        </w:tc>
        <w:tc>
          <w:tcPr>
            <w:tcW w:w="1540" w:type="dxa"/>
            <w:tcBorders>
              <w:top w:val="nil"/>
              <w:left w:val="nil"/>
              <w:bottom w:val="single" w:sz="4" w:space="0" w:color="auto"/>
              <w:right w:val="single" w:sz="4" w:space="0" w:color="auto"/>
            </w:tcBorders>
            <w:noWrap/>
            <w:hideMark/>
          </w:tcPr>
          <w:p w14:paraId="0CC67BBC" w14:textId="77777777" w:rsidR="00563247" w:rsidRPr="00563247" w:rsidRDefault="00563247" w:rsidP="00563247">
            <w:pPr>
              <w:rPr>
                <w:rFonts w:ascii="Calibri" w:hAnsi="Calibri" w:cs="Calibri"/>
                <w:sz w:val="20"/>
                <w:szCs w:val="20"/>
              </w:rPr>
            </w:pPr>
            <w:r w:rsidRPr="00563247">
              <w:rPr>
                <w:rFonts w:ascii="Calibri" w:hAnsi="Calibri" w:cs="Calibri"/>
                <w:sz w:val="20"/>
                <w:szCs w:val="20"/>
              </w:rPr>
              <w:t> </w:t>
            </w:r>
          </w:p>
        </w:tc>
      </w:tr>
      <w:tr w:rsidR="00563247" w:rsidRPr="00563247" w14:paraId="1A485F8B" w14:textId="77777777" w:rsidTr="00472FC0">
        <w:trPr>
          <w:trHeight w:val="1620"/>
        </w:trPr>
        <w:tc>
          <w:tcPr>
            <w:tcW w:w="1255" w:type="dxa"/>
            <w:tcBorders>
              <w:top w:val="nil"/>
              <w:left w:val="single" w:sz="4" w:space="0" w:color="auto"/>
              <w:bottom w:val="single" w:sz="4" w:space="0" w:color="auto"/>
              <w:right w:val="single" w:sz="4" w:space="0" w:color="auto"/>
            </w:tcBorders>
            <w:hideMark/>
          </w:tcPr>
          <w:p w14:paraId="6201F9BC"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1</w:t>
            </w:r>
          </w:p>
        </w:tc>
        <w:tc>
          <w:tcPr>
            <w:tcW w:w="4680" w:type="dxa"/>
            <w:tcBorders>
              <w:top w:val="nil"/>
              <w:left w:val="nil"/>
              <w:bottom w:val="single" w:sz="4" w:space="0" w:color="auto"/>
              <w:right w:val="single" w:sz="4" w:space="0" w:color="auto"/>
            </w:tcBorders>
            <w:hideMark/>
          </w:tcPr>
          <w:p w14:paraId="00D68E79" w14:textId="77777777" w:rsidR="00563247" w:rsidRPr="00563247" w:rsidRDefault="00563247" w:rsidP="00563247">
            <w:pPr>
              <w:rPr>
                <w:rFonts w:ascii="GHEA Grapalat" w:hAnsi="GHEA Grapalat" w:cs="Calibri"/>
                <w:sz w:val="20"/>
                <w:szCs w:val="20"/>
              </w:rPr>
            </w:pPr>
            <w:proofErr w:type="spellStart"/>
            <w:r w:rsidRPr="00563247">
              <w:rPr>
                <w:rFonts w:ascii="GHEA Grapalat" w:hAnsi="GHEA Grapalat" w:cs="Calibri"/>
                <w:sz w:val="20"/>
                <w:szCs w:val="20"/>
              </w:rPr>
              <w:t>Գոոյություն</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ունեցող</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բակային</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ճանապարհների</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տարածքների</w:t>
            </w:r>
            <w:proofErr w:type="spellEnd"/>
            <w:r w:rsidRPr="00563247">
              <w:rPr>
                <w:rFonts w:ascii="GHEA Grapalat" w:hAnsi="GHEA Grapalat" w:cs="Calibri"/>
                <w:sz w:val="20"/>
                <w:szCs w:val="20"/>
              </w:rPr>
              <w:t xml:space="preserve"> և </w:t>
            </w:r>
            <w:proofErr w:type="spellStart"/>
            <w:r w:rsidRPr="00563247">
              <w:rPr>
                <w:rFonts w:ascii="GHEA Grapalat" w:hAnsi="GHEA Grapalat" w:cs="Calibri"/>
                <w:sz w:val="20"/>
                <w:szCs w:val="20"/>
              </w:rPr>
              <w:t>մայթերի</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ծածկի</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ֆրեզում</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հմիջ</w:t>
            </w:r>
            <w:proofErr w:type="spellEnd"/>
            <w:r w:rsidRPr="00563247">
              <w:rPr>
                <w:rFonts w:ascii="GHEA Grapalat" w:hAnsi="GHEA Grapalat" w:cs="Calibri"/>
                <w:sz w:val="20"/>
                <w:szCs w:val="20"/>
              </w:rPr>
              <w:t>=4սմ /</w:t>
            </w:r>
            <w:proofErr w:type="spellStart"/>
            <w:r w:rsidRPr="00563247">
              <w:rPr>
                <w:rFonts w:ascii="GHEA Grapalat" w:hAnsi="GHEA Grapalat" w:cs="Calibri"/>
                <w:sz w:val="20"/>
                <w:szCs w:val="20"/>
              </w:rPr>
              <w:t>մշակում</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սղոցով</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բարձում</w:t>
            </w:r>
            <w:proofErr w:type="spellEnd"/>
            <w:r w:rsidRPr="00563247">
              <w:rPr>
                <w:rFonts w:ascii="GHEA Grapalat" w:hAnsi="GHEA Grapalat" w:cs="Calibri"/>
                <w:sz w:val="20"/>
                <w:szCs w:val="20"/>
              </w:rPr>
              <w:t xml:space="preserve"> էքս.1,0մ3 </w:t>
            </w:r>
            <w:proofErr w:type="spellStart"/>
            <w:r w:rsidRPr="00563247">
              <w:rPr>
                <w:rFonts w:ascii="GHEA Grapalat" w:hAnsi="GHEA Grapalat" w:cs="Calibri"/>
                <w:sz w:val="20"/>
                <w:szCs w:val="20"/>
              </w:rPr>
              <w:t>շերեփի</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տարող</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բարձում</w:t>
            </w:r>
            <w:proofErr w:type="spellEnd"/>
            <w:r w:rsidRPr="00563247">
              <w:rPr>
                <w:rFonts w:ascii="GHEA Grapalat" w:hAnsi="GHEA Grapalat" w:cs="Calibri"/>
                <w:sz w:val="20"/>
                <w:szCs w:val="20"/>
              </w:rPr>
              <w:t xml:space="preserve"> և </w:t>
            </w:r>
            <w:proofErr w:type="spellStart"/>
            <w:r w:rsidRPr="00563247">
              <w:rPr>
                <w:rFonts w:ascii="GHEA Grapalat" w:hAnsi="GHEA Grapalat" w:cs="Calibri"/>
                <w:sz w:val="20"/>
                <w:szCs w:val="20"/>
              </w:rPr>
              <w:t>տեղափոխում</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թափոնատեղ</w:t>
            </w:r>
            <w:proofErr w:type="spellEnd"/>
            <w:r w:rsidRPr="00563247">
              <w:rPr>
                <w:rFonts w:ascii="GHEA Grapalat" w:hAnsi="GHEA Grapalat" w:cs="Calibri"/>
                <w:sz w:val="20"/>
                <w:szCs w:val="20"/>
              </w:rPr>
              <w:t xml:space="preserve"> 13կմ</w:t>
            </w:r>
          </w:p>
        </w:tc>
        <w:tc>
          <w:tcPr>
            <w:tcW w:w="760" w:type="dxa"/>
            <w:tcBorders>
              <w:top w:val="nil"/>
              <w:left w:val="nil"/>
              <w:bottom w:val="single" w:sz="4" w:space="0" w:color="auto"/>
              <w:right w:val="single" w:sz="4" w:space="0" w:color="auto"/>
            </w:tcBorders>
            <w:hideMark/>
          </w:tcPr>
          <w:p w14:paraId="42245E05"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մ</w:t>
            </w:r>
            <w:r w:rsidRPr="00563247">
              <w:rPr>
                <w:rFonts w:ascii="GHEA Grapalat" w:hAnsi="GHEA Grapalat" w:cs="Calibri"/>
                <w:sz w:val="20"/>
                <w:szCs w:val="20"/>
                <w:vertAlign w:val="superscript"/>
              </w:rPr>
              <w:t>2</w:t>
            </w:r>
          </w:p>
        </w:tc>
        <w:tc>
          <w:tcPr>
            <w:tcW w:w="840" w:type="dxa"/>
            <w:tcBorders>
              <w:top w:val="nil"/>
              <w:left w:val="nil"/>
              <w:bottom w:val="single" w:sz="4" w:space="0" w:color="auto"/>
              <w:right w:val="single" w:sz="4" w:space="0" w:color="auto"/>
            </w:tcBorders>
            <w:vAlign w:val="center"/>
            <w:hideMark/>
          </w:tcPr>
          <w:p w14:paraId="0837CA26"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24200</w:t>
            </w:r>
          </w:p>
        </w:tc>
        <w:tc>
          <w:tcPr>
            <w:tcW w:w="1020" w:type="dxa"/>
            <w:tcBorders>
              <w:top w:val="nil"/>
              <w:left w:val="nil"/>
              <w:bottom w:val="single" w:sz="4" w:space="0" w:color="auto"/>
              <w:right w:val="single" w:sz="4" w:space="0" w:color="auto"/>
            </w:tcBorders>
            <w:vAlign w:val="center"/>
            <w:hideMark/>
          </w:tcPr>
          <w:p w14:paraId="5F52DB0F"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0.6</w:t>
            </w:r>
          </w:p>
        </w:tc>
        <w:tc>
          <w:tcPr>
            <w:tcW w:w="1540" w:type="dxa"/>
            <w:tcBorders>
              <w:top w:val="nil"/>
              <w:left w:val="nil"/>
              <w:bottom w:val="single" w:sz="4" w:space="0" w:color="auto"/>
              <w:right w:val="single" w:sz="4" w:space="0" w:color="auto"/>
            </w:tcBorders>
            <w:vAlign w:val="center"/>
            <w:hideMark/>
          </w:tcPr>
          <w:p w14:paraId="08AAC4B1"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14520.0</w:t>
            </w:r>
          </w:p>
        </w:tc>
      </w:tr>
      <w:tr w:rsidR="00563247" w:rsidRPr="00563247" w14:paraId="689F4057" w14:textId="77777777" w:rsidTr="00472FC0">
        <w:trPr>
          <w:trHeight w:val="315"/>
        </w:trPr>
        <w:tc>
          <w:tcPr>
            <w:tcW w:w="1255" w:type="dxa"/>
            <w:tcBorders>
              <w:top w:val="nil"/>
              <w:left w:val="single" w:sz="4" w:space="0" w:color="auto"/>
              <w:bottom w:val="single" w:sz="4" w:space="0" w:color="auto"/>
              <w:right w:val="single" w:sz="4" w:space="0" w:color="auto"/>
            </w:tcBorders>
            <w:noWrap/>
            <w:hideMark/>
          </w:tcPr>
          <w:p w14:paraId="65861589"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4680" w:type="dxa"/>
            <w:tcBorders>
              <w:top w:val="nil"/>
              <w:left w:val="nil"/>
              <w:bottom w:val="single" w:sz="4" w:space="0" w:color="auto"/>
              <w:right w:val="single" w:sz="4" w:space="0" w:color="auto"/>
            </w:tcBorders>
            <w:hideMark/>
          </w:tcPr>
          <w:p w14:paraId="63F511E4" w14:textId="77777777" w:rsidR="00563247" w:rsidRPr="00563247" w:rsidRDefault="00563247" w:rsidP="00563247">
            <w:pPr>
              <w:rPr>
                <w:rFonts w:ascii="GHEA Grapalat" w:hAnsi="GHEA Grapalat" w:cs="Calibri"/>
                <w:b/>
                <w:bCs/>
                <w:sz w:val="20"/>
                <w:szCs w:val="20"/>
              </w:rPr>
            </w:pPr>
            <w:r w:rsidRPr="00563247">
              <w:rPr>
                <w:rFonts w:ascii="GHEA Grapalat" w:hAnsi="GHEA Grapalat" w:cs="Calibri"/>
                <w:b/>
                <w:bCs/>
                <w:sz w:val="20"/>
                <w:szCs w:val="20"/>
              </w:rPr>
              <w:t xml:space="preserve">1. </w:t>
            </w:r>
            <w:proofErr w:type="spellStart"/>
            <w:r w:rsidRPr="00563247">
              <w:rPr>
                <w:rFonts w:ascii="GHEA Grapalat" w:hAnsi="GHEA Grapalat" w:cs="Calibri"/>
                <w:b/>
                <w:bCs/>
                <w:sz w:val="20"/>
                <w:szCs w:val="20"/>
              </w:rPr>
              <w:t>Ընդամենը</w:t>
            </w:r>
            <w:proofErr w:type="spellEnd"/>
            <w:r w:rsidRPr="00563247">
              <w:rPr>
                <w:rFonts w:ascii="GHEA Grapalat" w:hAnsi="GHEA Grapalat" w:cs="Calibri"/>
                <w:b/>
                <w:bCs/>
                <w:sz w:val="20"/>
                <w:szCs w:val="20"/>
              </w:rPr>
              <w:t>/</w:t>
            </w:r>
            <w:proofErr w:type="spellStart"/>
            <w:r w:rsidRPr="00563247">
              <w:rPr>
                <w:rFonts w:ascii="GHEA Grapalat" w:hAnsi="GHEA Grapalat" w:cs="Calibri"/>
                <w:b/>
                <w:bCs/>
                <w:sz w:val="20"/>
                <w:szCs w:val="20"/>
              </w:rPr>
              <w:t>հազ</w:t>
            </w:r>
            <w:proofErr w:type="spellEnd"/>
            <w:r w:rsidRPr="00563247">
              <w:rPr>
                <w:rFonts w:ascii="MS Mincho" w:eastAsia="MS Mincho" w:hAnsi="MS Mincho" w:cs="MS Mincho"/>
                <w:b/>
                <w:bCs/>
                <w:sz w:val="20"/>
                <w:szCs w:val="20"/>
              </w:rPr>
              <w:t>․</w:t>
            </w:r>
            <w:r w:rsidRPr="00563247">
              <w:rPr>
                <w:rFonts w:ascii="GHEA Grapalat" w:hAnsi="GHEA Grapalat" w:cs="Calibri"/>
                <w:b/>
                <w:bCs/>
                <w:sz w:val="20"/>
                <w:szCs w:val="20"/>
              </w:rPr>
              <w:t xml:space="preserve"> </w:t>
            </w:r>
            <w:proofErr w:type="spellStart"/>
            <w:r w:rsidRPr="00563247">
              <w:rPr>
                <w:rFonts w:ascii="GHEA Grapalat" w:hAnsi="GHEA Grapalat" w:cs="GHEA Grapalat"/>
                <w:b/>
                <w:bCs/>
                <w:sz w:val="20"/>
                <w:szCs w:val="20"/>
              </w:rPr>
              <w:t>դրամ</w:t>
            </w:r>
            <w:proofErr w:type="spellEnd"/>
            <w:r w:rsidRPr="00563247">
              <w:rPr>
                <w:rFonts w:ascii="GHEA Grapalat" w:hAnsi="GHEA Grapalat" w:cs="Calibri"/>
                <w:b/>
                <w:bCs/>
                <w:sz w:val="20"/>
                <w:szCs w:val="20"/>
              </w:rPr>
              <w:t>/</w:t>
            </w:r>
          </w:p>
        </w:tc>
        <w:tc>
          <w:tcPr>
            <w:tcW w:w="760" w:type="dxa"/>
            <w:tcBorders>
              <w:top w:val="nil"/>
              <w:left w:val="nil"/>
              <w:bottom w:val="single" w:sz="4" w:space="0" w:color="auto"/>
              <w:right w:val="single" w:sz="4" w:space="0" w:color="auto"/>
            </w:tcBorders>
            <w:hideMark/>
          </w:tcPr>
          <w:p w14:paraId="4BBC51F6" w14:textId="77777777" w:rsidR="00563247" w:rsidRPr="00563247" w:rsidRDefault="00563247" w:rsidP="00563247">
            <w:pPr>
              <w:rPr>
                <w:rFonts w:ascii="GHEA Grapalat" w:hAnsi="GHEA Grapalat" w:cs="Calibri"/>
                <w:b/>
                <w:bCs/>
                <w:sz w:val="20"/>
                <w:szCs w:val="20"/>
              </w:rPr>
            </w:pPr>
            <w:r w:rsidRPr="00563247">
              <w:rPr>
                <w:rFonts w:ascii="Calibri" w:hAnsi="Calibri" w:cs="Calibri"/>
                <w:b/>
                <w:bCs/>
                <w:sz w:val="20"/>
                <w:szCs w:val="20"/>
              </w:rPr>
              <w:t> </w:t>
            </w:r>
          </w:p>
        </w:tc>
        <w:tc>
          <w:tcPr>
            <w:tcW w:w="840" w:type="dxa"/>
            <w:tcBorders>
              <w:top w:val="nil"/>
              <w:left w:val="nil"/>
              <w:bottom w:val="single" w:sz="4" w:space="0" w:color="auto"/>
              <w:right w:val="single" w:sz="4" w:space="0" w:color="auto"/>
            </w:tcBorders>
            <w:hideMark/>
          </w:tcPr>
          <w:p w14:paraId="12A1270E" w14:textId="77777777" w:rsidR="00563247" w:rsidRPr="00563247" w:rsidRDefault="00563247" w:rsidP="00563247">
            <w:pPr>
              <w:rPr>
                <w:rFonts w:ascii="GHEA Grapalat" w:hAnsi="GHEA Grapalat" w:cs="Calibri"/>
                <w:b/>
                <w:bCs/>
                <w:sz w:val="20"/>
                <w:szCs w:val="20"/>
              </w:rPr>
            </w:pPr>
            <w:r w:rsidRPr="00563247">
              <w:rPr>
                <w:rFonts w:ascii="Calibri" w:hAnsi="Calibri" w:cs="Calibri"/>
                <w:b/>
                <w:bCs/>
                <w:sz w:val="20"/>
                <w:szCs w:val="20"/>
              </w:rPr>
              <w:t> </w:t>
            </w:r>
          </w:p>
        </w:tc>
        <w:tc>
          <w:tcPr>
            <w:tcW w:w="1020" w:type="dxa"/>
            <w:tcBorders>
              <w:top w:val="nil"/>
              <w:left w:val="nil"/>
              <w:bottom w:val="single" w:sz="4" w:space="0" w:color="auto"/>
              <w:right w:val="single" w:sz="4" w:space="0" w:color="auto"/>
            </w:tcBorders>
            <w:noWrap/>
            <w:hideMark/>
          </w:tcPr>
          <w:p w14:paraId="4B641203"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1540" w:type="dxa"/>
            <w:tcBorders>
              <w:top w:val="nil"/>
              <w:left w:val="nil"/>
              <w:bottom w:val="single" w:sz="4" w:space="0" w:color="auto"/>
              <w:right w:val="single" w:sz="4" w:space="0" w:color="auto"/>
            </w:tcBorders>
            <w:vAlign w:val="center"/>
            <w:hideMark/>
          </w:tcPr>
          <w:p w14:paraId="5913D355" w14:textId="77777777" w:rsidR="00563247" w:rsidRPr="00563247" w:rsidRDefault="00563247" w:rsidP="00563247">
            <w:pPr>
              <w:jc w:val="center"/>
              <w:rPr>
                <w:rFonts w:ascii="GHEA Grapalat" w:hAnsi="GHEA Grapalat" w:cs="Calibri"/>
                <w:b/>
                <w:bCs/>
                <w:sz w:val="20"/>
                <w:szCs w:val="20"/>
              </w:rPr>
            </w:pPr>
            <w:r w:rsidRPr="00563247">
              <w:rPr>
                <w:rFonts w:ascii="GHEA Grapalat" w:hAnsi="GHEA Grapalat" w:cs="Calibri"/>
                <w:b/>
                <w:bCs/>
                <w:sz w:val="20"/>
                <w:szCs w:val="20"/>
              </w:rPr>
              <w:t>14520.0</w:t>
            </w:r>
          </w:p>
        </w:tc>
      </w:tr>
      <w:tr w:rsidR="00563247" w:rsidRPr="00563247" w14:paraId="2A30A9CF" w14:textId="77777777" w:rsidTr="00472FC0">
        <w:trPr>
          <w:trHeight w:val="285"/>
        </w:trPr>
        <w:tc>
          <w:tcPr>
            <w:tcW w:w="1255" w:type="dxa"/>
            <w:tcBorders>
              <w:top w:val="nil"/>
              <w:left w:val="single" w:sz="4" w:space="0" w:color="auto"/>
              <w:bottom w:val="single" w:sz="4" w:space="0" w:color="auto"/>
              <w:right w:val="single" w:sz="4" w:space="0" w:color="auto"/>
            </w:tcBorders>
            <w:hideMark/>
          </w:tcPr>
          <w:p w14:paraId="407428FD" w14:textId="77777777" w:rsidR="00563247" w:rsidRPr="00563247" w:rsidRDefault="00563247" w:rsidP="00563247">
            <w:pPr>
              <w:jc w:val="center"/>
              <w:rPr>
                <w:rFonts w:ascii="GHEA Grapalat" w:hAnsi="GHEA Grapalat" w:cs="Calibri"/>
                <w:b/>
                <w:bCs/>
                <w:sz w:val="20"/>
                <w:szCs w:val="20"/>
              </w:rPr>
            </w:pPr>
            <w:r w:rsidRPr="00563247">
              <w:rPr>
                <w:rFonts w:ascii="GHEA Grapalat" w:hAnsi="GHEA Grapalat" w:cs="Calibri"/>
                <w:b/>
                <w:bCs/>
                <w:sz w:val="20"/>
                <w:szCs w:val="20"/>
              </w:rPr>
              <w:t>II</w:t>
            </w:r>
          </w:p>
        </w:tc>
        <w:tc>
          <w:tcPr>
            <w:tcW w:w="4680" w:type="dxa"/>
            <w:tcBorders>
              <w:top w:val="nil"/>
              <w:left w:val="nil"/>
              <w:bottom w:val="single" w:sz="4" w:space="0" w:color="auto"/>
              <w:right w:val="single" w:sz="4" w:space="0" w:color="auto"/>
            </w:tcBorders>
            <w:hideMark/>
          </w:tcPr>
          <w:p w14:paraId="43555484" w14:textId="77777777" w:rsidR="00563247" w:rsidRPr="00563247" w:rsidRDefault="00563247" w:rsidP="00563247">
            <w:pPr>
              <w:rPr>
                <w:rFonts w:ascii="GHEA Grapalat" w:hAnsi="GHEA Grapalat" w:cs="Calibri"/>
                <w:b/>
                <w:bCs/>
                <w:sz w:val="20"/>
                <w:szCs w:val="20"/>
              </w:rPr>
            </w:pPr>
            <w:proofErr w:type="spellStart"/>
            <w:r w:rsidRPr="00563247">
              <w:rPr>
                <w:rFonts w:ascii="GHEA Grapalat" w:hAnsi="GHEA Grapalat" w:cs="Calibri"/>
                <w:b/>
                <w:bCs/>
                <w:sz w:val="20"/>
                <w:szCs w:val="20"/>
              </w:rPr>
              <w:t>Ծածկի</w:t>
            </w:r>
            <w:proofErr w:type="spellEnd"/>
            <w:r w:rsidRPr="00563247">
              <w:rPr>
                <w:rFonts w:ascii="GHEA Grapalat" w:hAnsi="GHEA Grapalat" w:cs="Calibri"/>
                <w:b/>
                <w:bCs/>
                <w:sz w:val="20"/>
                <w:szCs w:val="20"/>
              </w:rPr>
              <w:t xml:space="preserve"> </w:t>
            </w:r>
            <w:proofErr w:type="spellStart"/>
            <w:r w:rsidRPr="00563247">
              <w:rPr>
                <w:rFonts w:ascii="GHEA Grapalat" w:hAnsi="GHEA Grapalat" w:cs="Calibri"/>
                <w:b/>
                <w:bCs/>
                <w:sz w:val="20"/>
                <w:szCs w:val="20"/>
              </w:rPr>
              <w:t>կոնստրուկցիան</w:t>
            </w:r>
            <w:proofErr w:type="spellEnd"/>
          </w:p>
        </w:tc>
        <w:tc>
          <w:tcPr>
            <w:tcW w:w="760" w:type="dxa"/>
            <w:tcBorders>
              <w:top w:val="nil"/>
              <w:left w:val="nil"/>
              <w:bottom w:val="single" w:sz="4" w:space="0" w:color="auto"/>
              <w:right w:val="single" w:sz="4" w:space="0" w:color="auto"/>
            </w:tcBorders>
            <w:hideMark/>
          </w:tcPr>
          <w:p w14:paraId="3B98274B"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840" w:type="dxa"/>
            <w:tcBorders>
              <w:top w:val="nil"/>
              <w:left w:val="nil"/>
              <w:bottom w:val="single" w:sz="4" w:space="0" w:color="auto"/>
              <w:right w:val="single" w:sz="4" w:space="0" w:color="auto"/>
            </w:tcBorders>
            <w:hideMark/>
          </w:tcPr>
          <w:p w14:paraId="57282BD5"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1020" w:type="dxa"/>
            <w:tcBorders>
              <w:top w:val="nil"/>
              <w:left w:val="nil"/>
              <w:bottom w:val="single" w:sz="4" w:space="0" w:color="auto"/>
              <w:right w:val="single" w:sz="4" w:space="0" w:color="auto"/>
            </w:tcBorders>
            <w:noWrap/>
            <w:hideMark/>
          </w:tcPr>
          <w:p w14:paraId="3B265E13" w14:textId="77777777" w:rsidR="00563247" w:rsidRPr="00563247" w:rsidRDefault="00563247" w:rsidP="00563247">
            <w:pPr>
              <w:rPr>
                <w:rFonts w:ascii="Calibri" w:hAnsi="Calibri" w:cs="Calibri"/>
                <w:sz w:val="20"/>
                <w:szCs w:val="20"/>
              </w:rPr>
            </w:pPr>
            <w:r w:rsidRPr="00563247">
              <w:rPr>
                <w:rFonts w:ascii="Calibri" w:hAnsi="Calibri" w:cs="Calibri"/>
                <w:sz w:val="20"/>
                <w:szCs w:val="20"/>
              </w:rPr>
              <w:t> </w:t>
            </w:r>
          </w:p>
        </w:tc>
        <w:tc>
          <w:tcPr>
            <w:tcW w:w="1540" w:type="dxa"/>
            <w:tcBorders>
              <w:top w:val="nil"/>
              <w:left w:val="nil"/>
              <w:bottom w:val="single" w:sz="4" w:space="0" w:color="auto"/>
              <w:right w:val="single" w:sz="4" w:space="0" w:color="auto"/>
            </w:tcBorders>
            <w:noWrap/>
            <w:hideMark/>
          </w:tcPr>
          <w:p w14:paraId="49F3D49F" w14:textId="77777777" w:rsidR="00563247" w:rsidRPr="00563247" w:rsidRDefault="00563247" w:rsidP="00563247">
            <w:pPr>
              <w:rPr>
                <w:rFonts w:ascii="Calibri" w:hAnsi="Calibri" w:cs="Calibri"/>
                <w:sz w:val="20"/>
                <w:szCs w:val="20"/>
              </w:rPr>
            </w:pPr>
            <w:r w:rsidRPr="00563247">
              <w:rPr>
                <w:rFonts w:ascii="Calibri" w:hAnsi="Calibri" w:cs="Calibri"/>
                <w:sz w:val="20"/>
                <w:szCs w:val="20"/>
              </w:rPr>
              <w:t> </w:t>
            </w:r>
          </w:p>
        </w:tc>
      </w:tr>
      <w:tr w:rsidR="00563247" w:rsidRPr="00563247" w14:paraId="3DA56EED" w14:textId="77777777" w:rsidTr="00472FC0">
        <w:trPr>
          <w:trHeight w:val="285"/>
        </w:trPr>
        <w:tc>
          <w:tcPr>
            <w:tcW w:w="1255" w:type="dxa"/>
            <w:tcBorders>
              <w:top w:val="nil"/>
              <w:left w:val="single" w:sz="4" w:space="0" w:color="auto"/>
              <w:bottom w:val="single" w:sz="4" w:space="0" w:color="auto"/>
              <w:right w:val="single" w:sz="4" w:space="0" w:color="auto"/>
            </w:tcBorders>
            <w:hideMark/>
          </w:tcPr>
          <w:p w14:paraId="27EF4012"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1</w:t>
            </w:r>
          </w:p>
        </w:tc>
        <w:tc>
          <w:tcPr>
            <w:tcW w:w="4680" w:type="dxa"/>
            <w:tcBorders>
              <w:top w:val="nil"/>
              <w:left w:val="nil"/>
              <w:bottom w:val="single" w:sz="4" w:space="0" w:color="auto"/>
              <w:right w:val="single" w:sz="4" w:space="0" w:color="auto"/>
            </w:tcBorders>
            <w:hideMark/>
          </w:tcPr>
          <w:p w14:paraId="2079AC29" w14:textId="77777777" w:rsidR="00563247" w:rsidRPr="00563247" w:rsidRDefault="00563247" w:rsidP="00563247">
            <w:pPr>
              <w:rPr>
                <w:rFonts w:ascii="GHEA Grapalat" w:hAnsi="GHEA Grapalat" w:cs="Calibri"/>
                <w:sz w:val="20"/>
                <w:szCs w:val="20"/>
              </w:rPr>
            </w:pPr>
            <w:proofErr w:type="spellStart"/>
            <w:r w:rsidRPr="00563247">
              <w:rPr>
                <w:rFonts w:ascii="GHEA Grapalat" w:hAnsi="GHEA Grapalat" w:cs="Calibri"/>
                <w:sz w:val="20"/>
                <w:szCs w:val="20"/>
              </w:rPr>
              <w:t>Մակերևույթի</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մշակում</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բիտումով</w:t>
            </w:r>
            <w:proofErr w:type="spellEnd"/>
            <w:r w:rsidRPr="00563247">
              <w:rPr>
                <w:rFonts w:ascii="GHEA Grapalat" w:hAnsi="GHEA Grapalat" w:cs="Calibri"/>
                <w:sz w:val="20"/>
                <w:szCs w:val="20"/>
              </w:rPr>
              <w:t xml:space="preserve"> /0,6 լ/</w:t>
            </w:r>
            <w:proofErr w:type="spellStart"/>
            <w:r w:rsidRPr="00563247">
              <w:rPr>
                <w:rFonts w:ascii="GHEA Grapalat" w:hAnsi="GHEA Grapalat" w:cs="Calibri"/>
                <w:sz w:val="20"/>
                <w:szCs w:val="20"/>
              </w:rPr>
              <w:t>քմ</w:t>
            </w:r>
            <w:proofErr w:type="spellEnd"/>
            <w:r w:rsidRPr="00563247">
              <w:rPr>
                <w:rFonts w:ascii="GHEA Grapalat" w:hAnsi="GHEA Grapalat" w:cs="Calibri"/>
                <w:sz w:val="20"/>
                <w:szCs w:val="20"/>
              </w:rPr>
              <w:t>/</w:t>
            </w:r>
          </w:p>
        </w:tc>
        <w:tc>
          <w:tcPr>
            <w:tcW w:w="760" w:type="dxa"/>
            <w:tcBorders>
              <w:top w:val="nil"/>
              <w:left w:val="nil"/>
              <w:bottom w:val="single" w:sz="4" w:space="0" w:color="auto"/>
              <w:right w:val="single" w:sz="4" w:space="0" w:color="auto"/>
            </w:tcBorders>
            <w:hideMark/>
          </w:tcPr>
          <w:p w14:paraId="76CE6E84"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մ</w:t>
            </w:r>
            <w:r w:rsidRPr="00563247">
              <w:rPr>
                <w:rFonts w:ascii="GHEA Grapalat" w:hAnsi="GHEA Grapalat" w:cs="Calibri"/>
                <w:sz w:val="20"/>
                <w:szCs w:val="20"/>
                <w:vertAlign w:val="superscript"/>
              </w:rPr>
              <w:t>2</w:t>
            </w:r>
          </w:p>
        </w:tc>
        <w:tc>
          <w:tcPr>
            <w:tcW w:w="840" w:type="dxa"/>
            <w:tcBorders>
              <w:top w:val="nil"/>
              <w:left w:val="nil"/>
              <w:bottom w:val="single" w:sz="4" w:space="0" w:color="auto"/>
              <w:right w:val="single" w:sz="4" w:space="0" w:color="auto"/>
            </w:tcBorders>
            <w:hideMark/>
          </w:tcPr>
          <w:p w14:paraId="6872C50C"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24200</w:t>
            </w:r>
          </w:p>
        </w:tc>
        <w:tc>
          <w:tcPr>
            <w:tcW w:w="1020" w:type="dxa"/>
            <w:tcBorders>
              <w:top w:val="nil"/>
              <w:left w:val="nil"/>
              <w:bottom w:val="single" w:sz="4" w:space="0" w:color="auto"/>
              <w:right w:val="single" w:sz="4" w:space="0" w:color="auto"/>
            </w:tcBorders>
            <w:hideMark/>
          </w:tcPr>
          <w:p w14:paraId="15FE4A62"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0.21</w:t>
            </w:r>
          </w:p>
        </w:tc>
        <w:tc>
          <w:tcPr>
            <w:tcW w:w="1540" w:type="dxa"/>
            <w:tcBorders>
              <w:top w:val="nil"/>
              <w:left w:val="nil"/>
              <w:bottom w:val="single" w:sz="4" w:space="0" w:color="auto"/>
              <w:right w:val="single" w:sz="4" w:space="0" w:color="auto"/>
            </w:tcBorders>
            <w:hideMark/>
          </w:tcPr>
          <w:p w14:paraId="57785017"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5082.0</w:t>
            </w:r>
          </w:p>
        </w:tc>
      </w:tr>
      <w:tr w:rsidR="00563247" w:rsidRPr="00563247" w14:paraId="58430A5B" w14:textId="77777777" w:rsidTr="00472FC0">
        <w:trPr>
          <w:trHeight w:val="540"/>
        </w:trPr>
        <w:tc>
          <w:tcPr>
            <w:tcW w:w="1255" w:type="dxa"/>
            <w:tcBorders>
              <w:top w:val="nil"/>
              <w:left w:val="single" w:sz="4" w:space="0" w:color="auto"/>
              <w:bottom w:val="single" w:sz="4" w:space="0" w:color="auto"/>
              <w:right w:val="single" w:sz="4" w:space="0" w:color="auto"/>
            </w:tcBorders>
            <w:hideMark/>
          </w:tcPr>
          <w:p w14:paraId="0E9D5B82"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2</w:t>
            </w:r>
          </w:p>
        </w:tc>
        <w:tc>
          <w:tcPr>
            <w:tcW w:w="4680" w:type="dxa"/>
            <w:tcBorders>
              <w:top w:val="nil"/>
              <w:left w:val="nil"/>
              <w:bottom w:val="single" w:sz="4" w:space="0" w:color="auto"/>
              <w:right w:val="single" w:sz="4" w:space="0" w:color="auto"/>
            </w:tcBorders>
            <w:hideMark/>
          </w:tcPr>
          <w:p w14:paraId="45CC42CC" w14:textId="77777777" w:rsidR="00563247" w:rsidRPr="00563247" w:rsidRDefault="00563247" w:rsidP="00563247">
            <w:pPr>
              <w:rPr>
                <w:rFonts w:ascii="GHEA Grapalat" w:hAnsi="GHEA Grapalat" w:cs="Calibri"/>
                <w:sz w:val="20"/>
                <w:szCs w:val="20"/>
              </w:rPr>
            </w:pPr>
            <w:r w:rsidRPr="00563247">
              <w:rPr>
                <w:rFonts w:ascii="GHEA Grapalat" w:hAnsi="GHEA Grapalat" w:cs="Calibri"/>
                <w:sz w:val="20"/>
                <w:szCs w:val="20"/>
              </w:rPr>
              <w:t xml:space="preserve">Ա/բ </w:t>
            </w:r>
            <w:proofErr w:type="spellStart"/>
            <w:r w:rsidRPr="00563247">
              <w:rPr>
                <w:rFonts w:ascii="GHEA Grapalat" w:hAnsi="GHEA Grapalat" w:cs="Calibri"/>
                <w:sz w:val="20"/>
                <w:szCs w:val="20"/>
              </w:rPr>
              <w:t>ծածկի</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իրականացում</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մանրահատիկ</w:t>
            </w:r>
            <w:proofErr w:type="spellEnd"/>
            <w:r w:rsidRPr="00563247">
              <w:rPr>
                <w:rFonts w:ascii="GHEA Grapalat" w:hAnsi="GHEA Grapalat" w:cs="Calibri"/>
                <w:sz w:val="20"/>
                <w:szCs w:val="20"/>
              </w:rPr>
              <w:t xml:space="preserve"> ա/</w:t>
            </w:r>
            <w:proofErr w:type="spellStart"/>
            <w:r w:rsidRPr="00563247">
              <w:rPr>
                <w:rFonts w:ascii="GHEA Grapalat" w:hAnsi="GHEA Grapalat" w:cs="Calibri"/>
                <w:sz w:val="20"/>
                <w:szCs w:val="20"/>
              </w:rPr>
              <w:t>բետոնից</w:t>
            </w:r>
            <w:proofErr w:type="spellEnd"/>
            <w:r w:rsidRPr="00563247">
              <w:rPr>
                <w:rFonts w:ascii="GHEA Grapalat" w:hAnsi="GHEA Grapalat" w:cs="Calibri"/>
                <w:sz w:val="20"/>
                <w:szCs w:val="20"/>
              </w:rPr>
              <w:t xml:space="preserve">    h=4սմ</w:t>
            </w:r>
          </w:p>
        </w:tc>
        <w:tc>
          <w:tcPr>
            <w:tcW w:w="760" w:type="dxa"/>
            <w:tcBorders>
              <w:top w:val="nil"/>
              <w:left w:val="nil"/>
              <w:bottom w:val="single" w:sz="4" w:space="0" w:color="auto"/>
              <w:right w:val="single" w:sz="4" w:space="0" w:color="auto"/>
            </w:tcBorders>
            <w:hideMark/>
          </w:tcPr>
          <w:p w14:paraId="482B6B45"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մ</w:t>
            </w:r>
            <w:r w:rsidRPr="00563247">
              <w:rPr>
                <w:rFonts w:ascii="GHEA Grapalat" w:hAnsi="GHEA Grapalat" w:cs="Calibri"/>
                <w:sz w:val="20"/>
                <w:szCs w:val="20"/>
                <w:vertAlign w:val="superscript"/>
              </w:rPr>
              <w:t>2</w:t>
            </w:r>
          </w:p>
        </w:tc>
        <w:tc>
          <w:tcPr>
            <w:tcW w:w="840" w:type="dxa"/>
            <w:tcBorders>
              <w:top w:val="nil"/>
              <w:left w:val="nil"/>
              <w:bottom w:val="single" w:sz="4" w:space="0" w:color="auto"/>
              <w:right w:val="single" w:sz="4" w:space="0" w:color="auto"/>
            </w:tcBorders>
            <w:hideMark/>
          </w:tcPr>
          <w:p w14:paraId="44BF03C4"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24200</w:t>
            </w:r>
          </w:p>
        </w:tc>
        <w:tc>
          <w:tcPr>
            <w:tcW w:w="1020" w:type="dxa"/>
            <w:tcBorders>
              <w:top w:val="nil"/>
              <w:left w:val="nil"/>
              <w:bottom w:val="single" w:sz="4" w:space="0" w:color="auto"/>
              <w:right w:val="single" w:sz="4" w:space="0" w:color="auto"/>
            </w:tcBorders>
            <w:hideMark/>
          </w:tcPr>
          <w:p w14:paraId="6F005DE7"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4.12</w:t>
            </w:r>
          </w:p>
        </w:tc>
        <w:tc>
          <w:tcPr>
            <w:tcW w:w="1540" w:type="dxa"/>
            <w:tcBorders>
              <w:top w:val="nil"/>
              <w:left w:val="nil"/>
              <w:bottom w:val="single" w:sz="4" w:space="0" w:color="auto"/>
              <w:right w:val="single" w:sz="4" w:space="0" w:color="auto"/>
            </w:tcBorders>
            <w:hideMark/>
          </w:tcPr>
          <w:p w14:paraId="7C1F4FBD"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99704.0</w:t>
            </w:r>
          </w:p>
        </w:tc>
      </w:tr>
      <w:tr w:rsidR="00563247" w:rsidRPr="00563247" w14:paraId="2C802314" w14:textId="77777777" w:rsidTr="00472FC0">
        <w:trPr>
          <w:trHeight w:val="540"/>
        </w:trPr>
        <w:tc>
          <w:tcPr>
            <w:tcW w:w="1255" w:type="dxa"/>
            <w:tcBorders>
              <w:top w:val="nil"/>
              <w:left w:val="single" w:sz="4" w:space="0" w:color="auto"/>
              <w:bottom w:val="single" w:sz="4" w:space="0" w:color="auto"/>
              <w:right w:val="single" w:sz="4" w:space="0" w:color="auto"/>
            </w:tcBorders>
            <w:hideMark/>
          </w:tcPr>
          <w:p w14:paraId="1EF13946"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3</w:t>
            </w:r>
          </w:p>
        </w:tc>
        <w:tc>
          <w:tcPr>
            <w:tcW w:w="4680" w:type="dxa"/>
            <w:tcBorders>
              <w:top w:val="nil"/>
              <w:left w:val="nil"/>
              <w:bottom w:val="single" w:sz="4" w:space="0" w:color="auto"/>
              <w:right w:val="single" w:sz="4" w:space="0" w:color="auto"/>
            </w:tcBorders>
            <w:hideMark/>
          </w:tcPr>
          <w:p w14:paraId="272F01B5" w14:textId="77777777" w:rsidR="00563247" w:rsidRPr="00563247" w:rsidRDefault="00563247" w:rsidP="00563247">
            <w:pPr>
              <w:rPr>
                <w:rFonts w:ascii="GHEA Grapalat" w:hAnsi="GHEA Grapalat" w:cs="Calibri"/>
                <w:sz w:val="20"/>
                <w:szCs w:val="20"/>
              </w:rPr>
            </w:pPr>
            <w:proofErr w:type="spellStart"/>
            <w:r w:rsidRPr="00563247">
              <w:rPr>
                <w:rFonts w:ascii="GHEA Grapalat" w:hAnsi="GHEA Grapalat" w:cs="Calibri"/>
                <w:sz w:val="20"/>
                <w:szCs w:val="20"/>
              </w:rPr>
              <w:t>Ասֆալտբետոնյա</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ծածկի</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խճային</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հիմքի</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իրականացում</w:t>
            </w:r>
            <w:proofErr w:type="spellEnd"/>
            <w:r w:rsidRPr="00563247">
              <w:rPr>
                <w:rFonts w:ascii="GHEA Grapalat" w:hAnsi="GHEA Grapalat" w:cs="Calibri"/>
                <w:sz w:val="20"/>
                <w:szCs w:val="20"/>
              </w:rPr>
              <w:t xml:space="preserve"> 5-7 </w:t>
            </w:r>
            <w:proofErr w:type="spellStart"/>
            <w:r w:rsidRPr="00563247">
              <w:rPr>
                <w:rFonts w:ascii="GHEA Grapalat" w:hAnsi="GHEA Grapalat" w:cs="Calibri"/>
                <w:sz w:val="20"/>
                <w:szCs w:val="20"/>
              </w:rPr>
              <w:t>սմ</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հաստությամբ</w:t>
            </w:r>
            <w:proofErr w:type="spellEnd"/>
            <w:r w:rsidRPr="00563247">
              <w:rPr>
                <w:rFonts w:ascii="GHEA Grapalat" w:hAnsi="GHEA Grapalat" w:cs="Calibri"/>
                <w:sz w:val="20"/>
                <w:szCs w:val="20"/>
              </w:rPr>
              <w:t xml:space="preserve"> </w:t>
            </w:r>
          </w:p>
        </w:tc>
        <w:tc>
          <w:tcPr>
            <w:tcW w:w="760" w:type="dxa"/>
            <w:tcBorders>
              <w:top w:val="nil"/>
              <w:left w:val="nil"/>
              <w:bottom w:val="single" w:sz="4" w:space="0" w:color="auto"/>
              <w:right w:val="single" w:sz="4" w:space="0" w:color="auto"/>
            </w:tcBorders>
            <w:hideMark/>
          </w:tcPr>
          <w:p w14:paraId="516136F9"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մ</w:t>
            </w:r>
            <w:r w:rsidRPr="00563247">
              <w:rPr>
                <w:rFonts w:ascii="GHEA Grapalat" w:hAnsi="GHEA Grapalat" w:cs="Calibri"/>
                <w:sz w:val="20"/>
                <w:szCs w:val="20"/>
                <w:vertAlign w:val="superscript"/>
              </w:rPr>
              <w:t>3</w:t>
            </w:r>
          </w:p>
        </w:tc>
        <w:tc>
          <w:tcPr>
            <w:tcW w:w="840" w:type="dxa"/>
            <w:tcBorders>
              <w:top w:val="nil"/>
              <w:left w:val="nil"/>
              <w:bottom w:val="single" w:sz="4" w:space="0" w:color="auto"/>
              <w:right w:val="single" w:sz="4" w:space="0" w:color="auto"/>
            </w:tcBorders>
            <w:hideMark/>
          </w:tcPr>
          <w:p w14:paraId="1986CD78"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150</w:t>
            </w:r>
          </w:p>
        </w:tc>
        <w:tc>
          <w:tcPr>
            <w:tcW w:w="1020" w:type="dxa"/>
            <w:tcBorders>
              <w:top w:val="nil"/>
              <w:left w:val="nil"/>
              <w:bottom w:val="single" w:sz="4" w:space="0" w:color="auto"/>
              <w:right w:val="single" w:sz="4" w:space="0" w:color="auto"/>
            </w:tcBorders>
            <w:hideMark/>
          </w:tcPr>
          <w:p w14:paraId="6385345B"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17.20</w:t>
            </w:r>
          </w:p>
        </w:tc>
        <w:tc>
          <w:tcPr>
            <w:tcW w:w="1540" w:type="dxa"/>
            <w:tcBorders>
              <w:top w:val="nil"/>
              <w:left w:val="nil"/>
              <w:bottom w:val="single" w:sz="4" w:space="0" w:color="auto"/>
              <w:right w:val="single" w:sz="4" w:space="0" w:color="auto"/>
            </w:tcBorders>
            <w:hideMark/>
          </w:tcPr>
          <w:p w14:paraId="08367701"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2580.0</w:t>
            </w:r>
          </w:p>
        </w:tc>
      </w:tr>
      <w:tr w:rsidR="00563247" w:rsidRPr="00563247" w14:paraId="0BE19DBB" w14:textId="77777777" w:rsidTr="00472FC0">
        <w:trPr>
          <w:trHeight w:val="300"/>
        </w:trPr>
        <w:tc>
          <w:tcPr>
            <w:tcW w:w="1255" w:type="dxa"/>
            <w:tcBorders>
              <w:top w:val="nil"/>
              <w:left w:val="single" w:sz="4" w:space="0" w:color="auto"/>
              <w:bottom w:val="single" w:sz="4" w:space="0" w:color="auto"/>
              <w:right w:val="single" w:sz="4" w:space="0" w:color="auto"/>
            </w:tcBorders>
            <w:noWrap/>
            <w:hideMark/>
          </w:tcPr>
          <w:p w14:paraId="4ACE7534"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4680" w:type="dxa"/>
            <w:tcBorders>
              <w:top w:val="nil"/>
              <w:left w:val="nil"/>
              <w:bottom w:val="single" w:sz="4" w:space="0" w:color="auto"/>
              <w:right w:val="single" w:sz="4" w:space="0" w:color="auto"/>
            </w:tcBorders>
            <w:hideMark/>
          </w:tcPr>
          <w:p w14:paraId="6D733BE8" w14:textId="77777777" w:rsidR="00563247" w:rsidRPr="00563247" w:rsidRDefault="00563247" w:rsidP="00563247">
            <w:pPr>
              <w:rPr>
                <w:rFonts w:ascii="GHEA Grapalat" w:hAnsi="GHEA Grapalat" w:cs="Calibri"/>
                <w:b/>
                <w:bCs/>
                <w:sz w:val="20"/>
                <w:szCs w:val="20"/>
              </w:rPr>
            </w:pPr>
            <w:r w:rsidRPr="00563247">
              <w:rPr>
                <w:rFonts w:ascii="GHEA Grapalat" w:hAnsi="GHEA Grapalat" w:cs="Calibri"/>
                <w:b/>
                <w:bCs/>
                <w:sz w:val="20"/>
                <w:szCs w:val="20"/>
              </w:rPr>
              <w:t xml:space="preserve">2. </w:t>
            </w:r>
            <w:proofErr w:type="spellStart"/>
            <w:r w:rsidRPr="00563247">
              <w:rPr>
                <w:rFonts w:ascii="GHEA Grapalat" w:hAnsi="GHEA Grapalat" w:cs="Calibri"/>
                <w:b/>
                <w:bCs/>
                <w:sz w:val="20"/>
                <w:szCs w:val="20"/>
              </w:rPr>
              <w:t>Ընդամենը</w:t>
            </w:r>
            <w:proofErr w:type="spellEnd"/>
            <w:r w:rsidRPr="00563247">
              <w:rPr>
                <w:rFonts w:ascii="GHEA Grapalat" w:hAnsi="GHEA Grapalat" w:cs="Calibri"/>
                <w:b/>
                <w:bCs/>
                <w:sz w:val="20"/>
                <w:szCs w:val="20"/>
              </w:rPr>
              <w:t>/</w:t>
            </w:r>
            <w:proofErr w:type="spellStart"/>
            <w:r w:rsidRPr="00563247">
              <w:rPr>
                <w:rFonts w:ascii="GHEA Grapalat" w:hAnsi="GHEA Grapalat" w:cs="Calibri"/>
                <w:b/>
                <w:bCs/>
                <w:sz w:val="20"/>
                <w:szCs w:val="20"/>
              </w:rPr>
              <w:t>հազ</w:t>
            </w:r>
            <w:proofErr w:type="spellEnd"/>
            <w:r w:rsidRPr="00563247">
              <w:rPr>
                <w:rFonts w:ascii="MS Mincho" w:eastAsia="MS Mincho" w:hAnsi="MS Mincho" w:cs="MS Mincho"/>
                <w:b/>
                <w:bCs/>
                <w:sz w:val="20"/>
                <w:szCs w:val="20"/>
              </w:rPr>
              <w:t>․</w:t>
            </w:r>
            <w:r w:rsidRPr="00563247">
              <w:rPr>
                <w:rFonts w:ascii="GHEA Grapalat" w:hAnsi="GHEA Grapalat" w:cs="Calibri"/>
                <w:b/>
                <w:bCs/>
                <w:sz w:val="20"/>
                <w:szCs w:val="20"/>
              </w:rPr>
              <w:t xml:space="preserve"> </w:t>
            </w:r>
            <w:proofErr w:type="spellStart"/>
            <w:r w:rsidRPr="00563247">
              <w:rPr>
                <w:rFonts w:ascii="GHEA Grapalat" w:hAnsi="GHEA Grapalat" w:cs="GHEA Grapalat"/>
                <w:b/>
                <w:bCs/>
                <w:sz w:val="20"/>
                <w:szCs w:val="20"/>
              </w:rPr>
              <w:t>դրամ</w:t>
            </w:r>
            <w:proofErr w:type="spellEnd"/>
            <w:r w:rsidRPr="00563247">
              <w:rPr>
                <w:rFonts w:ascii="GHEA Grapalat" w:hAnsi="GHEA Grapalat" w:cs="Calibri"/>
                <w:b/>
                <w:bCs/>
                <w:sz w:val="20"/>
                <w:szCs w:val="20"/>
              </w:rPr>
              <w:t>/</w:t>
            </w:r>
          </w:p>
        </w:tc>
        <w:tc>
          <w:tcPr>
            <w:tcW w:w="760" w:type="dxa"/>
            <w:tcBorders>
              <w:top w:val="nil"/>
              <w:left w:val="nil"/>
              <w:bottom w:val="single" w:sz="4" w:space="0" w:color="auto"/>
              <w:right w:val="single" w:sz="4" w:space="0" w:color="auto"/>
            </w:tcBorders>
            <w:hideMark/>
          </w:tcPr>
          <w:p w14:paraId="78CE2252" w14:textId="77777777" w:rsidR="00563247" w:rsidRPr="00563247" w:rsidRDefault="00563247" w:rsidP="00563247">
            <w:pPr>
              <w:rPr>
                <w:rFonts w:ascii="GHEA Grapalat" w:hAnsi="GHEA Grapalat" w:cs="Calibri"/>
                <w:b/>
                <w:bCs/>
                <w:sz w:val="20"/>
                <w:szCs w:val="20"/>
              </w:rPr>
            </w:pPr>
            <w:r w:rsidRPr="00563247">
              <w:rPr>
                <w:rFonts w:ascii="Calibri" w:hAnsi="Calibri" w:cs="Calibri"/>
                <w:b/>
                <w:bCs/>
                <w:sz w:val="20"/>
                <w:szCs w:val="20"/>
              </w:rPr>
              <w:t> </w:t>
            </w:r>
          </w:p>
        </w:tc>
        <w:tc>
          <w:tcPr>
            <w:tcW w:w="840" w:type="dxa"/>
            <w:tcBorders>
              <w:top w:val="nil"/>
              <w:left w:val="nil"/>
              <w:bottom w:val="single" w:sz="4" w:space="0" w:color="auto"/>
              <w:right w:val="single" w:sz="4" w:space="0" w:color="auto"/>
            </w:tcBorders>
            <w:hideMark/>
          </w:tcPr>
          <w:p w14:paraId="1707AB7D" w14:textId="77777777" w:rsidR="00563247" w:rsidRPr="00563247" w:rsidRDefault="00563247" w:rsidP="00563247">
            <w:pPr>
              <w:rPr>
                <w:rFonts w:ascii="GHEA Grapalat" w:hAnsi="GHEA Grapalat" w:cs="Calibri"/>
                <w:b/>
                <w:bCs/>
                <w:sz w:val="20"/>
                <w:szCs w:val="20"/>
              </w:rPr>
            </w:pPr>
            <w:r w:rsidRPr="00563247">
              <w:rPr>
                <w:rFonts w:ascii="Calibri" w:hAnsi="Calibri" w:cs="Calibri"/>
                <w:b/>
                <w:bCs/>
                <w:sz w:val="20"/>
                <w:szCs w:val="20"/>
              </w:rPr>
              <w:t> </w:t>
            </w:r>
          </w:p>
        </w:tc>
        <w:tc>
          <w:tcPr>
            <w:tcW w:w="1020" w:type="dxa"/>
            <w:tcBorders>
              <w:top w:val="nil"/>
              <w:left w:val="nil"/>
              <w:bottom w:val="single" w:sz="4" w:space="0" w:color="auto"/>
              <w:right w:val="single" w:sz="4" w:space="0" w:color="auto"/>
            </w:tcBorders>
            <w:hideMark/>
          </w:tcPr>
          <w:p w14:paraId="1C4A8C17"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1540" w:type="dxa"/>
            <w:tcBorders>
              <w:top w:val="nil"/>
              <w:left w:val="nil"/>
              <w:bottom w:val="single" w:sz="4" w:space="0" w:color="auto"/>
              <w:right w:val="single" w:sz="4" w:space="0" w:color="auto"/>
            </w:tcBorders>
            <w:noWrap/>
            <w:hideMark/>
          </w:tcPr>
          <w:p w14:paraId="72ED123D" w14:textId="77777777" w:rsidR="00563247" w:rsidRPr="00563247" w:rsidRDefault="00563247" w:rsidP="00563247">
            <w:pPr>
              <w:jc w:val="center"/>
              <w:rPr>
                <w:rFonts w:ascii="GHEA Grapalat" w:hAnsi="GHEA Grapalat" w:cs="Calibri"/>
                <w:b/>
                <w:bCs/>
                <w:sz w:val="20"/>
                <w:szCs w:val="20"/>
              </w:rPr>
            </w:pPr>
            <w:r w:rsidRPr="00563247">
              <w:rPr>
                <w:rFonts w:ascii="GHEA Grapalat" w:hAnsi="GHEA Grapalat" w:cs="Calibri"/>
                <w:b/>
                <w:bCs/>
                <w:sz w:val="20"/>
                <w:szCs w:val="20"/>
              </w:rPr>
              <w:t>107366.0</w:t>
            </w:r>
          </w:p>
        </w:tc>
      </w:tr>
      <w:tr w:rsidR="00563247" w:rsidRPr="00563247" w14:paraId="6F3EF942" w14:textId="77777777" w:rsidTr="00472FC0">
        <w:trPr>
          <w:trHeight w:val="330"/>
        </w:trPr>
        <w:tc>
          <w:tcPr>
            <w:tcW w:w="1255" w:type="dxa"/>
            <w:tcBorders>
              <w:top w:val="nil"/>
              <w:left w:val="single" w:sz="4" w:space="0" w:color="auto"/>
              <w:bottom w:val="single" w:sz="4" w:space="0" w:color="auto"/>
              <w:right w:val="single" w:sz="4" w:space="0" w:color="auto"/>
            </w:tcBorders>
            <w:hideMark/>
          </w:tcPr>
          <w:p w14:paraId="696CD43D" w14:textId="77777777" w:rsidR="00563247" w:rsidRPr="00563247" w:rsidRDefault="00563247" w:rsidP="00563247">
            <w:pPr>
              <w:jc w:val="center"/>
              <w:rPr>
                <w:rFonts w:ascii="GHEA Grapalat" w:hAnsi="GHEA Grapalat" w:cs="Calibri"/>
                <w:b/>
                <w:bCs/>
                <w:sz w:val="20"/>
                <w:szCs w:val="20"/>
              </w:rPr>
            </w:pPr>
            <w:r w:rsidRPr="00563247">
              <w:rPr>
                <w:rFonts w:ascii="GHEA Grapalat" w:hAnsi="GHEA Grapalat" w:cs="Calibri"/>
                <w:b/>
                <w:bCs/>
                <w:sz w:val="20"/>
                <w:szCs w:val="20"/>
              </w:rPr>
              <w:t>III</w:t>
            </w:r>
          </w:p>
        </w:tc>
        <w:tc>
          <w:tcPr>
            <w:tcW w:w="4680" w:type="dxa"/>
            <w:tcBorders>
              <w:top w:val="nil"/>
              <w:left w:val="nil"/>
              <w:bottom w:val="single" w:sz="4" w:space="0" w:color="auto"/>
              <w:right w:val="single" w:sz="4" w:space="0" w:color="auto"/>
            </w:tcBorders>
            <w:hideMark/>
          </w:tcPr>
          <w:p w14:paraId="0F17290A" w14:textId="77777777" w:rsidR="00563247" w:rsidRPr="00563247" w:rsidRDefault="00563247" w:rsidP="00563247">
            <w:pPr>
              <w:rPr>
                <w:rFonts w:ascii="GHEA Grapalat" w:hAnsi="GHEA Grapalat" w:cs="Calibri"/>
                <w:b/>
                <w:bCs/>
                <w:sz w:val="20"/>
                <w:szCs w:val="20"/>
              </w:rPr>
            </w:pPr>
            <w:proofErr w:type="spellStart"/>
            <w:r w:rsidRPr="00563247">
              <w:rPr>
                <w:rFonts w:ascii="GHEA Grapalat" w:hAnsi="GHEA Grapalat" w:cs="Calibri"/>
                <w:b/>
                <w:bCs/>
                <w:sz w:val="20"/>
                <w:szCs w:val="20"/>
              </w:rPr>
              <w:t>Դիտահորեր</w:t>
            </w:r>
            <w:proofErr w:type="spellEnd"/>
            <w:r w:rsidRPr="00563247">
              <w:rPr>
                <w:rFonts w:ascii="GHEA Grapalat" w:hAnsi="GHEA Grapalat" w:cs="Calibri"/>
                <w:b/>
                <w:bCs/>
                <w:sz w:val="20"/>
                <w:szCs w:val="20"/>
              </w:rPr>
              <w:t xml:space="preserve"> 35 </w:t>
            </w:r>
            <w:proofErr w:type="spellStart"/>
            <w:r w:rsidRPr="00563247">
              <w:rPr>
                <w:rFonts w:ascii="GHEA Grapalat" w:hAnsi="GHEA Grapalat" w:cs="Calibri"/>
                <w:b/>
                <w:bCs/>
                <w:sz w:val="20"/>
                <w:szCs w:val="20"/>
              </w:rPr>
              <w:t>հատ</w:t>
            </w:r>
            <w:proofErr w:type="spellEnd"/>
          </w:p>
        </w:tc>
        <w:tc>
          <w:tcPr>
            <w:tcW w:w="760" w:type="dxa"/>
            <w:tcBorders>
              <w:top w:val="nil"/>
              <w:left w:val="nil"/>
              <w:bottom w:val="single" w:sz="4" w:space="0" w:color="auto"/>
              <w:right w:val="single" w:sz="4" w:space="0" w:color="auto"/>
            </w:tcBorders>
            <w:hideMark/>
          </w:tcPr>
          <w:p w14:paraId="068E284C"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840" w:type="dxa"/>
            <w:tcBorders>
              <w:top w:val="nil"/>
              <w:left w:val="nil"/>
              <w:bottom w:val="single" w:sz="4" w:space="0" w:color="auto"/>
              <w:right w:val="single" w:sz="4" w:space="0" w:color="auto"/>
            </w:tcBorders>
            <w:hideMark/>
          </w:tcPr>
          <w:p w14:paraId="16AC9FEA"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1020" w:type="dxa"/>
            <w:tcBorders>
              <w:top w:val="nil"/>
              <w:left w:val="nil"/>
              <w:bottom w:val="single" w:sz="4" w:space="0" w:color="auto"/>
              <w:right w:val="single" w:sz="4" w:space="0" w:color="auto"/>
            </w:tcBorders>
            <w:hideMark/>
          </w:tcPr>
          <w:p w14:paraId="777F7F3D"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1540" w:type="dxa"/>
            <w:tcBorders>
              <w:top w:val="nil"/>
              <w:left w:val="nil"/>
              <w:bottom w:val="single" w:sz="4" w:space="0" w:color="auto"/>
              <w:right w:val="single" w:sz="4" w:space="0" w:color="auto"/>
            </w:tcBorders>
            <w:noWrap/>
            <w:hideMark/>
          </w:tcPr>
          <w:p w14:paraId="71413FF1" w14:textId="77777777" w:rsidR="00563247" w:rsidRPr="00563247" w:rsidRDefault="00563247" w:rsidP="00563247">
            <w:pPr>
              <w:rPr>
                <w:rFonts w:ascii="Calibri" w:hAnsi="Calibri" w:cs="Calibri"/>
                <w:sz w:val="20"/>
                <w:szCs w:val="20"/>
              </w:rPr>
            </w:pPr>
            <w:r w:rsidRPr="00563247">
              <w:rPr>
                <w:rFonts w:ascii="Calibri" w:hAnsi="Calibri" w:cs="Calibri"/>
                <w:sz w:val="20"/>
                <w:szCs w:val="20"/>
              </w:rPr>
              <w:t> </w:t>
            </w:r>
          </w:p>
        </w:tc>
      </w:tr>
      <w:tr w:rsidR="00563247" w:rsidRPr="00563247" w14:paraId="2CCAE365" w14:textId="77777777" w:rsidTr="00472FC0">
        <w:trPr>
          <w:trHeight w:val="570"/>
        </w:trPr>
        <w:tc>
          <w:tcPr>
            <w:tcW w:w="1255" w:type="dxa"/>
            <w:tcBorders>
              <w:top w:val="nil"/>
              <w:left w:val="single" w:sz="4" w:space="0" w:color="auto"/>
              <w:bottom w:val="single" w:sz="4" w:space="0" w:color="auto"/>
              <w:right w:val="single" w:sz="4" w:space="0" w:color="auto"/>
            </w:tcBorders>
            <w:hideMark/>
          </w:tcPr>
          <w:p w14:paraId="5DED4ACB"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1</w:t>
            </w:r>
          </w:p>
        </w:tc>
        <w:tc>
          <w:tcPr>
            <w:tcW w:w="4680" w:type="dxa"/>
            <w:tcBorders>
              <w:top w:val="nil"/>
              <w:left w:val="nil"/>
              <w:bottom w:val="single" w:sz="4" w:space="0" w:color="auto"/>
              <w:right w:val="single" w:sz="4" w:space="0" w:color="auto"/>
            </w:tcBorders>
            <w:hideMark/>
          </w:tcPr>
          <w:p w14:paraId="735B2449" w14:textId="77777777" w:rsidR="00563247" w:rsidRPr="00563247" w:rsidRDefault="00563247" w:rsidP="00563247">
            <w:pPr>
              <w:rPr>
                <w:rFonts w:ascii="GHEA Grapalat" w:hAnsi="GHEA Grapalat" w:cs="Calibri"/>
                <w:sz w:val="20"/>
                <w:szCs w:val="20"/>
              </w:rPr>
            </w:pPr>
            <w:proofErr w:type="spellStart"/>
            <w:r w:rsidRPr="00563247">
              <w:rPr>
                <w:rFonts w:ascii="GHEA Grapalat" w:hAnsi="GHEA Grapalat" w:cs="Calibri"/>
                <w:sz w:val="20"/>
                <w:szCs w:val="20"/>
              </w:rPr>
              <w:t>Գոյություն</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ունեցող</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դիտահորերի</w:t>
            </w:r>
            <w:proofErr w:type="spellEnd"/>
            <w:r w:rsidRPr="00563247">
              <w:rPr>
                <w:rFonts w:ascii="GHEA Grapalat" w:hAnsi="GHEA Grapalat" w:cs="Calibri"/>
                <w:sz w:val="20"/>
                <w:szCs w:val="20"/>
              </w:rPr>
              <w:t xml:space="preserve"> ե/բ </w:t>
            </w:r>
            <w:proofErr w:type="spellStart"/>
            <w:r w:rsidRPr="00563247">
              <w:rPr>
                <w:rFonts w:ascii="GHEA Grapalat" w:hAnsi="GHEA Grapalat" w:cs="Calibri"/>
                <w:sz w:val="20"/>
                <w:szCs w:val="20"/>
              </w:rPr>
              <w:t>սալերի</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ուղղում</w:t>
            </w:r>
            <w:proofErr w:type="spellEnd"/>
            <w:r w:rsidRPr="00563247">
              <w:rPr>
                <w:rFonts w:ascii="GHEA Grapalat" w:hAnsi="GHEA Grapalat" w:cs="Calibri"/>
                <w:sz w:val="20"/>
                <w:szCs w:val="20"/>
              </w:rPr>
              <w:t xml:space="preserve"> /</w:t>
            </w:r>
            <w:proofErr w:type="spellStart"/>
            <w:r w:rsidRPr="00563247">
              <w:rPr>
                <w:rFonts w:ascii="GHEA Grapalat" w:hAnsi="GHEA Grapalat" w:cs="Calibri"/>
                <w:sz w:val="20"/>
                <w:szCs w:val="20"/>
              </w:rPr>
              <w:t>ապատեղակայում</w:t>
            </w:r>
            <w:proofErr w:type="spellEnd"/>
            <w:r w:rsidRPr="00563247">
              <w:rPr>
                <w:rFonts w:ascii="GHEA Grapalat" w:hAnsi="GHEA Grapalat" w:cs="Calibri"/>
                <w:sz w:val="20"/>
                <w:szCs w:val="20"/>
              </w:rPr>
              <w:t xml:space="preserve"> և </w:t>
            </w:r>
            <w:proofErr w:type="spellStart"/>
            <w:r w:rsidRPr="00563247">
              <w:rPr>
                <w:rFonts w:ascii="GHEA Grapalat" w:hAnsi="GHEA Grapalat" w:cs="Calibri"/>
                <w:sz w:val="20"/>
                <w:szCs w:val="20"/>
              </w:rPr>
              <w:t>տեղակայում</w:t>
            </w:r>
            <w:proofErr w:type="spellEnd"/>
            <w:r w:rsidRPr="00563247">
              <w:rPr>
                <w:rFonts w:ascii="GHEA Grapalat" w:hAnsi="GHEA Grapalat" w:cs="Calibri"/>
                <w:sz w:val="20"/>
                <w:szCs w:val="20"/>
              </w:rPr>
              <w:t>/</w:t>
            </w:r>
          </w:p>
        </w:tc>
        <w:tc>
          <w:tcPr>
            <w:tcW w:w="760" w:type="dxa"/>
            <w:tcBorders>
              <w:top w:val="nil"/>
              <w:left w:val="nil"/>
              <w:bottom w:val="single" w:sz="4" w:space="0" w:color="auto"/>
              <w:right w:val="single" w:sz="4" w:space="0" w:color="auto"/>
            </w:tcBorders>
            <w:hideMark/>
          </w:tcPr>
          <w:p w14:paraId="0A8BFCDC" w14:textId="77777777" w:rsidR="00563247" w:rsidRPr="00563247" w:rsidRDefault="00563247" w:rsidP="00563247">
            <w:pPr>
              <w:jc w:val="center"/>
              <w:rPr>
                <w:rFonts w:ascii="GHEA Grapalat" w:hAnsi="GHEA Grapalat" w:cs="Calibri"/>
                <w:sz w:val="20"/>
                <w:szCs w:val="20"/>
              </w:rPr>
            </w:pPr>
            <w:proofErr w:type="spellStart"/>
            <w:r w:rsidRPr="00563247">
              <w:rPr>
                <w:rFonts w:ascii="GHEA Grapalat" w:hAnsi="GHEA Grapalat" w:cs="Calibri"/>
                <w:sz w:val="20"/>
                <w:szCs w:val="20"/>
              </w:rPr>
              <w:t>հատ</w:t>
            </w:r>
            <w:proofErr w:type="spellEnd"/>
          </w:p>
        </w:tc>
        <w:tc>
          <w:tcPr>
            <w:tcW w:w="840" w:type="dxa"/>
            <w:tcBorders>
              <w:top w:val="nil"/>
              <w:left w:val="nil"/>
              <w:bottom w:val="single" w:sz="4" w:space="0" w:color="auto"/>
              <w:right w:val="single" w:sz="4" w:space="0" w:color="auto"/>
            </w:tcBorders>
            <w:hideMark/>
          </w:tcPr>
          <w:p w14:paraId="37702C9C"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35</w:t>
            </w:r>
          </w:p>
        </w:tc>
        <w:tc>
          <w:tcPr>
            <w:tcW w:w="1020" w:type="dxa"/>
            <w:tcBorders>
              <w:top w:val="nil"/>
              <w:left w:val="nil"/>
              <w:bottom w:val="single" w:sz="4" w:space="0" w:color="auto"/>
              <w:right w:val="single" w:sz="4" w:space="0" w:color="auto"/>
            </w:tcBorders>
            <w:hideMark/>
          </w:tcPr>
          <w:p w14:paraId="656C2859"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30.00</w:t>
            </w:r>
          </w:p>
        </w:tc>
        <w:tc>
          <w:tcPr>
            <w:tcW w:w="1540" w:type="dxa"/>
            <w:tcBorders>
              <w:top w:val="nil"/>
              <w:left w:val="nil"/>
              <w:bottom w:val="single" w:sz="4" w:space="0" w:color="auto"/>
              <w:right w:val="single" w:sz="4" w:space="0" w:color="auto"/>
            </w:tcBorders>
            <w:hideMark/>
          </w:tcPr>
          <w:p w14:paraId="0154C9B5" w14:textId="77777777" w:rsidR="00563247" w:rsidRPr="00563247" w:rsidRDefault="00563247" w:rsidP="00563247">
            <w:pPr>
              <w:jc w:val="center"/>
              <w:rPr>
                <w:rFonts w:ascii="GHEA Grapalat" w:hAnsi="GHEA Grapalat" w:cs="Calibri"/>
                <w:sz w:val="20"/>
                <w:szCs w:val="20"/>
              </w:rPr>
            </w:pPr>
            <w:r w:rsidRPr="00563247">
              <w:rPr>
                <w:rFonts w:ascii="GHEA Grapalat" w:hAnsi="GHEA Grapalat" w:cs="Calibri"/>
                <w:sz w:val="20"/>
                <w:szCs w:val="20"/>
              </w:rPr>
              <w:t>1050.0</w:t>
            </w:r>
          </w:p>
        </w:tc>
      </w:tr>
      <w:tr w:rsidR="00563247" w:rsidRPr="00563247" w14:paraId="4FDB9ED0" w14:textId="77777777" w:rsidTr="00472FC0">
        <w:trPr>
          <w:trHeight w:val="330"/>
        </w:trPr>
        <w:tc>
          <w:tcPr>
            <w:tcW w:w="1255" w:type="dxa"/>
            <w:tcBorders>
              <w:top w:val="nil"/>
              <w:left w:val="single" w:sz="4" w:space="0" w:color="auto"/>
              <w:bottom w:val="single" w:sz="4" w:space="0" w:color="auto"/>
              <w:right w:val="single" w:sz="4" w:space="0" w:color="auto"/>
            </w:tcBorders>
            <w:noWrap/>
            <w:hideMark/>
          </w:tcPr>
          <w:p w14:paraId="7E826DD5"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4680" w:type="dxa"/>
            <w:tcBorders>
              <w:top w:val="nil"/>
              <w:left w:val="nil"/>
              <w:bottom w:val="single" w:sz="4" w:space="0" w:color="auto"/>
              <w:right w:val="single" w:sz="4" w:space="0" w:color="auto"/>
            </w:tcBorders>
            <w:hideMark/>
          </w:tcPr>
          <w:p w14:paraId="6CBC8F68" w14:textId="77777777" w:rsidR="00563247" w:rsidRPr="00563247" w:rsidRDefault="00563247" w:rsidP="00563247">
            <w:pPr>
              <w:rPr>
                <w:rFonts w:ascii="GHEA Grapalat" w:hAnsi="GHEA Grapalat" w:cs="Calibri"/>
                <w:b/>
                <w:bCs/>
                <w:sz w:val="20"/>
                <w:szCs w:val="20"/>
              </w:rPr>
            </w:pPr>
            <w:r w:rsidRPr="00563247">
              <w:rPr>
                <w:rFonts w:ascii="GHEA Grapalat" w:hAnsi="GHEA Grapalat" w:cs="Calibri"/>
                <w:b/>
                <w:bCs/>
                <w:sz w:val="20"/>
                <w:szCs w:val="20"/>
              </w:rPr>
              <w:t xml:space="preserve">3. </w:t>
            </w:r>
            <w:proofErr w:type="spellStart"/>
            <w:r w:rsidRPr="00563247">
              <w:rPr>
                <w:rFonts w:ascii="GHEA Grapalat" w:hAnsi="GHEA Grapalat" w:cs="Calibri"/>
                <w:b/>
                <w:bCs/>
                <w:sz w:val="20"/>
                <w:szCs w:val="20"/>
              </w:rPr>
              <w:t>Ընդամենը</w:t>
            </w:r>
            <w:proofErr w:type="spellEnd"/>
            <w:r w:rsidRPr="00563247">
              <w:rPr>
                <w:rFonts w:ascii="GHEA Grapalat" w:hAnsi="GHEA Grapalat" w:cs="Calibri"/>
                <w:b/>
                <w:bCs/>
                <w:sz w:val="20"/>
                <w:szCs w:val="20"/>
              </w:rPr>
              <w:t>/</w:t>
            </w:r>
            <w:proofErr w:type="spellStart"/>
            <w:r w:rsidRPr="00563247">
              <w:rPr>
                <w:rFonts w:ascii="GHEA Grapalat" w:hAnsi="GHEA Grapalat" w:cs="Calibri"/>
                <w:b/>
                <w:bCs/>
                <w:sz w:val="20"/>
                <w:szCs w:val="20"/>
              </w:rPr>
              <w:t>հազ</w:t>
            </w:r>
            <w:proofErr w:type="spellEnd"/>
            <w:r w:rsidRPr="00563247">
              <w:rPr>
                <w:rFonts w:ascii="MS Mincho" w:eastAsia="MS Mincho" w:hAnsi="MS Mincho" w:cs="MS Mincho"/>
                <w:b/>
                <w:bCs/>
                <w:sz w:val="20"/>
                <w:szCs w:val="20"/>
              </w:rPr>
              <w:t>․</w:t>
            </w:r>
            <w:r w:rsidRPr="00563247">
              <w:rPr>
                <w:rFonts w:ascii="GHEA Grapalat" w:hAnsi="GHEA Grapalat" w:cs="Calibri"/>
                <w:b/>
                <w:bCs/>
                <w:sz w:val="20"/>
                <w:szCs w:val="20"/>
              </w:rPr>
              <w:t xml:space="preserve"> </w:t>
            </w:r>
            <w:proofErr w:type="spellStart"/>
            <w:r w:rsidRPr="00563247">
              <w:rPr>
                <w:rFonts w:ascii="GHEA Grapalat" w:hAnsi="GHEA Grapalat" w:cs="GHEA Grapalat"/>
                <w:b/>
                <w:bCs/>
                <w:sz w:val="20"/>
                <w:szCs w:val="20"/>
              </w:rPr>
              <w:t>դրամ</w:t>
            </w:r>
            <w:proofErr w:type="spellEnd"/>
            <w:r w:rsidRPr="00563247">
              <w:rPr>
                <w:rFonts w:ascii="GHEA Grapalat" w:hAnsi="GHEA Grapalat" w:cs="Calibri"/>
                <w:b/>
                <w:bCs/>
                <w:sz w:val="20"/>
                <w:szCs w:val="20"/>
              </w:rPr>
              <w:t>/</w:t>
            </w:r>
          </w:p>
        </w:tc>
        <w:tc>
          <w:tcPr>
            <w:tcW w:w="760" w:type="dxa"/>
            <w:tcBorders>
              <w:top w:val="nil"/>
              <w:left w:val="nil"/>
              <w:bottom w:val="single" w:sz="4" w:space="0" w:color="auto"/>
              <w:right w:val="single" w:sz="4" w:space="0" w:color="auto"/>
            </w:tcBorders>
            <w:hideMark/>
          </w:tcPr>
          <w:p w14:paraId="18D67727" w14:textId="77777777" w:rsidR="00563247" w:rsidRPr="00563247" w:rsidRDefault="00563247" w:rsidP="00563247">
            <w:pPr>
              <w:rPr>
                <w:rFonts w:ascii="GHEA Grapalat" w:hAnsi="GHEA Grapalat" w:cs="Calibri"/>
                <w:b/>
                <w:bCs/>
                <w:sz w:val="20"/>
                <w:szCs w:val="20"/>
              </w:rPr>
            </w:pPr>
            <w:r w:rsidRPr="00563247">
              <w:rPr>
                <w:rFonts w:ascii="Calibri" w:hAnsi="Calibri" w:cs="Calibri"/>
                <w:b/>
                <w:bCs/>
                <w:sz w:val="20"/>
                <w:szCs w:val="20"/>
              </w:rPr>
              <w:t> </w:t>
            </w:r>
          </w:p>
        </w:tc>
        <w:tc>
          <w:tcPr>
            <w:tcW w:w="840" w:type="dxa"/>
            <w:tcBorders>
              <w:top w:val="nil"/>
              <w:left w:val="nil"/>
              <w:bottom w:val="single" w:sz="4" w:space="0" w:color="auto"/>
              <w:right w:val="single" w:sz="4" w:space="0" w:color="auto"/>
            </w:tcBorders>
            <w:hideMark/>
          </w:tcPr>
          <w:p w14:paraId="76A5DC12" w14:textId="77777777" w:rsidR="00563247" w:rsidRPr="00563247" w:rsidRDefault="00563247" w:rsidP="00563247">
            <w:pPr>
              <w:rPr>
                <w:rFonts w:ascii="GHEA Grapalat" w:hAnsi="GHEA Grapalat" w:cs="Calibri"/>
                <w:b/>
                <w:bCs/>
                <w:sz w:val="20"/>
                <w:szCs w:val="20"/>
              </w:rPr>
            </w:pPr>
            <w:r w:rsidRPr="00563247">
              <w:rPr>
                <w:rFonts w:ascii="Calibri" w:hAnsi="Calibri" w:cs="Calibri"/>
                <w:b/>
                <w:bCs/>
                <w:sz w:val="20"/>
                <w:szCs w:val="20"/>
              </w:rPr>
              <w:t> </w:t>
            </w:r>
          </w:p>
        </w:tc>
        <w:tc>
          <w:tcPr>
            <w:tcW w:w="1020" w:type="dxa"/>
            <w:tcBorders>
              <w:top w:val="nil"/>
              <w:left w:val="nil"/>
              <w:bottom w:val="single" w:sz="4" w:space="0" w:color="auto"/>
              <w:right w:val="single" w:sz="4" w:space="0" w:color="auto"/>
            </w:tcBorders>
            <w:hideMark/>
          </w:tcPr>
          <w:p w14:paraId="53F894A0"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1540" w:type="dxa"/>
            <w:tcBorders>
              <w:top w:val="nil"/>
              <w:left w:val="nil"/>
              <w:bottom w:val="single" w:sz="4" w:space="0" w:color="auto"/>
              <w:right w:val="single" w:sz="4" w:space="0" w:color="auto"/>
            </w:tcBorders>
            <w:noWrap/>
            <w:hideMark/>
          </w:tcPr>
          <w:p w14:paraId="026AA229" w14:textId="77777777" w:rsidR="00563247" w:rsidRPr="00563247" w:rsidRDefault="00563247" w:rsidP="00563247">
            <w:pPr>
              <w:jc w:val="center"/>
              <w:rPr>
                <w:rFonts w:ascii="GHEA Grapalat" w:hAnsi="GHEA Grapalat" w:cs="Calibri"/>
                <w:b/>
                <w:bCs/>
                <w:sz w:val="20"/>
                <w:szCs w:val="20"/>
              </w:rPr>
            </w:pPr>
            <w:r w:rsidRPr="00563247">
              <w:rPr>
                <w:rFonts w:ascii="GHEA Grapalat" w:hAnsi="GHEA Grapalat" w:cs="Calibri"/>
                <w:b/>
                <w:bCs/>
                <w:sz w:val="20"/>
                <w:szCs w:val="20"/>
              </w:rPr>
              <w:t>1050.0</w:t>
            </w:r>
          </w:p>
        </w:tc>
      </w:tr>
      <w:tr w:rsidR="00563247" w:rsidRPr="00563247" w14:paraId="65280F8B" w14:textId="77777777" w:rsidTr="00472FC0">
        <w:trPr>
          <w:trHeight w:val="285"/>
        </w:trPr>
        <w:tc>
          <w:tcPr>
            <w:tcW w:w="1255" w:type="dxa"/>
            <w:tcBorders>
              <w:top w:val="nil"/>
              <w:left w:val="single" w:sz="4" w:space="0" w:color="auto"/>
              <w:bottom w:val="single" w:sz="4" w:space="0" w:color="auto"/>
              <w:right w:val="single" w:sz="4" w:space="0" w:color="auto"/>
            </w:tcBorders>
            <w:noWrap/>
            <w:hideMark/>
          </w:tcPr>
          <w:p w14:paraId="376879F1" w14:textId="77777777" w:rsidR="00563247" w:rsidRPr="00563247" w:rsidRDefault="00563247" w:rsidP="00563247">
            <w:pPr>
              <w:jc w:val="center"/>
              <w:rPr>
                <w:rFonts w:ascii="GHEA Grapalat" w:hAnsi="GHEA Grapalat" w:cs="Calibri"/>
                <w:sz w:val="20"/>
                <w:szCs w:val="20"/>
              </w:rPr>
            </w:pPr>
            <w:r w:rsidRPr="00563247">
              <w:rPr>
                <w:rFonts w:ascii="Calibri" w:hAnsi="Calibri" w:cs="Calibri"/>
                <w:sz w:val="20"/>
                <w:szCs w:val="20"/>
              </w:rPr>
              <w:t> </w:t>
            </w:r>
          </w:p>
        </w:tc>
        <w:tc>
          <w:tcPr>
            <w:tcW w:w="4680" w:type="dxa"/>
            <w:tcBorders>
              <w:top w:val="nil"/>
              <w:left w:val="nil"/>
              <w:bottom w:val="single" w:sz="4" w:space="0" w:color="auto"/>
              <w:right w:val="single" w:sz="4" w:space="0" w:color="auto"/>
            </w:tcBorders>
            <w:hideMark/>
          </w:tcPr>
          <w:p w14:paraId="3E1ADE01" w14:textId="77777777" w:rsidR="00563247" w:rsidRPr="00563247" w:rsidRDefault="00563247" w:rsidP="00563247">
            <w:pPr>
              <w:rPr>
                <w:rFonts w:ascii="GHEA Grapalat" w:hAnsi="GHEA Grapalat" w:cs="Calibri"/>
                <w:b/>
                <w:bCs/>
                <w:sz w:val="20"/>
                <w:szCs w:val="20"/>
              </w:rPr>
            </w:pPr>
            <w:proofErr w:type="spellStart"/>
            <w:r w:rsidRPr="00563247">
              <w:rPr>
                <w:rFonts w:ascii="GHEA Grapalat" w:hAnsi="GHEA Grapalat" w:cs="Calibri"/>
                <w:b/>
                <w:bCs/>
                <w:sz w:val="20"/>
                <w:szCs w:val="20"/>
              </w:rPr>
              <w:t>Ընդհանուրն</w:t>
            </w:r>
            <w:proofErr w:type="spellEnd"/>
            <w:r w:rsidRPr="00563247">
              <w:rPr>
                <w:rFonts w:ascii="GHEA Grapalat" w:hAnsi="GHEA Grapalat" w:cs="Calibri"/>
                <w:b/>
                <w:bCs/>
                <w:sz w:val="20"/>
                <w:szCs w:val="20"/>
              </w:rPr>
              <w:t xml:space="preserve"> </w:t>
            </w:r>
            <w:proofErr w:type="spellStart"/>
            <w:r w:rsidRPr="00563247">
              <w:rPr>
                <w:rFonts w:ascii="GHEA Grapalat" w:hAnsi="GHEA Grapalat" w:cs="Calibri"/>
                <w:b/>
                <w:bCs/>
                <w:sz w:val="20"/>
                <w:szCs w:val="20"/>
              </w:rPr>
              <w:t>առանց</w:t>
            </w:r>
            <w:proofErr w:type="spellEnd"/>
            <w:r w:rsidRPr="00563247">
              <w:rPr>
                <w:rFonts w:ascii="GHEA Grapalat" w:hAnsi="GHEA Grapalat" w:cs="Calibri"/>
                <w:b/>
                <w:bCs/>
                <w:sz w:val="20"/>
                <w:szCs w:val="20"/>
              </w:rPr>
              <w:t xml:space="preserve"> ԱԱՀ/</w:t>
            </w:r>
            <w:proofErr w:type="spellStart"/>
            <w:r w:rsidRPr="00563247">
              <w:rPr>
                <w:rFonts w:ascii="GHEA Grapalat" w:hAnsi="GHEA Grapalat" w:cs="Calibri"/>
                <w:b/>
                <w:bCs/>
                <w:sz w:val="20"/>
                <w:szCs w:val="20"/>
              </w:rPr>
              <w:t>հազ</w:t>
            </w:r>
            <w:r w:rsidRPr="00563247">
              <w:rPr>
                <w:rFonts w:ascii="MS Mincho" w:eastAsia="MS Mincho" w:hAnsi="MS Mincho" w:cs="MS Mincho"/>
                <w:b/>
                <w:bCs/>
                <w:sz w:val="20"/>
                <w:szCs w:val="20"/>
              </w:rPr>
              <w:t>․</w:t>
            </w:r>
            <w:r w:rsidRPr="00563247">
              <w:rPr>
                <w:rFonts w:ascii="GHEA Grapalat" w:hAnsi="GHEA Grapalat" w:cs="GHEA Grapalat"/>
                <w:b/>
                <w:bCs/>
                <w:sz w:val="20"/>
                <w:szCs w:val="20"/>
              </w:rPr>
              <w:t>դրամ</w:t>
            </w:r>
            <w:proofErr w:type="spellEnd"/>
            <w:r w:rsidRPr="00563247">
              <w:rPr>
                <w:rFonts w:ascii="GHEA Grapalat" w:hAnsi="GHEA Grapalat" w:cs="Calibri"/>
                <w:b/>
                <w:bCs/>
                <w:sz w:val="20"/>
                <w:szCs w:val="20"/>
              </w:rPr>
              <w:t>/</w:t>
            </w:r>
          </w:p>
        </w:tc>
        <w:tc>
          <w:tcPr>
            <w:tcW w:w="760" w:type="dxa"/>
            <w:tcBorders>
              <w:top w:val="nil"/>
              <w:left w:val="nil"/>
              <w:bottom w:val="single" w:sz="4" w:space="0" w:color="auto"/>
              <w:right w:val="single" w:sz="4" w:space="0" w:color="auto"/>
            </w:tcBorders>
            <w:noWrap/>
            <w:hideMark/>
          </w:tcPr>
          <w:p w14:paraId="27C3A2D5" w14:textId="3A02A949" w:rsidR="00563247" w:rsidRPr="00563247" w:rsidRDefault="00563247" w:rsidP="00563247">
            <w:pPr>
              <w:rPr>
                <w:rFonts w:ascii="GHEA Grapalat" w:hAnsi="GHEA Grapalat" w:cs="Calibri"/>
                <w:b/>
                <w:bCs/>
                <w:sz w:val="20"/>
                <w:szCs w:val="20"/>
              </w:rPr>
            </w:pPr>
            <w:r w:rsidRPr="00563247">
              <w:rPr>
                <w:rFonts w:ascii="GHEA Grapalat" w:hAnsi="GHEA Grapalat" w:cs="Calibri"/>
                <w:b/>
                <w:bCs/>
                <w:noProof/>
                <w:sz w:val="20"/>
                <w:szCs w:val="20"/>
              </w:rPr>
              <mc:AlternateContent>
                <mc:Choice Requires="wps">
                  <w:drawing>
                    <wp:anchor distT="0" distB="0" distL="114300" distR="114300" simplePos="0" relativeHeight="251662336" behindDoc="0" locked="0" layoutInCell="1" allowOverlap="1" wp14:anchorId="5AE06491" wp14:editId="42F48798">
                      <wp:simplePos x="0" y="0"/>
                      <wp:positionH relativeFrom="column">
                        <wp:posOffset>0</wp:posOffset>
                      </wp:positionH>
                      <wp:positionV relativeFrom="paragraph">
                        <wp:posOffset>0</wp:posOffset>
                      </wp:positionV>
                      <wp:extent cx="76200" cy="28575"/>
                      <wp:effectExtent l="19050" t="19050" r="19050" b="28575"/>
                      <wp:wrapNone/>
                      <wp:docPr id="3" name="Text Box 3861">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w14:anchorId="570B3D72" id="_x0000_t202" coordsize="21600,21600" o:spt="202" path="m,l,21600r21600,l21600,xe">
                      <v:stroke joinstyle="miter"/>
                      <v:path gradientshapeok="t" o:connecttype="rect"/>
                    </v:shapetype>
                    <v:shape id="Text Box 3861" o:spid="_x0000_s1026" type="#_x0000_t202" style="position:absolute;margin-left:0;margin-top:0;width:6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63360" behindDoc="0" locked="0" layoutInCell="1" allowOverlap="1" wp14:anchorId="6D7EFEB1" wp14:editId="3286D3E2">
                      <wp:simplePos x="0" y="0"/>
                      <wp:positionH relativeFrom="column">
                        <wp:posOffset>0</wp:posOffset>
                      </wp:positionH>
                      <wp:positionV relativeFrom="paragraph">
                        <wp:posOffset>0</wp:posOffset>
                      </wp:positionV>
                      <wp:extent cx="76200" cy="28575"/>
                      <wp:effectExtent l="19050" t="19050" r="19050" b="28575"/>
                      <wp:wrapNone/>
                      <wp:docPr id="4" name="Text Box 3860">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85079A" id="Text Box 3860" o:spid="_x0000_s1026" type="#_x0000_t202" style="position:absolute;margin-left:0;margin-top:0;width:6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64384" behindDoc="0" locked="0" layoutInCell="1" allowOverlap="1" wp14:anchorId="3BFDBB58" wp14:editId="64FC4440">
                      <wp:simplePos x="0" y="0"/>
                      <wp:positionH relativeFrom="column">
                        <wp:posOffset>0</wp:posOffset>
                      </wp:positionH>
                      <wp:positionV relativeFrom="paragraph">
                        <wp:posOffset>0</wp:posOffset>
                      </wp:positionV>
                      <wp:extent cx="76200" cy="28575"/>
                      <wp:effectExtent l="19050" t="19050" r="19050" b="28575"/>
                      <wp:wrapNone/>
                      <wp:docPr id="5" name="Text Box 3859">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D26655" id="Text Box 3859" o:spid="_x0000_s1026" type="#_x0000_t202" style="position:absolute;margin-left:0;margin-top:0;width:6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65408" behindDoc="0" locked="0" layoutInCell="1" allowOverlap="1" wp14:anchorId="1009004E" wp14:editId="67D7E555">
                      <wp:simplePos x="0" y="0"/>
                      <wp:positionH relativeFrom="column">
                        <wp:posOffset>0</wp:posOffset>
                      </wp:positionH>
                      <wp:positionV relativeFrom="paragraph">
                        <wp:posOffset>0</wp:posOffset>
                      </wp:positionV>
                      <wp:extent cx="76200" cy="28575"/>
                      <wp:effectExtent l="19050" t="19050" r="19050" b="28575"/>
                      <wp:wrapNone/>
                      <wp:docPr id="6" name="Text Box 3858">
                        <a:extLst xmlns:a="http://schemas.openxmlformats.org/drawingml/2006/main">
                          <a:ext uri="{FF2B5EF4-FFF2-40B4-BE49-F238E27FC236}">
                            <a16:creationId xmlns:a16="http://schemas.microsoft.com/office/drawing/2014/main" id="{00000000-0008-0000-0000-00000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DAC75B" id="Text Box 3858" o:spid="_x0000_s1026" type="#_x0000_t202" style="position:absolute;margin-left:0;margin-top:0;width:6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66432" behindDoc="0" locked="0" layoutInCell="1" allowOverlap="1" wp14:anchorId="445D61F0" wp14:editId="517EA259">
                      <wp:simplePos x="0" y="0"/>
                      <wp:positionH relativeFrom="column">
                        <wp:posOffset>0</wp:posOffset>
                      </wp:positionH>
                      <wp:positionV relativeFrom="paragraph">
                        <wp:posOffset>0</wp:posOffset>
                      </wp:positionV>
                      <wp:extent cx="76200" cy="28575"/>
                      <wp:effectExtent l="19050" t="19050" r="19050" b="28575"/>
                      <wp:wrapNone/>
                      <wp:docPr id="7" name="Text Box 3857">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55D715" id="Text Box 3857" o:spid="_x0000_s1026" type="#_x0000_t202" style="position:absolute;margin-left:0;margin-top:0;width:6pt;height: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67456" behindDoc="0" locked="0" layoutInCell="1" allowOverlap="1" wp14:anchorId="4D831778" wp14:editId="22BA4B0B">
                      <wp:simplePos x="0" y="0"/>
                      <wp:positionH relativeFrom="column">
                        <wp:posOffset>0</wp:posOffset>
                      </wp:positionH>
                      <wp:positionV relativeFrom="paragraph">
                        <wp:posOffset>0</wp:posOffset>
                      </wp:positionV>
                      <wp:extent cx="76200" cy="28575"/>
                      <wp:effectExtent l="19050" t="19050" r="19050" b="28575"/>
                      <wp:wrapNone/>
                      <wp:docPr id="8" name="Text Box 3856">
                        <a:extLst xmlns:a="http://schemas.openxmlformats.org/drawingml/2006/main">
                          <a:ext uri="{FF2B5EF4-FFF2-40B4-BE49-F238E27FC236}">
                            <a16:creationId xmlns:a16="http://schemas.microsoft.com/office/drawing/2014/main" id="{00000000-0008-0000-0000-00000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442A0B" id="Text Box 3856" o:spid="_x0000_s1026" type="#_x0000_t202" style="position:absolute;margin-left:0;margin-top:0;width:6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68480" behindDoc="0" locked="0" layoutInCell="1" allowOverlap="1" wp14:anchorId="392823EC" wp14:editId="691C7C6F">
                      <wp:simplePos x="0" y="0"/>
                      <wp:positionH relativeFrom="column">
                        <wp:posOffset>0</wp:posOffset>
                      </wp:positionH>
                      <wp:positionV relativeFrom="paragraph">
                        <wp:posOffset>0</wp:posOffset>
                      </wp:positionV>
                      <wp:extent cx="76200" cy="28575"/>
                      <wp:effectExtent l="19050" t="19050" r="19050" b="28575"/>
                      <wp:wrapNone/>
                      <wp:docPr id="9" name="Text Box 3855">
                        <a:extLst xmlns:a="http://schemas.openxmlformats.org/drawingml/2006/main">
                          <a:ext uri="{FF2B5EF4-FFF2-40B4-BE49-F238E27FC236}">
                            <a16:creationId xmlns:a16="http://schemas.microsoft.com/office/drawing/2014/main" id="{00000000-0008-0000-0000-00000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3D2B74" id="Text Box 3855" o:spid="_x0000_s1026" type="#_x0000_t202" style="position:absolute;margin-left:0;margin-top:0;width:6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69504" behindDoc="0" locked="0" layoutInCell="1" allowOverlap="1" wp14:anchorId="53F6D998" wp14:editId="218131A9">
                      <wp:simplePos x="0" y="0"/>
                      <wp:positionH relativeFrom="column">
                        <wp:posOffset>0</wp:posOffset>
                      </wp:positionH>
                      <wp:positionV relativeFrom="paragraph">
                        <wp:posOffset>0</wp:posOffset>
                      </wp:positionV>
                      <wp:extent cx="76200" cy="28575"/>
                      <wp:effectExtent l="19050" t="19050" r="19050" b="28575"/>
                      <wp:wrapNone/>
                      <wp:docPr id="10" name="Text Box 3854">
                        <a:extLst xmlns:a="http://schemas.openxmlformats.org/drawingml/2006/main">
                          <a:ext uri="{FF2B5EF4-FFF2-40B4-BE49-F238E27FC236}">
                            <a16:creationId xmlns:a16="http://schemas.microsoft.com/office/drawing/2014/main" id="{00000000-0008-0000-0000-00000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119715" id="Text Box 3854" o:spid="_x0000_s1026" type="#_x0000_t202" style="position:absolute;margin-left:0;margin-top:0;width:6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70528" behindDoc="0" locked="0" layoutInCell="1" allowOverlap="1" wp14:anchorId="40067349" wp14:editId="7C752FCC">
                      <wp:simplePos x="0" y="0"/>
                      <wp:positionH relativeFrom="column">
                        <wp:posOffset>0</wp:posOffset>
                      </wp:positionH>
                      <wp:positionV relativeFrom="paragraph">
                        <wp:posOffset>0</wp:posOffset>
                      </wp:positionV>
                      <wp:extent cx="76200" cy="28575"/>
                      <wp:effectExtent l="19050" t="19050" r="19050" b="28575"/>
                      <wp:wrapNone/>
                      <wp:docPr id="11" name="Text Box 3853">
                        <a:extLst xmlns:a="http://schemas.openxmlformats.org/drawingml/2006/main">
                          <a:ext uri="{FF2B5EF4-FFF2-40B4-BE49-F238E27FC236}">
                            <a16:creationId xmlns:a16="http://schemas.microsoft.com/office/drawing/2014/main" id="{00000000-0008-0000-0000-00000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B1EF97" id="Text Box 3853" o:spid="_x0000_s1026" type="#_x0000_t202" style="position:absolute;margin-left:0;margin-top:0;width:6pt;height: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71552" behindDoc="0" locked="0" layoutInCell="1" allowOverlap="1" wp14:anchorId="528193E8" wp14:editId="6F6050E2">
                      <wp:simplePos x="0" y="0"/>
                      <wp:positionH relativeFrom="column">
                        <wp:posOffset>0</wp:posOffset>
                      </wp:positionH>
                      <wp:positionV relativeFrom="paragraph">
                        <wp:posOffset>0</wp:posOffset>
                      </wp:positionV>
                      <wp:extent cx="76200" cy="28575"/>
                      <wp:effectExtent l="19050" t="19050" r="19050" b="28575"/>
                      <wp:wrapNone/>
                      <wp:docPr id="12" name="Text Box 3852">
                        <a:extLst xmlns:a="http://schemas.openxmlformats.org/drawingml/2006/main">
                          <a:ext uri="{FF2B5EF4-FFF2-40B4-BE49-F238E27FC236}">
                            <a16:creationId xmlns:a16="http://schemas.microsoft.com/office/drawing/2014/main" id="{00000000-0008-0000-0000-00000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CDE6A" id="Text Box 3852" o:spid="_x0000_s1026" type="#_x0000_t202" style="position:absolute;margin-left:0;margin-top:0;width:6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72576" behindDoc="0" locked="0" layoutInCell="1" allowOverlap="1" wp14:anchorId="501403B2" wp14:editId="311EC812">
                      <wp:simplePos x="0" y="0"/>
                      <wp:positionH relativeFrom="column">
                        <wp:posOffset>0</wp:posOffset>
                      </wp:positionH>
                      <wp:positionV relativeFrom="paragraph">
                        <wp:posOffset>0</wp:posOffset>
                      </wp:positionV>
                      <wp:extent cx="76200" cy="28575"/>
                      <wp:effectExtent l="19050" t="19050" r="19050" b="28575"/>
                      <wp:wrapNone/>
                      <wp:docPr id="13" name="Text Box 3851">
                        <a:extLst xmlns:a="http://schemas.openxmlformats.org/drawingml/2006/main">
                          <a:ext uri="{FF2B5EF4-FFF2-40B4-BE49-F238E27FC236}">
                            <a16:creationId xmlns:a16="http://schemas.microsoft.com/office/drawing/2014/main" id="{00000000-0008-0000-0000-00000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CAE48E" id="Text Box 3851" o:spid="_x0000_s1026" type="#_x0000_t202" style="position:absolute;margin-left:0;margin-top:0;width:6pt;height:2.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73600" behindDoc="0" locked="0" layoutInCell="1" allowOverlap="1" wp14:anchorId="2ADEAA64" wp14:editId="53A00994">
                      <wp:simplePos x="0" y="0"/>
                      <wp:positionH relativeFrom="column">
                        <wp:posOffset>0</wp:posOffset>
                      </wp:positionH>
                      <wp:positionV relativeFrom="paragraph">
                        <wp:posOffset>0</wp:posOffset>
                      </wp:positionV>
                      <wp:extent cx="76200" cy="28575"/>
                      <wp:effectExtent l="19050" t="19050" r="19050" b="28575"/>
                      <wp:wrapNone/>
                      <wp:docPr id="14" name="Text Box 3850">
                        <a:extLst xmlns:a="http://schemas.openxmlformats.org/drawingml/2006/main">
                          <a:ext uri="{FF2B5EF4-FFF2-40B4-BE49-F238E27FC236}">
                            <a16:creationId xmlns:a16="http://schemas.microsoft.com/office/drawing/2014/main" id="{00000000-0008-0000-0000-00000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12A97E" id="Text Box 3850" o:spid="_x0000_s1026" type="#_x0000_t202" style="position:absolute;margin-left:0;margin-top:0;width:6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76672" behindDoc="0" locked="0" layoutInCell="1" allowOverlap="1" wp14:anchorId="3B3B994B" wp14:editId="08D35C50">
                      <wp:simplePos x="0" y="0"/>
                      <wp:positionH relativeFrom="column">
                        <wp:posOffset>0</wp:posOffset>
                      </wp:positionH>
                      <wp:positionV relativeFrom="paragraph">
                        <wp:posOffset>0</wp:posOffset>
                      </wp:positionV>
                      <wp:extent cx="76200" cy="28575"/>
                      <wp:effectExtent l="19050" t="19050" r="19050" b="28575"/>
                      <wp:wrapNone/>
                      <wp:docPr id="17" name="Text Box 3849">
                        <a:extLst xmlns:a="http://schemas.openxmlformats.org/drawingml/2006/main">
                          <a:ext uri="{FF2B5EF4-FFF2-40B4-BE49-F238E27FC236}">
                            <a16:creationId xmlns:a16="http://schemas.microsoft.com/office/drawing/2014/main" id="{00000000-0008-0000-0000-00001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408FE5" id="Text Box 3849" o:spid="_x0000_s1026" type="#_x0000_t202" style="position:absolute;margin-left:0;margin-top:0;width:6pt;height: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77696" behindDoc="0" locked="0" layoutInCell="1" allowOverlap="1" wp14:anchorId="7874995A" wp14:editId="682F7561">
                      <wp:simplePos x="0" y="0"/>
                      <wp:positionH relativeFrom="column">
                        <wp:posOffset>0</wp:posOffset>
                      </wp:positionH>
                      <wp:positionV relativeFrom="paragraph">
                        <wp:posOffset>0</wp:posOffset>
                      </wp:positionV>
                      <wp:extent cx="76200" cy="28575"/>
                      <wp:effectExtent l="19050" t="19050" r="19050" b="28575"/>
                      <wp:wrapNone/>
                      <wp:docPr id="18" name="Text Box 3848">
                        <a:extLst xmlns:a="http://schemas.openxmlformats.org/drawingml/2006/main">
                          <a:ext uri="{FF2B5EF4-FFF2-40B4-BE49-F238E27FC236}">
                            <a16:creationId xmlns:a16="http://schemas.microsoft.com/office/drawing/2014/main" id="{00000000-0008-0000-0000-00001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D2D25" id="Text Box 3848" o:spid="_x0000_s1026" type="#_x0000_t202" style="position:absolute;margin-left:0;margin-top:0;width:6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78720" behindDoc="0" locked="0" layoutInCell="1" allowOverlap="1" wp14:anchorId="2C2BF9FF" wp14:editId="51338FAA">
                      <wp:simplePos x="0" y="0"/>
                      <wp:positionH relativeFrom="column">
                        <wp:posOffset>0</wp:posOffset>
                      </wp:positionH>
                      <wp:positionV relativeFrom="paragraph">
                        <wp:posOffset>0</wp:posOffset>
                      </wp:positionV>
                      <wp:extent cx="76200" cy="28575"/>
                      <wp:effectExtent l="19050" t="19050" r="19050" b="28575"/>
                      <wp:wrapNone/>
                      <wp:docPr id="19" name="Text Box 3847">
                        <a:extLst xmlns:a="http://schemas.openxmlformats.org/drawingml/2006/main">
                          <a:ext uri="{FF2B5EF4-FFF2-40B4-BE49-F238E27FC236}">
                            <a16:creationId xmlns:a16="http://schemas.microsoft.com/office/drawing/2014/main" id="{00000000-0008-0000-0000-00001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CCE28F" id="Text Box 3847" o:spid="_x0000_s1026" type="#_x0000_t202" style="position:absolute;margin-left:0;margin-top:0;width:6pt;height: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79744" behindDoc="0" locked="0" layoutInCell="1" allowOverlap="1" wp14:anchorId="2E227F7C" wp14:editId="40039571">
                      <wp:simplePos x="0" y="0"/>
                      <wp:positionH relativeFrom="column">
                        <wp:posOffset>0</wp:posOffset>
                      </wp:positionH>
                      <wp:positionV relativeFrom="paragraph">
                        <wp:posOffset>0</wp:posOffset>
                      </wp:positionV>
                      <wp:extent cx="76200" cy="28575"/>
                      <wp:effectExtent l="19050" t="19050" r="19050" b="28575"/>
                      <wp:wrapNone/>
                      <wp:docPr id="20" name="Text Box 3846">
                        <a:extLst xmlns:a="http://schemas.openxmlformats.org/drawingml/2006/main">
                          <a:ext uri="{FF2B5EF4-FFF2-40B4-BE49-F238E27FC236}">
                            <a16:creationId xmlns:a16="http://schemas.microsoft.com/office/drawing/2014/main" id="{00000000-0008-0000-0000-00001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E5FE51" id="Text Box 3846" o:spid="_x0000_s1026" type="#_x0000_t202" style="position:absolute;margin-left:0;margin-top:0;width:6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80768" behindDoc="0" locked="0" layoutInCell="1" allowOverlap="1" wp14:anchorId="7C817556" wp14:editId="32407901">
                      <wp:simplePos x="0" y="0"/>
                      <wp:positionH relativeFrom="column">
                        <wp:posOffset>0</wp:posOffset>
                      </wp:positionH>
                      <wp:positionV relativeFrom="paragraph">
                        <wp:posOffset>0</wp:posOffset>
                      </wp:positionV>
                      <wp:extent cx="76200" cy="28575"/>
                      <wp:effectExtent l="19050" t="19050" r="19050" b="28575"/>
                      <wp:wrapNone/>
                      <wp:docPr id="21" name="Text Box 3845">
                        <a:extLst xmlns:a="http://schemas.openxmlformats.org/drawingml/2006/main">
                          <a:ext uri="{FF2B5EF4-FFF2-40B4-BE49-F238E27FC236}">
                            <a16:creationId xmlns:a16="http://schemas.microsoft.com/office/drawing/2014/main" id="{00000000-0008-0000-0000-00001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26F4B6" id="Text Box 3845" o:spid="_x0000_s1026" type="#_x0000_t202" style="position:absolute;margin-left:0;margin-top:0;width:6pt;height: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81792" behindDoc="0" locked="0" layoutInCell="1" allowOverlap="1" wp14:anchorId="0D7F546A" wp14:editId="72ABC80B">
                      <wp:simplePos x="0" y="0"/>
                      <wp:positionH relativeFrom="column">
                        <wp:posOffset>0</wp:posOffset>
                      </wp:positionH>
                      <wp:positionV relativeFrom="paragraph">
                        <wp:posOffset>0</wp:posOffset>
                      </wp:positionV>
                      <wp:extent cx="76200" cy="28575"/>
                      <wp:effectExtent l="19050" t="19050" r="19050" b="28575"/>
                      <wp:wrapNone/>
                      <wp:docPr id="22" name="Text Box 3844">
                        <a:extLst xmlns:a="http://schemas.openxmlformats.org/drawingml/2006/main">
                          <a:ext uri="{FF2B5EF4-FFF2-40B4-BE49-F238E27FC236}">
                            <a16:creationId xmlns:a16="http://schemas.microsoft.com/office/drawing/2014/main" id="{00000000-0008-0000-0000-00001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302578" id="Text Box 3844" o:spid="_x0000_s1026" type="#_x0000_t202" style="position:absolute;margin-left:0;margin-top:0;width:6pt;height: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82816" behindDoc="0" locked="0" layoutInCell="1" allowOverlap="1" wp14:anchorId="68D616D6" wp14:editId="7834557A">
                      <wp:simplePos x="0" y="0"/>
                      <wp:positionH relativeFrom="column">
                        <wp:posOffset>0</wp:posOffset>
                      </wp:positionH>
                      <wp:positionV relativeFrom="paragraph">
                        <wp:posOffset>0</wp:posOffset>
                      </wp:positionV>
                      <wp:extent cx="76200" cy="28575"/>
                      <wp:effectExtent l="19050" t="19050" r="19050" b="28575"/>
                      <wp:wrapNone/>
                      <wp:docPr id="23" name="Text Box 3843">
                        <a:extLst xmlns:a="http://schemas.openxmlformats.org/drawingml/2006/main">
                          <a:ext uri="{FF2B5EF4-FFF2-40B4-BE49-F238E27FC236}">
                            <a16:creationId xmlns:a16="http://schemas.microsoft.com/office/drawing/2014/main" id="{00000000-0008-0000-0000-00001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75AF77" id="Text Box 3843" o:spid="_x0000_s1026" type="#_x0000_t202" style="position:absolute;margin-left:0;margin-top:0;width:6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83840" behindDoc="0" locked="0" layoutInCell="1" allowOverlap="1" wp14:anchorId="7836EFA6" wp14:editId="27BD22AE">
                      <wp:simplePos x="0" y="0"/>
                      <wp:positionH relativeFrom="column">
                        <wp:posOffset>0</wp:posOffset>
                      </wp:positionH>
                      <wp:positionV relativeFrom="paragraph">
                        <wp:posOffset>0</wp:posOffset>
                      </wp:positionV>
                      <wp:extent cx="76200" cy="28575"/>
                      <wp:effectExtent l="19050" t="19050" r="19050" b="28575"/>
                      <wp:wrapNone/>
                      <wp:docPr id="24" name="Text Box 3842">
                        <a:extLst xmlns:a="http://schemas.openxmlformats.org/drawingml/2006/main">
                          <a:ext uri="{FF2B5EF4-FFF2-40B4-BE49-F238E27FC236}">
                            <a16:creationId xmlns:a16="http://schemas.microsoft.com/office/drawing/2014/main" id="{00000000-0008-0000-0000-00001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BF3A0F" id="Text Box 3842" o:spid="_x0000_s1026" type="#_x0000_t202" style="position:absolute;margin-left:0;margin-top:0;width:6pt;height: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84864" behindDoc="0" locked="0" layoutInCell="1" allowOverlap="1" wp14:anchorId="6E94A053" wp14:editId="11EE95A5">
                      <wp:simplePos x="0" y="0"/>
                      <wp:positionH relativeFrom="column">
                        <wp:posOffset>0</wp:posOffset>
                      </wp:positionH>
                      <wp:positionV relativeFrom="paragraph">
                        <wp:posOffset>0</wp:posOffset>
                      </wp:positionV>
                      <wp:extent cx="76200" cy="28575"/>
                      <wp:effectExtent l="19050" t="19050" r="19050" b="28575"/>
                      <wp:wrapNone/>
                      <wp:docPr id="25" name="Text Box 3841">
                        <a:extLst xmlns:a="http://schemas.openxmlformats.org/drawingml/2006/main">
                          <a:ext uri="{FF2B5EF4-FFF2-40B4-BE49-F238E27FC236}">
                            <a16:creationId xmlns:a16="http://schemas.microsoft.com/office/drawing/2014/main" id="{00000000-0008-0000-0000-00001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6A5EE4" id="Text Box 3841" o:spid="_x0000_s1026" type="#_x0000_t202" style="position:absolute;margin-left:0;margin-top:0;width:6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85888" behindDoc="0" locked="0" layoutInCell="1" allowOverlap="1" wp14:anchorId="56D77514" wp14:editId="7B41E186">
                      <wp:simplePos x="0" y="0"/>
                      <wp:positionH relativeFrom="column">
                        <wp:posOffset>0</wp:posOffset>
                      </wp:positionH>
                      <wp:positionV relativeFrom="paragraph">
                        <wp:posOffset>0</wp:posOffset>
                      </wp:positionV>
                      <wp:extent cx="76200" cy="28575"/>
                      <wp:effectExtent l="19050" t="19050" r="19050" b="28575"/>
                      <wp:wrapNone/>
                      <wp:docPr id="26" name="Text Box 3840">
                        <a:extLst xmlns:a="http://schemas.openxmlformats.org/drawingml/2006/main">
                          <a:ext uri="{FF2B5EF4-FFF2-40B4-BE49-F238E27FC236}">
                            <a16:creationId xmlns:a16="http://schemas.microsoft.com/office/drawing/2014/main" id="{00000000-0008-0000-0000-00001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C62BCF" id="Text Box 3840" o:spid="_x0000_s1026" type="#_x0000_t202" style="position:absolute;margin-left:0;margin-top:0;width:6pt;height: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86912" behindDoc="0" locked="0" layoutInCell="1" allowOverlap="1" wp14:anchorId="22B373E2" wp14:editId="7B491662">
                      <wp:simplePos x="0" y="0"/>
                      <wp:positionH relativeFrom="column">
                        <wp:posOffset>0</wp:posOffset>
                      </wp:positionH>
                      <wp:positionV relativeFrom="paragraph">
                        <wp:posOffset>0</wp:posOffset>
                      </wp:positionV>
                      <wp:extent cx="76200" cy="28575"/>
                      <wp:effectExtent l="19050" t="19050" r="19050" b="28575"/>
                      <wp:wrapNone/>
                      <wp:docPr id="27" name="Text Box 3839">
                        <a:extLst xmlns:a="http://schemas.openxmlformats.org/drawingml/2006/main">
                          <a:ext uri="{FF2B5EF4-FFF2-40B4-BE49-F238E27FC236}">
                            <a16:creationId xmlns:a16="http://schemas.microsoft.com/office/drawing/2014/main" id="{00000000-0008-0000-0000-00001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1E740C" id="Text Box 3839" o:spid="_x0000_s1026" type="#_x0000_t202" style="position:absolute;margin-left:0;margin-top:0;width:6pt;height:2.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87936" behindDoc="0" locked="0" layoutInCell="1" allowOverlap="1" wp14:anchorId="597162FE" wp14:editId="55E9B0E6">
                      <wp:simplePos x="0" y="0"/>
                      <wp:positionH relativeFrom="column">
                        <wp:posOffset>0</wp:posOffset>
                      </wp:positionH>
                      <wp:positionV relativeFrom="paragraph">
                        <wp:posOffset>0</wp:posOffset>
                      </wp:positionV>
                      <wp:extent cx="76200" cy="28575"/>
                      <wp:effectExtent l="19050" t="19050" r="19050" b="28575"/>
                      <wp:wrapNone/>
                      <wp:docPr id="28" name="Text Box 3838">
                        <a:extLst xmlns:a="http://schemas.openxmlformats.org/drawingml/2006/main">
                          <a:ext uri="{FF2B5EF4-FFF2-40B4-BE49-F238E27FC236}">
                            <a16:creationId xmlns:a16="http://schemas.microsoft.com/office/drawing/2014/main" id="{00000000-0008-0000-0000-00001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C07D25" id="Text Box 3838" o:spid="_x0000_s1026" type="#_x0000_t202" style="position:absolute;margin-left:0;margin-top:0;width:6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88960" behindDoc="0" locked="0" layoutInCell="1" allowOverlap="1" wp14:anchorId="6DEF8575" wp14:editId="48C9D48F">
                      <wp:simplePos x="0" y="0"/>
                      <wp:positionH relativeFrom="column">
                        <wp:posOffset>0</wp:posOffset>
                      </wp:positionH>
                      <wp:positionV relativeFrom="paragraph">
                        <wp:posOffset>0</wp:posOffset>
                      </wp:positionV>
                      <wp:extent cx="76200" cy="28575"/>
                      <wp:effectExtent l="19050" t="19050" r="19050" b="28575"/>
                      <wp:wrapNone/>
                      <wp:docPr id="29" name="Text Box 3837">
                        <a:extLst xmlns:a="http://schemas.openxmlformats.org/drawingml/2006/main">
                          <a:ext uri="{FF2B5EF4-FFF2-40B4-BE49-F238E27FC236}">
                            <a16:creationId xmlns:a16="http://schemas.microsoft.com/office/drawing/2014/main" id="{00000000-0008-0000-0000-00001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7964CC" id="Text Box 3837" o:spid="_x0000_s1026" type="#_x0000_t202" style="position:absolute;margin-left:0;margin-top:0;width:6pt;height: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89984" behindDoc="0" locked="0" layoutInCell="1" allowOverlap="1" wp14:anchorId="18DFDBE2" wp14:editId="34A7F87A">
                      <wp:simplePos x="0" y="0"/>
                      <wp:positionH relativeFrom="column">
                        <wp:posOffset>0</wp:posOffset>
                      </wp:positionH>
                      <wp:positionV relativeFrom="paragraph">
                        <wp:posOffset>0</wp:posOffset>
                      </wp:positionV>
                      <wp:extent cx="76200" cy="28575"/>
                      <wp:effectExtent l="19050" t="19050" r="19050" b="28575"/>
                      <wp:wrapNone/>
                      <wp:docPr id="30" name="Text Box 3836">
                        <a:extLst xmlns:a="http://schemas.openxmlformats.org/drawingml/2006/main">
                          <a:ext uri="{FF2B5EF4-FFF2-40B4-BE49-F238E27FC236}">
                            <a16:creationId xmlns:a16="http://schemas.microsoft.com/office/drawing/2014/main" id="{00000000-0008-0000-0000-00001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253564" id="Text Box 3836" o:spid="_x0000_s1026" type="#_x0000_t202" style="position:absolute;margin-left:0;margin-top:0;width:6pt;height:2.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91008" behindDoc="0" locked="0" layoutInCell="1" allowOverlap="1" wp14:anchorId="5F0322AC" wp14:editId="48BE96C9">
                      <wp:simplePos x="0" y="0"/>
                      <wp:positionH relativeFrom="column">
                        <wp:posOffset>0</wp:posOffset>
                      </wp:positionH>
                      <wp:positionV relativeFrom="paragraph">
                        <wp:posOffset>0</wp:posOffset>
                      </wp:positionV>
                      <wp:extent cx="76200" cy="28575"/>
                      <wp:effectExtent l="19050" t="19050" r="19050" b="28575"/>
                      <wp:wrapNone/>
                      <wp:docPr id="31" name="Text Box 3835">
                        <a:extLst xmlns:a="http://schemas.openxmlformats.org/drawingml/2006/main">
                          <a:ext uri="{FF2B5EF4-FFF2-40B4-BE49-F238E27FC236}">
                            <a16:creationId xmlns:a16="http://schemas.microsoft.com/office/drawing/2014/main" id="{00000000-0008-0000-0000-00001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AE3C72" id="Text Box 3835" o:spid="_x0000_s1026" type="#_x0000_t202" style="position:absolute;margin-left:0;margin-top:0;width:6pt;height:2.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92032" behindDoc="0" locked="0" layoutInCell="1" allowOverlap="1" wp14:anchorId="16561BD2" wp14:editId="2E1F7D9F">
                      <wp:simplePos x="0" y="0"/>
                      <wp:positionH relativeFrom="column">
                        <wp:posOffset>0</wp:posOffset>
                      </wp:positionH>
                      <wp:positionV relativeFrom="paragraph">
                        <wp:posOffset>0</wp:posOffset>
                      </wp:positionV>
                      <wp:extent cx="76200" cy="28575"/>
                      <wp:effectExtent l="19050" t="19050" r="19050" b="28575"/>
                      <wp:wrapNone/>
                      <wp:docPr id="32" name="Text Box 3834">
                        <a:extLst xmlns:a="http://schemas.openxmlformats.org/drawingml/2006/main">
                          <a:ext uri="{FF2B5EF4-FFF2-40B4-BE49-F238E27FC236}">
                            <a16:creationId xmlns:a16="http://schemas.microsoft.com/office/drawing/2014/main" id="{00000000-0008-0000-0000-00002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67B6B0" id="Text Box 3834" o:spid="_x0000_s1026" type="#_x0000_t202" style="position:absolute;margin-left:0;margin-top:0;width:6pt;height:2.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93056" behindDoc="0" locked="0" layoutInCell="1" allowOverlap="1" wp14:anchorId="0075FA05" wp14:editId="3CA99F2B">
                      <wp:simplePos x="0" y="0"/>
                      <wp:positionH relativeFrom="column">
                        <wp:posOffset>0</wp:posOffset>
                      </wp:positionH>
                      <wp:positionV relativeFrom="paragraph">
                        <wp:posOffset>0</wp:posOffset>
                      </wp:positionV>
                      <wp:extent cx="76200" cy="28575"/>
                      <wp:effectExtent l="19050" t="19050" r="19050" b="28575"/>
                      <wp:wrapNone/>
                      <wp:docPr id="33" name="Text Box 3833">
                        <a:extLst xmlns:a="http://schemas.openxmlformats.org/drawingml/2006/main">
                          <a:ext uri="{FF2B5EF4-FFF2-40B4-BE49-F238E27FC236}">
                            <a16:creationId xmlns:a16="http://schemas.microsoft.com/office/drawing/2014/main" id="{00000000-0008-0000-0000-00002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7343D5" id="Text Box 3833" o:spid="_x0000_s1026" type="#_x0000_t202" style="position:absolute;margin-left:0;margin-top:0;width:6pt;height: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94080" behindDoc="0" locked="0" layoutInCell="1" allowOverlap="1" wp14:anchorId="4905442B" wp14:editId="3733C7F2">
                      <wp:simplePos x="0" y="0"/>
                      <wp:positionH relativeFrom="column">
                        <wp:posOffset>0</wp:posOffset>
                      </wp:positionH>
                      <wp:positionV relativeFrom="paragraph">
                        <wp:posOffset>0</wp:posOffset>
                      </wp:positionV>
                      <wp:extent cx="76200" cy="28575"/>
                      <wp:effectExtent l="19050" t="19050" r="19050" b="28575"/>
                      <wp:wrapNone/>
                      <wp:docPr id="34" name="Text Box 3832">
                        <a:extLst xmlns:a="http://schemas.openxmlformats.org/drawingml/2006/main">
                          <a:ext uri="{FF2B5EF4-FFF2-40B4-BE49-F238E27FC236}">
                            <a16:creationId xmlns:a16="http://schemas.microsoft.com/office/drawing/2014/main" id="{00000000-0008-0000-0000-00002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D435EE" id="Text Box 3832" o:spid="_x0000_s1026" type="#_x0000_t202" style="position:absolute;margin-left:0;margin-top:0;width:6pt;height:2.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95104" behindDoc="0" locked="0" layoutInCell="1" allowOverlap="1" wp14:anchorId="6A1501DB" wp14:editId="550EB29E">
                      <wp:simplePos x="0" y="0"/>
                      <wp:positionH relativeFrom="column">
                        <wp:posOffset>0</wp:posOffset>
                      </wp:positionH>
                      <wp:positionV relativeFrom="paragraph">
                        <wp:posOffset>0</wp:posOffset>
                      </wp:positionV>
                      <wp:extent cx="76200" cy="28575"/>
                      <wp:effectExtent l="19050" t="19050" r="19050" b="28575"/>
                      <wp:wrapNone/>
                      <wp:docPr id="35" name="Text Box 3831">
                        <a:extLst xmlns:a="http://schemas.openxmlformats.org/drawingml/2006/main">
                          <a:ext uri="{FF2B5EF4-FFF2-40B4-BE49-F238E27FC236}">
                            <a16:creationId xmlns:a16="http://schemas.microsoft.com/office/drawing/2014/main" id="{00000000-0008-0000-0000-00002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5FFD04" id="Text Box 3831" o:spid="_x0000_s1026" type="#_x0000_t202" style="position:absolute;margin-left:0;margin-top:0;width:6pt;height:2.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96128" behindDoc="0" locked="0" layoutInCell="1" allowOverlap="1" wp14:anchorId="42F52ADD" wp14:editId="7E715093">
                      <wp:simplePos x="0" y="0"/>
                      <wp:positionH relativeFrom="column">
                        <wp:posOffset>0</wp:posOffset>
                      </wp:positionH>
                      <wp:positionV relativeFrom="paragraph">
                        <wp:posOffset>0</wp:posOffset>
                      </wp:positionV>
                      <wp:extent cx="76200" cy="28575"/>
                      <wp:effectExtent l="19050" t="19050" r="19050" b="28575"/>
                      <wp:wrapNone/>
                      <wp:docPr id="36" name="Text Box 3830">
                        <a:extLst xmlns:a="http://schemas.openxmlformats.org/drawingml/2006/main">
                          <a:ext uri="{FF2B5EF4-FFF2-40B4-BE49-F238E27FC236}">
                            <a16:creationId xmlns:a16="http://schemas.microsoft.com/office/drawing/2014/main" id="{00000000-0008-0000-0000-00002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F7B321" id="Text Box 3830" o:spid="_x0000_s1026" type="#_x0000_t202" style="position:absolute;margin-left:0;margin-top:0;width:6pt;height: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97152" behindDoc="0" locked="0" layoutInCell="1" allowOverlap="1" wp14:anchorId="527A473C" wp14:editId="3610BE10">
                      <wp:simplePos x="0" y="0"/>
                      <wp:positionH relativeFrom="column">
                        <wp:posOffset>0</wp:posOffset>
                      </wp:positionH>
                      <wp:positionV relativeFrom="paragraph">
                        <wp:posOffset>0</wp:posOffset>
                      </wp:positionV>
                      <wp:extent cx="76200" cy="28575"/>
                      <wp:effectExtent l="19050" t="19050" r="19050" b="28575"/>
                      <wp:wrapNone/>
                      <wp:docPr id="37" name="Text Box 3829">
                        <a:extLst xmlns:a="http://schemas.openxmlformats.org/drawingml/2006/main">
                          <a:ext uri="{FF2B5EF4-FFF2-40B4-BE49-F238E27FC236}">
                            <a16:creationId xmlns:a16="http://schemas.microsoft.com/office/drawing/2014/main" id="{00000000-0008-0000-0000-00002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E6149B" id="Text Box 3829" o:spid="_x0000_s1026" type="#_x0000_t202" style="position:absolute;margin-left:0;margin-top:0;width:6pt;height:2.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698176" behindDoc="0" locked="0" layoutInCell="1" allowOverlap="1" wp14:anchorId="380BB8AA" wp14:editId="6C2C4C3C">
                      <wp:simplePos x="0" y="0"/>
                      <wp:positionH relativeFrom="column">
                        <wp:posOffset>0</wp:posOffset>
                      </wp:positionH>
                      <wp:positionV relativeFrom="paragraph">
                        <wp:posOffset>0</wp:posOffset>
                      </wp:positionV>
                      <wp:extent cx="76200" cy="28575"/>
                      <wp:effectExtent l="19050" t="19050" r="19050" b="28575"/>
                      <wp:wrapNone/>
                      <wp:docPr id="38" name="Text Box 3828">
                        <a:extLst xmlns:a="http://schemas.openxmlformats.org/drawingml/2006/main">
                          <a:ext uri="{FF2B5EF4-FFF2-40B4-BE49-F238E27FC236}">
                            <a16:creationId xmlns:a16="http://schemas.microsoft.com/office/drawing/2014/main" id="{00000000-0008-0000-0000-00002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3C8EFB" id="Text Box 3828" o:spid="_x0000_s1026" type="#_x0000_t202" style="position:absolute;margin-left:0;margin-top:0;width:6pt;height:2.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07392" behindDoc="0" locked="0" layoutInCell="1" allowOverlap="1" wp14:anchorId="34B832DE" wp14:editId="1AE01354">
                      <wp:simplePos x="0" y="0"/>
                      <wp:positionH relativeFrom="column">
                        <wp:posOffset>0</wp:posOffset>
                      </wp:positionH>
                      <wp:positionV relativeFrom="paragraph">
                        <wp:posOffset>0</wp:posOffset>
                      </wp:positionV>
                      <wp:extent cx="76200" cy="28575"/>
                      <wp:effectExtent l="19050" t="19050" r="19050" b="28575"/>
                      <wp:wrapNone/>
                      <wp:docPr id="47" name="Text Box 3827">
                        <a:extLst xmlns:a="http://schemas.openxmlformats.org/drawingml/2006/main">
                          <a:ext uri="{FF2B5EF4-FFF2-40B4-BE49-F238E27FC236}">
                            <a16:creationId xmlns:a16="http://schemas.microsoft.com/office/drawing/2014/main" id="{00000000-0008-0000-0000-00002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9ADB46" id="Text Box 3827" o:spid="_x0000_s1026" type="#_x0000_t202" style="position:absolute;margin-left:0;margin-top:0;width:6pt;height:2.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08416" behindDoc="0" locked="0" layoutInCell="1" allowOverlap="1" wp14:anchorId="198431B6" wp14:editId="0A6994F7">
                      <wp:simplePos x="0" y="0"/>
                      <wp:positionH relativeFrom="column">
                        <wp:posOffset>0</wp:posOffset>
                      </wp:positionH>
                      <wp:positionV relativeFrom="paragraph">
                        <wp:posOffset>0</wp:posOffset>
                      </wp:positionV>
                      <wp:extent cx="76200" cy="28575"/>
                      <wp:effectExtent l="19050" t="19050" r="19050" b="28575"/>
                      <wp:wrapNone/>
                      <wp:docPr id="48" name="Text Box 3826">
                        <a:extLst xmlns:a="http://schemas.openxmlformats.org/drawingml/2006/main">
                          <a:ext uri="{FF2B5EF4-FFF2-40B4-BE49-F238E27FC236}">
                            <a16:creationId xmlns:a16="http://schemas.microsoft.com/office/drawing/2014/main" id="{00000000-0008-0000-0000-00003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78898A" id="Text Box 3826" o:spid="_x0000_s1026" type="#_x0000_t202" style="position:absolute;margin-left:0;margin-top:0;width:6pt;height:2.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09440" behindDoc="0" locked="0" layoutInCell="1" allowOverlap="1" wp14:anchorId="7F73DC65" wp14:editId="51167DF7">
                      <wp:simplePos x="0" y="0"/>
                      <wp:positionH relativeFrom="column">
                        <wp:posOffset>0</wp:posOffset>
                      </wp:positionH>
                      <wp:positionV relativeFrom="paragraph">
                        <wp:posOffset>0</wp:posOffset>
                      </wp:positionV>
                      <wp:extent cx="76200" cy="28575"/>
                      <wp:effectExtent l="19050" t="19050" r="19050" b="28575"/>
                      <wp:wrapNone/>
                      <wp:docPr id="49" name="Text Box 3825">
                        <a:extLst xmlns:a="http://schemas.openxmlformats.org/drawingml/2006/main">
                          <a:ext uri="{FF2B5EF4-FFF2-40B4-BE49-F238E27FC236}">
                            <a16:creationId xmlns:a16="http://schemas.microsoft.com/office/drawing/2014/main" id="{00000000-0008-0000-0000-00003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EF18BD" id="Text Box 3825" o:spid="_x0000_s1026" type="#_x0000_t202" style="position:absolute;margin-left:0;margin-top:0;width:6pt;height:2.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10464" behindDoc="0" locked="0" layoutInCell="1" allowOverlap="1" wp14:anchorId="1ADB0142" wp14:editId="4F11D4CC">
                      <wp:simplePos x="0" y="0"/>
                      <wp:positionH relativeFrom="column">
                        <wp:posOffset>0</wp:posOffset>
                      </wp:positionH>
                      <wp:positionV relativeFrom="paragraph">
                        <wp:posOffset>0</wp:posOffset>
                      </wp:positionV>
                      <wp:extent cx="76200" cy="28575"/>
                      <wp:effectExtent l="19050" t="19050" r="19050" b="28575"/>
                      <wp:wrapNone/>
                      <wp:docPr id="50" name="Text Box 3824">
                        <a:extLst xmlns:a="http://schemas.openxmlformats.org/drawingml/2006/main">
                          <a:ext uri="{FF2B5EF4-FFF2-40B4-BE49-F238E27FC236}">
                            <a16:creationId xmlns:a16="http://schemas.microsoft.com/office/drawing/2014/main" id="{00000000-0008-0000-0000-00003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F85845" id="Text Box 3824" o:spid="_x0000_s1026" type="#_x0000_t202" style="position:absolute;margin-left:0;margin-top:0;width:6pt;height: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11488" behindDoc="0" locked="0" layoutInCell="1" allowOverlap="1" wp14:anchorId="5ECC1079" wp14:editId="2B1CCEB9">
                      <wp:simplePos x="0" y="0"/>
                      <wp:positionH relativeFrom="column">
                        <wp:posOffset>0</wp:posOffset>
                      </wp:positionH>
                      <wp:positionV relativeFrom="paragraph">
                        <wp:posOffset>0</wp:posOffset>
                      </wp:positionV>
                      <wp:extent cx="76200" cy="28575"/>
                      <wp:effectExtent l="19050" t="19050" r="19050" b="28575"/>
                      <wp:wrapNone/>
                      <wp:docPr id="51" name="Text Box 3823">
                        <a:extLst xmlns:a="http://schemas.openxmlformats.org/drawingml/2006/main">
                          <a:ext uri="{FF2B5EF4-FFF2-40B4-BE49-F238E27FC236}">
                            <a16:creationId xmlns:a16="http://schemas.microsoft.com/office/drawing/2014/main" id="{00000000-0008-0000-0000-00003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FF290B" id="Text Box 3823" o:spid="_x0000_s1026" type="#_x0000_t202" style="position:absolute;margin-left:0;margin-top:0;width:6pt;height:2.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12512" behindDoc="0" locked="0" layoutInCell="1" allowOverlap="1" wp14:anchorId="55A0E772" wp14:editId="013A00E6">
                      <wp:simplePos x="0" y="0"/>
                      <wp:positionH relativeFrom="column">
                        <wp:posOffset>0</wp:posOffset>
                      </wp:positionH>
                      <wp:positionV relativeFrom="paragraph">
                        <wp:posOffset>0</wp:posOffset>
                      </wp:positionV>
                      <wp:extent cx="76200" cy="28575"/>
                      <wp:effectExtent l="19050" t="19050" r="19050" b="28575"/>
                      <wp:wrapNone/>
                      <wp:docPr id="52" name="Text Box 3822">
                        <a:extLst xmlns:a="http://schemas.openxmlformats.org/drawingml/2006/main">
                          <a:ext uri="{FF2B5EF4-FFF2-40B4-BE49-F238E27FC236}">
                            <a16:creationId xmlns:a16="http://schemas.microsoft.com/office/drawing/2014/main" id="{00000000-0008-0000-0000-00003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8275EF" id="Text Box 3822" o:spid="_x0000_s1026" type="#_x0000_t202" style="position:absolute;margin-left:0;margin-top:0;width:6pt;height:2.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13536" behindDoc="0" locked="0" layoutInCell="1" allowOverlap="1" wp14:anchorId="18DBD310" wp14:editId="6A09C98B">
                      <wp:simplePos x="0" y="0"/>
                      <wp:positionH relativeFrom="column">
                        <wp:posOffset>0</wp:posOffset>
                      </wp:positionH>
                      <wp:positionV relativeFrom="paragraph">
                        <wp:posOffset>0</wp:posOffset>
                      </wp:positionV>
                      <wp:extent cx="76200" cy="28575"/>
                      <wp:effectExtent l="19050" t="19050" r="19050" b="28575"/>
                      <wp:wrapNone/>
                      <wp:docPr id="53" name="Text Box 3821">
                        <a:extLst xmlns:a="http://schemas.openxmlformats.org/drawingml/2006/main">
                          <a:ext uri="{FF2B5EF4-FFF2-40B4-BE49-F238E27FC236}">
                            <a16:creationId xmlns:a16="http://schemas.microsoft.com/office/drawing/2014/main" id="{00000000-0008-0000-0000-00003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64259E" id="Text Box 3821" o:spid="_x0000_s1026" type="#_x0000_t202" style="position:absolute;margin-left:0;margin-top:0;width:6pt;height:2.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14560" behindDoc="0" locked="0" layoutInCell="1" allowOverlap="1" wp14:anchorId="443CCDB3" wp14:editId="69AA4EE4">
                      <wp:simplePos x="0" y="0"/>
                      <wp:positionH relativeFrom="column">
                        <wp:posOffset>0</wp:posOffset>
                      </wp:positionH>
                      <wp:positionV relativeFrom="paragraph">
                        <wp:posOffset>0</wp:posOffset>
                      </wp:positionV>
                      <wp:extent cx="76200" cy="28575"/>
                      <wp:effectExtent l="19050" t="19050" r="19050" b="28575"/>
                      <wp:wrapNone/>
                      <wp:docPr id="54" name="Text Box 3820">
                        <a:extLst xmlns:a="http://schemas.openxmlformats.org/drawingml/2006/main">
                          <a:ext uri="{FF2B5EF4-FFF2-40B4-BE49-F238E27FC236}">
                            <a16:creationId xmlns:a16="http://schemas.microsoft.com/office/drawing/2014/main" id="{00000000-0008-0000-0000-00003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9EE7B2" id="Text Box 3820" o:spid="_x0000_s1026" type="#_x0000_t202" style="position:absolute;margin-left:0;margin-top:0;width:6pt;height:2.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15584" behindDoc="0" locked="0" layoutInCell="1" allowOverlap="1" wp14:anchorId="6BAC3167" wp14:editId="255332A0">
                      <wp:simplePos x="0" y="0"/>
                      <wp:positionH relativeFrom="column">
                        <wp:posOffset>0</wp:posOffset>
                      </wp:positionH>
                      <wp:positionV relativeFrom="paragraph">
                        <wp:posOffset>0</wp:posOffset>
                      </wp:positionV>
                      <wp:extent cx="76200" cy="28575"/>
                      <wp:effectExtent l="19050" t="19050" r="19050" b="28575"/>
                      <wp:wrapNone/>
                      <wp:docPr id="55" name="Text Box 3819">
                        <a:extLst xmlns:a="http://schemas.openxmlformats.org/drawingml/2006/main">
                          <a:ext uri="{FF2B5EF4-FFF2-40B4-BE49-F238E27FC236}">
                            <a16:creationId xmlns:a16="http://schemas.microsoft.com/office/drawing/2014/main" id="{00000000-0008-0000-0000-00003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77954" id="Text Box 3819" o:spid="_x0000_s1026" type="#_x0000_t202" style="position:absolute;margin-left:0;margin-top:0;width:6pt;height:2.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16608" behindDoc="0" locked="0" layoutInCell="1" allowOverlap="1" wp14:anchorId="47F03367" wp14:editId="012691A3">
                      <wp:simplePos x="0" y="0"/>
                      <wp:positionH relativeFrom="column">
                        <wp:posOffset>0</wp:posOffset>
                      </wp:positionH>
                      <wp:positionV relativeFrom="paragraph">
                        <wp:posOffset>0</wp:posOffset>
                      </wp:positionV>
                      <wp:extent cx="76200" cy="28575"/>
                      <wp:effectExtent l="19050" t="19050" r="19050" b="28575"/>
                      <wp:wrapNone/>
                      <wp:docPr id="56" name="Text Box 3818">
                        <a:extLst xmlns:a="http://schemas.openxmlformats.org/drawingml/2006/main">
                          <a:ext uri="{FF2B5EF4-FFF2-40B4-BE49-F238E27FC236}">
                            <a16:creationId xmlns:a16="http://schemas.microsoft.com/office/drawing/2014/main" id="{00000000-0008-0000-0000-00003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940C50" id="Text Box 3818" o:spid="_x0000_s1026" type="#_x0000_t202" style="position:absolute;margin-left:0;margin-top:0;width:6pt;height:2.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17632" behindDoc="0" locked="0" layoutInCell="1" allowOverlap="1" wp14:anchorId="64F0E157" wp14:editId="299A9E7F">
                      <wp:simplePos x="0" y="0"/>
                      <wp:positionH relativeFrom="column">
                        <wp:posOffset>0</wp:posOffset>
                      </wp:positionH>
                      <wp:positionV relativeFrom="paragraph">
                        <wp:posOffset>0</wp:posOffset>
                      </wp:positionV>
                      <wp:extent cx="76200" cy="28575"/>
                      <wp:effectExtent l="19050" t="19050" r="19050" b="28575"/>
                      <wp:wrapNone/>
                      <wp:docPr id="57" name="Text Box 3817">
                        <a:extLst xmlns:a="http://schemas.openxmlformats.org/drawingml/2006/main">
                          <a:ext uri="{FF2B5EF4-FFF2-40B4-BE49-F238E27FC236}">
                            <a16:creationId xmlns:a16="http://schemas.microsoft.com/office/drawing/2014/main" id="{00000000-0008-0000-0000-00003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81F15A" id="Text Box 3817" o:spid="_x0000_s1026" type="#_x0000_t202" style="position:absolute;margin-left:0;margin-top:0;width:6pt;height:2.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18656" behindDoc="0" locked="0" layoutInCell="1" allowOverlap="1" wp14:anchorId="0801A82A" wp14:editId="1169A5B9">
                      <wp:simplePos x="0" y="0"/>
                      <wp:positionH relativeFrom="column">
                        <wp:posOffset>0</wp:posOffset>
                      </wp:positionH>
                      <wp:positionV relativeFrom="paragraph">
                        <wp:posOffset>0</wp:posOffset>
                      </wp:positionV>
                      <wp:extent cx="76200" cy="28575"/>
                      <wp:effectExtent l="19050" t="19050" r="19050" b="28575"/>
                      <wp:wrapNone/>
                      <wp:docPr id="58" name="Text Box 3816">
                        <a:extLst xmlns:a="http://schemas.openxmlformats.org/drawingml/2006/main">
                          <a:ext uri="{FF2B5EF4-FFF2-40B4-BE49-F238E27FC236}">
                            <a16:creationId xmlns:a16="http://schemas.microsoft.com/office/drawing/2014/main" id="{00000000-0008-0000-0000-00003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58C94D" id="Text Box 3816" o:spid="_x0000_s1026" type="#_x0000_t202" style="position:absolute;margin-left:0;margin-top:0;width:6pt;height:2.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19680" behindDoc="0" locked="0" layoutInCell="1" allowOverlap="1" wp14:anchorId="429D19C4" wp14:editId="7220EF34">
                      <wp:simplePos x="0" y="0"/>
                      <wp:positionH relativeFrom="column">
                        <wp:posOffset>0</wp:posOffset>
                      </wp:positionH>
                      <wp:positionV relativeFrom="paragraph">
                        <wp:posOffset>0</wp:posOffset>
                      </wp:positionV>
                      <wp:extent cx="76200" cy="28575"/>
                      <wp:effectExtent l="19050" t="19050" r="19050" b="28575"/>
                      <wp:wrapNone/>
                      <wp:docPr id="59" name="Text Box 3815">
                        <a:extLst xmlns:a="http://schemas.openxmlformats.org/drawingml/2006/main">
                          <a:ext uri="{FF2B5EF4-FFF2-40B4-BE49-F238E27FC236}">
                            <a16:creationId xmlns:a16="http://schemas.microsoft.com/office/drawing/2014/main" id="{00000000-0008-0000-0000-00003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F45649" id="Text Box 3815" o:spid="_x0000_s1026" type="#_x0000_t202" style="position:absolute;margin-left:0;margin-top:0;width:6pt;height:2.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22752" behindDoc="0" locked="0" layoutInCell="1" allowOverlap="1" wp14:anchorId="1FF24B1F" wp14:editId="256E9440">
                      <wp:simplePos x="0" y="0"/>
                      <wp:positionH relativeFrom="column">
                        <wp:posOffset>0</wp:posOffset>
                      </wp:positionH>
                      <wp:positionV relativeFrom="paragraph">
                        <wp:posOffset>0</wp:posOffset>
                      </wp:positionV>
                      <wp:extent cx="76200" cy="28575"/>
                      <wp:effectExtent l="19050" t="19050" r="19050" b="28575"/>
                      <wp:wrapNone/>
                      <wp:docPr id="62" name="Text Box 3814">
                        <a:extLst xmlns:a="http://schemas.openxmlformats.org/drawingml/2006/main">
                          <a:ext uri="{FF2B5EF4-FFF2-40B4-BE49-F238E27FC236}">
                            <a16:creationId xmlns:a16="http://schemas.microsoft.com/office/drawing/2014/main" id="{00000000-0008-0000-0000-00003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46D72" id="Text Box 3814" o:spid="_x0000_s1026" type="#_x0000_t202" style="position:absolute;margin-left:0;margin-top:0;width:6pt;height:2.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23776" behindDoc="0" locked="0" layoutInCell="1" allowOverlap="1" wp14:anchorId="2D38B2B7" wp14:editId="0EC3A404">
                      <wp:simplePos x="0" y="0"/>
                      <wp:positionH relativeFrom="column">
                        <wp:posOffset>0</wp:posOffset>
                      </wp:positionH>
                      <wp:positionV relativeFrom="paragraph">
                        <wp:posOffset>0</wp:posOffset>
                      </wp:positionV>
                      <wp:extent cx="76200" cy="28575"/>
                      <wp:effectExtent l="19050" t="19050" r="19050" b="28575"/>
                      <wp:wrapNone/>
                      <wp:docPr id="63" name="Text Box 3813">
                        <a:extLst xmlns:a="http://schemas.openxmlformats.org/drawingml/2006/main">
                          <a:ext uri="{FF2B5EF4-FFF2-40B4-BE49-F238E27FC236}">
                            <a16:creationId xmlns:a16="http://schemas.microsoft.com/office/drawing/2014/main" id="{00000000-0008-0000-0000-00003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2307ED" id="Text Box 3813" o:spid="_x0000_s1026" type="#_x0000_t202" style="position:absolute;margin-left:0;margin-top:0;width:6pt;height:2.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24800" behindDoc="0" locked="0" layoutInCell="1" allowOverlap="1" wp14:anchorId="732CD0C6" wp14:editId="5D91B827">
                      <wp:simplePos x="0" y="0"/>
                      <wp:positionH relativeFrom="column">
                        <wp:posOffset>0</wp:posOffset>
                      </wp:positionH>
                      <wp:positionV relativeFrom="paragraph">
                        <wp:posOffset>0</wp:posOffset>
                      </wp:positionV>
                      <wp:extent cx="76200" cy="28575"/>
                      <wp:effectExtent l="19050" t="19050" r="19050" b="28575"/>
                      <wp:wrapNone/>
                      <wp:docPr id="64" name="Text Box 3812">
                        <a:extLst xmlns:a="http://schemas.openxmlformats.org/drawingml/2006/main">
                          <a:ext uri="{FF2B5EF4-FFF2-40B4-BE49-F238E27FC236}">
                            <a16:creationId xmlns:a16="http://schemas.microsoft.com/office/drawing/2014/main" id="{00000000-0008-0000-0000-00004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32451" id="Text Box 3812" o:spid="_x0000_s1026" type="#_x0000_t202" style="position:absolute;margin-left:0;margin-top:0;width:6pt;height:2.2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25824" behindDoc="0" locked="0" layoutInCell="1" allowOverlap="1" wp14:anchorId="195221E9" wp14:editId="41436E68">
                      <wp:simplePos x="0" y="0"/>
                      <wp:positionH relativeFrom="column">
                        <wp:posOffset>0</wp:posOffset>
                      </wp:positionH>
                      <wp:positionV relativeFrom="paragraph">
                        <wp:posOffset>0</wp:posOffset>
                      </wp:positionV>
                      <wp:extent cx="76200" cy="28575"/>
                      <wp:effectExtent l="19050" t="19050" r="19050" b="28575"/>
                      <wp:wrapNone/>
                      <wp:docPr id="65" name="Text Box 3811">
                        <a:extLst xmlns:a="http://schemas.openxmlformats.org/drawingml/2006/main">
                          <a:ext uri="{FF2B5EF4-FFF2-40B4-BE49-F238E27FC236}">
                            <a16:creationId xmlns:a16="http://schemas.microsoft.com/office/drawing/2014/main" id="{00000000-0008-0000-0000-00004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65E724" id="Text Box 3811" o:spid="_x0000_s1026" type="#_x0000_t202" style="position:absolute;margin-left:0;margin-top:0;width:6pt;height:2.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26848" behindDoc="0" locked="0" layoutInCell="1" allowOverlap="1" wp14:anchorId="7EEBA35C" wp14:editId="670BC716">
                      <wp:simplePos x="0" y="0"/>
                      <wp:positionH relativeFrom="column">
                        <wp:posOffset>0</wp:posOffset>
                      </wp:positionH>
                      <wp:positionV relativeFrom="paragraph">
                        <wp:posOffset>0</wp:posOffset>
                      </wp:positionV>
                      <wp:extent cx="76200" cy="28575"/>
                      <wp:effectExtent l="19050" t="19050" r="19050" b="28575"/>
                      <wp:wrapNone/>
                      <wp:docPr id="66" name="Text Box 3810">
                        <a:extLst xmlns:a="http://schemas.openxmlformats.org/drawingml/2006/main">
                          <a:ext uri="{FF2B5EF4-FFF2-40B4-BE49-F238E27FC236}">
                            <a16:creationId xmlns:a16="http://schemas.microsoft.com/office/drawing/2014/main" id="{00000000-0008-0000-0000-00004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5FE4F" id="Text Box 3810" o:spid="_x0000_s1026" type="#_x0000_t202" style="position:absolute;margin-left:0;margin-top:0;width:6pt;height:2.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27872" behindDoc="0" locked="0" layoutInCell="1" allowOverlap="1" wp14:anchorId="30E6F7B5" wp14:editId="59A2587F">
                      <wp:simplePos x="0" y="0"/>
                      <wp:positionH relativeFrom="column">
                        <wp:posOffset>0</wp:posOffset>
                      </wp:positionH>
                      <wp:positionV relativeFrom="paragraph">
                        <wp:posOffset>0</wp:posOffset>
                      </wp:positionV>
                      <wp:extent cx="76200" cy="28575"/>
                      <wp:effectExtent l="19050" t="19050" r="19050" b="28575"/>
                      <wp:wrapNone/>
                      <wp:docPr id="67" name="Text Box 3809">
                        <a:extLst xmlns:a="http://schemas.openxmlformats.org/drawingml/2006/main">
                          <a:ext uri="{FF2B5EF4-FFF2-40B4-BE49-F238E27FC236}">
                            <a16:creationId xmlns:a16="http://schemas.microsoft.com/office/drawing/2014/main" id="{00000000-0008-0000-0000-00004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94825D" id="Text Box 3809" o:spid="_x0000_s1026" type="#_x0000_t202" style="position:absolute;margin-left:0;margin-top:0;width:6pt;height:2.2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28896" behindDoc="0" locked="0" layoutInCell="1" allowOverlap="1" wp14:anchorId="27B9BB30" wp14:editId="51C806C2">
                      <wp:simplePos x="0" y="0"/>
                      <wp:positionH relativeFrom="column">
                        <wp:posOffset>0</wp:posOffset>
                      </wp:positionH>
                      <wp:positionV relativeFrom="paragraph">
                        <wp:posOffset>0</wp:posOffset>
                      </wp:positionV>
                      <wp:extent cx="76200" cy="28575"/>
                      <wp:effectExtent l="19050" t="19050" r="19050" b="28575"/>
                      <wp:wrapNone/>
                      <wp:docPr id="68" name="Text Box 3808">
                        <a:extLst xmlns:a="http://schemas.openxmlformats.org/drawingml/2006/main">
                          <a:ext uri="{FF2B5EF4-FFF2-40B4-BE49-F238E27FC236}">
                            <a16:creationId xmlns:a16="http://schemas.microsoft.com/office/drawing/2014/main" id="{00000000-0008-0000-0000-00004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45E7EF" id="Text Box 3808" o:spid="_x0000_s1026" type="#_x0000_t202" style="position:absolute;margin-left:0;margin-top:0;width:6pt;height:2.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29920" behindDoc="0" locked="0" layoutInCell="1" allowOverlap="1" wp14:anchorId="1B4EF183" wp14:editId="6FFC99BA">
                      <wp:simplePos x="0" y="0"/>
                      <wp:positionH relativeFrom="column">
                        <wp:posOffset>0</wp:posOffset>
                      </wp:positionH>
                      <wp:positionV relativeFrom="paragraph">
                        <wp:posOffset>0</wp:posOffset>
                      </wp:positionV>
                      <wp:extent cx="76200" cy="28575"/>
                      <wp:effectExtent l="19050" t="19050" r="19050" b="28575"/>
                      <wp:wrapNone/>
                      <wp:docPr id="69" name="Text Box 3807">
                        <a:extLst xmlns:a="http://schemas.openxmlformats.org/drawingml/2006/main">
                          <a:ext uri="{FF2B5EF4-FFF2-40B4-BE49-F238E27FC236}">
                            <a16:creationId xmlns:a16="http://schemas.microsoft.com/office/drawing/2014/main" id="{00000000-0008-0000-0000-00004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DAA472" id="Text Box 3807" o:spid="_x0000_s1026" type="#_x0000_t202" style="position:absolute;margin-left:0;margin-top:0;width:6pt;height:2.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30944" behindDoc="0" locked="0" layoutInCell="1" allowOverlap="1" wp14:anchorId="3E93F699" wp14:editId="1A1CA694">
                      <wp:simplePos x="0" y="0"/>
                      <wp:positionH relativeFrom="column">
                        <wp:posOffset>0</wp:posOffset>
                      </wp:positionH>
                      <wp:positionV relativeFrom="paragraph">
                        <wp:posOffset>0</wp:posOffset>
                      </wp:positionV>
                      <wp:extent cx="76200" cy="28575"/>
                      <wp:effectExtent l="19050" t="19050" r="19050" b="28575"/>
                      <wp:wrapNone/>
                      <wp:docPr id="70" name="Text Box 3806">
                        <a:extLst xmlns:a="http://schemas.openxmlformats.org/drawingml/2006/main">
                          <a:ext uri="{FF2B5EF4-FFF2-40B4-BE49-F238E27FC236}">
                            <a16:creationId xmlns:a16="http://schemas.microsoft.com/office/drawing/2014/main" id="{00000000-0008-0000-0000-00004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ED0152" id="Text Box 3806" o:spid="_x0000_s1026" type="#_x0000_t202" style="position:absolute;margin-left:0;margin-top:0;width:6pt;height:2.2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31968" behindDoc="0" locked="0" layoutInCell="1" allowOverlap="1" wp14:anchorId="4D681469" wp14:editId="6EAFE421">
                      <wp:simplePos x="0" y="0"/>
                      <wp:positionH relativeFrom="column">
                        <wp:posOffset>0</wp:posOffset>
                      </wp:positionH>
                      <wp:positionV relativeFrom="paragraph">
                        <wp:posOffset>0</wp:posOffset>
                      </wp:positionV>
                      <wp:extent cx="76200" cy="28575"/>
                      <wp:effectExtent l="19050" t="19050" r="19050" b="28575"/>
                      <wp:wrapNone/>
                      <wp:docPr id="71" name="Text Box 3805">
                        <a:extLst xmlns:a="http://schemas.openxmlformats.org/drawingml/2006/main">
                          <a:ext uri="{FF2B5EF4-FFF2-40B4-BE49-F238E27FC236}">
                            <a16:creationId xmlns:a16="http://schemas.microsoft.com/office/drawing/2014/main" id="{00000000-0008-0000-0000-00004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60C598" id="Text Box 3805" o:spid="_x0000_s1026" type="#_x0000_t202" style="position:absolute;margin-left:0;margin-top:0;width:6pt;height:2.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32992" behindDoc="0" locked="0" layoutInCell="1" allowOverlap="1" wp14:anchorId="2CE3EF44" wp14:editId="1FBFFA55">
                      <wp:simplePos x="0" y="0"/>
                      <wp:positionH relativeFrom="column">
                        <wp:posOffset>0</wp:posOffset>
                      </wp:positionH>
                      <wp:positionV relativeFrom="paragraph">
                        <wp:posOffset>0</wp:posOffset>
                      </wp:positionV>
                      <wp:extent cx="76200" cy="28575"/>
                      <wp:effectExtent l="19050" t="19050" r="19050" b="28575"/>
                      <wp:wrapNone/>
                      <wp:docPr id="72" name="Text Box 3804">
                        <a:extLst xmlns:a="http://schemas.openxmlformats.org/drawingml/2006/main">
                          <a:ext uri="{FF2B5EF4-FFF2-40B4-BE49-F238E27FC236}">
                            <a16:creationId xmlns:a16="http://schemas.microsoft.com/office/drawing/2014/main" id="{00000000-0008-0000-0000-00004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2AAC73" id="Text Box 3804" o:spid="_x0000_s1026" type="#_x0000_t202" style="position:absolute;margin-left:0;margin-top:0;width:6pt;height:2.2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34016" behindDoc="0" locked="0" layoutInCell="1" allowOverlap="1" wp14:anchorId="3F5EC57E" wp14:editId="621AA85A">
                      <wp:simplePos x="0" y="0"/>
                      <wp:positionH relativeFrom="column">
                        <wp:posOffset>0</wp:posOffset>
                      </wp:positionH>
                      <wp:positionV relativeFrom="paragraph">
                        <wp:posOffset>0</wp:posOffset>
                      </wp:positionV>
                      <wp:extent cx="76200" cy="28575"/>
                      <wp:effectExtent l="19050" t="19050" r="19050" b="28575"/>
                      <wp:wrapNone/>
                      <wp:docPr id="73" name="Text Box 3803">
                        <a:extLst xmlns:a="http://schemas.openxmlformats.org/drawingml/2006/main">
                          <a:ext uri="{FF2B5EF4-FFF2-40B4-BE49-F238E27FC236}">
                            <a16:creationId xmlns:a16="http://schemas.microsoft.com/office/drawing/2014/main" id="{00000000-0008-0000-0000-00004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D0B26F" id="Text Box 3803" o:spid="_x0000_s1026" type="#_x0000_t202" style="position:absolute;margin-left:0;margin-top:0;width:6pt;height:2.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35040" behindDoc="0" locked="0" layoutInCell="1" allowOverlap="1" wp14:anchorId="31CB38AF" wp14:editId="5092C981">
                      <wp:simplePos x="0" y="0"/>
                      <wp:positionH relativeFrom="column">
                        <wp:posOffset>0</wp:posOffset>
                      </wp:positionH>
                      <wp:positionV relativeFrom="paragraph">
                        <wp:posOffset>0</wp:posOffset>
                      </wp:positionV>
                      <wp:extent cx="76200" cy="28575"/>
                      <wp:effectExtent l="19050" t="19050" r="19050" b="28575"/>
                      <wp:wrapNone/>
                      <wp:docPr id="74" name="Text Box 3802">
                        <a:extLst xmlns:a="http://schemas.openxmlformats.org/drawingml/2006/main">
                          <a:ext uri="{FF2B5EF4-FFF2-40B4-BE49-F238E27FC236}">
                            <a16:creationId xmlns:a16="http://schemas.microsoft.com/office/drawing/2014/main" id="{00000000-0008-0000-0000-00004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6BEAD6" id="Text Box 3802" o:spid="_x0000_s1026" type="#_x0000_t202" style="position:absolute;margin-left:0;margin-top:0;width:6pt;height:2.2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36064" behindDoc="0" locked="0" layoutInCell="1" allowOverlap="1" wp14:anchorId="5C4A571B" wp14:editId="1F5002B6">
                      <wp:simplePos x="0" y="0"/>
                      <wp:positionH relativeFrom="column">
                        <wp:posOffset>0</wp:posOffset>
                      </wp:positionH>
                      <wp:positionV relativeFrom="paragraph">
                        <wp:posOffset>0</wp:posOffset>
                      </wp:positionV>
                      <wp:extent cx="76200" cy="28575"/>
                      <wp:effectExtent l="19050" t="19050" r="19050" b="28575"/>
                      <wp:wrapNone/>
                      <wp:docPr id="75" name="Text Box 3801">
                        <a:extLst xmlns:a="http://schemas.openxmlformats.org/drawingml/2006/main">
                          <a:ext uri="{FF2B5EF4-FFF2-40B4-BE49-F238E27FC236}">
                            <a16:creationId xmlns:a16="http://schemas.microsoft.com/office/drawing/2014/main" id="{00000000-0008-0000-0000-00004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6CE6C" id="Text Box 3801" o:spid="_x0000_s1026" type="#_x0000_t202" style="position:absolute;margin-left:0;margin-top:0;width:6pt;height:2.2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37088" behindDoc="0" locked="0" layoutInCell="1" allowOverlap="1" wp14:anchorId="2AFC963B" wp14:editId="202DAAC3">
                      <wp:simplePos x="0" y="0"/>
                      <wp:positionH relativeFrom="column">
                        <wp:posOffset>0</wp:posOffset>
                      </wp:positionH>
                      <wp:positionV relativeFrom="paragraph">
                        <wp:posOffset>0</wp:posOffset>
                      </wp:positionV>
                      <wp:extent cx="76200" cy="28575"/>
                      <wp:effectExtent l="19050" t="19050" r="19050" b="28575"/>
                      <wp:wrapNone/>
                      <wp:docPr id="76" name="Text Box 3800">
                        <a:extLst xmlns:a="http://schemas.openxmlformats.org/drawingml/2006/main">
                          <a:ext uri="{FF2B5EF4-FFF2-40B4-BE49-F238E27FC236}">
                            <a16:creationId xmlns:a16="http://schemas.microsoft.com/office/drawing/2014/main" id="{00000000-0008-0000-0000-00004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CA8B77" id="Text Box 3800" o:spid="_x0000_s1026" type="#_x0000_t202" style="position:absolute;margin-left:0;margin-top:0;width:6pt;height:2.2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38112" behindDoc="0" locked="0" layoutInCell="1" allowOverlap="1" wp14:anchorId="371C0CBB" wp14:editId="7B415D3D">
                      <wp:simplePos x="0" y="0"/>
                      <wp:positionH relativeFrom="column">
                        <wp:posOffset>0</wp:posOffset>
                      </wp:positionH>
                      <wp:positionV relativeFrom="paragraph">
                        <wp:posOffset>0</wp:posOffset>
                      </wp:positionV>
                      <wp:extent cx="76200" cy="28575"/>
                      <wp:effectExtent l="19050" t="19050" r="19050" b="28575"/>
                      <wp:wrapNone/>
                      <wp:docPr id="77" name="Text Box 3799">
                        <a:extLst xmlns:a="http://schemas.openxmlformats.org/drawingml/2006/main">
                          <a:ext uri="{FF2B5EF4-FFF2-40B4-BE49-F238E27FC236}">
                            <a16:creationId xmlns:a16="http://schemas.microsoft.com/office/drawing/2014/main" id="{00000000-0008-0000-0000-00004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83B010" id="Text Box 3799" o:spid="_x0000_s1026" type="#_x0000_t202" style="position:absolute;margin-left:0;margin-top:0;width:6pt;height:2.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39136" behindDoc="0" locked="0" layoutInCell="1" allowOverlap="1" wp14:anchorId="4A213DB8" wp14:editId="3E6972C2">
                      <wp:simplePos x="0" y="0"/>
                      <wp:positionH relativeFrom="column">
                        <wp:posOffset>0</wp:posOffset>
                      </wp:positionH>
                      <wp:positionV relativeFrom="paragraph">
                        <wp:posOffset>0</wp:posOffset>
                      </wp:positionV>
                      <wp:extent cx="76200" cy="28575"/>
                      <wp:effectExtent l="19050" t="19050" r="19050" b="28575"/>
                      <wp:wrapNone/>
                      <wp:docPr id="78" name="Text Box 3798">
                        <a:extLst xmlns:a="http://schemas.openxmlformats.org/drawingml/2006/main">
                          <a:ext uri="{FF2B5EF4-FFF2-40B4-BE49-F238E27FC236}">
                            <a16:creationId xmlns:a16="http://schemas.microsoft.com/office/drawing/2014/main" id="{00000000-0008-0000-0000-00004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741659" id="Text Box 3798" o:spid="_x0000_s1026" type="#_x0000_t202" style="position:absolute;margin-left:0;margin-top:0;width:6pt;height:2.2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40160" behindDoc="0" locked="0" layoutInCell="1" allowOverlap="1" wp14:anchorId="7849A93C" wp14:editId="109DBA02">
                      <wp:simplePos x="0" y="0"/>
                      <wp:positionH relativeFrom="column">
                        <wp:posOffset>0</wp:posOffset>
                      </wp:positionH>
                      <wp:positionV relativeFrom="paragraph">
                        <wp:posOffset>0</wp:posOffset>
                      </wp:positionV>
                      <wp:extent cx="76200" cy="28575"/>
                      <wp:effectExtent l="19050" t="19050" r="19050" b="28575"/>
                      <wp:wrapNone/>
                      <wp:docPr id="79" name="Text Box 3797">
                        <a:extLst xmlns:a="http://schemas.openxmlformats.org/drawingml/2006/main">
                          <a:ext uri="{FF2B5EF4-FFF2-40B4-BE49-F238E27FC236}">
                            <a16:creationId xmlns:a16="http://schemas.microsoft.com/office/drawing/2014/main" id="{00000000-0008-0000-0000-00004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0E5685" id="Text Box 3797" o:spid="_x0000_s1026" type="#_x0000_t202" style="position:absolute;margin-left:0;margin-top:0;width:6pt;height:2.2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41184" behindDoc="0" locked="0" layoutInCell="1" allowOverlap="1" wp14:anchorId="3CEE6A7E" wp14:editId="1063166B">
                      <wp:simplePos x="0" y="0"/>
                      <wp:positionH relativeFrom="column">
                        <wp:posOffset>0</wp:posOffset>
                      </wp:positionH>
                      <wp:positionV relativeFrom="paragraph">
                        <wp:posOffset>0</wp:posOffset>
                      </wp:positionV>
                      <wp:extent cx="76200" cy="28575"/>
                      <wp:effectExtent l="19050" t="19050" r="19050" b="28575"/>
                      <wp:wrapNone/>
                      <wp:docPr id="80" name="Text Box 3796">
                        <a:extLst xmlns:a="http://schemas.openxmlformats.org/drawingml/2006/main">
                          <a:ext uri="{FF2B5EF4-FFF2-40B4-BE49-F238E27FC236}">
                            <a16:creationId xmlns:a16="http://schemas.microsoft.com/office/drawing/2014/main" id="{00000000-0008-0000-0000-00005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DDEB2B" id="Text Box 3796" o:spid="_x0000_s1026" type="#_x0000_t202" style="position:absolute;margin-left:0;margin-top:0;width:6pt;height:2.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42208" behindDoc="0" locked="0" layoutInCell="1" allowOverlap="1" wp14:anchorId="21783BD1" wp14:editId="77B961B5">
                      <wp:simplePos x="0" y="0"/>
                      <wp:positionH relativeFrom="column">
                        <wp:posOffset>0</wp:posOffset>
                      </wp:positionH>
                      <wp:positionV relativeFrom="paragraph">
                        <wp:posOffset>0</wp:posOffset>
                      </wp:positionV>
                      <wp:extent cx="76200" cy="28575"/>
                      <wp:effectExtent l="19050" t="19050" r="19050" b="28575"/>
                      <wp:wrapNone/>
                      <wp:docPr id="81" name="Text Box 3795">
                        <a:extLst xmlns:a="http://schemas.openxmlformats.org/drawingml/2006/main">
                          <a:ext uri="{FF2B5EF4-FFF2-40B4-BE49-F238E27FC236}">
                            <a16:creationId xmlns:a16="http://schemas.microsoft.com/office/drawing/2014/main" id="{00000000-0008-0000-0000-00005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AF4F5E" id="Text Box 3795" o:spid="_x0000_s1026" type="#_x0000_t202" style="position:absolute;margin-left:0;margin-top:0;width:6pt;height:2.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43232" behindDoc="0" locked="0" layoutInCell="1" allowOverlap="1" wp14:anchorId="1C9B84D0" wp14:editId="5E5F1E76">
                      <wp:simplePos x="0" y="0"/>
                      <wp:positionH relativeFrom="column">
                        <wp:posOffset>0</wp:posOffset>
                      </wp:positionH>
                      <wp:positionV relativeFrom="paragraph">
                        <wp:posOffset>0</wp:posOffset>
                      </wp:positionV>
                      <wp:extent cx="76200" cy="28575"/>
                      <wp:effectExtent l="19050" t="19050" r="19050" b="28575"/>
                      <wp:wrapNone/>
                      <wp:docPr id="82" name="Text Box 3794">
                        <a:extLst xmlns:a="http://schemas.openxmlformats.org/drawingml/2006/main">
                          <a:ext uri="{FF2B5EF4-FFF2-40B4-BE49-F238E27FC236}">
                            <a16:creationId xmlns:a16="http://schemas.microsoft.com/office/drawing/2014/main" id="{00000000-0008-0000-0000-00005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41B747" id="Text Box 3794" o:spid="_x0000_s1026" type="#_x0000_t202" style="position:absolute;margin-left:0;margin-top:0;width:6pt;height:2.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44256" behindDoc="0" locked="0" layoutInCell="1" allowOverlap="1" wp14:anchorId="1542E8C5" wp14:editId="1E98C0A9">
                      <wp:simplePos x="0" y="0"/>
                      <wp:positionH relativeFrom="column">
                        <wp:posOffset>0</wp:posOffset>
                      </wp:positionH>
                      <wp:positionV relativeFrom="paragraph">
                        <wp:posOffset>0</wp:posOffset>
                      </wp:positionV>
                      <wp:extent cx="76200" cy="28575"/>
                      <wp:effectExtent l="19050" t="19050" r="19050" b="28575"/>
                      <wp:wrapNone/>
                      <wp:docPr id="83" name="Text Box 3793">
                        <a:extLst xmlns:a="http://schemas.openxmlformats.org/drawingml/2006/main">
                          <a:ext uri="{FF2B5EF4-FFF2-40B4-BE49-F238E27FC236}">
                            <a16:creationId xmlns:a16="http://schemas.microsoft.com/office/drawing/2014/main" id="{00000000-0008-0000-0000-00005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A6C969" id="Text Box 3793" o:spid="_x0000_s1026" type="#_x0000_t202" style="position:absolute;margin-left:0;margin-top:0;width:6pt;height:2.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51424" behindDoc="0" locked="0" layoutInCell="1" allowOverlap="1" wp14:anchorId="42E892CD" wp14:editId="3D6A6FA0">
                      <wp:simplePos x="0" y="0"/>
                      <wp:positionH relativeFrom="column">
                        <wp:posOffset>0</wp:posOffset>
                      </wp:positionH>
                      <wp:positionV relativeFrom="paragraph">
                        <wp:posOffset>0</wp:posOffset>
                      </wp:positionV>
                      <wp:extent cx="76200" cy="28575"/>
                      <wp:effectExtent l="19050" t="19050" r="19050" b="28575"/>
                      <wp:wrapNone/>
                      <wp:docPr id="90" name="Text Box 3792">
                        <a:extLst xmlns:a="http://schemas.openxmlformats.org/drawingml/2006/main">
                          <a:ext uri="{FF2B5EF4-FFF2-40B4-BE49-F238E27FC236}">
                            <a16:creationId xmlns:a16="http://schemas.microsoft.com/office/drawing/2014/main" id="{00000000-0008-0000-0000-00005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A08852" id="Text Box 3792" o:spid="_x0000_s1026" type="#_x0000_t202" style="position:absolute;margin-left:0;margin-top:0;width:6pt;height:2.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52448" behindDoc="0" locked="0" layoutInCell="1" allowOverlap="1" wp14:anchorId="6F549604" wp14:editId="5BA218C5">
                      <wp:simplePos x="0" y="0"/>
                      <wp:positionH relativeFrom="column">
                        <wp:posOffset>0</wp:posOffset>
                      </wp:positionH>
                      <wp:positionV relativeFrom="paragraph">
                        <wp:posOffset>0</wp:posOffset>
                      </wp:positionV>
                      <wp:extent cx="76200" cy="28575"/>
                      <wp:effectExtent l="19050" t="19050" r="19050" b="28575"/>
                      <wp:wrapNone/>
                      <wp:docPr id="91" name="Text Box 3791">
                        <a:extLst xmlns:a="http://schemas.openxmlformats.org/drawingml/2006/main">
                          <a:ext uri="{FF2B5EF4-FFF2-40B4-BE49-F238E27FC236}">
                            <a16:creationId xmlns:a16="http://schemas.microsoft.com/office/drawing/2014/main" id="{00000000-0008-0000-0000-00005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28CE65" id="Text Box 3791" o:spid="_x0000_s1026" type="#_x0000_t202" style="position:absolute;margin-left:0;margin-top:0;width:6pt;height:2.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53472" behindDoc="0" locked="0" layoutInCell="1" allowOverlap="1" wp14:anchorId="1B0C059A" wp14:editId="4C7FBF18">
                      <wp:simplePos x="0" y="0"/>
                      <wp:positionH relativeFrom="column">
                        <wp:posOffset>0</wp:posOffset>
                      </wp:positionH>
                      <wp:positionV relativeFrom="paragraph">
                        <wp:posOffset>0</wp:posOffset>
                      </wp:positionV>
                      <wp:extent cx="76200" cy="28575"/>
                      <wp:effectExtent l="19050" t="19050" r="19050" b="28575"/>
                      <wp:wrapNone/>
                      <wp:docPr id="92" name="Text Box 3790">
                        <a:extLst xmlns:a="http://schemas.openxmlformats.org/drawingml/2006/main">
                          <a:ext uri="{FF2B5EF4-FFF2-40B4-BE49-F238E27FC236}">
                            <a16:creationId xmlns:a16="http://schemas.microsoft.com/office/drawing/2014/main" id="{00000000-0008-0000-0000-00005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C866B1" id="Text Box 3790" o:spid="_x0000_s1026" type="#_x0000_t202" style="position:absolute;margin-left:0;margin-top:0;width:6pt;height:2.2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54496" behindDoc="0" locked="0" layoutInCell="1" allowOverlap="1" wp14:anchorId="373F9905" wp14:editId="1D70B7C8">
                      <wp:simplePos x="0" y="0"/>
                      <wp:positionH relativeFrom="column">
                        <wp:posOffset>0</wp:posOffset>
                      </wp:positionH>
                      <wp:positionV relativeFrom="paragraph">
                        <wp:posOffset>0</wp:posOffset>
                      </wp:positionV>
                      <wp:extent cx="76200" cy="28575"/>
                      <wp:effectExtent l="19050" t="19050" r="19050" b="28575"/>
                      <wp:wrapNone/>
                      <wp:docPr id="93" name="Text Box 3789">
                        <a:extLst xmlns:a="http://schemas.openxmlformats.org/drawingml/2006/main">
                          <a:ext uri="{FF2B5EF4-FFF2-40B4-BE49-F238E27FC236}">
                            <a16:creationId xmlns:a16="http://schemas.microsoft.com/office/drawing/2014/main" id="{00000000-0008-0000-0000-00005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EE1EF8" id="Text Box 3789" o:spid="_x0000_s1026" type="#_x0000_t202" style="position:absolute;margin-left:0;margin-top:0;width:6pt;height:2.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55520" behindDoc="0" locked="0" layoutInCell="1" allowOverlap="1" wp14:anchorId="1DDE37E0" wp14:editId="3CB36E3F">
                      <wp:simplePos x="0" y="0"/>
                      <wp:positionH relativeFrom="column">
                        <wp:posOffset>0</wp:posOffset>
                      </wp:positionH>
                      <wp:positionV relativeFrom="paragraph">
                        <wp:posOffset>0</wp:posOffset>
                      </wp:positionV>
                      <wp:extent cx="76200" cy="28575"/>
                      <wp:effectExtent l="19050" t="19050" r="19050" b="28575"/>
                      <wp:wrapNone/>
                      <wp:docPr id="94" name="Text Box 3788">
                        <a:extLst xmlns:a="http://schemas.openxmlformats.org/drawingml/2006/main">
                          <a:ext uri="{FF2B5EF4-FFF2-40B4-BE49-F238E27FC236}">
                            <a16:creationId xmlns:a16="http://schemas.microsoft.com/office/drawing/2014/main" id="{00000000-0008-0000-0000-00005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689AC9" id="Text Box 3788" o:spid="_x0000_s1026" type="#_x0000_t202" style="position:absolute;margin-left:0;margin-top:0;width:6pt;height:2.2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56544" behindDoc="0" locked="0" layoutInCell="1" allowOverlap="1" wp14:anchorId="711244CB" wp14:editId="10112DEC">
                      <wp:simplePos x="0" y="0"/>
                      <wp:positionH relativeFrom="column">
                        <wp:posOffset>0</wp:posOffset>
                      </wp:positionH>
                      <wp:positionV relativeFrom="paragraph">
                        <wp:posOffset>0</wp:posOffset>
                      </wp:positionV>
                      <wp:extent cx="76200" cy="28575"/>
                      <wp:effectExtent l="19050" t="19050" r="19050" b="28575"/>
                      <wp:wrapNone/>
                      <wp:docPr id="95" name="Text Box 3787">
                        <a:extLst xmlns:a="http://schemas.openxmlformats.org/drawingml/2006/main">
                          <a:ext uri="{FF2B5EF4-FFF2-40B4-BE49-F238E27FC236}">
                            <a16:creationId xmlns:a16="http://schemas.microsoft.com/office/drawing/2014/main" id="{00000000-0008-0000-0000-00005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9FA4AC" id="Text Box 3787" o:spid="_x0000_s1026" type="#_x0000_t202" style="position:absolute;margin-left:0;margin-top:0;width:6pt;height:2.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57568" behindDoc="0" locked="0" layoutInCell="1" allowOverlap="1" wp14:anchorId="64E61754" wp14:editId="309DA186">
                      <wp:simplePos x="0" y="0"/>
                      <wp:positionH relativeFrom="column">
                        <wp:posOffset>0</wp:posOffset>
                      </wp:positionH>
                      <wp:positionV relativeFrom="paragraph">
                        <wp:posOffset>0</wp:posOffset>
                      </wp:positionV>
                      <wp:extent cx="76200" cy="28575"/>
                      <wp:effectExtent l="19050" t="19050" r="19050" b="28575"/>
                      <wp:wrapNone/>
                      <wp:docPr id="96" name="Text Box 3786">
                        <a:extLst xmlns:a="http://schemas.openxmlformats.org/drawingml/2006/main">
                          <a:ext uri="{FF2B5EF4-FFF2-40B4-BE49-F238E27FC236}">
                            <a16:creationId xmlns:a16="http://schemas.microsoft.com/office/drawing/2014/main" id="{00000000-0008-0000-0000-00006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F2E9C1" id="Text Box 3786" o:spid="_x0000_s1026" type="#_x0000_t202" style="position:absolute;margin-left:0;margin-top:0;width:6pt;height:2.2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58592" behindDoc="0" locked="0" layoutInCell="1" allowOverlap="1" wp14:anchorId="6A19EDD2" wp14:editId="01704C12">
                      <wp:simplePos x="0" y="0"/>
                      <wp:positionH relativeFrom="column">
                        <wp:posOffset>0</wp:posOffset>
                      </wp:positionH>
                      <wp:positionV relativeFrom="paragraph">
                        <wp:posOffset>0</wp:posOffset>
                      </wp:positionV>
                      <wp:extent cx="76200" cy="28575"/>
                      <wp:effectExtent l="19050" t="19050" r="19050" b="28575"/>
                      <wp:wrapNone/>
                      <wp:docPr id="97" name="Text Box 3785">
                        <a:extLst xmlns:a="http://schemas.openxmlformats.org/drawingml/2006/main">
                          <a:ext uri="{FF2B5EF4-FFF2-40B4-BE49-F238E27FC236}">
                            <a16:creationId xmlns:a16="http://schemas.microsoft.com/office/drawing/2014/main" id="{00000000-0008-0000-0000-00006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355659" id="Text Box 3785" o:spid="_x0000_s1026" type="#_x0000_t202" style="position:absolute;margin-left:0;margin-top:0;width:6pt;height:2.2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59616" behindDoc="0" locked="0" layoutInCell="1" allowOverlap="1" wp14:anchorId="7FC5783D" wp14:editId="42BAB7CD">
                      <wp:simplePos x="0" y="0"/>
                      <wp:positionH relativeFrom="column">
                        <wp:posOffset>0</wp:posOffset>
                      </wp:positionH>
                      <wp:positionV relativeFrom="paragraph">
                        <wp:posOffset>0</wp:posOffset>
                      </wp:positionV>
                      <wp:extent cx="76200" cy="28575"/>
                      <wp:effectExtent l="19050" t="19050" r="19050" b="28575"/>
                      <wp:wrapNone/>
                      <wp:docPr id="98" name="Text Box 3784">
                        <a:extLst xmlns:a="http://schemas.openxmlformats.org/drawingml/2006/main">
                          <a:ext uri="{FF2B5EF4-FFF2-40B4-BE49-F238E27FC236}">
                            <a16:creationId xmlns:a16="http://schemas.microsoft.com/office/drawing/2014/main" id="{00000000-0008-0000-0000-00006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9AF37" id="Text Box 3784" o:spid="_x0000_s1026" type="#_x0000_t202" style="position:absolute;margin-left:0;margin-top:0;width:6pt;height:2.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60640" behindDoc="0" locked="0" layoutInCell="1" allowOverlap="1" wp14:anchorId="55A2AC07" wp14:editId="38B31802">
                      <wp:simplePos x="0" y="0"/>
                      <wp:positionH relativeFrom="column">
                        <wp:posOffset>0</wp:posOffset>
                      </wp:positionH>
                      <wp:positionV relativeFrom="paragraph">
                        <wp:posOffset>0</wp:posOffset>
                      </wp:positionV>
                      <wp:extent cx="76200" cy="28575"/>
                      <wp:effectExtent l="19050" t="19050" r="19050" b="28575"/>
                      <wp:wrapNone/>
                      <wp:docPr id="99" name="Text Box 3783">
                        <a:extLst xmlns:a="http://schemas.openxmlformats.org/drawingml/2006/main">
                          <a:ext uri="{FF2B5EF4-FFF2-40B4-BE49-F238E27FC236}">
                            <a16:creationId xmlns:a16="http://schemas.microsoft.com/office/drawing/2014/main" id="{00000000-0008-0000-0000-00006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FC89D3" id="Text Box 3783" o:spid="_x0000_s1026" type="#_x0000_t202" style="position:absolute;margin-left:0;margin-top:0;width:6pt;height:2.2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61664" behindDoc="0" locked="0" layoutInCell="1" allowOverlap="1" wp14:anchorId="5CAE69B9" wp14:editId="674631CD">
                      <wp:simplePos x="0" y="0"/>
                      <wp:positionH relativeFrom="column">
                        <wp:posOffset>0</wp:posOffset>
                      </wp:positionH>
                      <wp:positionV relativeFrom="paragraph">
                        <wp:posOffset>0</wp:posOffset>
                      </wp:positionV>
                      <wp:extent cx="76200" cy="28575"/>
                      <wp:effectExtent l="19050" t="19050" r="19050" b="28575"/>
                      <wp:wrapNone/>
                      <wp:docPr id="100" name="Text Box 3782">
                        <a:extLst xmlns:a="http://schemas.openxmlformats.org/drawingml/2006/main">
                          <a:ext uri="{FF2B5EF4-FFF2-40B4-BE49-F238E27FC236}">
                            <a16:creationId xmlns:a16="http://schemas.microsoft.com/office/drawing/2014/main" id="{00000000-0008-0000-0000-00006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55E8F3" id="Text Box 3782" o:spid="_x0000_s1026" type="#_x0000_t202" style="position:absolute;margin-left:0;margin-top:0;width:6pt;height:2.2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62688" behindDoc="0" locked="0" layoutInCell="1" allowOverlap="1" wp14:anchorId="2A1ACE9A" wp14:editId="11118AF6">
                      <wp:simplePos x="0" y="0"/>
                      <wp:positionH relativeFrom="column">
                        <wp:posOffset>0</wp:posOffset>
                      </wp:positionH>
                      <wp:positionV relativeFrom="paragraph">
                        <wp:posOffset>0</wp:posOffset>
                      </wp:positionV>
                      <wp:extent cx="76200" cy="28575"/>
                      <wp:effectExtent l="19050" t="19050" r="19050" b="28575"/>
                      <wp:wrapNone/>
                      <wp:docPr id="101" name="Text Box 3781">
                        <a:extLst xmlns:a="http://schemas.openxmlformats.org/drawingml/2006/main">
                          <a:ext uri="{FF2B5EF4-FFF2-40B4-BE49-F238E27FC236}">
                            <a16:creationId xmlns:a16="http://schemas.microsoft.com/office/drawing/2014/main" id="{00000000-0008-0000-0000-00006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727B97" id="Text Box 3781" o:spid="_x0000_s1026" type="#_x0000_t202" style="position:absolute;margin-left:0;margin-top:0;width:6pt;height:2.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63712" behindDoc="0" locked="0" layoutInCell="1" allowOverlap="1" wp14:anchorId="6174AF1A" wp14:editId="69D6A737">
                      <wp:simplePos x="0" y="0"/>
                      <wp:positionH relativeFrom="column">
                        <wp:posOffset>0</wp:posOffset>
                      </wp:positionH>
                      <wp:positionV relativeFrom="paragraph">
                        <wp:posOffset>0</wp:posOffset>
                      </wp:positionV>
                      <wp:extent cx="76200" cy="28575"/>
                      <wp:effectExtent l="19050" t="19050" r="19050" b="28575"/>
                      <wp:wrapNone/>
                      <wp:docPr id="102" name="Text Box 3780">
                        <a:extLst xmlns:a="http://schemas.openxmlformats.org/drawingml/2006/main">
                          <a:ext uri="{FF2B5EF4-FFF2-40B4-BE49-F238E27FC236}">
                            <a16:creationId xmlns:a16="http://schemas.microsoft.com/office/drawing/2014/main" id="{00000000-0008-0000-0000-00006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9D4A3D" id="Text Box 3780" o:spid="_x0000_s1026" type="#_x0000_t202" style="position:absolute;margin-left:0;margin-top:0;width:6pt;height:2.2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64736" behindDoc="0" locked="0" layoutInCell="1" allowOverlap="1" wp14:anchorId="546E6B62" wp14:editId="0CA5B266">
                      <wp:simplePos x="0" y="0"/>
                      <wp:positionH relativeFrom="column">
                        <wp:posOffset>0</wp:posOffset>
                      </wp:positionH>
                      <wp:positionV relativeFrom="paragraph">
                        <wp:posOffset>0</wp:posOffset>
                      </wp:positionV>
                      <wp:extent cx="76200" cy="28575"/>
                      <wp:effectExtent l="19050" t="19050" r="19050" b="28575"/>
                      <wp:wrapNone/>
                      <wp:docPr id="103" name="Text Box 3779">
                        <a:extLst xmlns:a="http://schemas.openxmlformats.org/drawingml/2006/main">
                          <a:ext uri="{FF2B5EF4-FFF2-40B4-BE49-F238E27FC236}">
                            <a16:creationId xmlns:a16="http://schemas.microsoft.com/office/drawing/2014/main" id="{00000000-0008-0000-0000-00006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E3BF24" id="Text Box 3779" o:spid="_x0000_s1026" type="#_x0000_t202" style="position:absolute;margin-left:0;margin-top:0;width:6pt;height:2.2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65760" behindDoc="0" locked="0" layoutInCell="1" allowOverlap="1" wp14:anchorId="2B1A80DE" wp14:editId="7A9BBBB8">
                      <wp:simplePos x="0" y="0"/>
                      <wp:positionH relativeFrom="column">
                        <wp:posOffset>0</wp:posOffset>
                      </wp:positionH>
                      <wp:positionV relativeFrom="paragraph">
                        <wp:posOffset>0</wp:posOffset>
                      </wp:positionV>
                      <wp:extent cx="76200" cy="28575"/>
                      <wp:effectExtent l="19050" t="19050" r="19050" b="28575"/>
                      <wp:wrapNone/>
                      <wp:docPr id="104" name="Text Box 3778">
                        <a:extLst xmlns:a="http://schemas.openxmlformats.org/drawingml/2006/main">
                          <a:ext uri="{FF2B5EF4-FFF2-40B4-BE49-F238E27FC236}">
                            <a16:creationId xmlns:a16="http://schemas.microsoft.com/office/drawing/2014/main" id="{00000000-0008-0000-0000-00006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28C8CB" id="Text Box 3778" o:spid="_x0000_s1026" type="#_x0000_t202" style="position:absolute;margin-left:0;margin-top:0;width:6pt;height:2.2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66784" behindDoc="0" locked="0" layoutInCell="1" allowOverlap="1" wp14:anchorId="32CE9E90" wp14:editId="008C686F">
                      <wp:simplePos x="0" y="0"/>
                      <wp:positionH relativeFrom="column">
                        <wp:posOffset>0</wp:posOffset>
                      </wp:positionH>
                      <wp:positionV relativeFrom="paragraph">
                        <wp:posOffset>0</wp:posOffset>
                      </wp:positionV>
                      <wp:extent cx="76200" cy="28575"/>
                      <wp:effectExtent l="19050" t="19050" r="19050" b="28575"/>
                      <wp:wrapNone/>
                      <wp:docPr id="105" name="Text Box 3777">
                        <a:extLst xmlns:a="http://schemas.openxmlformats.org/drawingml/2006/main">
                          <a:ext uri="{FF2B5EF4-FFF2-40B4-BE49-F238E27FC236}">
                            <a16:creationId xmlns:a16="http://schemas.microsoft.com/office/drawing/2014/main" id="{00000000-0008-0000-0000-00006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7267D6" id="Text Box 3777" o:spid="_x0000_s1026" type="#_x0000_t202" style="position:absolute;margin-left:0;margin-top:0;width:6pt;height:2.2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67808" behindDoc="0" locked="0" layoutInCell="1" allowOverlap="1" wp14:anchorId="3BA5D2F4" wp14:editId="15D99485">
                      <wp:simplePos x="0" y="0"/>
                      <wp:positionH relativeFrom="column">
                        <wp:posOffset>0</wp:posOffset>
                      </wp:positionH>
                      <wp:positionV relativeFrom="paragraph">
                        <wp:posOffset>0</wp:posOffset>
                      </wp:positionV>
                      <wp:extent cx="76200" cy="28575"/>
                      <wp:effectExtent l="19050" t="19050" r="19050" b="28575"/>
                      <wp:wrapNone/>
                      <wp:docPr id="106" name="Text Box 3776">
                        <a:extLst xmlns:a="http://schemas.openxmlformats.org/drawingml/2006/main">
                          <a:ext uri="{FF2B5EF4-FFF2-40B4-BE49-F238E27FC236}">
                            <a16:creationId xmlns:a16="http://schemas.microsoft.com/office/drawing/2014/main" id="{00000000-0008-0000-0000-00006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88FB14" id="Text Box 3776" o:spid="_x0000_s1026" type="#_x0000_t202" style="position:absolute;margin-left:0;margin-top:0;width:6pt;height:2.2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68832" behindDoc="0" locked="0" layoutInCell="1" allowOverlap="1" wp14:anchorId="639AAFE8" wp14:editId="4C42A315">
                      <wp:simplePos x="0" y="0"/>
                      <wp:positionH relativeFrom="column">
                        <wp:posOffset>0</wp:posOffset>
                      </wp:positionH>
                      <wp:positionV relativeFrom="paragraph">
                        <wp:posOffset>0</wp:posOffset>
                      </wp:positionV>
                      <wp:extent cx="76200" cy="28575"/>
                      <wp:effectExtent l="19050" t="19050" r="19050" b="28575"/>
                      <wp:wrapNone/>
                      <wp:docPr id="107" name="Text Box 3775">
                        <a:extLst xmlns:a="http://schemas.openxmlformats.org/drawingml/2006/main">
                          <a:ext uri="{FF2B5EF4-FFF2-40B4-BE49-F238E27FC236}">
                            <a16:creationId xmlns:a16="http://schemas.microsoft.com/office/drawing/2014/main" id="{00000000-0008-0000-0000-00006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99B879" id="Text Box 3775" o:spid="_x0000_s1026" type="#_x0000_t202" style="position:absolute;margin-left:0;margin-top:0;width:6pt;height:2.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69856" behindDoc="0" locked="0" layoutInCell="1" allowOverlap="1" wp14:anchorId="405B4C3F" wp14:editId="58A48870">
                      <wp:simplePos x="0" y="0"/>
                      <wp:positionH relativeFrom="column">
                        <wp:posOffset>0</wp:posOffset>
                      </wp:positionH>
                      <wp:positionV relativeFrom="paragraph">
                        <wp:posOffset>0</wp:posOffset>
                      </wp:positionV>
                      <wp:extent cx="76200" cy="28575"/>
                      <wp:effectExtent l="19050" t="19050" r="19050" b="28575"/>
                      <wp:wrapNone/>
                      <wp:docPr id="108" name="Text Box 3774">
                        <a:extLst xmlns:a="http://schemas.openxmlformats.org/drawingml/2006/main">
                          <a:ext uri="{FF2B5EF4-FFF2-40B4-BE49-F238E27FC236}">
                            <a16:creationId xmlns:a16="http://schemas.microsoft.com/office/drawing/2014/main" id="{00000000-0008-0000-0000-00006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9D5BB6" id="Text Box 3774" o:spid="_x0000_s1026" type="#_x0000_t202" style="position:absolute;margin-left:0;margin-top:0;width:6pt;height:2.2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70880" behindDoc="0" locked="0" layoutInCell="1" allowOverlap="1" wp14:anchorId="0988D51F" wp14:editId="67713BEA">
                      <wp:simplePos x="0" y="0"/>
                      <wp:positionH relativeFrom="column">
                        <wp:posOffset>0</wp:posOffset>
                      </wp:positionH>
                      <wp:positionV relativeFrom="paragraph">
                        <wp:posOffset>0</wp:posOffset>
                      </wp:positionV>
                      <wp:extent cx="76200" cy="28575"/>
                      <wp:effectExtent l="19050" t="19050" r="19050" b="28575"/>
                      <wp:wrapNone/>
                      <wp:docPr id="109" name="Text Box 3773">
                        <a:extLst xmlns:a="http://schemas.openxmlformats.org/drawingml/2006/main">
                          <a:ext uri="{FF2B5EF4-FFF2-40B4-BE49-F238E27FC236}">
                            <a16:creationId xmlns:a16="http://schemas.microsoft.com/office/drawing/2014/main" id="{00000000-0008-0000-0000-00006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3082AE" id="Text Box 3773" o:spid="_x0000_s1026" type="#_x0000_t202" style="position:absolute;margin-left:0;margin-top:0;width:6pt;height:2.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71904" behindDoc="0" locked="0" layoutInCell="1" allowOverlap="1" wp14:anchorId="6164BDA2" wp14:editId="42C1D525">
                      <wp:simplePos x="0" y="0"/>
                      <wp:positionH relativeFrom="column">
                        <wp:posOffset>0</wp:posOffset>
                      </wp:positionH>
                      <wp:positionV relativeFrom="paragraph">
                        <wp:posOffset>0</wp:posOffset>
                      </wp:positionV>
                      <wp:extent cx="76200" cy="28575"/>
                      <wp:effectExtent l="19050" t="19050" r="19050" b="28575"/>
                      <wp:wrapNone/>
                      <wp:docPr id="110" name="Text Box 3772">
                        <a:extLst xmlns:a="http://schemas.openxmlformats.org/drawingml/2006/main">
                          <a:ext uri="{FF2B5EF4-FFF2-40B4-BE49-F238E27FC236}">
                            <a16:creationId xmlns:a16="http://schemas.microsoft.com/office/drawing/2014/main" id="{00000000-0008-0000-0000-00006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3B9894" id="Text Box 3772" o:spid="_x0000_s1026" type="#_x0000_t202" style="position:absolute;margin-left:0;margin-top:0;width:6pt;height:2.2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72928" behindDoc="0" locked="0" layoutInCell="1" allowOverlap="1" wp14:anchorId="70CBD29B" wp14:editId="66150A97">
                      <wp:simplePos x="0" y="0"/>
                      <wp:positionH relativeFrom="column">
                        <wp:posOffset>0</wp:posOffset>
                      </wp:positionH>
                      <wp:positionV relativeFrom="paragraph">
                        <wp:posOffset>0</wp:posOffset>
                      </wp:positionV>
                      <wp:extent cx="76200" cy="28575"/>
                      <wp:effectExtent l="19050" t="19050" r="19050" b="28575"/>
                      <wp:wrapNone/>
                      <wp:docPr id="111" name="Text Box 3771">
                        <a:extLst xmlns:a="http://schemas.openxmlformats.org/drawingml/2006/main">
                          <a:ext uri="{FF2B5EF4-FFF2-40B4-BE49-F238E27FC236}">
                            <a16:creationId xmlns:a16="http://schemas.microsoft.com/office/drawing/2014/main" id="{00000000-0008-0000-0000-00006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E35C8B" id="Text Box 3771" o:spid="_x0000_s1026" type="#_x0000_t202" style="position:absolute;margin-left:0;margin-top:0;width:6pt;height:2.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73952" behindDoc="0" locked="0" layoutInCell="1" allowOverlap="1" wp14:anchorId="565B6D95" wp14:editId="16068090">
                      <wp:simplePos x="0" y="0"/>
                      <wp:positionH relativeFrom="column">
                        <wp:posOffset>0</wp:posOffset>
                      </wp:positionH>
                      <wp:positionV relativeFrom="paragraph">
                        <wp:posOffset>0</wp:posOffset>
                      </wp:positionV>
                      <wp:extent cx="76200" cy="28575"/>
                      <wp:effectExtent l="19050" t="19050" r="19050" b="28575"/>
                      <wp:wrapNone/>
                      <wp:docPr id="112" name="Text Box 3770">
                        <a:extLst xmlns:a="http://schemas.openxmlformats.org/drawingml/2006/main">
                          <a:ext uri="{FF2B5EF4-FFF2-40B4-BE49-F238E27FC236}">
                            <a16:creationId xmlns:a16="http://schemas.microsoft.com/office/drawing/2014/main" id="{00000000-0008-0000-0000-00007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EB2DB9" id="Text Box 3770" o:spid="_x0000_s1026" type="#_x0000_t202" style="position:absolute;margin-left:0;margin-top:0;width:6pt;height:2.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74976" behindDoc="0" locked="0" layoutInCell="1" allowOverlap="1" wp14:anchorId="0C87CEEA" wp14:editId="39180908">
                      <wp:simplePos x="0" y="0"/>
                      <wp:positionH relativeFrom="column">
                        <wp:posOffset>0</wp:posOffset>
                      </wp:positionH>
                      <wp:positionV relativeFrom="paragraph">
                        <wp:posOffset>0</wp:posOffset>
                      </wp:positionV>
                      <wp:extent cx="76200" cy="28575"/>
                      <wp:effectExtent l="19050" t="19050" r="19050" b="28575"/>
                      <wp:wrapNone/>
                      <wp:docPr id="113" name="Text Box 3769">
                        <a:extLst xmlns:a="http://schemas.openxmlformats.org/drawingml/2006/main">
                          <a:ext uri="{FF2B5EF4-FFF2-40B4-BE49-F238E27FC236}">
                            <a16:creationId xmlns:a16="http://schemas.microsoft.com/office/drawing/2014/main" id="{00000000-0008-0000-0000-00007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0341B8" id="Text Box 3769" o:spid="_x0000_s1026" type="#_x0000_t202" style="position:absolute;margin-left:0;margin-top:0;width:6pt;height:2.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76000" behindDoc="0" locked="0" layoutInCell="1" allowOverlap="1" wp14:anchorId="51199C0E" wp14:editId="61F9D094">
                      <wp:simplePos x="0" y="0"/>
                      <wp:positionH relativeFrom="column">
                        <wp:posOffset>0</wp:posOffset>
                      </wp:positionH>
                      <wp:positionV relativeFrom="paragraph">
                        <wp:posOffset>0</wp:posOffset>
                      </wp:positionV>
                      <wp:extent cx="76200" cy="28575"/>
                      <wp:effectExtent l="19050" t="19050" r="19050" b="28575"/>
                      <wp:wrapNone/>
                      <wp:docPr id="114" name="Text Box 3768">
                        <a:extLst xmlns:a="http://schemas.openxmlformats.org/drawingml/2006/main">
                          <a:ext uri="{FF2B5EF4-FFF2-40B4-BE49-F238E27FC236}">
                            <a16:creationId xmlns:a16="http://schemas.microsoft.com/office/drawing/2014/main" id="{00000000-0008-0000-0000-00007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11D26B" id="Text Box 3768" o:spid="_x0000_s1026" type="#_x0000_t202" style="position:absolute;margin-left:0;margin-top:0;width:6pt;height:2.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77024" behindDoc="0" locked="0" layoutInCell="1" allowOverlap="1" wp14:anchorId="5E84B600" wp14:editId="305BBD79">
                      <wp:simplePos x="0" y="0"/>
                      <wp:positionH relativeFrom="column">
                        <wp:posOffset>0</wp:posOffset>
                      </wp:positionH>
                      <wp:positionV relativeFrom="paragraph">
                        <wp:posOffset>0</wp:posOffset>
                      </wp:positionV>
                      <wp:extent cx="76200" cy="28575"/>
                      <wp:effectExtent l="19050" t="19050" r="19050" b="28575"/>
                      <wp:wrapNone/>
                      <wp:docPr id="115" name="Text Box 3767">
                        <a:extLst xmlns:a="http://schemas.openxmlformats.org/drawingml/2006/main">
                          <a:ext uri="{FF2B5EF4-FFF2-40B4-BE49-F238E27FC236}">
                            <a16:creationId xmlns:a16="http://schemas.microsoft.com/office/drawing/2014/main" id="{00000000-0008-0000-0000-00007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27CE4B" id="Text Box 3767" o:spid="_x0000_s1026" type="#_x0000_t202" style="position:absolute;margin-left:0;margin-top:0;width:6pt;height:2.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78048" behindDoc="0" locked="0" layoutInCell="1" allowOverlap="1" wp14:anchorId="244713F0" wp14:editId="4DB16C15">
                      <wp:simplePos x="0" y="0"/>
                      <wp:positionH relativeFrom="column">
                        <wp:posOffset>0</wp:posOffset>
                      </wp:positionH>
                      <wp:positionV relativeFrom="paragraph">
                        <wp:posOffset>0</wp:posOffset>
                      </wp:positionV>
                      <wp:extent cx="76200" cy="28575"/>
                      <wp:effectExtent l="19050" t="19050" r="19050" b="28575"/>
                      <wp:wrapNone/>
                      <wp:docPr id="116" name="Text Box 3766">
                        <a:extLst xmlns:a="http://schemas.openxmlformats.org/drawingml/2006/main">
                          <a:ext uri="{FF2B5EF4-FFF2-40B4-BE49-F238E27FC236}">
                            <a16:creationId xmlns:a16="http://schemas.microsoft.com/office/drawing/2014/main" id="{00000000-0008-0000-0000-00007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754245" id="Text Box 3766" o:spid="_x0000_s1026" type="#_x0000_t202" style="position:absolute;margin-left:0;margin-top:0;width:6pt;height:2.2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79072" behindDoc="0" locked="0" layoutInCell="1" allowOverlap="1" wp14:anchorId="55D4B447" wp14:editId="37B42DF5">
                      <wp:simplePos x="0" y="0"/>
                      <wp:positionH relativeFrom="column">
                        <wp:posOffset>0</wp:posOffset>
                      </wp:positionH>
                      <wp:positionV relativeFrom="paragraph">
                        <wp:posOffset>0</wp:posOffset>
                      </wp:positionV>
                      <wp:extent cx="76200" cy="28575"/>
                      <wp:effectExtent l="19050" t="19050" r="19050" b="28575"/>
                      <wp:wrapNone/>
                      <wp:docPr id="117" name="Text Box 3765">
                        <a:extLst xmlns:a="http://schemas.openxmlformats.org/drawingml/2006/main">
                          <a:ext uri="{FF2B5EF4-FFF2-40B4-BE49-F238E27FC236}">
                            <a16:creationId xmlns:a16="http://schemas.microsoft.com/office/drawing/2014/main" id="{00000000-0008-0000-0000-00007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EFAFBC" id="Text Box 3765" o:spid="_x0000_s1026" type="#_x0000_t202" style="position:absolute;margin-left:0;margin-top:0;width:6pt;height:2.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80096" behindDoc="0" locked="0" layoutInCell="1" allowOverlap="1" wp14:anchorId="5C14FCAE" wp14:editId="1DD3B315">
                      <wp:simplePos x="0" y="0"/>
                      <wp:positionH relativeFrom="column">
                        <wp:posOffset>0</wp:posOffset>
                      </wp:positionH>
                      <wp:positionV relativeFrom="paragraph">
                        <wp:posOffset>0</wp:posOffset>
                      </wp:positionV>
                      <wp:extent cx="76200" cy="28575"/>
                      <wp:effectExtent l="19050" t="19050" r="19050" b="28575"/>
                      <wp:wrapNone/>
                      <wp:docPr id="118" name="Text Box 3764">
                        <a:extLst xmlns:a="http://schemas.openxmlformats.org/drawingml/2006/main">
                          <a:ext uri="{FF2B5EF4-FFF2-40B4-BE49-F238E27FC236}">
                            <a16:creationId xmlns:a16="http://schemas.microsoft.com/office/drawing/2014/main" id="{00000000-0008-0000-0000-00007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21AF49" id="Text Box 3764" o:spid="_x0000_s1026" type="#_x0000_t202" style="position:absolute;margin-left:0;margin-top:0;width:6pt;height:2.2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81120" behindDoc="0" locked="0" layoutInCell="1" allowOverlap="1" wp14:anchorId="2C2E86D7" wp14:editId="53ED6AD7">
                      <wp:simplePos x="0" y="0"/>
                      <wp:positionH relativeFrom="column">
                        <wp:posOffset>0</wp:posOffset>
                      </wp:positionH>
                      <wp:positionV relativeFrom="paragraph">
                        <wp:posOffset>0</wp:posOffset>
                      </wp:positionV>
                      <wp:extent cx="76200" cy="28575"/>
                      <wp:effectExtent l="19050" t="19050" r="19050" b="28575"/>
                      <wp:wrapNone/>
                      <wp:docPr id="119" name="Text Box 3763">
                        <a:extLst xmlns:a="http://schemas.openxmlformats.org/drawingml/2006/main">
                          <a:ext uri="{FF2B5EF4-FFF2-40B4-BE49-F238E27FC236}">
                            <a16:creationId xmlns:a16="http://schemas.microsoft.com/office/drawing/2014/main" id="{00000000-0008-0000-0000-00007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7DEEBB" id="Text Box 3763" o:spid="_x0000_s1026" type="#_x0000_t202" style="position:absolute;margin-left:0;margin-top:0;width:6pt;height:2.2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82144" behindDoc="0" locked="0" layoutInCell="1" allowOverlap="1" wp14:anchorId="0FF7A19A" wp14:editId="0AA225D5">
                      <wp:simplePos x="0" y="0"/>
                      <wp:positionH relativeFrom="column">
                        <wp:posOffset>0</wp:posOffset>
                      </wp:positionH>
                      <wp:positionV relativeFrom="paragraph">
                        <wp:posOffset>0</wp:posOffset>
                      </wp:positionV>
                      <wp:extent cx="76200" cy="28575"/>
                      <wp:effectExtent l="19050" t="19050" r="19050" b="28575"/>
                      <wp:wrapNone/>
                      <wp:docPr id="120" name="Text Box 3762">
                        <a:extLst xmlns:a="http://schemas.openxmlformats.org/drawingml/2006/main">
                          <a:ext uri="{FF2B5EF4-FFF2-40B4-BE49-F238E27FC236}">
                            <a16:creationId xmlns:a16="http://schemas.microsoft.com/office/drawing/2014/main" id="{00000000-0008-0000-0000-00007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B73A0F" id="Text Box 3762" o:spid="_x0000_s1026" type="#_x0000_t202" style="position:absolute;margin-left:0;margin-top:0;width:6pt;height:2.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83168" behindDoc="0" locked="0" layoutInCell="1" allowOverlap="1" wp14:anchorId="29FF4CF7" wp14:editId="6A5BE708">
                      <wp:simplePos x="0" y="0"/>
                      <wp:positionH relativeFrom="column">
                        <wp:posOffset>0</wp:posOffset>
                      </wp:positionH>
                      <wp:positionV relativeFrom="paragraph">
                        <wp:posOffset>0</wp:posOffset>
                      </wp:positionV>
                      <wp:extent cx="76200" cy="28575"/>
                      <wp:effectExtent l="19050" t="19050" r="19050" b="28575"/>
                      <wp:wrapNone/>
                      <wp:docPr id="121" name="Text Box 3761">
                        <a:extLst xmlns:a="http://schemas.openxmlformats.org/drawingml/2006/main">
                          <a:ext uri="{FF2B5EF4-FFF2-40B4-BE49-F238E27FC236}">
                            <a16:creationId xmlns:a16="http://schemas.microsoft.com/office/drawing/2014/main" id="{00000000-0008-0000-0000-00007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829B50" id="Text Box 3761" o:spid="_x0000_s1026" type="#_x0000_t202" style="position:absolute;margin-left:0;margin-top:0;width:6pt;height:2.2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84192" behindDoc="0" locked="0" layoutInCell="1" allowOverlap="1" wp14:anchorId="4238662A" wp14:editId="4B14907B">
                      <wp:simplePos x="0" y="0"/>
                      <wp:positionH relativeFrom="column">
                        <wp:posOffset>0</wp:posOffset>
                      </wp:positionH>
                      <wp:positionV relativeFrom="paragraph">
                        <wp:posOffset>0</wp:posOffset>
                      </wp:positionV>
                      <wp:extent cx="76200" cy="28575"/>
                      <wp:effectExtent l="19050" t="19050" r="19050" b="28575"/>
                      <wp:wrapNone/>
                      <wp:docPr id="122" name="Text Box 3760">
                        <a:extLst xmlns:a="http://schemas.openxmlformats.org/drawingml/2006/main">
                          <a:ext uri="{FF2B5EF4-FFF2-40B4-BE49-F238E27FC236}">
                            <a16:creationId xmlns:a16="http://schemas.microsoft.com/office/drawing/2014/main" id="{00000000-0008-0000-0000-00007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410756" id="Text Box 3760" o:spid="_x0000_s1026" type="#_x0000_t202" style="position:absolute;margin-left:0;margin-top:0;width:6pt;height:2.2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85216" behindDoc="0" locked="0" layoutInCell="1" allowOverlap="1" wp14:anchorId="08B42936" wp14:editId="773FA4F3">
                      <wp:simplePos x="0" y="0"/>
                      <wp:positionH relativeFrom="column">
                        <wp:posOffset>0</wp:posOffset>
                      </wp:positionH>
                      <wp:positionV relativeFrom="paragraph">
                        <wp:posOffset>0</wp:posOffset>
                      </wp:positionV>
                      <wp:extent cx="76200" cy="28575"/>
                      <wp:effectExtent l="19050" t="19050" r="19050" b="28575"/>
                      <wp:wrapNone/>
                      <wp:docPr id="123" name="Text Box 3759">
                        <a:extLst xmlns:a="http://schemas.openxmlformats.org/drawingml/2006/main">
                          <a:ext uri="{FF2B5EF4-FFF2-40B4-BE49-F238E27FC236}">
                            <a16:creationId xmlns:a16="http://schemas.microsoft.com/office/drawing/2014/main" id="{00000000-0008-0000-0000-00007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282F9" id="Text Box 3759" o:spid="_x0000_s1026" type="#_x0000_t202" style="position:absolute;margin-left:0;margin-top:0;width:6pt;height:2.2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86240" behindDoc="0" locked="0" layoutInCell="1" allowOverlap="1" wp14:anchorId="029DA8D4" wp14:editId="318836E7">
                      <wp:simplePos x="0" y="0"/>
                      <wp:positionH relativeFrom="column">
                        <wp:posOffset>0</wp:posOffset>
                      </wp:positionH>
                      <wp:positionV relativeFrom="paragraph">
                        <wp:posOffset>0</wp:posOffset>
                      </wp:positionV>
                      <wp:extent cx="76200" cy="28575"/>
                      <wp:effectExtent l="19050" t="19050" r="19050" b="28575"/>
                      <wp:wrapNone/>
                      <wp:docPr id="124" name="Text Box 3758">
                        <a:extLst xmlns:a="http://schemas.openxmlformats.org/drawingml/2006/main">
                          <a:ext uri="{FF2B5EF4-FFF2-40B4-BE49-F238E27FC236}">
                            <a16:creationId xmlns:a16="http://schemas.microsoft.com/office/drawing/2014/main" id="{00000000-0008-0000-0000-00007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988F77" id="Text Box 3758" o:spid="_x0000_s1026" type="#_x0000_t202" style="position:absolute;margin-left:0;margin-top:0;width:6pt;height:2.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87264" behindDoc="0" locked="0" layoutInCell="1" allowOverlap="1" wp14:anchorId="756286EF" wp14:editId="214B6088">
                      <wp:simplePos x="0" y="0"/>
                      <wp:positionH relativeFrom="column">
                        <wp:posOffset>0</wp:posOffset>
                      </wp:positionH>
                      <wp:positionV relativeFrom="paragraph">
                        <wp:posOffset>0</wp:posOffset>
                      </wp:positionV>
                      <wp:extent cx="76200" cy="28575"/>
                      <wp:effectExtent l="19050" t="19050" r="19050" b="28575"/>
                      <wp:wrapNone/>
                      <wp:docPr id="125" name="Text Box 3757">
                        <a:extLst xmlns:a="http://schemas.openxmlformats.org/drawingml/2006/main">
                          <a:ext uri="{FF2B5EF4-FFF2-40B4-BE49-F238E27FC236}">
                            <a16:creationId xmlns:a16="http://schemas.microsoft.com/office/drawing/2014/main" id="{00000000-0008-0000-0000-00007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1FC24D" id="Text Box 3757" o:spid="_x0000_s1026" type="#_x0000_t202" style="position:absolute;margin-left:0;margin-top:0;width:6pt;height:2.2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88288" behindDoc="0" locked="0" layoutInCell="1" allowOverlap="1" wp14:anchorId="5FDF6853" wp14:editId="76D97281">
                      <wp:simplePos x="0" y="0"/>
                      <wp:positionH relativeFrom="column">
                        <wp:posOffset>0</wp:posOffset>
                      </wp:positionH>
                      <wp:positionV relativeFrom="paragraph">
                        <wp:posOffset>0</wp:posOffset>
                      </wp:positionV>
                      <wp:extent cx="76200" cy="28575"/>
                      <wp:effectExtent l="19050" t="19050" r="19050" b="28575"/>
                      <wp:wrapNone/>
                      <wp:docPr id="126" name="Text Box 3756">
                        <a:extLst xmlns:a="http://schemas.openxmlformats.org/drawingml/2006/main">
                          <a:ext uri="{FF2B5EF4-FFF2-40B4-BE49-F238E27FC236}">
                            <a16:creationId xmlns:a16="http://schemas.microsoft.com/office/drawing/2014/main" id="{00000000-0008-0000-0000-00007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EEA22F" id="Text Box 3756" o:spid="_x0000_s1026" type="#_x0000_t202" style="position:absolute;margin-left:0;margin-top:0;width:6pt;height:2.2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89312" behindDoc="0" locked="0" layoutInCell="1" allowOverlap="1" wp14:anchorId="18B21F7B" wp14:editId="52715051">
                      <wp:simplePos x="0" y="0"/>
                      <wp:positionH relativeFrom="column">
                        <wp:posOffset>0</wp:posOffset>
                      </wp:positionH>
                      <wp:positionV relativeFrom="paragraph">
                        <wp:posOffset>0</wp:posOffset>
                      </wp:positionV>
                      <wp:extent cx="76200" cy="28575"/>
                      <wp:effectExtent l="19050" t="19050" r="19050" b="28575"/>
                      <wp:wrapNone/>
                      <wp:docPr id="127" name="Text Box 3755">
                        <a:extLst xmlns:a="http://schemas.openxmlformats.org/drawingml/2006/main">
                          <a:ext uri="{FF2B5EF4-FFF2-40B4-BE49-F238E27FC236}">
                            <a16:creationId xmlns:a16="http://schemas.microsoft.com/office/drawing/2014/main" id="{00000000-0008-0000-0000-00007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FD1840" id="Text Box 3755" o:spid="_x0000_s1026" type="#_x0000_t202" style="position:absolute;margin-left:0;margin-top:0;width:6pt;height:2.2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90336" behindDoc="0" locked="0" layoutInCell="1" allowOverlap="1" wp14:anchorId="046E77AC" wp14:editId="76C09264">
                      <wp:simplePos x="0" y="0"/>
                      <wp:positionH relativeFrom="column">
                        <wp:posOffset>0</wp:posOffset>
                      </wp:positionH>
                      <wp:positionV relativeFrom="paragraph">
                        <wp:posOffset>0</wp:posOffset>
                      </wp:positionV>
                      <wp:extent cx="76200" cy="28575"/>
                      <wp:effectExtent l="19050" t="19050" r="19050" b="28575"/>
                      <wp:wrapNone/>
                      <wp:docPr id="128" name="Text Box 3754">
                        <a:extLst xmlns:a="http://schemas.openxmlformats.org/drawingml/2006/main">
                          <a:ext uri="{FF2B5EF4-FFF2-40B4-BE49-F238E27FC236}">
                            <a16:creationId xmlns:a16="http://schemas.microsoft.com/office/drawing/2014/main" id="{00000000-0008-0000-0000-00008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898E36" id="Text Box 3754" o:spid="_x0000_s1026" type="#_x0000_t202" style="position:absolute;margin-left:0;margin-top:0;width:6pt;height:2.2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91360" behindDoc="0" locked="0" layoutInCell="1" allowOverlap="1" wp14:anchorId="1CF1A7A0" wp14:editId="412C03CC">
                      <wp:simplePos x="0" y="0"/>
                      <wp:positionH relativeFrom="column">
                        <wp:posOffset>0</wp:posOffset>
                      </wp:positionH>
                      <wp:positionV relativeFrom="paragraph">
                        <wp:posOffset>0</wp:posOffset>
                      </wp:positionV>
                      <wp:extent cx="76200" cy="28575"/>
                      <wp:effectExtent l="19050" t="19050" r="19050" b="28575"/>
                      <wp:wrapNone/>
                      <wp:docPr id="129" name="Text Box 3753">
                        <a:extLst xmlns:a="http://schemas.openxmlformats.org/drawingml/2006/main">
                          <a:ext uri="{FF2B5EF4-FFF2-40B4-BE49-F238E27FC236}">
                            <a16:creationId xmlns:a16="http://schemas.microsoft.com/office/drawing/2014/main" id="{00000000-0008-0000-0000-00008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A7DC37" id="Text Box 3753" o:spid="_x0000_s1026" type="#_x0000_t202" style="position:absolute;margin-left:0;margin-top:0;width:6pt;height:2.2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92384" behindDoc="0" locked="0" layoutInCell="1" allowOverlap="1" wp14:anchorId="7DB86A0E" wp14:editId="1874D687">
                      <wp:simplePos x="0" y="0"/>
                      <wp:positionH relativeFrom="column">
                        <wp:posOffset>0</wp:posOffset>
                      </wp:positionH>
                      <wp:positionV relativeFrom="paragraph">
                        <wp:posOffset>0</wp:posOffset>
                      </wp:positionV>
                      <wp:extent cx="76200" cy="28575"/>
                      <wp:effectExtent l="19050" t="19050" r="19050" b="28575"/>
                      <wp:wrapNone/>
                      <wp:docPr id="130" name="Text Box 3752">
                        <a:extLst xmlns:a="http://schemas.openxmlformats.org/drawingml/2006/main">
                          <a:ext uri="{FF2B5EF4-FFF2-40B4-BE49-F238E27FC236}">
                            <a16:creationId xmlns:a16="http://schemas.microsoft.com/office/drawing/2014/main" id="{00000000-0008-0000-0000-00008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B70ED2" id="Text Box 3752" o:spid="_x0000_s1026" type="#_x0000_t202" style="position:absolute;margin-left:0;margin-top:0;width:6pt;height:2.2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93408" behindDoc="0" locked="0" layoutInCell="1" allowOverlap="1" wp14:anchorId="26C99F7C" wp14:editId="122D6CEE">
                      <wp:simplePos x="0" y="0"/>
                      <wp:positionH relativeFrom="column">
                        <wp:posOffset>0</wp:posOffset>
                      </wp:positionH>
                      <wp:positionV relativeFrom="paragraph">
                        <wp:posOffset>0</wp:posOffset>
                      </wp:positionV>
                      <wp:extent cx="76200" cy="28575"/>
                      <wp:effectExtent l="19050" t="19050" r="19050" b="28575"/>
                      <wp:wrapNone/>
                      <wp:docPr id="131" name="Text Box 3751">
                        <a:extLst xmlns:a="http://schemas.openxmlformats.org/drawingml/2006/main">
                          <a:ext uri="{FF2B5EF4-FFF2-40B4-BE49-F238E27FC236}">
                            <a16:creationId xmlns:a16="http://schemas.microsoft.com/office/drawing/2014/main" id="{00000000-0008-0000-0000-00008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C234AE" id="Text Box 3751" o:spid="_x0000_s1026" type="#_x0000_t202" style="position:absolute;margin-left:0;margin-top:0;width:6pt;height:2.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94432" behindDoc="0" locked="0" layoutInCell="1" allowOverlap="1" wp14:anchorId="1FF83064" wp14:editId="42C1D57E">
                      <wp:simplePos x="0" y="0"/>
                      <wp:positionH relativeFrom="column">
                        <wp:posOffset>0</wp:posOffset>
                      </wp:positionH>
                      <wp:positionV relativeFrom="paragraph">
                        <wp:posOffset>0</wp:posOffset>
                      </wp:positionV>
                      <wp:extent cx="76200" cy="28575"/>
                      <wp:effectExtent l="19050" t="19050" r="19050" b="28575"/>
                      <wp:wrapNone/>
                      <wp:docPr id="132" name="Text Box 3750">
                        <a:extLst xmlns:a="http://schemas.openxmlformats.org/drawingml/2006/main">
                          <a:ext uri="{FF2B5EF4-FFF2-40B4-BE49-F238E27FC236}">
                            <a16:creationId xmlns:a16="http://schemas.microsoft.com/office/drawing/2014/main" id="{00000000-0008-0000-0000-00008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8D4E1" id="Text Box 3750" o:spid="_x0000_s1026" type="#_x0000_t202" style="position:absolute;margin-left:0;margin-top:0;width:6pt;height:2.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95456" behindDoc="0" locked="0" layoutInCell="1" allowOverlap="1" wp14:anchorId="0F6525BA" wp14:editId="2782EC77">
                      <wp:simplePos x="0" y="0"/>
                      <wp:positionH relativeFrom="column">
                        <wp:posOffset>0</wp:posOffset>
                      </wp:positionH>
                      <wp:positionV relativeFrom="paragraph">
                        <wp:posOffset>0</wp:posOffset>
                      </wp:positionV>
                      <wp:extent cx="76200" cy="28575"/>
                      <wp:effectExtent l="19050" t="19050" r="19050" b="28575"/>
                      <wp:wrapNone/>
                      <wp:docPr id="133" name="Text Box 3749">
                        <a:extLst xmlns:a="http://schemas.openxmlformats.org/drawingml/2006/main">
                          <a:ext uri="{FF2B5EF4-FFF2-40B4-BE49-F238E27FC236}">
                            <a16:creationId xmlns:a16="http://schemas.microsoft.com/office/drawing/2014/main" id="{00000000-0008-0000-0000-00008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54A9BF" id="Text Box 3749" o:spid="_x0000_s1026" type="#_x0000_t202" style="position:absolute;margin-left:0;margin-top:0;width:6pt;height:2.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96480" behindDoc="0" locked="0" layoutInCell="1" allowOverlap="1" wp14:anchorId="3665094B" wp14:editId="7B2B3647">
                      <wp:simplePos x="0" y="0"/>
                      <wp:positionH relativeFrom="column">
                        <wp:posOffset>0</wp:posOffset>
                      </wp:positionH>
                      <wp:positionV relativeFrom="paragraph">
                        <wp:posOffset>0</wp:posOffset>
                      </wp:positionV>
                      <wp:extent cx="76200" cy="28575"/>
                      <wp:effectExtent l="19050" t="19050" r="19050" b="28575"/>
                      <wp:wrapNone/>
                      <wp:docPr id="134" name="Text Box 3748">
                        <a:extLst xmlns:a="http://schemas.openxmlformats.org/drawingml/2006/main">
                          <a:ext uri="{FF2B5EF4-FFF2-40B4-BE49-F238E27FC236}">
                            <a16:creationId xmlns:a16="http://schemas.microsoft.com/office/drawing/2014/main" id="{00000000-0008-0000-0000-00008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CC3F27" id="Text Box 3748" o:spid="_x0000_s1026" type="#_x0000_t202" style="position:absolute;margin-left:0;margin-top:0;width:6pt;height:2.2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797504" behindDoc="0" locked="0" layoutInCell="1" allowOverlap="1" wp14:anchorId="5D2248FA" wp14:editId="005E02B5">
                      <wp:simplePos x="0" y="0"/>
                      <wp:positionH relativeFrom="column">
                        <wp:posOffset>0</wp:posOffset>
                      </wp:positionH>
                      <wp:positionV relativeFrom="paragraph">
                        <wp:posOffset>0</wp:posOffset>
                      </wp:positionV>
                      <wp:extent cx="76200" cy="28575"/>
                      <wp:effectExtent l="19050" t="19050" r="19050" b="28575"/>
                      <wp:wrapNone/>
                      <wp:docPr id="135" name="Text Box 3747">
                        <a:extLst xmlns:a="http://schemas.openxmlformats.org/drawingml/2006/main">
                          <a:ext uri="{FF2B5EF4-FFF2-40B4-BE49-F238E27FC236}">
                            <a16:creationId xmlns:a16="http://schemas.microsoft.com/office/drawing/2014/main" id="{00000000-0008-0000-0000-00008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7D53E3" id="Text Box 3747" o:spid="_x0000_s1026" type="#_x0000_t202" style="position:absolute;margin-left:0;margin-top:0;width:6pt;height:2.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00576" behindDoc="0" locked="0" layoutInCell="1" allowOverlap="1" wp14:anchorId="07568AA5" wp14:editId="0127BA27">
                      <wp:simplePos x="0" y="0"/>
                      <wp:positionH relativeFrom="column">
                        <wp:posOffset>0</wp:posOffset>
                      </wp:positionH>
                      <wp:positionV relativeFrom="paragraph">
                        <wp:posOffset>0</wp:posOffset>
                      </wp:positionV>
                      <wp:extent cx="76200" cy="28575"/>
                      <wp:effectExtent l="19050" t="19050" r="19050" b="28575"/>
                      <wp:wrapNone/>
                      <wp:docPr id="138" name="Text Box 3746">
                        <a:extLst xmlns:a="http://schemas.openxmlformats.org/drawingml/2006/main">
                          <a:ext uri="{FF2B5EF4-FFF2-40B4-BE49-F238E27FC236}">
                            <a16:creationId xmlns:a16="http://schemas.microsoft.com/office/drawing/2014/main" id="{00000000-0008-0000-0000-00008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14AFE8" id="Text Box 3746" o:spid="_x0000_s1026" type="#_x0000_t202" style="position:absolute;margin-left:0;margin-top:0;width:6pt;height:2.2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01600" behindDoc="0" locked="0" layoutInCell="1" allowOverlap="1" wp14:anchorId="1E119E08" wp14:editId="65D5348A">
                      <wp:simplePos x="0" y="0"/>
                      <wp:positionH relativeFrom="column">
                        <wp:posOffset>0</wp:posOffset>
                      </wp:positionH>
                      <wp:positionV relativeFrom="paragraph">
                        <wp:posOffset>0</wp:posOffset>
                      </wp:positionV>
                      <wp:extent cx="76200" cy="28575"/>
                      <wp:effectExtent l="19050" t="19050" r="19050" b="28575"/>
                      <wp:wrapNone/>
                      <wp:docPr id="139" name="Text Box 3745">
                        <a:extLst xmlns:a="http://schemas.openxmlformats.org/drawingml/2006/main">
                          <a:ext uri="{FF2B5EF4-FFF2-40B4-BE49-F238E27FC236}">
                            <a16:creationId xmlns:a16="http://schemas.microsoft.com/office/drawing/2014/main" id="{00000000-0008-0000-0000-00008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22BEBA" id="Text Box 3745" o:spid="_x0000_s1026" type="#_x0000_t202" style="position:absolute;margin-left:0;margin-top:0;width:6pt;height:2.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02624" behindDoc="0" locked="0" layoutInCell="1" allowOverlap="1" wp14:anchorId="24E85454" wp14:editId="79CBA646">
                      <wp:simplePos x="0" y="0"/>
                      <wp:positionH relativeFrom="column">
                        <wp:posOffset>0</wp:posOffset>
                      </wp:positionH>
                      <wp:positionV relativeFrom="paragraph">
                        <wp:posOffset>0</wp:posOffset>
                      </wp:positionV>
                      <wp:extent cx="76200" cy="28575"/>
                      <wp:effectExtent l="19050" t="19050" r="19050" b="28575"/>
                      <wp:wrapNone/>
                      <wp:docPr id="140" name="Text Box 3744">
                        <a:extLst xmlns:a="http://schemas.openxmlformats.org/drawingml/2006/main">
                          <a:ext uri="{FF2B5EF4-FFF2-40B4-BE49-F238E27FC236}">
                            <a16:creationId xmlns:a16="http://schemas.microsoft.com/office/drawing/2014/main" id="{00000000-0008-0000-0000-00008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CEE662" id="Text Box 3744" o:spid="_x0000_s1026" type="#_x0000_t202" style="position:absolute;margin-left:0;margin-top:0;width:6pt;height:2.2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03648" behindDoc="0" locked="0" layoutInCell="1" allowOverlap="1" wp14:anchorId="7FF7CF90" wp14:editId="1EE15858">
                      <wp:simplePos x="0" y="0"/>
                      <wp:positionH relativeFrom="column">
                        <wp:posOffset>0</wp:posOffset>
                      </wp:positionH>
                      <wp:positionV relativeFrom="paragraph">
                        <wp:posOffset>0</wp:posOffset>
                      </wp:positionV>
                      <wp:extent cx="76200" cy="28575"/>
                      <wp:effectExtent l="19050" t="19050" r="19050" b="28575"/>
                      <wp:wrapNone/>
                      <wp:docPr id="141" name="Text Box 3743">
                        <a:extLst xmlns:a="http://schemas.openxmlformats.org/drawingml/2006/main">
                          <a:ext uri="{FF2B5EF4-FFF2-40B4-BE49-F238E27FC236}">
                            <a16:creationId xmlns:a16="http://schemas.microsoft.com/office/drawing/2014/main" id="{00000000-0008-0000-0000-00008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4409B3" id="Text Box 3743" o:spid="_x0000_s1026" type="#_x0000_t202" style="position:absolute;margin-left:0;margin-top:0;width:6pt;height:2.2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04672" behindDoc="0" locked="0" layoutInCell="1" allowOverlap="1" wp14:anchorId="60E2B83A" wp14:editId="733BFDD8">
                      <wp:simplePos x="0" y="0"/>
                      <wp:positionH relativeFrom="column">
                        <wp:posOffset>0</wp:posOffset>
                      </wp:positionH>
                      <wp:positionV relativeFrom="paragraph">
                        <wp:posOffset>0</wp:posOffset>
                      </wp:positionV>
                      <wp:extent cx="76200" cy="28575"/>
                      <wp:effectExtent l="19050" t="19050" r="19050" b="28575"/>
                      <wp:wrapNone/>
                      <wp:docPr id="142" name="Text Box 3742">
                        <a:extLst xmlns:a="http://schemas.openxmlformats.org/drawingml/2006/main">
                          <a:ext uri="{FF2B5EF4-FFF2-40B4-BE49-F238E27FC236}">
                            <a16:creationId xmlns:a16="http://schemas.microsoft.com/office/drawing/2014/main" id="{00000000-0008-0000-0000-00008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81B69B" id="Text Box 3742" o:spid="_x0000_s1026" type="#_x0000_t202" style="position:absolute;margin-left:0;margin-top:0;width:6pt;height:2.2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05696" behindDoc="0" locked="0" layoutInCell="1" allowOverlap="1" wp14:anchorId="74C27F14" wp14:editId="1535A516">
                      <wp:simplePos x="0" y="0"/>
                      <wp:positionH relativeFrom="column">
                        <wp:posOffset>0</wp:posOffset>
                      </wp:positionH>
                      <wp:positionV relativeFrom="paragraph">
                        <wp:posOffset>0</wp:posOffset>
                      </wp:positionV>
                      <wp:extent cx="76200" cy="28575"/>
                      <wp:effectExtent l="19050" t="19050" r="19050" b="28575"/>
                      <wp:wrapNone/>
                      <wp:docPr id="143" name="Text Box 3741">
                        <a:extLst xmlns:a="http://schemas.openxmlformats.org/drawingml/2006/main">
                          <a:ext uri="{FF2B5EF4-FFF2-40B4-BE49-F238E27FC236}">
                            <a16:creationId xmlns:a16="http://schemas.microsoft.com/office/drawing/2014/main" id="{00000000-0008-0000-0000-00008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670BBE" id="Text Box 3741" o:spid="_x0000_s1026" type="#_x0000_t202" style="position:absolute;margin-left:0;margin-top:0;width:6pt;height:2.2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06720" behindDoc="0" locked="0" layoutInCell="1" allowOverlap="1" wp14:anchorId="649225B0" wp14:editId="105F6D1D">
                      <wp:simplePos x="0" y="0"/>
                      <wp:positionH relativeFrom="column">
                        <wp:posOffset>0</wp:posOffset>
                      </wp:positionH>
                      <wp:positionV relativeFrom="paragraph">
                        <wp:posOffset>0</wp:posOffset>
                      </wp:positionV>
                      <wp:extent cx="76200" cy="28575"/>
                      <wp:effectExtent l="19050" t="19050" r="19050" b="28575"/>
                      <wp:wrapNone/>
                      <wp:docPr id="144" name="Text Box 3740">
                        <a:extLst xmlns:a="http://schemas.openxmlformats.org/drawingml/2006/main">
                          <a:ext uri="{FF2B5EF4-FFF2-40B4-BE49-F238E27FC236}">
                            <a16:creationId xmlns:a16="http://schemas.microsoft.com/office/drawing/2014/main" id="{00000000-0008-0000-0000-00009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42D781" id="Text Box 3740" o:spid="_x0000_s1026" type="#_x0000_t202" style="position:absolute;margin-left:0;margin-top:0;width:6pt;height:2.2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07744" behindDoc="0" locked="0" layoutInCell="1" allowOverlap="1" wp14:anchorId="55BCC1DA" wp14:editId="1BBBF39E">
                      <wp:simplePos x="0" y="0"/>
                      <wp:positionH relativeFrom="column">
                        <wp:posOffset>0</wp:posOffset>
                      </wp:positionH>
                      <wp:positionV relativeFrom="paragraph">
                        <wp:posOffset>0</wp:posOffset>
                      </wp:positionV>
                      <wp:extent cx="76200" cy="28575"/>
                      <wp:effectExtent l="19050" t="19050" r="19050" b="28575"/>
                      <wp:wrapNone/>
                      <wp:docPr id="145" name="Text Box 3739">
                        <a:extLst xmlns:a="http://schemas.openxmlformats.org/drawingml/2006/main">
                          <a:ext uri="{FF2B5EF4-FFF2-40B4-BE49-F238E27FC236}">
                            <a16:creationId xmlns:a16="http://schemas.microsoft.com/office/drawing/2014/main" id="{00000000-0008-0000-0000-00009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5522AA" id="Text Box 3739" o:spid="_x0000_s1026" type="#_x0000_t202" style="position:absolute;margin-left:0;margin-top:0;width:6pt;height:2.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08768" behindDoc="0" locked="0" layoutInCell="1" allowOverlap="1" wp14:anchorId="4565BE22" wp14:editId="62068ED9">
                      <wp:simplePos x="0" y="0"/>
                      <wp:positionH relativeFrom="column">
                        <wp:posOffset>0</wp:posOffset>
                      </wp:positionH>
                      <wp:positionV relativeFrom="paragraph">
                        <wp:posOffset>0</wp:posOffset>
                      </wp:positionV>
                      <wp:extent cx="76200" cy="28575"/>
                      <wp:effectExtent l="19050" t="19050" r="19050" b="28575"/>
                      <wp:wrapNone/>
                      <wp:docPr id="146" name="Text Box 3738">
                        <a:extLst xmlns:a="http://schemas.openxmlformats.org/drawingml/2006/main">
                          <a:ext uri="{FF2B5EF4-FFF2-40B4-BE49-F238E27FC236}">
                            <a16:creationId xmlns:a16="http://schemas.microsoft.com/office/drawing/2014/main" id="{00000000-0008-0000-0000-00009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1D2D32" id="Text Box 3738" o:spid="_x0000_s1026" type="#_x0000_t202" style="position:absolute;margin-left:0;margin-top:0;width:6pt;height:2.2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09792" behindDoc="0" locked="0" layoutInCell="1" allowOverlap="1" wp14:anchorId="6B3BF471" wp14:editId="6EA095F8">
                      <wp:simplePos x="0" y="0"/>
                      <wp:positionH relativeFrom="column">
                        <wp:posOffset>0</wp:posOffset>
                      </wp:positionH>
                      <wp:positionV relativeFrom="paragraph">
                        <wp:posOffset>0</wp:posOffset>
                      </wp:positionV>
                      <wp:extent cx="76200" cy="28575"/>
                      <wp:effectExtent l="19050" t="19050" r="19050" b="28575"/>
                      <wp:wrapNone/>
                      <wp:docPr id="147" name="Text Box 3737">
                        <a:extLst xmlns:a="http://schemas.openxmlformats.org/drawingml/2006/main">
                          <a:ext uri="{FF2B5EF4-FFF2-40B4-BE49-F238E27FC236}">
                            <a16:creationId xmlns:a16="http://schemas.microsoft.com/office/drawing/2014/main" id="{00000000-0008-0000-0000-00009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40264A" id="Text Box 3737" o:spid="_x0000_s1026" type="#_x0000_t202" style="position:absolute;margin-left:0;margin-top:0;width:6pt;height:2.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10816" behindDoc="0" locked="0" layoutInCell="1" allowOverlap="1" wp14:anchorId="761D87F0" wp14:editId="3FB49E0D">
                      <wp:simplePos x="0" y="0"/>
                      <wp:positionH relativeFrom="column">
                        <wp:posOffset>0</wp:posOffset>
                      </wp:positionH>
                      <wp:positionV relativeFrom="paragraph">
                        <wp:posOffset>0</wp:posOffset>
                      </wp:positionV>
                      <wp:extent cx="76200" cy="28575"/>
                      <wp:effectExtent l="19050" t="19050" r="19050" b="28575"/>
                      <wp:wrapNone/>
                      <wp:docPr id="148" name="Text Box 3736">
                        <a:extLst xmlns:a="http://schemas.openxmlformats.org/drawingml/2006/main">
                          <a:ext uri="{FF2B5EF4-FFF2-40B4-BE49-F238E27FC236}">
                            <a16:creationId xmlns:a16="http://schemas.microsoft.com/office/drawing/2014/main" id="{00000000-0008-0000-0000-00009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E1D24" id="Text Box 3736" o:spid="_x0000_s1026" type="#_x0000_t202" style="position:absolute;margin-left:0;margin-top:0;width:6pt;height:2.2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11840" behindDoc="0" locked="0" layoutInCell="1" allowOverlap="1" wp14:anchorId="65F4E9D0" wp14:editId="03C36DE8">
                      <wp:simplePos x="0" y="0"/>
                      <wp:positionH relativeFrom="column">
                        <wp:posOffset>0</wp:posOffset>
                      </wp:positionH>
                      <wp:positionV relativeFrom="paragraph">
                        <wp:posOffset>0</wp:posOffset>
                      </wp:positionV>
                      <wp:extent cx="76200" cy="28575"/>
                      <wp:effectExtent l="19050" t="19050" r="19050" b="28575"/>
                      <wp:wrapNone/>
                      <wp:docPr id="149" name="Text Box 3735">
                        <a:extLst xmlns:a="http://schemas.openxmlformats.org/drawingml/2006/main">
                          <a:ext uri="{FF2B5EF4-FFF2-40B4-BE49-F238E27FC236}">
                            <a16:creationId xmlns:a16="http://schemas.microsoft.com/office/drawing/2014/main" id="{00000000-0008-0000-0000-00009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FAB097" id="Text Box 3735" o:spid="_x0000_s1026" type="#_x0000_t202" style="position:absolute;margin-left:0;margin-top:0;width:6pt;height:2.2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12864" behindDoc="0" locked="0" layoutInCell="1" allowOverlap="1" wp14:anchorId="7FBAB27D" wp14:editId="3F2DD7AA">
                      <wp:simplePos x="0" y="0"/>
                      <wp:positionH relativeFrom="column">
                        <wp:posOffset>0</wp:posOffset>
                      </wp:positionH>
                      <wp:positionV relativeFrom="paragraph">
                        <wp:posOffset>0</wp:posOffset>
                      </wp:positionV>
                      <wp:extent cx="76200" cy="28575"/>
                      <wp:effectExtent l="19050" t="19050" r="19050" b="28575"/>
                      <wp:wrapNone/>
                      <wp:docPr id="150" name="Text Box 3734">
                        <a:extLst xmlns:a="http://schemas.openxmlformats.org/drawingml/2006/main">
                          <a:ext uri="{FF2B5EF4-FFF2-40B4-BE49-F238E27FC236}">
                            <a16:creationId xmlns:a16="http://schemas.microsoft.com/office/drawing/2014/main" id="{00000000-0008-0000-0000-00009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EABF01" id="Text Box 3734" o:spid="_x0000_s1026" type="#_x0000_t202" style="position:absolute;margin-left:0;margin-top:0;width:6pt;height:2.2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13888" behindDoc="0" locked="0" layoutInCell="1" allowOverlap="1" wp14:anchorId="385E7520" wp14:editId="60CF444A">
                      <wp:simplePos x="0" y="0"/>
                      <wp:positionH relativeFrom="column">
                        <wp:posOffset>0</wp:posOffset>
                      </wp:positionH>
                      <wp:positionV relativeFrom="paragraph">
                        <wp:posOffset>0</wp:posOffset>
                      </wp:positionV>
                      <wp:extent cx="76200" cy="28575"/>
                      <wp:effectExtent l="19050" t="19050" r="19050" b="28575"/>
                      <wp:wrapNone/>
                      <wp:docPr id="151" name="Text Box 3733">
                        <a:extLst xmlns:a="http://schemas.openxmlformats.org/drawingml/2006/main">
                          <a:ext uri="{FF2B5EF4-FFF2-40B4-BE49-F238E27FC236}">
                            <a16:creationId xmlns:a16="http://schemas.microsoft.com/office/drawing/2014/main" id="{00000000-0008-0000-0000-00009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83716B" id="Text Box 3733" o:spid="_x0000_s1026" type="#_x0000_t202" style="position:absolute;margin-left:0;margin-top:0;width:6pt;height:2.2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14912" behindDoc="0" locked="0" layoutInCell="1" allowOverlap="1" wp14:anchorId="1AC00F17" wp14:editId="14C04446">
                      <wp:simplePos x="0" y="0"/>
                      <wp:positionH relativeFrom="column">
                        <wp:posOffset>0</wp:posOffset>
                      </wp:positionH>
                      <wp:positionV relativeFrom="paragraph">
                        <wp:posOffset>0</wp:posOffset>
                      </wp:positionV>
                      <wp:extent cx="76200" cy="28575"/>
                      <wp:effectExtent l="19050" t="19050" r="19050" b="28575"/>
                      <wp:wrapNone/>
                      <wp:docPr id="152" name="Text Box 3732">
                        <a:extLst xmlns:a="http://schemas.openxmlformats.org/drawingml/2006/main">
                          <a:ext uri="{FF2B5EF4-FFF2-40B4-BE49-F238E27FC236}">
                            <a16:creationId xmlns:a16="http://schemas.microsoft.com/office/drawing/2014/main" id="{00000000-0008-0000-0000-00009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5308FB" id="Text Box 3732" o:spid="_x0000_s1026" type="#_x0000_t202" style="position:absolute;margin-left:0;margin-top:0;width:6pt;height:2.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15936" behindDoc="0" locked="0" layoutInCell="1" allowOverlap="1" wp14:anchorId="550F9D40" wp14:editId="48E5E969">
                      <wp:simplePos x="0" y="0"/>
                      <wp:positionH relativeFrom="column">
                        <wp:posOffset>0</wp:posOffset>
                      </wp:positionH>
                      <wp:positionV relativeFrom="paragraph">
                        <wp:posOffset>0</wp:posOffset>
                      </wp:positionV>
                      <wp:extent cx="76200" cy="28575"/>
                      <wp:effectExtent l="19050" t="19050" r="19050" b="28575"/>
                      <wp:wrapNone/>
                      <wp:docPr id="153" name="Text Box 3731">
                        <a:extLst xmlns:a="http://schemas.openxmlformats.org/drawingml/2006/main">
                          <a:ext uri="{FF2B5EF4-FFF2-40B4-BE49-F238E27FC236}">
                            <a16:creationId xmlns:a16="http://schemas.microsoft.com/office/drawing/2014/main" id="{00000000-0008-0000-0000-00009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7E90B1" id="Text Box 3731" o:spid="_x0000_s1026" type="#_x0000_t202" style="position:absolute;margin-left:0;margin-top:0;width:6pt;height:2.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16960" behindDoc="0" locked="0" layoutInCell="1" allowOverlap="1" wp14:anchorId="53108D6B" wp14:editId="530F8462">
                      <wp:simplePos x="0" y="0"/>
                      <wp:positionH relativeFrom="column">
                        <wp:posOffset>0</wp:posOffset>
                      </wp:positionH>
                      <wp:positionV relativeFrom="paragraph">
                        <wp:posOffset>0</wp:posOffset>
                      </wp:positionV>
                      <wp:extent cx="76200" cy="28575"/>
                      <wp:effectExtent l="19050" t="19050" r="19050" b="28575"/>
                      <wp:wrapNone/>
                      <wp:docPr id="154" name="Text Box 3730">
                        <a:extLst xmlns:a="http://schemas.openxmlformats.org/drawingml/2006/main">
                          <a:ext uri="{FF2B5EF4-FFF2-40B4-BE49-F238E27FC236}">
                            <a16:creationId xmlns:a16="http://schemas.microsoft.com/office/drawing/2014/main" id="{00000000-0008-0000-0000-00009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E81854" id="Text Box 3730" o:spid="_x0000_s1026" type="#_x0000_t202" style="position:absolute;margin-left:0;margin-top:0;width:6pt;height:2.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17984" behindDoc="0" locked="0" layoutInCell="1" allowOverlap="1" wp14:anchorId="3D0E34A9" wp14:editId="26690F66">
                      <wp:simplePos x="0" y="0"/>
                      <wp:positionH relativeFrom="column">
                        <wp:posOffset>0</wp:posOffset>
                      </wp:positionH>
                      <wp:positionV relativeFrom="paragraph">
                        <wp:posOffset>0</wp:posOffset>
                      </wp:positionV>
                      <wp:extent cx="76200" cy="28575"/>
                      <wp:effectExtent l="19050" t="19050" r="19050" b="28575"/>
                      <wp:wrapNone/>
                      <wp:docPr id="155" name="Text Box 3729">
                        <a:extLst xmlns:a="http://schemas.openxmlformats.org/drawingml/2006/main">
                          <a:ext uri="{FF2B5EF4-FFF2-40B4-BE49-F238E27FC236}">
                            <a16:creationId xmlns:a16="http://schemas.microsoft.com/office/drawing/2014/main" id="{00000000-0008-0000-0000-00009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B3BB3" id="Text Box 3729" o:spid="_x0000_s1026" type="#_x0000_t202" style="position:absolute;margin-left:0;margin-top:0;width:6pt;height:2.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19008" behindDoc="0" locked="0" layoutInCell="1" allowOverlap="1" wp14:anchorId="65071BB9" wp14:editId="5C592EA7">
                      <wp:simplePos x="0" y="0"/>
                      <wp:positionH relativeFrom="column">
                        <wp:posOffset>0</wp:posOffset>
                      </wp:positionH>
                      <wp:positionV relativeFrom="paragraph">
                        <wp:posOffset>0</wp:posOffset>
                      </wp:positionV>
                      <wp:extent cx="76200" cy="28575"/>
                      <wp:effectExtent l="19050" t="19050" r="19050" b="28575"/>
                      <wp:wrapNone/>
                      <wp:docPr id="156" name="Text Box 3728">
                        <a:extLst xmlns:a="http://schemas.openxmlformats.org/drawingml/2006/main">
                          <a:ext uri="{FF2B5EF4-FFF2-40B4-BE49-F238E27FC236}">
                            <a16:creationId xmlns:a16="http://schemas.microsoft.com/office/drawing/2014/main" id="{00000000-0008-0000-0000-00009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9D4F4C" id="Text Box 3728" o:spid="_x0000_s1026" type="#_x0000_t202" style="position:absolute;margin-left:0;margin-top:0;width:6pt;height:2.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20032" behindDoc="0" locked="0" layoutInCell="1" allowOverlap="1" wp14:anchorId="5CBF6A5D" wp14:editId="18C2EA75">
                      <wp:simplePos x="0" y="0"/>
                      <wp:positionH relativeFrom="column">
                        <wp:posOffset>0</wp:posOffset>
                      </wp:positionH>
                      <wp:positionV relativeFrom="paragraph">
                        <wp:posOffset>0</wp:posOffset>
                      </wp:positionV>
                      <wp:extent cx="76200" cy="28575"/>
                      <wp:effectExtent l="19050" t="19050" r="19050" b="28575"/>
                      <wp:wrapNone/>
                      <wp:docPr id="157" name="Text Box 3727">
                        <a:extLst xmlns:a="http://schemas.openxmlformats.org/drawingml/2006/main">
                          <a:ext uri="{FF2B5EF4-FFF2-40B4-BE49-F238E27FC236}">
                            <a16:creationId xmlns:a16="http://schemas.microsoft.com/office/drawing/2014/main" id="{00000000-0008-0000-0000-00009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6932EC" id="Text Box 3727" o:spid="_x0000_s1026" type="#_x0000_t202" style="position:absolute;margin-left:0;margin-top:0;width:6pt;height:2.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21056" behindDoc="0" locked="0" layoutInCell="1" allowOverlap="1" wp14:anchorId="366049AD" wp14:editId="6C96EBB2">
                      <wp:simplePos x="0" y="0"/>
                      <wp:positionH relativeFrom="column">
                        <wp:posOffset>0</wp:posOffset>
                      </wp:positionH>
                      <wp:positionV relativeFrom="paragraph">
                        <wp:posOffset>0</wp:posOffset>
                      </wp:positionV>
                      <wp:extent cx="76200" cy="28575"/>
                      <wp:effectExtent l="19050" t="19050" r="19050" b="28575"/>
                      <wp:wrapNone/>
                      <wp:docPr id="158" name="Text Box 3726">
                        <a:extLst xmlns:a="http://schemas.openxmlformats.org/drawingml/2006/main">
                          <a:ext uri="{FF2B5EF4-FFF2-40B4-BE49-F238E27FC236}">
                            <a16:creationId xmlns:a16="http://schemas.microsoft.com/office/drawing/2014/main" id="{00000000-0008-0000-0000-00009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30AC73" id="Text Box 3726" o:spid="_x0000_s1026" type="#_x0000_t202" style="position:absolute;margin-left:0;margin-top:0;width:6pt;height:2.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22080" behindDoc="0" locked="0" layoutInCell="1" allowOverlap="1" wp14:anchorId="26F74E29" wp14:editId="1C8E4066">
                      <wp:simplePos x="0" y="0"/>
                      <wp:positionH relativeFrom="column">
                        <wp:posOffset>0</wp:posOffset>
                      </wp:positionH>
                      <wp:positionV relativeFrom="paragraph">
                        <wp:posOffset>0</wp:posOffset>
                      </wp:positionV>
                      <wp:extent cx="76200" cy="28575"/>
                      <wp:effectExtent l="19050" t="19050" r="19050" b="28575"/>
                      <wp:wrapNone/>
                      <wp:docPr id="159" name="Text Box 3725">
                        <a:extLst xmlns:a="http://schemas.openxmlformats.org/drawingml/2006/main">
                          <a:ext uri="{FF2B5EF4-FFF2-40B4-BE49-F238E27FC236}">
                            <a16:creationId xmlns:a16="http://schemas.microsoft.com/office/drawing/2014/main" id="{00000000-0008-0000-0000-00009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F5A1B6" id="Text Box 3725" o:spid="_x0000_s1026" type="#_x0000_t202" style="position:absolute;margin-left:0;margin-top:0;width:6pt;height:2.2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34368" behindDoc="0" locked="0" layoutInCell="1" allowOverlap="1" wp14:anchorId="787E4C57" wp14:editId="13D755C9">
                      <wp:simplePos x="0" y="0"/>
                      <wp:positionH relativeFrom="column">
                        <wp:posOffset>0</wp:posOffset>
                      </wp:positionH>
                      <wp:positionV relativeFrom="paragraph">
                        <wp:posOffset>0</wp:posOffset>
                      </wp:positionV>
                      <wp:extent cx="76200" cy="28575"/>
                      <wp:effectExtent l="19050" t="19050" r="19050" b="28575"/>
                      <wp:wrapNone/>
                      <wp:docPr id="171" name="Text Box 3724">
                        <a:extLst xmlns:a="http://schemas.openxmlformats.org/drawingml/2006/main">
                          <a:ext uri="{FF2B5EF4-FFF2-40B4-BE49-F238E27FC236}">
                            <a16:creationId xmlns:a16="http://schemas.microsoft.com/office/drawing/2014/main" id="{00000000-0008-0000-0000-0000A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2EDEF2" id="Text Box 3724" o:spid="_x0000_s1026" type="#_x0000_t202" style="position:absolute;margin-left:0;margin-top:0;width:6pt;height:2.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35392" behindDoc="0" locked="0" layoutInCell="1" allowOverlap="1" wp14:anchorId="20439075" wp14:editId="28F50953">
                      <wp:simplePos x="0" y="0"/>
                      <wp:positionH relativeFrom="column">
                        <wp:posOffset>0</wp:posOffset>
                      </wp:positionH>
                      <wp:positionV relativeFrom="paragraph">
                        <wp:posOffset>0</wp:posOffset>
                      </wp:positionV>
                      <wp:extent cx="76200" cy="28575"/>
                      <wp:effectExtent l="19050" t="19050" r="19050" b="28575"/>
                      <wp:wrapNone/>
                      <wp:docPr id="172" name="Text Box 3723">
                        <a:extLst xmlns:a="http://schemas.openxmlformats.org/drawingml/2006/main">
                          <a:ext uri="{FF2B5EF4-FFF2-40B4-BE49-F238E27FC236}">
                            <a16:creationId xmlns:a16="http://schemas.microsoft.com/office/drawing/2014/main" id="{00000000-0008-0000-0000-0000A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699497" id="Text Box 3723" o:spid="_x0000_s1026" type="#_x0000_t202" style="position:absolute;margin-left:0;margin-top:0;width:6pt;height:2.2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36416" behindDoc="0" locked="0" layoutInCell="1" allowOverlap="1" wp14:anchorId="5B098CE1" wp14:editId="70C5BFD2">
                      <wp:simplePos x="0" y="0"/>
                      <wp:positionH relativeFrom="column">
                        <wp:posOffset>0</wp:posOffset>
                      </wp:positionH>
                      <wp:positionV relativeFrom="paragraph">
                        <wp:posOffset>0</wp:posOffset>
                      </wp:positionV>
                      <wp:extent cx="76200" cy="28575"/>
                      <wp:effectExtent l="19050" t="19050" r="19050" b="28575"/>
                      <wp:wrapNone/>
                      <wp:docPr id="173" name="Text Box 3722">
                        <a:extLst xmlns:a="http://schemas.openxmlformats.org/drawingml/2006/main">
                          <a:ext uri="{FF2B5EF4-FFF2-40B4-BE49-F238E27FC236}">
                            <a16:creationId xmlns:a16="http://schemas.microsoft.com/office/drawing/2014/main" id="{00000000-0008-0000-0000-0000A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EB863A" id="Text Box 3722" o:spid="_x0000_s1026" type="#_x0000_t202" style="position:absolute;margin-left:0;margin-top:0;width:6pt;height:2.2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37440" behindDoc="0" locked="0" layoutInCell="1" allowOverlap="1" wp14:anchorId="186E6C4E" wp14:editId="5A620BD3">
                      <wp:simplePos x="0" y="0"/>
                      <wp:positionH relativeFrom="column">
                        <wp:posOffset>0</wp:posOffset>
                      </wp:positionH>
                      <wp:positionV relativeFrom="paragraph">
                        <wp:posOffset>0</wp:posOffset>
                      </wp:positionV>
                      <wp:extent cx="76200" cy="28575"/>
                      <wp:effectExtent l="19050" t="19050" r="19050" b="28575"/>
                      <wp:wrapNone/>
                      <wp:docPr id="174" name="Text Box 3721">
                        <a:extLst xmlns:a="http://schemas.openxmlformats.org/drawingml/2006/main">
                          <a:ext uri="{FF2B5EF4-FFF2-40B4-BE49-F238E27FC236}">
                            <a16:creationId xmlns:a16="http://schemas.microsoft.com/office/drawing/2014/main" id="{00000000-0008-0000-0000-0000A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3C32BD" id="Text Box 3721" o:spid="_x0000_s1026" type="#_x0000_t202" style="position:absolute;margin-left:0;margin-top:0;width:6pt;height:2.2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38464" behindDoc="0" locked="0" layoutInCell="1" allowOverlap="1" wp14:anchorId="5F3DBAA2" wp14:editId="319978B2">
                      <wp:simplePos x="0" y="0"/>
                      <wp:positionH relativeFrom="column">
                        <wp:posOffset>0</wp:posOffset>
                      </wp:positionH>
                      <wp:positionV relativeFrom="paragraph">
                        <wp:posOffset>0</wp:posOffset>
                      </wp:positionV>
                      <wp:extent cx="76200" cy="28575"/>
                      <wp:effectExtent l="19050" t="19050" r="19050" b="28575"/>
                      <wp:wrapNone/>
                      <wp:docPr id="175" name="Text Box 3720">
                        <a:extLst xmlns:a="http://schemas.openxmlformats.org/drawingml/2006/main">
                          <a:ext uri="{FF2B5EF4-FFF2-40B4-BE49-F238E27FC236}">
                            <a16:creationId xmlns:a16="http://schemas.microsoft.com/office/drawing/2014/main" id="{00000000-0008-0000-0000-0000A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2148D4" id="Text Box 3720" o:spid="_x0000_s1026" type="#_x0000_t202" style="position:absolute;margin-left:0;margin-top:0;width:6pt;height:2.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39488" behindDoc="0" locked="0" layoutInCell="1" allowOverlap="1" wp14:anchorId="5E2DD1EF" wp14:editId="6D6811A8">
                      <wp:simplePos x="0" y="0"/>
                      <wp:positionH relativeFrom="column">
                        <wp:posOffset>0</wp:posOffset>
                      </wp:positionH>
                      <wp:positionV relativeFrom="paragraph">
                        <wp:posOffset>0</wp:posOffset>
                      </wp:positionV>
                      <wp:extent cx="76200" cy="28575"/>
                      <wp:effectExtent l="19050" t="19050" r="19050" b="28575"/>
                      <wp:wrapNone/>
                      <wp:docPr id="176" name="Text Box 3719">
                        <a:extLst xmlns:a="http://schemas.openxmlformats.org/drawingml/2006/main">
                          <a:ext uri="{FF2B5EF4-FFF2-40B4-BE49-F238E27FC236}">
                            <a16:creationId xmlns:a16="http://schemas.microsoft.com/office/drawing/2014/main" id="{00000000-0008-0000-0000-0000B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76BFA3" id="Text Box 3719" o:spid="_x0000_s1026" type="#_x0000_t202" style="position:absolute;margin-left:0;margin-top:0;width:6pt;height:2.2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40512" behindDoc="0" locked="0" layoutInCell="1" allowOverlap="1" wp14:anchorId="1EDBAC0C" wp14:editId="222E8C81">
                      <wp:simplePos x="0" y="0"/>
                      <wp:positionH relativeFrom="column">
                        <wp:posOffset>0</wp:posOffset>
                      </wp:positionH>
                      <wp:positionV relativeFrom="paragraph">
                        <wp:posOffset>0</wp:posOffset>
                      </wp:positionV>
                      <wp:extent cx="76200" cy="28575"/>
                      <wp:effectExtent l="19050" t="19050" r="19050" b="28575"/>
                      <wp:wrapNone/>
                      <wp:docPr id="177" name="Text Box 3718">
                        <a:extLst xmlns:a="http://schemas.openxmlformats.org/drawingml/2006/main">
                          <a:ext uri="{FF2B5EF4-FFF2-40B4-BE49-F238E27FC236}">
                            <a16:creationId xmlns:a16="http://schemas.microsoft.com/office/drawing/2014/main" id="{00000000-0008-0000-0000-0000B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54AB91" id="Text Box 3718" o:spid="_x0000_s1026" type="#_x0000_t202" style="position:absolute;margin-left:0;margin-top:0;width:6pt;height:2.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41536" behindDoc="0" locked="0" layoutInCell="1" allowOverlap="1" wp14:anchorId="6C640340" wp14:editId="3117823B">
                      <wp:simplePos x="0" y="0"/>
                      <wp:positionH relativeFrom="column">
                        <wp:posOffset>0</wp:posOffset>
                      </wp:positionH>
                      <wp:positionV relativeFrom="paragraph">
                        <wp:posOffset>0</wp:posOffset>
                      </wp:positionV>
                      <wp:extent cx="76200" cy="28575"/>
                      <wp:effectExtent l="19050" t="19050" r="19050" b="28575"/>
                      <wp:wrapNone/>
                      <wp:docPr id="178" name="Text Box 3717">
                        <a:extLst xmlns:a="http://schemas.openxmlformats.org/drawingml/2006/main">
                          <a:ext uri="{FF2B5EF4-FFF2-40B4-BE49-F238E27FC236}">
                            <a16:creationId xmlns:a16="http://schemas.microsoft.com/office/drawing/2014/main" id="{00000000-0008-0000-0000-0000B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3596A3" id="Text Box 3717" o:spid="_x0000_s1026" type="#_x0000_t202" style="position:absolute;margin-left:0;margin-top:0;width:6pt;height:2.2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42560" behindDoc="0" locked="0" layoutInCell="1" allowOverlap="1" wp14:anchorId="53DDA59C" wp14:editId="3C4ACE80">
                      <wp:simplePos x="0" y="0"/>
                      <wp:positionH relativeFrom="column">
                        <wp:posOffset>0</wp:posOffset>
                      </wp:positionH>
                      <wp:positionV relativeFrom="paragraph">
                        <wp:posOffset>0</wp:posOffset>
                      </wp:positionV>
                      <wp:extent cx="76200" cy="28575"/>
                      <wp:effectExtent l="19050" t="19050" r="19050" b="28575"/>
                      <wp:wrapNone/>
                      <wp:docPr id="179" name="Text Box 3716">
                        <a:extLst xmlns:a="http://schemas.openxmlformats.org/drawingml/2006/main">
                          <a:ext uri="{FF2B5EF4-FFF2-40B4-BE49-F238E27FC236}">
                            <a16:creationId xmlns:a16="http://schemas.microsoft.com/office/drawing/2014/main" id="{00000000-0008-0000-0000-0000B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48CD32" id="Text Box 3716" o:spid="_x0000_s1026" type="#_x0000_t202" style="position:absolute;margin-left:0;margin-top:0;width:6pt;height:2.2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43584" behindDoc="0" locked="0" layoutInCell="1" allowOverlap="1" wp14:anchorId="79273925" wp14:editId="0B29FC66">
                      <wp:simplePos x="0" y="0"/>
                      <wp:positionH relativeFrom="column">
                        <wp:posOffset>0</wp:posOffset>
                      </wp:positionH>
                      <wp:positionV relativeFrom="paragraph">
                        <wp:posOffset>0</wp:posOffset>
                      </wp:positionV>
                      <wp:extent cx="76200" cy="28575"/>
                      <wp:effectExtent l="19050" t="19050" r="19050" b="28575"/>
                      <wp:wrapNone/>
                      <wp:docPr id="180" name="Text Box 3715">
                        <a:extLst xmlns:a="http://schemas.openxmlformats.org/drawingml/2006/main">
                          <a:ext uri="{FF2B5EF4-FFF2-40B4-BE49-F238E27FC236}">
                            <a16:creationId xmlns:a16="http://schemas.microsoft.com/office/drawing/2014/main" id="{00000000-0008-0000-0000-0000B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F29E6F" id="Text Box 3715" o:spid="_x0000_s1026" type="#_x0000_t202" style="position:absolute;margin-left:0;margin-top:0;width:6pt;height:2.2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44608" behindDoc="0" locked="0" layoutInCell="1" allowOverlap="1" wp14:anchorId="70C83AB9" wp14:editId="07FEC908">
                      <wp:simplePos x="0" y="0"/>
                      <wp:positionH relativeFrom="column">
                        <wp:posOffset>0</wp:posOffset>
                      </wp:positionH>
                      <wp:positionV relativeFrom="paragraph">
                        <wp:posOffset>0</wp:posOffset>
                      </wp:positionV>
                      <wp:extent cx="76200" cy="28575"/>
                      <wp:effectExtent l="19050" t="19050" r="19050" b="28575"/>
                      <wp:wrapNone/>
                      <wp:docPr id="181" name="Text Box 3714">
                        <a:extLst xmlns:a="http://schemas.openxmlformats.org/drawingml/2006/main">
                          <a:ext uri="{FF2B5EF4-FFF2-40B4-BE49-F238E27FC236}">
                            <a16:creationId xmlns:a16="http://schemas.microsoft.com/office/drawing/2014/main" id="{00000000-0008-0000-0000-0000B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5FF23B" id="Text Box 3714" o:spid="_x0000_s1026" type="#_x0000_t202" style="position:absolute;margin-left:0;margin-top:0;width:6pt;height:2.2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45632" behindDoc="0" locked="0" layoutInCell="1" allowOverlap="1" wp14:anchorId="4C81B5D4" wp14:editId="03B7887C">
                      <wp:simplePos x="0" y="0"/>
                      <wp:positionH relativeFrom="column">
                        <wp:posOffset>0</wp:posOffset>
                      </wp:positionH>
                      <wp:positionV relativeFrom="paragraph">
                        <wp:posOffset>0</wp:posOffset>
                      </wp:positionV>
                      <wp:extent cx="76200" cy="28575"/>
                      <wp:effectExtent l="19050" t="19050" r="19050" b="28575"/>
                      <wp:wrapNone/>
                      <wp:docPr id="182" name="Text Box 3713">
                        <a:extLst xmlns:a="http://schemas.openxmlformats.org/drawingml/2006/main">
                          <a:ext uri="{FF2B5EF4-FFF2-40B4-BE49-F238E27FC236}">
                            <a16:creationId xmlns:a16="http://schemas.microsoft.com/office/drawing/2014/main" id="{00000000-0008-0000-0000-0000B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399D29" id="Text Box 3713" o:spid="_x0000_s1026" type="#_x0000_t202" style="position:absolute;margin-left:0;margin-top:0;width:6pt;height:2.2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46656" behindDoc="0" locked="0" layoutInCell="1" allowOverlap="1" wp14:anchorId="27297224" wp14:editId="313C81F8">
                      <wp:simplePos x="0" y="0"/>
                      <wp:positionH relativeFrom="column">
                        <wp:posOffset>0</wp:posOffset>
                      </wp:positionH>
                      <wp:positionV relativeFrom="paragraph">
                        <wp:posOffset>0</wp:posOffset>
                      </wp:positionV>
                      <wp:extent cx="76200" cy="28575"/>
                      <wp:effectExtent l="19050" t="19050" r="19050" b="28575"/>
                      <wp:wrapNone/>
                      <wp:docPr id="183" name="Text Box 3712">
                        <a:extLst xmlns:a="http://schemas.openxmlformats.org/drawingml/2006/main">
                          <a:ext uri="{FF2B5EF4-FFF2-40B4-BE49-F238E27FC236}">
                            <a16:creationId xmlns:a16="http://schemas.microsoft.com/office/drawing/2014/main" id="{00000000-0008-0000-0000-0000B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AF0E0C" id="Text Box 3712" o:spid="_x0000_s1026" type="#_x0000_t202" style="position:absolute;margin-left:0;margin-top:0;width:6pt;height:2.2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47680" behindDoc="0" locked="0" layoutInCell="1" allowOverlap="1" wp14:anchorId="7C0C86AC" wp14:editId="4E5A9854">
                      <wp:simplePos x="0" y="0"/>
                      <wp:positionH relativeFrom="column">
                        <wp:posOffset>0</wp:posOffset>
                      </wp:positionH>
                      <wp:positionV relativeFrom="paragraph">
                        <wp:posOffset>0</wp:posOffset>
                      </wp:positionV>
                      <wp:extent cx="76200" cy="28575"/>
                      <wp:effectExtent l="19050" t="19050" r="19050" b="28575"/>
                      <wp:wrapNone/>
                      <wp:docPr id="184" name="Text Box 3711">
                        <a:extLst xmlns:a="http://schemas.openxmlformats.org/drawingml/2006/main">
                          <a:ext uri="{FF2B5EF4-FFF2-40B4-BE49-F238E27FC236}">
                            <a16:creationId xmlns:a16="http://schemas.microsoft.com/office/drawing/2014/main" id="{00000000-0008-0000-0000-0000B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BF8CEC" id="Text Box 3711" o:spid="_x0000_s1026" type="#_x0000_t202" style="position:absolute;margin-left:0;margin-top:0;width:6pt;height:2.2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48704" behindDoc="0" locked="0" layoutInCell="1" allowOverlap="1" wp14:anchorId="07976C26" wp14:editId="3289FF5C">
                      <wp:simplePos x="0" y="0"/>
                      <wp:positionH relativeFrom="column">
                        <wp:posOffset>0</wp:posOffset>
                      </wp:positionH>
                      <wp:positionV relativeFrom="paragraph">
                        <wp:posOffset>0</wp:posOffset>
                      </wp:positionV>
                      <wp:extent cx="76200" cy="28575"/>
                      <wp:effectExtent l="19050" t="19050" r="19050" b="28575"/>
                      <wp:wrapNone/>
                      <wp:docPr id="185" name="Text Box 3710">
                        <a:extLst xmlns:a="http://schemas.openxmlformats.org/drawingml/2006/main">
                          <a:ext uri="{FF2B5EF4-FFF2-40B4-BE49-F238E27FC236}">
                            <a16:creationId xmlns:a16="http://schemas.microsoft.com/office/drawing/2014/main" id="{00000000-0008-0000-0000-0000B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B2D056" id="Text Box 3710" o:spid="_x0000_s1026" type="#_x0000_t202" style="position:absolute;margin-left:0;margin-top:0;width:6pt;height:2.2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49728" behindDoc="0" locked="0" layoutInCell="1" allowOverlap="1" wp14:anchorId="571CA46D" wp14:editId="5A155917">
                      <wp:simplePos x="0" y="0"/>
                      <wp:positionH relativeFrom="column">
                        <wp:posOffset>0</wp:posOffset>
                      </wp:positionH>
                      <wp:positionV relativeFrom="paragraph">
                        <wp:posOffset>0</wp:posOffset>
                      </wp:positionV>
                      <wp:extent cx="76200" cy="28575"/>
                      <wp:effectExtent l="19050" t="19050" r="19050" b="28575"/>
                      <wp:wrapNone/>
                      <wp:docPr id="186" name="Text Box 3709">
                        <a:extLst xmlns:a="http://schemas.openxmlformats.org/drawingml/2006/main">
                          <a:ext uri="{FF2B5EF4-FFF2-40B4-BE49-F238E27FC236}">
                            <a16:creationId xmlns:a16="http://schemas.microsoft.com/office/drawing/2014/main" id="{00000000-0008-0000-0000-0000B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EF3CDE" id="Text Box 3709" o:spid="_x0000_s1026" type="#_x0000_t202" style="position:absolute;margin-left:0;margin-top:0;width:6pt;height:2.2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50752" behindDoc="0" locked="0" layoutInCell="1" allowOverlap="1" wp14:anchorId="00DCD367" wp14:editId="0E763936">
                      <wp:simplePos x="0" y="0"/>
                      <wp:positionH relativeFrom="column">
                        <wp:posOffset>0</wp:posOffset>
                      </wp:positionH>
                      <wp:positionV relativeFrom="paragraph">
                        <wp:posOffset>0</wp:posOffset>
                      </wp:positionV>
                      <wp:extent cx="76200" cy="28575"/>
                      <wp:effectExtent l="19050" t="19050" r="19050" b="28575"/>
                      <wp:wrapNone/>
                      <wp:docPr id="187" name="Text Box 3708">
                        <a:extLst xmlns:a="http://schemas.openxmlformats.org/drawingml/2006/main">
                          <a:ext uri="{FF2B5EF4-FFF2-40B4-BE49-F238E27FC236}">
                            <a16:creationId xmlns:a16="http://schemas.microsoft.com/office/drawing/2014/main" id="{00000000-0008-0000-0000-0000B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D2282D" id="Text Box 3708" o:spid="_x0000_s1026" type="#_x0000_t202" style="position:absolute;margin-left:0;margin-top:0;width:6pt;height:2.2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51776" behindDoc="0" locked="0" layoutInCell="1" allowOverlap="1" wp14:anchorId="32A6B5D0" wp14:editId="42363E52">
                      <wp:simplePos x="0" y="0"/>
                      <wp:positionH relativeFrom="column">
                        <wp:posOffset>0</wp:posOffset>
                      </wp:positionH>
                      <wp:positionV relativeFrom="paragraph">
                        <wp:posOffset>0</wp:posOffset>
                      </wp:positionV>
                      <wp:extent cx="76200" cy="28575"/>
                      <wp:effectExtent l="19050" t="19050" r="19050" b="28575"/>
                      <wp:wrapNone/>
                      <wp:docPr id="188" name="Text Box 3707">
                        <a:extLst xmlns:a="http://schemas.openxmlformats.org/drawingml/2006/main">
                          <a:ext uri="{FF2B5EF4-FFF2-40B4-BE49-F238E27FC236}">
                            <a16:creationId xmlns:a16="http://schemas.microsoft.com/office/drawing/2014/main" id="{00000000-0008-0000-0000-0000B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5C475E" id="Text Box 3707" o:spid="_x0000_s1026" type="#_x0000_t202" style="position:absolute;margin-left:0;margin-top:0;width:6pt;height:2.2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52800" behindDoc="0" locked="0" layoutInCell="1" allowOverlap="1" wp14:anchorId="4099CA86" wp14:editId="2FF286AA">
                      <wp:simplePos x="0" y="0"/>
                      <wp:positionH relativeFrom="column">
                        <wp:posOffset>0</wp:posOffset>
                      </wp:positionH>
                      <wp:positionV relativeFrom="paragraph">
                        <wp:posOffset>0</wp:posOffset>
                      </wp:positionV>
                      <wp:extent cx="76200" cy="28575"/>
                      <wp:effectExtent l="19050" t="19050" r="19050" b="28575"/>
                      <wp:wrapNone/>
                      <wp:docPr id="189" name="Text Box 3706">
                        <a:extLst xmlns:a="http://schemas.openxmlformats.org/drawingml/2006/main">
                          <a:ext uri="{FF2B5EF4-FFF2-40B4-BE49-F238E27FC236}">
                            <a16:creationId xmlns:a16="http://schemas.microsoft.com/office/drawing/2014/main" id="{00000000-0008-0000-0000-0000B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32DB2" id="Text Box 3706" o:spid="_x0000_s1026" type="#_x0000_t202" style="position:absolute;margin-left:0;margin-top:0;width:6pt;height:2.2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53824" behindDoc="0" locked="0" layoutInCell="1" allowOverlap="1" wp14:anchorId="66FB537A" wp14:editId="7E9FAE5B">
                      <wp:simplePos x="0" y="0"/>
                      <wp:positionH relativeFrom="column">
                        <wp:posOffset>0</wp:posOffset>
                      </wp:positionH>
                      <wp:positionV relativeFrom="paragraph">
                        <wp:posOffset>0</wp:posOffset>
                      </wp:positionV>
                      <wp:extent cx="76200" cy="28575"/>
                      <wp:effectExtent l="19050" t="19050" r="19050" b="28575"/>
                      <wp:wrapNone/>
                      <wp:docPr id="190" name="Text Box 3705">
                        <a:extLst xmlns:a="http://schemas.openxmlformats.org/drawingml/2006/main">
                          <a:ext uri="{FF2B5EF4-FFF2-40B4-BE49-F238E27FC236}">
                            <a16:creationId xmlns:a16="http://schemas.microsoft.com/office/drawing/2014/main" id="{00000000-0008-0000-0000-0000B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552C03" id="Text Box 3705" o:spid="_x0000_s1026" type="#_x0000_t202" style="position:absolute;margin-left:0;margin-top:0;width:6pt;height:2.2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54848" behindDoc="0" locked="0" layoutInCell="1" allowOverlap="1" wp14:anchorId="52BE5AEB" wp14:editId="2FFF5A9F">
                      <wp:simplePos x="0" y="0"/>
                      <wp:positionH relativeFrom="column">
                        <wp:posOffset>0</wp:posOffset>
                      </wp:positionH>
                      <wp:positionV relativeFrom="paragraph">
                        <wp:posOffset>0</wp:posOffset>
                      </wp:positionV>
                      <wp:extent cx="76200" cy="28575"/>
                      <wp:effectExtent l="19050" t="19050" r="19050" b="28575"/>
                      <wp:wrapNone/>
                      <wp:docPr id="191" name="Text Box 3704">
                        <a:extLst xmlns:a="http://schemas.openxmlformats.org/drawingml/2006/main">
                          <a:ext uri="{FF2B5EF4-FFF2-40B4-BE49-F238E27FC236}">
                            <a16:creationId xmlns:a16="http://schemas.microsoft.com/office/drawing/2014/main" id="{00000000-0008-0000-0000-0000B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E8E3EA" id="Text Box 3704" o:spid="_x0000_s1026" type="#_x0000_t202" style="position:absolute;margin-left:0;margin-top:0;width:6pt;height:2.2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55872" behindDoc="0" locked="0" layoutInCell="1" allowOverlap="1" wp14:anchorId="6BB2BCEA" wp14:editId="4DA5EB54">
                      <wp:simplePos x="0" y="0"/>
                      <wp:positionH relativeFrom="column">
                        <wp:posOffset>0</wp:posOffset>
                      </wp:positionH>
                      <wp:positionV relativeFrom="paragraph">
                        <wp:posOffset>0</wp:posOffset>
                      </wp:positionV>
                      <wp:extent cx="76200" cy="28575"/>
                      <wp:effectExtent l="19050" t="19050" r="19050" b="28575"/>
                      <wp:wrapNone/>
                      <wp:docPr id="192" name="Text Box 3703">
                        <a:extLst xmlns:a="http://schemas.openxmlformats.org/drawingml/2006/main">
                          <a:ext uri="{FF2B5EF4-FFF2-40B4-BE49-F238E27FC236}">
                            <a16:creationId xmlns:a16="http://schemas.microsoft.com/office/drawing/2014/main" id="{00000000-0008-0000-0000-0000C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ADAA59" id="Text Box 3703" o:spid="_x0000_s1026" type="#_x0000_t202" style="position:absolute;margin-left:0;margin-top:0;width:6pt;height:2.2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56896" behindDoc="0" locked="0" layoutInCell="1" allowOverlap="1" wp14:anchorId="43064B27" wp14:editId="738B9F9E">
                      <wp:simplePos x="0" y="0"/>
                      <wp:positionH relativeFrom="column">
                        <wp:posOffset>0</wp:posOffset>
                      </wp:positionH>
                      <wp:positionV relativeFrom="paragraph">
                        <wp:posOffset>0</wp:posOffset>
                      </wp:positionV>
                      <wp:extent cx="76200" cy="28575"/>
                      <wp:effectExtent l="19050" t="19050" r="19050" b="28575"/>
                      <wp:wrapNone/>
                      <wp:docPr id="193" name="Text Box 3702">
                        <a:extLst xmlns:a="http://schemas.openxmlformats.org/drawingml/2006/main">
                          <a:ext uri="{FF2B5EF4-FFF2-40B4-BE49-F238E27FC236}">
                            <a16:creationId xmlns:a16="http://schemas.microsoft.com/office/drawing/2014/main" id="{00000000-0008-0000-0000-0000C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9D13E6" id="Text Box 3702" o:spid="_x0000_s1026" type="#_x0000_t202" style="position:absolute;margin-left:0;margin-top:0;width:6pt;height:2.2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57920" behindDoc="0" locked="0" layoutInCell="1" allowOverlap="1" wp14:anchorId="637DF19B" wp14:editId="21C1D6C0">
                      <wp:simplePos x="0" y="0"/>
                      <wp:positionH relativeFrom="column">
                        <wp:posOffset>0</wp:posOffset>
                      </wp:positionH>
                      <wp:positionV relativeFrom="paragraph">
                        <wp:posOffset>0</wp:posOffset>
                      </wp:positionV>
                      <wp:extent cx="76200" cy="28575"/>
                      <wp:effectExtent l="19050" t="19050" r="19050" b="28575"/>
                      <wp:wrapNone/>
                      <wp:docPr id="194" name="Text Box 3701">
                        <a:extLst xmlns:a="http://schemas.openxmlformats.org/drawingml/2006/main">
                          <a:ext uri="{FF2B5EF4-FFF2-40B4-BE49-F238E27FC236}">
                            <a16:creationId xmlns:a16="http://schemas.microsoft.com/office/drawing/2014/main" id="{00000000-0008-0000-0000-0000C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A0CC6" id="Text Box 3701" o:spid="_x0000_s1026" type="#_x0000_t202" style="position:absolute;margin-left:0;margin-top:0;width:6pt;height:2.2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58944" behindDoc="0" locked="0" layoutInCell="1" allowOverlap="1" wp14:anchorId="71AAAA5C" wp14:editId="4C4653BF">
                      <wp:simplePos x="0" y="0"/>
                      <wp:positionH relativeFrom="column">
                        <wp:posOffset>0</wp:posOffset>
                      </wp:positionH>
                      <wp:positionV relativeFrom="paragraph">
                        <wp:posOffset>0</wp:posOffset>
                      </wp:positionV>
                      <wp:extent cx="76200" cy="28575"/>
                      <wp:effectExtent l="19050" t="19050" r="19050" b="28575"/>
                      <wp:wrapNone/>
                      <wp:docPr id="195" name="Text Box 3700">
                        <a:extLst xmlns:a="http://schemas.openxmlformats.org/drawingml/2006/main">
                          <a:ext uri="{FF2B5EF4-FFF2-40B4-BE49-F238E27FC236}">
                            <a16:creationId xmlns:a16="http://schemas.microsoft.com/office/drawing/2014/main" id="{00000000-0008-0000-0000-0000C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4CB967" id="Text Box 3700" o:spid="_x0000_s1026" type="#_x0000_t202" style="position:absolute;margin-left:0;margin-top:0;width:6pt;height:2.2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59968" behindDoc="0" locked="0" layoutInCell="1" allowOverlap="1" wp14:anchorId="3B569092" wp14:editId="43EAF352">
                      <wp:simplePos x="0" y="0"/>
                      <wp:positionH relativeFrom="column">
                        <wp:posOffset>0</wp:posOffset>
                      </wp:positionH>
                      <wp:positionV relativeFrom="paragraph">
                        <wp:posOffset>0</wp:posOffset>
                      </wp:positionV>
                      <wp:extent cx="76200" cy="28575"/>
                      <wp:effectExtent l="19050" t="19050" r="19050" b="28575"/>
                      <wp:wrapNone/>
                      <wp:docPr id="196" name="Text Box 3699">
                        <a:extLst xmlns:a="http://schemas.openxmlformats.org/drawingml/2006/main">
                          <a:ext uri="{FF2B5EF4-FFF2-40B4-BE49-F238E27FC236}">
                            <a16:creationId xmlns:a16="http://schemas.microsoft.com/office/drawing/2014/main" id="{00000000-0008-0000-0000-0000C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0B53DD" id="Text Box 3699" o:spid="_x0000_s1026" type="#_x0000_t202" style="position:absolute;margin-left:0;margin-top:0;width:6pt;height:2.2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60992" behindDoc="0" locked="0" layoutInCell="1" allowOverlap="1" wp14:anchorId="02F50257" wp14:editId="430669B9">
                      <wp:simplePos x="0" y="0"/>
                      <wp:positionH relativeFrom="column">
                        <wp:posOffset>0</wp:posOffset>
                      </wp:positionH>
                      <wp:positionV relativeFrom="paragraph">
                        <wp:posOffset>0</wp:posOffset>
                      </wp:positionV>
                      <wp:extent cx="76200" cy="28575"/>
                      <wp:effectExtent l="19050" t="19050" r="19050" b="28575"/>
                      <wp:wrapNone/>
                      <wp:docPr id="197" name="Text Box 3698">
                        <a:extLst xmlns:a="http://schemas.openxmlformats.org/drawingml/2006/main">
                          <a:ext uri="{FF2B5EF4-FFF2-40B4-BE49-F238E27FC236}">
                            <a16:creationId xmlns:a16="http://schemas.microsoft.com/office/drawing/2014/main" id="{00000000-0008-0000-0000-0000C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DC9DD9" id="Text Box 3698" o:spid="_x0000_s1026" type="#_x0000_t202" style="position:absolute;margin-left:0;margin-top:0;width:6pt;height:2.2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62016" behindDoc="0" locked="0" layoutInCell="1" allowOverlap="1" wp14:anchorId="0C677A28" wp14:editId="2206A6BC">
                      <wp:simplePos x="0" y="0"/>
                      <wp:positionH relativeFrom="column">
                        <wp:posOffset>0</wp:posOffset>
                      </wp:positionH>
                      <wp:positionV relativeFrom="paragraph">
                        <wp:posOffset>0</wp:posOffset>
                      </wp:positionV>
                      <wp:extent cx="76200" cy="28575"/>
                      <wp:effectExtent l="19050" t="19050" r="19050" b="28575"/>
                      <wp:wrapNone/>
                      <wp:docPr id="198" name="Text Box 3697">
                        <a:extLst xmlns:a="http://schemas.openxmlformats.org/drawingml/2006/main">
                          <a:ext uri="{FF2B5EF4-FFF2-40B4-BE49-F238E27FC236}">
                            <a16:creationId xmlns:a16="http://schemas.microsoft.com/office/drawing/2014/main" id="{00000000-0008-0000-0000-0000C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36135F" id="Text Box 3697" o:spid="_x0000_s1026" type="#_x0000_t202" style="position:absolute;margin-left:0;margin-top:0;width:6pt;height:2.2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63040" behindDoc="0" locked="0" layoutInCell="1" allowOverlap="1" wp14:anchorId="78C60CFF" wp14:editId="65054CF8">
                      <wp:simplePos x="0" y="0"/>
                      <wp:positionH relativeFrom="column">
                        <wp:posOffset>0</wp:posOffset>
                      </wp:positionH>
                      <wp:positionV relativeFrom="paragraph">
                        <wp:posOffset>0</wp:posOffset>
                      </wp:positionV>
                      <wp:extent cx="76200" cy="28575"/>
                      <wp:effectExtent l="19050" t="19050" r="19050" b="28575"/>
                      <wp:wrapNone/>
                      <wp:docPr id="199" name="Text Box 3696">
                        <a:extLst xmlns:a="http://schemas.openxmlformats.org/drawingml/2006/main">
                          <a:ext uri="{FF2B5EF4-FFF2-40B4-BE49-F238E27FC236}">
                            <a16:creationId xmlns:a16="http://schemas.microsoft.com/office/drawing/2014/main" id="{00000000-0008-0000-0000-0000C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CB03DB" id="Text Box 3696" o:spid="_x0000_s1026" type="#_x0000_t202" style="position:absolute;margin-left:0;margin-top:0;width:6pt;height:2.2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64064" behindDoc="0" locked="0" layoutInCell="1" allowOverlap="1" wp14:anchorId="60ED99DF" wp14:editId="23E96CB6">
                      <wp:simplePos x="0" y="0"/>
                      <wp:positionH relativeFrom="column">
                        <wp:posOffset>0</wp:posOffset>
                      </wp:positionH>
                      <wp:positionV relativeFrom="paragraph">
                        <wp:posOffset>0</wp:posOffset>
                      </wp:positionV>
                      <wp:extent cx="76200" cy="28575"/>
                      <wp:effectExtent l="19050" t="19050" r="19050" b="28575"/>
                      <wp:wrapNone/>
                      <wp:docPr id="200" name="Text Box 3695">
                        <a:extLst xmlns:a="http://schemas.openxmlformats.org/drawingml/2006/main">
                          <a:ext uri="{FF2B5EF4-FFF2-40B4-BE49-F238E27FC236}">
                            <a16:creationId xmlns:a16="http://schemas.microsoft.com/office/drawing/2014/main" id="{00000000-0008-0000-0000-0000C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BCADBD" id="Text Box 3695" o:spid="_x0000_s1026" type="#_x0000_t202" style="position:absolute;margin-left:0;margin-top:0;width:6pt;height:2.2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65088" behindDoc="0" locked="0" layoutInCell="1" allowOverlap="1" wp14:anchorId="1634EBB0" wp14:editId="7F50FF3B">
                      <wp:simplePos x="0" y="0"/>
                      <wp:positionH relativeFrom="column">
                        <wp:posOffset>0</wp:posOffset>
                      </wp:positionH>
                      <wp:positionV relativeFrom="paragraph">
                        <wp:posOffset>0</wp:posOffset>
                      </wp:positionV>
                      <wp:extent cx="76200" cy="28575"/>
                      <wp:effectExtent l="19050" t="19050" r="19050" b="28575"/>
                      <wp:wrapNone/>
                      <wp:docPr id="201" name="Text Box 3694">
                        <a:extLst xmlns:a="http://schemas.openxmlformats.org/drawingml/2006/main">
                          <a:ext uri="{FF2B5EF4-FFF2-40B4-BE49-F238E27FC236}">
                            <a16:creationId xmlns:a16="http://schemas.microsoft.com/office/drawing/2014/main" id="{00000000-0008-0000-0000-0000C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CB0667" id="Text Box 3694" o:spid="_x0000_s1026" type="#_x0000_t202" style="position:absolute;margin-left:0;margin-top:0;width:6pt;height:2.2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66112" behindDoc="0" locked="0" layoutInCell="1" allowOverlap="1" wp14:anchorId="07427317" wp14:editId="5E73AA3D">
                      <wp:simplePos x="0" y="0"/>
                      <wp:positionH relativeFrom="column">
                        <wp:posOffset>0</wp:posOffset>
                      </wp:positionH>
                      <wp:positionV relativeFrom="paragraph">
                        <wp:posOffset>0</wp:posOffset>
                      </wp:positionV>
                      <wp:extent cx="76200" cy="28575"/>
                      <wp:effectExtent l="19050" t="19050" r="19050" b="28575"/>
                      <wp:wrapNone/>
                      <wp:docPr id="202" name="Text Box 3693">
                        <a:extLst xmlns:a="http://schemas.openxmlformats.org/drawingml/2006/main">
                          <a:ext uri="{FF2B5EF4-FFF2-40B4-BE49-F238E27FC236}">
                            <a16:creationId xmlns:a16="http://schemas.microsoft.com/office/drawing/2014/main" id="{00000000-0008-0000-0000-0000C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9108B2" id="Text Box 3693" o:spid="_x0000_s1026" type="#_x0000_t202" style="position:absolute;margin-left:0;margin-top:0;width:6pt;height:2.2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67136" behindDoc="0" locked="0" layoutInCell="1" allowOverlap="1" wp14:anchorId="1B45FD05" wp14:editId="337CEBFA">
                      <wp:simplePos x="0" y="0"/>
                      <wp:positionH relativeFrom="column">
                        <wp:posOffset>0</wp:posOffset>
                      </wp:positionH>
                      <wp:positionV relativeFrom="paragraph">
                        <wp:posOffset>0</wp:posOffset>
                      </wp:positionV>
                      <wp:extent cx="76200" cy="28575"/>
                      <wp:effectExtent l="19050" t="19050" r="19050" b="28575"/>
                      <wp:wrapNone/>
                      <wp:docPr id="203" name="Text Box 3692">
                        <a:extLst xmlns:a="http://schemas.openxmlformats.org/drawingml/2006/main">
                          <a:ext uri="{FF2B5EF4-FFF2-40B4-BE49-F238E27FC236}">
                            <a16:creationId xmlns:a16="http://schemas.microsoft.com/office/drawing/2014/main" id="{00000000-0008-0000-0000-0000C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227F9" id="Text Box 3692" o:spid="_x0000_s1026" type="#_x0000_t202" style="position:absolute;margin-left:0;margin-top:0;width:6pt;height:2.2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68160" behindDoc="0" locked="0" layoutInCell="1" allowOverlap="1" wp14:anchorId="67085D1D" wp14:editId="14D66EFE">
                      <wp:simplePos x="0" y="0"/>
                      <wp:positionH relativeFrom="column">
                        <wp:posOffset>0</wp:posOffset>
                      </wp:positionH>
                      <wp:positionV relativeFrom="paragraph">
                        <wp:posOffset>0</wp:posOffset>
                      </wp:positionV>
                      <wp:extent cx="76200" cy="28575"/>
                      <wp:effectExtent l="19050" t="19050" r="19050" b="28575"/>
                      <wp:wrapNone/>
                      <wp:docPr id="204" name="Text Box 3691">
                        <a:extLst xmlns:a="http://schemas.openxmlformats.org/drawingml/2006/main">
                          <a:ext uri="{FF2B5EF4-FFF2-40B4-BE49-F238E27FC236}">
                            <a16:creationId xmlns:a16="http://schemas.microsoft.com/office/drawing/2014/main" id="{00000000-0008-0000-0000-0000C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858F86" id="Text Box 3691" o:spid="_x0000_s1026" type="#_x0000_t202" style="position:absolute;margin-left:0;margin-top:0;width:6pt;height:2.2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69184" behindDoc="0" locked="0" layoutInCell="1" allowOverlap="1" wp14:anchorId="46E9197F" wp14:editId="357239BF">
                      <wp:simplePos x="0" y="0"/>
                      <wp:positionH relativeFrom="column">
                        <wp:posOffset>0</wp:posOffset>
                      </wp:positionH>
                      <wp:positionV relativeFrom="paragraph">
                        <wp:posOffset>0</wp:posOffset>
                      </wp:positionV>
                      <wp:extent cx="76200" cy="28575"/>
                      <wp:effectExtent l="19050" t="19050" r="19050" b="28575"/>
                      <wp:wrapNone/>
                      <wp:docPr id="205" name="Text Box 3690">
                        <a:extLst xmlns:a="http://schemas.openxmlformats.org/drawingml/2006/main">
                          <a:ext uri="{FF2B5EF4-FFF2-40B4-BE49-F238E27FC236}">
                            <a16:creationId xmlns:a16="http://schemas.microsoft.com/office/drawing/2014/main" id="{00000000-0008-0000-0000-0000C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4E3E5" id="Text Box 3690" o:spid="_x0000_s1026" type="#_x0000_t202" style="position:absolute;margin-left:0;margin-top:0;width:6pt;height:2.2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70208" behindDoc="0" locked="0" layoutInCell="1" allowOverlap="1" wp14:anchorId="7783EF8E" wp14:editId="1E155D5B">
                      <wp:simplePos x="0" y="0"/>
                      <wp:positionH relativeFrom="column">
                        <wp:posOffset>0</wp:posOffset>
                      </wp:positionH>
                      <wp:positionV relativeFrom="paragraph">
                        <wp:posOffset>0</wp:posOffset>
                      </wp:positionV>
                      <wp:extent cx="76200" cy="28575"/>
                      <wp:effectExtent l="19050" t="19050" r="19050" b="28575"/>
                      <wp:wrapNone/>
                      <wp:docPr id="206" name="Text Box 3689">
                        <a:extLst xmlns:a="http://schemas.openxmlformats.org/drawingml/2006/main">
                          <a:ext uri="{FF2B5EF4-FFF2-40B4-BE49-F238E27FC236}">
                            <a16:creationId xmlns:a16="http://schemas.microsoft.com/office/drawing/2014/main" id="{00000000-0008-0000-0000-0000C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63B668" id="Text Box 3689" o:spid="_x0000_s1026" type="#_x0000_t202" style="position:absolute;margin-left:0;margin-top:0;width:6pt;height:2.2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71232" behindDoc="0" locked="0" layoutInCell="1" allowOverlap="1" wp14:anchorId="1B8A134C" wp14:editId="4A3999DD">
                      <wp:simplePos x="0" y="0"/>
                      <wp:positionH relativeFrom="column">
                        <wp:posOffset>0</wp:posOffset>
                      </wp:positionH>
                      <wp:positionV relativeFrom="paragraph">
                        <wp:posOffset>0</wp:posOffset>
                      </wp:positionV>
                      <wp:extent cx="76200" cy="28575"/>
                      <wp:effectExtent l="19050" t="19050" r="19050" b="28575"/>
                      <wp:wrapNone/>
                      <wp:docPr id="207" name="Text Box 3688">
                        <a:extLst xmlns:a="http://schemas.openxmlformats.org/drawingml/2006/main">
                          <a:ext uri="{FF2B5EF4-FFF2-40B4-BE49-F238E27FC236}">
                            <a16:creationId xmlns:a16="http://schemas.microsoft.com/office/drawing/2014/main" id="{00000000-0008-0000-0000-0000C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00A512" id="Text Box 3688" o:spid="_x0000_s1026" type="#_x0000_t202" style="position:absolute;margin-left:0;margin-top:0;width:6pt;height:2.25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72256" behindDoc="0" locked="0" layoutInCell="1" allowOverlap="1" wp14:anchorId="1B131611" wp14:editId="46C49322">
                      <wp:simplePos x="0" y="0"/>
                      <wp:positionH relativeFrom="column">
                        <wp:posOffset>0</wp:posOffset>
                      </wp:positionH>
                      <wp:positionV relativeFrom="paragraph">
                        <wp:posOffset>0</wp:posOffset>
                      </wp:positionV>
                      <wp:extent cx="76200" cy="28575"/>
                      <wp:effectExtent l="19050" t="19050" r="19050" b="28575"/>
                      <wp:wrapNone/>
                      <wp:docPr id="208" name="Text Box 3687">
                        <a:extLst xmlns:a="http://schemas.openxmlformats.org/drawingml/2006/main">
                          <a:ext uri="{FF2B5EF4-FFF2-40B4-BE49-F238E27FC236}">
                            <a16:creationId xmlns:a16="http://schemas.microsoft.com/office/drawing/2014/main" id="{00000000-0008-0000-0000-0000D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6770BB" id="Text Box 3687" o:spid="_x0000_s1026" type="#_x0000_t202" style="position:absolute;margin-left:0;margin-top:0;width:6pt;height:2.2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73280" behindDoc="0" locked="0" layoutInCell="1" allowOverlap="1" wp14:anchorId="46423A48" wp14:editId="14C0CB17">
                      <wp:simplePos x="0" y="0"/>
                      <wp:positionH relativeFrom="column">
                        <wp:posOffset>0</wp:posOffset>
                      </wp:positionH>
                      <wp:positionV relativeFrom="paragraph">
                        <wp:posOffset>0</wp:posOffset>
                      </wp:positionV>
                      <wp:extent cx="76200" cy="28575"/>
                      <wp:effectExtent l="19050" t="19050" r="19050" b="28575"/>
                      <wp:wrapNone/>
                      <wp:docPr id="209" name="Text Box 3686">
                        <a:extLst xmlns:a="http://schemas.openxmlformats.org/drawingml/2006/main">
                          <a:ext uri="{FF2B5EF4-FFF2-40B4-BE49-F238E27FC236}">
                            <a16:creationId xmlns:a16="http://schemas.microsoft.com/office/drawing/2014/main" id="{00000000-0008-0000-0000-0000D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FC0B25" id="Text Box 3686" o:spid="_x0000_s1026" type="#_x0000_t202" style="position:absolute;margin-left:0;margin-top:0;width:6pt;height:2.2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74304" behindDoc="0" locked="0" layoutInCell="1" allowOverlap="1" wp14:anchorId="75C2A728" wp14:editId="417936AA">
                      <wp:simplePos x="0" y="0"/>
                      <wp:positionH relativeFrom="column">
                        <wp:posOffset>0</wp:posOffset>
                      </wp:positionH>
                      <wp:positionV relativeFrom="paragraph">
                        <wp:posOffset>0</wp:posOffset>
                      </wp:positionV>
                      <wp:extent cx="76200" cy="28575"/>
                      <wp:effectExtent l="19050" t="19050" r="19050" b="28575"/>
                      <wp:wrapNone/>
                      <wp:docPr id="210" name="Text Box 3685">
                        <a:extLst xmlns:a="http://schemas.openxmlformats.org/drawingml/2006/main">
                          <a:ext uri="{FF2B5EF4-FFF2-40B4-BE49-F238E27FC236}">
                            <a16:creationId xmlns:a16="http://schemas.microsoft.com/office/drawing/2014/main" id="{00000000-0008-0000-0000-0000D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9EE279" id="Text Box 3685" o:spid="_x0000_s1026" type="#_x0000_t202" style="position:absolute;margin-left:0;margin-top:0;width:6pt;height:2.2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75328" behindDoc="0" locked="0" layoutInCell="1" allowOverlap="1" wp14:anchorId="4793A2EA" wp14:editId="433F4962">
                      <wp:simplePos x="0" y="0"/>
                      <wp:positionH relativeFrom="column">
                        <wp:posOffset>0</wp:posOffset>
                      </wp:positionH>
                      <wp:positionV relativeFrom="paragraph">
                        <wp:posOffset>0</wp:posOffset>
                      </wp:positionV>
                      <wp:extent cx="76200" cy="28575"/>
                      <wp:effectExtent l="19050" t="19050" r="19050" b="28575"/>
                      <wp:wrapNone/>
                      <wp:docPr id="211" name="Text Box 3684">
                        <a:extLst xmlns:a="http://schemas.openxmlformats.org/drawingml/2006/main">
                          <a:ext uri="{FF2B5EF4-FFF2-40B4-BE49-F238E27FC236}">
                            <a16:creationId xmlns:a16="http://schemas.microsoft.com/office/drawing/2014/main" id="{00000000-0008-0000-0000-0000D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F204F3" id="Text Box 3684" o:spid="_x0000_s1026" type="#_x0000_t202" style="position:absolute;margin-left:0;margin-top:0;width:6pt;height:2.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76352" behindDoc="0" locked="0" layoutInCell="1" allowOverlap="1" wp14:anchorId="05DDCEBE" wp14:editId="1004650D">
                      <wp:simplePos x="0" y="0"/>
                      <wp:positionH relativeFrom="column">
                        <wp:posOffset>0</wp:posOffset>
                      </wp:positionH>
                      <wp:positionV relativeFrom="paragraph">
                        <wp:posOffset>0</wp:posOffset>
                      </wp:positionV>
                      <wp:extent cx="76200" cy="28575"/>
                      <wp:effectExtent l="19050" t="19050" r="19050" b="28575"/>
                      <wp:wrapNone/>
                      <wp:docPr id="212" name="Text Box 3683">
                        <a:extLst xmlns:a="http://schemas.openxmlformats.org/drawingml/2006/main">
                          <a:ext uri="{FF2B5EF4-FFF2-40B4-BE49-F238E27FC236}">
                            <a16:creationId xmlns:a16="http://schemas.microsoft.com/office/drawing/2014/main" id="{00000000-0008-0000-0000-0000D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96341B" id="Text Box 3683" o:spid="_x0000_s1026" type="#_x0000_t202" style="position:absolute;margin-left:0;margin-top:0;width:6pt;height:2.2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77376" behindDoc="0" locked="0" layoutInCell="1" allowOverlap="1" wp14:anchorId="2950F96F" wp14:editId="19464AAA">
                      <wp:simplePos x="0" y="0"/>
                      <wp:positionH relativeFrom="column">
                        <wp:posOffset>0</wp:posOffset>
                      </wp:positionH>
                      <wp:positionV relativeFrom="paragraph">
                        <wp:posOffset>0</wp:posOffset>
                      </wp:positionV>
                      <wp:extent cx="76200" cy="28575"/>
                      <wp:effectExtent l="19050" t="19050" r="19050" b="28575"/>
                      <wp:wrapNone/>
                      <wp:docPr id="213" name="Text Box 3682">
                        <a:extLst xmlns:a="http://schemas.openxmlformats.org/drawingml/2006/main">
                          <a:ext uri="{FF2B5EF4-FFF2-40B4-BE49-F238E27FC236}">
                            <a16:creationId xmlns:a16="http://schemas.microsoft.com/office/drawing/2014/main" id="{00000000-0008-0000-0000-0000D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ABF586" id="Text Box 3682" o:spid="_x0000_s1026" type="#_x0000_t202" style="position:absolute;margin-left:0;margin-top:0;width:6pt;height:2.2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78400" behindDoc="0" locked="0" layoutInCell="1" allowOverlap="1" wp14:anchorId="227DE9D3" wp14:editId="600A9F1B">
                      <wp:simplePos x="0" y="0"/>
                      <wp:positionH relativeFrom="column">
                        <wp:posOffset>0</wp:posOffset>
                      </wp:positionH>
                      <wp:positionV relativeFrom="paragraph">
                        <wp:posOffset>0</wp:posOffset>
                      </wp:positionV>
                      <wp:extent cx="76200" cy="28575"/>
                      <wp:effectExtent l="19050" t="19050" r="19050" b="28575"/>
                      <wp:wrapNone/>
                      <wp:docPr id="214" name="Text Box 3681">
                        <a:extLst xmlns:a="http://schemas.openxmlformats.org/drawingml/2006/main">
                          <a:ext uri="{FF2B5EF4-FFF2-40B4-BE49-F238E27FC236}">
                            <a16:creationId xmlns:a16="http://schemas.microsoft.com/office/drawing/2014/main" id="{00000000-0008-0000-0000-0000D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C647D" id="Text Box 3681" o:spid="_x0000_s1026" type="#_x0000_t202" style="position:absolute;margin-left:0;margin-top:0;width:6pt;height:2.2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79424" behindDoc="0" locked="0" layoutInCell="1" allowOverlap="1" wp14:anchorId="537FF69A" wp14:editId="0C04AABF">
                      <wp:simplePos x="0" y="0"/>
                      <wp:positionH relativeFrom="column">
                        <wp:posOffset>0</wp:posOffset>
                      </wp:positionH>
                      <wp:positionV relativeFrom="paragraph">
                        <wp:posOffset>0</wp:posOffset>
                      </wp:positionV>
                      <wp:extent cx="76200" cy="28575"/>
                      <wp:effectExtent l="19050" t="19050" r="19050" b="28575"/>
                      <wp:wrapNone/>
                      <wp:docPr id="215" name="Text Box 3680">
                        <a:extLst xmlns:a="http://schemas.openxmlformats.org/drawingml/2006/main">
                          <a:ext uri="{FF2B5EF4-FFF2-40B4-BE49-F238E27FC236}">
                            <a16:creationId xmlns:a16="http://schemas.microsoft.com/office/drawing/2014/main" id="{00000000-0008-0000-0000-0000D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596D18" id="Text Box 3680" o:spid="_x0000_s1026" type="#_x0000_t202" style="position:absolute;margin-left:0;margin-top:0;width:6pt;height:2.25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80448" behindDoc="0" locked="0" layoutInCell="1" allowOverlap="1" wp14:anchorId="6F245F90" wp14:editId="2417B5B1">
                      <wp:simplePos x="0" y="0"/>
                      <wp:positionH relativeFrom="column">
                        <wp:posOffset>0</wp:posOffset>
                      </wp:positionH>
                      <wp:positionV relativeFrom="paragraph">
                        <wp:posOffset>0</wp:posOffset>
                      </wp:positionV>
                      <wp:extent cx="76200" cy="28575"/>
                      <wp:effectExtent l="19050" t="19050" r="19050" b="28575"/>
                      <wp:wrapNone/>
                      <wp:docPr id="216" name="Text Box 3679">
                        <a:extLst xmlns:a="http://schemas.openxmlformats.org/drawingml/2006/main">
                          <a:ext uri="{FF2B5EF4-FFF2-40B4-BE49-F238E27FC236}">
                            <a16:creationId xmlns:a16="http://schemas.microsoft.com/office/drawing/2014/main" id="{00000000-0008-0000-0000-0000D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F0744E" id="Text Box 3679" o:spid="_x0000_s1026" type="#_x0000_t202" style="position:absolute;margin-left:0;margin-top:0;width:6pt;height:2.25p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81472" behindDoc="0" locked="0" layoutInCell="1" allowOverlap="1" wp14:anchorId="61730D8C" wp14:editId="226FDD0A">
                      <wp:simplePos x="0" y="0"/>
                      <wp:positionH relativeFrom="column">
                        <wp:posOffset>0</wp:posOffset>
                      </wp:positionH>
                      <wp:positionV relativeFrom="paragraph">
                        <wp:posOffset>0</wp:posOffset>
                      </wp:positionV>
                      <wp:extent cx="76200" cy="28575"/>
                      <wp:effectExtent l="19050" t="19050" r="19050" b="28575"/>
                      <wp:wrapNone/>
                      <wp:docPr id="217" name="Text Box 3678">
                        <a:extLst xmlns:a="http://schemas.openxmlformats.org/drawingml/2006/main">
                          <a:ext uri="{FF2B5EF4-FFF2-40B4-BE49-F238E27FC236}">
                            <a16:creationId xmlns:a16="http://schemas.microsoft.com/office/drawing/2014/main" id="{00000000-0008-0000-0000-0000D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34A234" id="Text Box 3678" o:spid="_x0000_s1026" type="#_x0000_t202" style="position:absolute;margin-left:0;margin-top:0;width:6pt;height:2.25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82496" behindDoc="0" locked="0" layoutInCell="1" allowOverlap="1" wp14:anchorId="15DBA5FA" wp14:editId="3777200B">
                      <wp:simplePos x="0" y="0"/>
                      <wp:positionH relativeFrom="column">
                        <wp:posOffset>0</wp:posOffset>
                      </wp:positionH>
                      <wp:positionV relativeFrom="paragraph">
                        <wp:posOffset>0</wp:posOffset>
                      </wp:positionV>
                      <wp:extent cx="76200" cy="28575"/>
                      <wp:effectExtent l="19050" t="19050" r="19050" b="28575"/>
                      <wp:wrapNone/>
                      <wp:docPr id="218" name="Text Box 3677">
                        <a:extLst xmlns:a="http://schemas.openxmlformats.org/drawingml/2006/main">
                          <a:ext uri="{FF2B5EF4-FFF2-40B4-BE49-F238E27FC236}">
                            <a16:creationId xmlns:a16="http://schemas.microsoft.com/office/drawing/2014/main" id="{00000000-0008-0000-0000-0000D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5273B3" id="Text Box 3677" o:spid="_x0000_s1026" type="#_x0000_t202" style="position:absolute;margin-left:0;margin-top:0;width:6pt;height:2.25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83520" behindDoc="0" locked="0" layoutInCell="1" allowOverlap="1" wp14:anchorId="267B33CD" wp14:editId="5B681051">
                      <wp:simplePos x="0" y="0"/>
                      <wp:positionH relativeFrom="column">
                        <wp:posOffset>0</wp:posOffset>
                      </wp:positionH>
                      <wp:positionV relativeFrom="paragraph">
                        <wp:posOffset>0</wp:posOffset>
                      </wp:positionV>
                      <wp:extent cx="76200" cy="28575"/>
                      <wp:effectExtent l="19050" t="19050" r="19050" b="28575"/>
                      <wp:wrapNone/>
                      <wp:docPr id="219" name="Text Box 3676">
                        <a:extLst xmlns:a="http://schemas.openxmlformats.org/drawingml/2006/main">
                          <a:ext uri="{FF2B5EF4-FFF2-40B4-BE49-F238E27FC236}">
                            <a16:creationId xmlns:a16="http://schemas.microsoft.com/office/drawing/2014/main" id="{00000000-0008-0000-0000-0000D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B1600B" id="Text Box 3676" o:spid="_x0000_s1026" type="#_x0000_t202" style="position:absolute;margin-left:0;margin-top:0;width:6pt;height:2.2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84544" behindDoc="0" locked="0" layoutInCell="1" allowOverlap="1" wp14:anchorId="5F7EF9FD" wp14:editId="5544CDF3">
                      <wp:simplePos x="0" y="0"/>
                      <wp:positionH relativeFrom="column">
                        <wp:posOffset>0</wp:posOffset>
                      </wp:positionH>
                      <wp:positionV relativeFrom="paragraph">
                        <wp:posOffset>0</wp:posOffset>
                      </wp:positionV>
                      <wp:extent cx="76200" cy="28575"/>
                      <wp:effectExtent l="19050" t="19050" r="19050" b="28575"/>
                      <wp:wrapNone/>
                      <wp:docPr id="220" name="Text Box 3675">
                        <a:extLst xmlns:a="http://schemas.openxmlformats.org/drawingml/2006/main">
                          <a:ext uri="{FF2B5EF4-FFF2-40B4-BE49-F238E27FC236}">
                            <a16:creationId xmlns:a16="http://schemas.microsoft.com/office/drawing/2014/main" id="{00000000-0008-0000-0000-0000D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4B4E53" id="Text Box 3675" o:spid="_x0000_s1026" type="#_x0000_t202" style="position:absolute;margin-left:0;margin-top:0;width:6pt;height:2.25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85568" behindDoc="0" locked="0" layoutInCell="1" allowOverlap="1" wp14:anchorId="254959CB" wp14:editId="73FB27AE">
                      <wp:simplePos x="0" y="0"/>
                      <wp:positionH relativeFrom="column">
                        <wp:posOffset>0</wp:posOffset>
                      </wp:positionH>
                      <wp:positionV relativeFrom="paragraph">
                        <wp:posOffset>0</wp:posOffset>
                      </wp:positionV>
                      <wp:extent cx="76200" cy="28575"/>
                      <wp:effectExtent l="19050" t="19050" r="19050" b="28575"/>
                      <wp:wrapNone/>
                      <wp:docPr id="221" name="Text Box 3674">
                        <a:extLst xmlns:a="http://schemas.openxmlformats.org/drawingml/2006/main">
                          <a:ext uri="{FF2B5EF4-FFF2-40B4-BE49-F238E27FC236}">
                            <a16:creationId xmlns:a16="http://schemas.microsoft.com/office/drawing/2014/main" id="{00000000-0008-0000-0000-0000D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1E09F4" id="Text Box 3674" o:spid="_x0000_s1026" type="#_x0000_t202" style="position:absolute;margin-left:0;margin-top:0;width:6pt;height:2.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86592" behindDoc="0" locked="0" layoutInCell="1" allowOverlap="1" wp14:anchorId="0A069665" wp14:editId="432005A4">
                      <wp:simplePos x="0" y="0"/>
                      <wp:positionH relativeFrom="column">
                        <wp:posOffset>0</wp:posOffset>
                      </wp:positionH>
                      <wp:positionV relativeFrom="paragraph">
                        <wp:posOffset>0</wp:posOffset>
                      </wp:positionV>
                      <wp:extent cx="76200" cy="28575"/>
                      <wp:effectExtent l="19050" t="19050" r="19050" b="28575"/>
                      <wp:wrapNone/>
                      <wp:docPr id="222" name="Text Box 3673">
                        <a:extLst xmlns:a="http://schemas.openxmlformats.org/drawingml/2006/main">
                          <a:ext uri="{FF2B5EF4-FFF2-40B4-BE49-F238E27FC236}">
                            <a16:creationId xmlns:a16="http://schemas.microsoft.com/office/drawing/2014/main" id="{00000000-0008-0000-0000-0000D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49A927" id="Text Box 3673" o:spid="_x0000_s1026" type="#_x0000_t202" style="position:absolute;margin-left:0;margin-top:0;width:6pt;height:2.2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87616" behindDoc="0" locked="0" layoutInCell="1" allowOverlap="1" wp14:anchorId="39C44568" wp14:editId="02EC6B87">
                      <wp:simplePos x="0" y="0"/>
                      <wp:positionH relativeFrom="column">
                        <wp:posOffset>0</wp:posOffset>
                      </wp:positionH>
                      <wp:positionV relativeFrom="paragraph">
                        <wp:posOffset>0</wp:posOffset>
                      </wp:positionV>
                      <wp:extent cx="76200" cy="28575"/>
                      <wp:effectExtent l="19050" t="19050" r="19050" b="28575"/>
                      <wp:wrapNone/>
                      <wp:docPr id="223" name="Text Box 3672">
                        <a:extLst xmlns:a="http://schemas.openxmlformats.org/drawingml/2006/main">
                          <a:ext uri="{FF2B5EF4-FFF2-40B4-BE49-F238E27FC236}">
                            <a16:creationId xmlns:a16="http://schemas.microsoft.com/office/drawing/2014/main" id="{00000000-0008-0000-0000-0000D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7A5A4E" id="Text Box 3672" o:spid="_x0000_s1026" type="#_x0000_t202" style="position:absolute;margin-left:0;margin-top:0;width:6pt;height:2.25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88640" behindDoc="0" locked="0" layoutInCell="1" allowOverlap="1" wp14:anchorId="39A780C5" wp14:editId="6A423666">
                      <wp:simplePos x="0" y="0"/>
                      <wp:positionH relativeFrom="column">
                        <wp:posOffset>0</wp:posOffset>
                      </wp:positionH>
                      <wp:positionV relativeFrom="paragraph">
                        <wp:posOffset>0</wp:posOffset>
                      </wp:positionV>
                      <wp:extent cx="76200" cy="28575"/>
                      <wp:effectExtent l="19050" t="19050" r="19050" b="28575"/>
                      <wp:wrapNone/>
                      <wp:docPr id="224" name="Text Box 3671">
                        <a:extLst xmlns:a="http://schemas.openxmlformats.org/drawingml/2006/main">
                          <a:ext uri="{FF2B5EF4-FFF2-40B4-BE49-F238E27FC236}">
                            <a16:creationId xmlns:a16="http://schemas.microsoft.com/office/drawing/2014/main" id="{00000000-0008-0000-0000-0000E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6044E" id="Text Box 3671" o:spid="_x0000_s1026" type="#_x0000_t202" style="position:absolute;margin-left:0;margin-top:0;width:6pt;height:2.25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89664" behindDoc="0" locked="0" layoutInCell="1" allowOverlap="1" wp14:anchorId="6A03E52C" wp14:editId="320BD1D1">
                      <wp:simplePos x="0" y="0"/>
                      <wp:positionH relativeFrom="column">
                        <wp:posOffset>0</wp:posOffset>
                      </wp:positionH>
                      <wp:positionV relativeFrom="paragraph">
                        <wp:posOffset>0</wp:posOffset>
                      </wp:positionV>
                      <wp:extent cx="76200" cy="28575"/>
                      <wp:effectExtent l="19050" t="19050" r="19050" b="28575"/>
                      <wp:wrapNone/>
                      <wp:docPr id="225" name="Text Box 3670">
                        <a:extLst xmlns:a="http://schemas.openxmlformats.org/drawingml/2006/main">
                          <a:ext uri="{FF2B5EF4-FFF2-40B4-BE49-F238E27FC236}">
                            <a16:creationId xmlns:a16="http://schemas.microsoft.com/office/drawing/2014/main" id="{00000000-0008-0000-0000-0000E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D3CA12" id="Text Box 3670" o:spid="_x0000_s1026" type="#_x0000_t202" style="position:absolute;margin-left:0;margin-top:0;width:6pt;height:2.25pt;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90688" behindDoc="0" locked="0" layoutInCell="1" allowOverlap="1" wp14:anchorId="327BC07F" wp14:editId="345F253C">
                      <wp:simplePos x="0" y="0"/>
                      <wp:positionH relativeFrom="column">
                        <wp:posOffset>0</wp:posOffset>
                      </wp:positionH>
                      <wp:positionV relativeFrom="paragraph">
                        <wp:posOffset>0</wp:posOffset>
                      </wp:positionV>
                      <wp:extent cx="76200" cy="28575"/>
                      <wp:effectExtent l="19050" t="19050" r="19050" b="28575"/>
                      <wp:wrapNone/>
                      <wp:docPr id="226" name="Text Box 3669">
                        <a:extLst xmlns:a="http://schemas.openxmlformats.org/drawingml/2006/main">
                          <a:ext uri="{FF2B5EF4-FFF2-40B4-BE49-F238E27FC236}">
                            <a16:creationId xmlns:a16="http://schemas.microsoft.com/office/drawing/2014/main" id="{00000000-0008-0000-0000-0000E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FA60BC" id="Text Box 3669" o:spid="_x0000_s1026" type="#_x0000_t202" style="position:absolute;margin-left:0;margin-top:0;width:6pt;height:2.2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91712" behindDoc="0" locked="0" layoutInCell="1" allowOverlap="1" wp14:anchorId="5094971C" wp14:editId="548A1DF2">
                      <wp:simplePos x="0" y="0"/>
                      <wp:positionH relativeFrom="column">
                        <wp:posOffset>0</wp:posOffset>
                      </wp:positionH>
                      <wp:positionV relativeFrom="paragraph">
                        <wp:posOffset>0</wp:posOffset>
                      </wp:positionV>
                      <wp:extent cx="76200" cy="28575"/>
                      <wp:effectExtent l="19050" t="19050" r="19050" b="28575"/>
                      <wp:wrapNone/>
                      <wp:docPr id="227" name="Text Box 3668">
                        <a:extLst xmlns:a="http://schemas.openxmlformats.org/drawingml/2006/main">
                          <a:ext uri="{FF2B5EF4-FFF2-40B4-BE49-F238E27FC236}">
                            <a16:creationId xmlns:a16="http://schemas.microsoft.com/office/drawing/2014/main" id="{00000000-0008-0000-0000-0000E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1EE8C1" id="Text Box 3668" o:spid="_x0000_s1026" type="#_x0000_t202" style="position:absolute;margin-left:0;margin-top:0;width:6pt;height:2.2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92736" behindDoc="0" locked="0" layoutInCell="1" allowOverlap="1" wp14:anchorId="6F75F83E" wp14:editId="67636121">
                      <wp:simplePos x="0" y="0"/>
                      <wp:positionH relativeFrom="column">
                        <wp:posOffset>0</wp:posOffset>
                      </wp:positionH>
                      <wp:positionV relativeFrom="paragraph">
                        <wp:posOffset>0</wp:posOffset>
                      </wp:positionV>
                      <wp:extent cx="76200" cy="28575"/>
                      <wp:effectExtent l="19050" t="19050" r="19050" b="28575"/>
                      <wp:wrapNone/>
                      <wp:docPr id="228" name="Text Box 3667">
                        <a:extLst xmlns:a="http://schemas.openxmlformats.org/drawingml/2006/main">
                          <a:ext uri="{FF2B5EF4-FFF2-40B4-BE49-F238E27FC236}">
                            <a16:creationId xmlns:a16="http://schemas.microsoft.com/office/drawing/2014/main" id="{00000000-0008-0000-0000-0000E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C1603F" id="Text Box 3667" o:spid="_x0000_s1026" type="#_x0000_t202" style="position:absolute;margin-left:0;margin-top:0;width:6pt;height:2.2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93760" behindDoc="0" locked="0" layoutInCell="1" allowOverlap="1" wp14:anchorId="1BC15205" wp14:editId="35743E11">
                      <wp:simplePos x="0" y="0"/>
                      <wp:positionH relativeFrom="column">
                        <wp:posOffset>0</wp:posOffset>
                      </wp:positionH>
                      <wp:positionV relativeFrom="paragraph">
                        <wp:posOffset>0</wp:posOffset>
                      </wp:positionV>
                      <wp:extent cx="76200" cy="28575"/>
                      <wp:effectExtent l="19050" t="19050" r="19050" b="28575"/>
                      <wp:wrapNone/>
                      <wp:docPr id="229" name="Text Box 3666">
                        <a:extLst xmlns:a="http://schemas.openxmlformats.org/drawingml/2006/main">
                          <a:ext uri="{FF2B5EF4-FFF2-40B4-BE49-F238E27FC236}">
                            <a16:creationId xmlns:a16="http://schemas.microsoft.com/office/drawing/2014/main" id="{00000000-0008-0000-0000-0000E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ACDDC7" id="Text Box 3666" o:spid="_x0000_s1026" type="#_x0000_t202" style="position:absolute;margin-left:0;margin-top:0;width:6pt;height:2.25pt;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94784" behindDoc="0" locked="0" layoutInCell="1" allowOverlap="1" wp14:anchorId="62744814" wp14:editId="24DC132D">
                      <wp:simplePos x="0" y="0"/>
                      <wp:positionH relativeFrom="column">
                        <wp:posOffset>0</wp:posOffset>
                      </wp:positionH>
                      <wp:positionV relativeFrom="paragraph">
                        <wp:posOffset>0</wp:posOffset>
                      </wp:positionV>
                      <wp:extent cx="76200" cy="28575"/>
                      <wp:effectExtent l="19050" t="19050" r="19050" b="28575"/>
                      <wp:wrapNone/>
                      <wp:docPr id="230" name="Text Box 3665">
                        <a:extLst xmlns:a="http://schemas.openxmlformats.org/drawingml/2006/main">
                          <a:ext uri="{FF2B5EF4-FFF2-40B4-BE49-F238E27FC236}">
                            <a16:creationId xmlns:a16="http://schemas.microsoft.com/office/drawing/2014/main" id="{00000000-0008-0000-0000-0000E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033C2" id="Text Box 3665" o:spid="_x0000_s1026" type="#_x0000_t202" style="position:absolute;margin-left:0;margin-top:0;width:6pt;height:2.25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95808" behindDoc="0" locked="0" layoutInCell="1" allowOverlap="1" wp14:anchorId="21FE254C" wp14:editId="1CC4E0CF">
                      <wp:simplePos x="0" y="0"/>
                      <wp:positionH relativeFrom="column">
                        <wp:posOffset>0</wp:posOffset>
                      </wp:positionH>
                      <wp:positionV relativeFrom="paragraph">
                        <wp:posOffset>0</wp:posOffset>
                      </wp:positionV>
                      <wp:extent cx="76200" cy="28575"/>
                      <wp:effectExtent l="19050" t="19050" r="19050" b="28575"/>
                      <wp:wrapNone/>
                      <wp:docPr id="231" name="Text Box 3664">
                        <a:extLst xmlns:a="http://schemas.openxmlformats.org/drawingml/2006/main">
                          <a:ext uri="{FF2B5EF4-FFF2-40B4-BE49-F238E27FC236}">
                            <a16:creationId xmlns:a16="http://schemas.microsoft.com/office/drawing/2014/main" id="{00000000-0008-0000-0000-0000E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20A43F" id="Text Box 3664" o:spid="_x0000_s1026" type="#_x0000_t202" style="position:absolute;margin-left:0;margin-top:0;width:6pt;height:2.2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96832" behindDoc="0" locked="0" layoutInCell="1" allowOverlap="1" wp14:anchorId="2DE99C04" wp14:editId="3CEFA14B">
                      <wp:simplePos x="0" y="0"/>
                      <wp:positionH relativeFrom="column">
                        <wp:posOffset>0</wp:posOffset>
                      </wp:positionH>
                      <wp:positionV relativeFrom="paragraph">
                        <wp:posOffset>0</wp:posOffset>
                      </wp:positionV>
                      <wp:extent cx="76200" cy="28575"/>
                      <wp:effectExtent l="19050" t="19050" r="19050" b="28575"/>
                      <wp:wrapNone/>
                      <wp:docPr id="232" name="Text Box 3663">
                        <a:extLst xmlns:a="http://schemas.openxmlformats.org/drawingml/2006/main">
                          <a:ext uri="{FF2B5EF4-FFF2-40B4-BE49-F238E27FC236}">
                            <a16:creationId xmlns:a16="http://schemas.microsoft.com/office/drawing/2014/main" id="{00000000-0008-0000-0000-0000E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6D3919" id="Text Box 3663" o:spid="_x0000_s1026" type="#_x0000_t202" style="position:absolute;margin-left:0;margin-top:0;width:6pt;height:2.2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97856" behindDoc="0" locked="0" layoutInCell="1" allowOverlap="1" wp14:anchorId="76132343" wp14:editId="4538075B">
                      <wp:simplePos x="0" y="0"/>
                      <wp:positionH relativeFrom="column">
                        <wp:posOffset>0</wp:posOffset>
                      </wp:positionH>
                      <wp:positionV relativeFrom="paragraph">
                        <wp:posOffset>0</wp:posOffset>
                      </wp:positionV>
                      <wp:extent cx="76200" cy="28575"/>
                      <wp:effectExtent l="19050" t="19050" r="19050" b="28575"/>
                      <wp:wrapNone/>
                      <wp:docPr id="233" name="Text Box 3662">
                        <a:extLst xmlns:a="http://schemas.openxmlformats.org/drawingml/2006/main">
                          <a:ext uri="{FF2B5EF4-FFF2-40B4-BE49-F238E27FC236}">
                            <a16:creationId xmlns:a16="http://schemas.microsoft.com/office/drawing/2014/main" id="{00000000-0008-0000-0000-0000E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3A7D9B" id="Text Box 3662" o:spid="_x0000_s1026" type="#_x0000_t202" style="position:absolute;margin-left:0;margin-top:0;width:6pt;height:2.2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98880" behindDoc="0" locked="0" layoutInCell="1" allowOverlap="1" wp14:anchorId="573CAB10" wp14:editId="15AE3E07">
                      <wp:simplePos x="0" y="0"/>
                      <wp:positionH relativeFrom="column">
                        <wp:posOffset>0</wp:posOffset>
                      </wp:positionH>
                      <wp:positionV relativeFrom="paragraph">
                        <wp:posOffset>0</wp:posOffset>
                      </wp:positionV>
                      <wp:extent cx="76200" cy="28575"/>
                      <wp:effectExtent l="19050" t="19050" r="19050" b="28575"/>
                      <wp:wrapNone/>
                      <wp:docPr id="234" name="Text Box 3661">
                        <a:extLst xmlns:a="http://schemas.openxmlformats.org/drawingml/2006/main">
                          <a:ext uri="{FF2B5EF4-FFF2-40B4-BE49-F238E27FC236}">
                            <a16:creationId xmlns:a16="http://schemas.microsoft.com/office/drawing/2014/main" id="{00000000-0008-0000-0000-0000E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28331C" id="Text Box 3661" o:spid="_x0000_s1026" type="#_x0000_t202" style="position:absolute;margin-left:0;margin-top:0;width:6pt;height:2.2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899904" behindDoc="0" locked="0" layoutInCell="1" allowOverlap="1" wp14:anchorId="4D7B6A0A" wp14:editId="34E8CFF1">
                      <wp:simplePos x="0" y="0"/>
                      <wp:positionH relativeFrom="column">
                        <wp:posOffset>0</wp:posOffset>
                      </wp:positionH>
                      <wp:positionV relativeFrom="paragraph">
                        <wp:posOffset>0</wp:posOffset>
                      </wp:positionV>
                      <wp:extent cx="76200" cy="28575"/>
                      <wp:effectExtent l="19050" t="19050" r="19050" b="28575"/>
                      <wp:wrapNone/>
                      <wp:docPr id="235" name="Text Box 3660">
                        <a:extLst xmlns:a="http://schemas.openxmlformats.org/drawingml/2006/main">
                          <a:ext uri="{FF2B5EF4-FFF2-40B4-BE49-F238E27FC236}">
                            <a16:creationId xmlns:a16="http://schemas.microsoft.com/office/drawing/2014/main" id="{00000000-0008-0000-0000-0000E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140083" id="Text Box 3660" o:spid="_x0000_s1026" type="#_x0000_t202" style="position:absolute;margin-left:0;margin-top:0;width:6pt;height:2.2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00928" behindDoc="0" locked="0" layoutInCell="1" allowOverlap="1" wp14:anchorId="129FEAAF" wp14:editId="486CDAB7">
                      <wp:simplePos x="0" y="0"/>
                      <wp:positionH relativeFrom="column">
                        <wp:posOffset>0</wp:posOffset>
                      </wp:positionH>
                      <wp:positionV relativeFrom="paragraph">
                        <wp:posOffset>0</wp:posOffset>
                      </wp:positionV>
                      <wp:extent cx="76200" cy="28575"/>
                      <wp:effectExtent l="19050" t="19050" r="19050" b="28575"/>
                      <wp:wrapNone/>
                      <wp:docPr id="236" name="Text Box 3659">
                        <a:extLst xmlns:a="http://schemas.openxmlformats.org/drawingml/2006/main">
                          <a:ext uri="{FF2B5EF4-FFF2-40B4-BE49-F238E27FC236}">
                            <a16:creationId xmlns:a16="http://schemas.microsoft.com/office/drawing/2014/main" id="{00000000-0008-0000-0000-0000E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7D3827" id="Text Box 3659" o:spid="_x0000_s1026" type="#_x0000_t202" style="position:absolute;margin-left:0;margin-top:0;width:6pt;height:2.2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01952" behindDoc="0" locked="0" layoutInCell="1" allowOverlap="1" wp14:anchorId="1BFB0861" wp14:editId="249C23EE">
                      <wp:simplePos x="0" y="0"/>
                      <wp:positionH relativeFrom="column">
                        <wp:posOffset>0</wp:posOffset>
                      </wp:positionH>
                      <wp:positionV relativeFrom="paragraph">
                        <wp:posOffset>0</wp:posOffset>
                      </wp:positionV>
                      <wp:extent cx="76200" cy="28575"/>
                      <wp:effectExtent l="19050" t="19050" r="19050" b="28575"/>
                      <wp:wrapNone/>
                      <wp:docPr id="237" name="Text Box 3658">
                        <a:extLst xmlns:a="http://schemas.openxmlformats.org/drawingml/2006/main">
                          <a:ext uri="{FF2B5EF4-FFF2-40B4-BE49-F238E27FC236}">
                            <a16:creationId xmlns:a16="http://schemas.microsoft.com/office/drawing/2014/main" id="{00000000-0008-0000-0000-0000E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669018" id="Text Box 3658" o:spid="_x0000_s1026" type="#_x0000_t202" style="position:absolute;margin-left:0;margin-top:0;width:6pt;height:2.2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02976" behindDoc="0" locked="0" layoutInCell="1" allowOverlap="1" wp14:anchorId="087D2BB0" wp14:editId="1151F105">
                      <wp:simplePos x="0" y="0"/>
                      <wp:positionH relativeFrom="column">
                        <wp:posOffset>0</wp:posOffset>
                      </wp:positionH>
                      <wp:positionV relativeFrom="paragraph">
                        <wp:posOffset>0</wp:posOffset>
                      </wp:positionV>
                      <wp:extent cx="76200" cy="28575"/>
                      <wp:effectExtent l="19050" t="19050" r="19050" b="28575"/>
                      <wp:wrapNone/>
                      <wp:docPr id="238" name="Text Box 3657">
                        <a:extLst xmlns:a="http://schemas.openxmlformats.org/drawingml/2006/main">
                          <a:ext uri="{FF2B5EF4-FFF2-40B4-BE49-F238E27FC236}">
                            <a16:creationId xmlns:a16="http://schemas.microsoft.com/office/drawing/2014/main" id="{00000000-0008-0000-0000-0000E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23B223" id="Text Box 3657" o:spid="_x0000_s1026" type="#_x0000_t202" style="position:absolute;margin-left:0;margin-top:0;width:6pt;height:2.2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04000" behindDoc="0" locked="0" layoutInCell="1" allowOverlap="1" wp14:anchorId="4501A620" wp14:editId="1C3546EE">
                      <wp:simplePos x="0" y="0"/>
                      <wp:positionH relativeFrom="column">
                        <wp:posOffset>0</wp:posOffset>
                      </wp:positionH>
                      <wp:positionV relativeFrom="paragraph">
                        <wp:posOffset>0</wp:posOffset>
                      </wp:positionV>
                      <wp:extent cx="76200" cy="28575"/>
                      <wp:effectExtent l="19050" t="19050" r="19050" b="28575"/>
                      <wp:wrapNone/>
                      <wp:docPr id="239" name="Text Box 3656">
                        <a:extLst xmlns:a="http://schemas.openxmlformats.org/drawingml/2006/main">
                          <a:ext uri="{FF2B5EF4-FFF2-40B4-BE49-F238E27FC236}">
                            <a16:creationId xmlns:a16="http://schemas.microsoft.com/office/drawing/2014/main" id="{00000000-0008-0000-0000-0000E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CA94EF" id="Text Box 3656" o:spid="_x0000_s1026" type="#_x0000_t202" style="position:absolute;margin-left:0;margin-top:0;width:6pt;height:2.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05024" behindDoc="0" locked="0" layoutInCell="1" allowOverlap="1" wp14:anchorId="6B4EF363" wp14:editId="5DE401E6">
                      <wp:simplePos x="0" y="0"/>
                      <wp:positionH relativeFrom="column">
                        <wp:posOffset>0</wp:posOffset>
                      </wp:positionH>
                      <wp:positionV relativeFrom="paragraph">
                        <wp:posOffset>0</wp:posOffset>
                      </wp:positionV>
                      <wp:extent cx="76200" cy="28575"/>
                      <wp:effectExtent l="19050" t="19050" r="19050" b="28575"/>
                      <wp:wrapNone/>
                      <wp:docPr id="240" name="Text Box 3655">
                        <a:extLst xmlns:a="http://schemas.openxmlformats.org/drawingml/2006/main">
                          <a:ext uri="{FF2B5EF4-FFF2-40B4-BE49-F238E27FC236}">
                            <a16:creationId xmlns:a16="http://schemas.microsoft.com/office/drawing/2014/main" id="{00000000-0008-0000-0000-0000F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70069C" id="Text Box 3655" o:spid="_x0000_s1026" type="#_x0000_t202" style="position:absolute;margin-left:0;margin-top:0;width:6pt;height:2.2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06048" behindDoc="0" locked="0" layoutInCell="1" allowOverlap="1" wp14:anchorId="4EDC0E08" wp14:editId="3BE98358">
                      <wp:simplePos x="0" y="0"/>
                      <wp:positionH relativeFrom="column">
                        <wp:posOffset>0</wp:posOffset>
                      </wp:positionH>
                      <wp:positionV relativeFrom="paragraph">
                        <wp:posOffset>0</wp:posOffset>
                      </wp:positionV>
                      <wp:extent cx="76200" cy="28575"/>
                      <wp:effectExtent l="19050" t="19050" r="19050" b="28575"/>
                      <wp:wrapNone/>
                      <wp:docPr id="241" name="Text Box 3654">
                        <a:extLst xmlns:a="http://schemas.openxmlformats.org/drawingml/2006/main">
                          <a:ext uri="{FF2B5EF4-FFF2-40B4-BE49-F238E27FC236}">
                            <a16:creationId xmlns:a16="http://schemas.microsoft.com/office/drawing/2014/main" id="{00000000-0008-0000-0000-0000F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B16851" id="Text Box 3654" o:spid="_x0000_s1026" type="#_x0000_t202" style="position:absolute;margin-left:0;margin-top:0;width:6pt;height:2.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07072" behindDoc="0" locked="0" layoutInCell="1" allowOverlap="1" wp14:anchorId="6B13267D" wp14:editId="30AF3B22">
                      <wp:simplePos x="0" y="0"/>
                      <wp:positionH relativeFrom="column">
                        <wp:posOffset>0</wp:posOffset>
                      </wp:positionH>
                      <wp:positionV relativeFrom="paragraph">
                        <wp:posOffset>0</wp:posOffset>
                      </wp:positionV>
                      <wp:extent cx="76200" cy="28575"/>
                      <wp:effectExtent l="19050" t="19050" r="19050" b="28575"/>
                      <wp:wrapNone/>
                      <wp:docPr id="242" name="Text Box 3653">
                        <a:extLst xmlns:a="http://schemas.openxmlformats.org/drawingml/2006/main">
                          <a:ext uri="{FF2B5EF4-FFF2-40B4-BE49-F238E27FC236}">
                            <a16:creationId xmlns:a16="http://schemas.microsoft.com/office/drawing/2014/main" id="{00000000-0008-0000-0000-0000F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F6A6A4" id="Text Box 3653" o:spid="_x0000_s1026" type="#_x0000_t202" style="position:absolute;margin-left:0;margin-top:0;width:6pt;height:2.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08096" behindDoc="0" locked="0" layoutInCell="1" allowOverlap="1" wp14:anchorId="58B88497" wp14:editId="1D6E1D63">
                      <wp:simplePos x="0" y="0"/>
                      <wp:positionH relativeFrom="column">
                        <wp:posOffset>0</wp:posOffset>
                      </wp:positionH>
                      <wp:positionV relativeFrom="paragraph">
                        <wp:posOffset>0</wp:posOffset>
                      </wp:positionV>
                      <wp:extent cx="76200" cy="28575"/>
                      <wp:effectExtent l="19050" t="19050" r="19050" b="28575"/>
                      <wp:wrapNone/>
                      <wp:docPr id="243" name="Text Box 3652">
                        <a:extLst xmlns:a="http://schemas.openxmlformats.org/drawingml/2006/main">
                          <a:ext uri="{FF2B5EF4-FFF2-40B4-BE49-F238E27FC236}">
                            <a16:creationId xmlns:a16="http://schemas.microsoft.com/office/drawing/2014/main" id="{00000000-0008-0000-0000-0000F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E3E23D" id="Text Box 3652" o:spid="_x0000_s1026" type="#_x0000_t202" style="position:absolute;margin-left:0;margin-top:0;width:6pt;height:2.25pt;z-index:2519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09120" behindDoc="0" locked="0" layoutInCell="1" allowOverlap="1" wp14:anchorId="39C3865F" wp14:editId="4D6115D1">
                      <wp:simplePos x="0" y="0"/>
                      <wp:positionH relativeFrom="column">
                        <wp:posOffset>0</wp:posOffset>
                      </wp:positionH>
                      <wp:positionV relativeFrom="paragraph">
                        <wp:posOffset>0</wp:posOffset>
                      </wp:positionV>
                      <wp:extent cx="76200" cy="28575"/>
                      <wp:effectExtent l="19050" t="19050" r="19050" b="28575"/>
                      <wp:wrapNone/>
                      <wp:docPr id="244" name="Text Box 3651">
                        <a:extLst xmlns:a="http://schemas.openxmlformats.org/drawingml/2006/main">
                          <a:ext uri="{FF2B5EF4-FFF2-40B4-BE49-F238E27FC236}">
                            <a16:creationId xmlns:a16="http://schemas.microsoft.com/office/drawing/2014/main" id="{00000000-0008-0000-0000-0000F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CA3F18" id="Text Box 3651" o:spid="_x0000_s1026" type="#_x0000_t202" style="position:absolute;margin-left:0;margin-top:0;width:6pt;height:2.2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10144" behindDoc="0" locked="0" layoutInCell="1" allowOverlap="1" wp14:anchorId="1D06CB79" wp14:editId="774E35C4">
                      <wp:simplePos x="0" y="0"/>
                      <wp:positionH relativeFrom="column">
                        <wp:posOffset>0</wp:posOffset>
                      </wp:positionH>
                      <wp:positionV relativeFrom="paragraph">
                        <wp:posOffset>0</wp:posOffset>
                      </wp:positionV>
                      <wp:extent cx="76200" cy="28575"/>
                      <wp:effectExtent l="19050" t="19050" r="19050" b="28575"/>
                      <wp:wrapNone/>
                      <wp:docPr id="245" name="Text Box 3650">
                        <a:extLst xmlns:a="http://schemas.openxmlformats.org/drawingml/2006/main">
                          <a:ext uri="{FF2B5EF4-FFF2-40B4-BE49-F238E27FC236}">
                            <a16:creationId xmlns:a16="http://schemas.microsoft.com/office/drawing/2014/main" id="{00000000-0008-0000-0000-0000F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1600C3" id="Text Box 3650" o:spid="_x0000_s1026" type="#_x0000_t202" style="position:absolute;margin-left:0;margin-top:0;width:6pt;height:2.2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11168" behindDoc="0" locked="0" layoutInCell="1" allowOverlap="1" wp14:anchorId="28B89615" wp14:editId="50D6455E">
                      <wp:simplePos x="0" y="0"/>
                      <wp:positionH relativeFrom="column">
                        <wp:posOffset>0</wp:posOffset>
                      </wp:positionH>
                      <wp:positionV relativeFrom="paragraph">
                        <wp:posOffset>0</wp:posOffset>
                      </wp:positionV>
                      <wp:extent cx="76200" cy="28575"/>
                      <wp:effectExtent l="19050" t="19050" r="19050" b="28575"/>
                      <wp:wrapNone/>
                      <wp:docPr id="246" name="Text Box 3649">
                        <a:extLst xmlns:a="http://schemas.openxmlformats.org/drawingml/2006/main">
                          <a:ext uri="{FF2B5EF4-FFF2-40B4-BE49-F238E27FC236}">
                            <a16:creationId xmlns:a16="http://schemas.microsoft.com/office/drawing/2014/main" id="{00000000-0008-0000-0000-0000F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512C81" id="Text Box 3649" o:spid="_x0000_s1026" type="#_x0000_t202" style="position:absolute;margin-left:0;margin-top:0;width:6pt;height:2.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12192" behindDoc="0" locked="0" layoutInCell="1" allowOverlap="1" wp14:anchorId="4C627527" wp14:editId="67BC902A">
                      <wp:simplePos x="0" y="0"/>
                      <wp:positionH relativeFrom="column">
                        <wp:posOffset>0</wp:posOffset>
                      </wp:positionH>
                      <wp:positionV relativeFrom="paragraph">
                        <wp:posOffset>0</wp:posOffset>
                      </wp:positionV>
                      <wp:extent cx="76200" cy="28575"/>
                      <wp:effectExtent l="19050" t="19050" r="19050" b="28575"/>
                      <wp:wrapNone/>
                      <wp:docPr id="247" name="Text Box 3648">
                        <a:extLst xmlns:a="http://schemas.openxmlformats.org/drawingml/2006/main">
                          <a:ext uri="{FF2B5EF4-FFF2-40B4-BE49-F238E27FC236}">
                            <a16:creationId xmlns:a16="http://schemas.microsoft.com/office/drawing/2014/main" id="{00000000-0008-0000-0000-0000F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83B77D" id="Text Box 3648" o:spid="_x0000_s1026" type="#_x0000_t202" style="position:absolute;margin-left:0;margin-top:0;width:6pt;height:2.25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13216" behindDoc="0" locked="0" layoutInCell="1" allowOverlap="1" wp14:anchorId="7835249E" wp14:editId="5AFA57D2">
                      <wp:simplePos x="0" y="0"/>
                      <wp:positionH relativeFrom="column">
                        <wp:posOffset>0</wp:posOffset>
                      </wp:positionH>
                      <wp:positionV relativeFrom="paragraph">
                        <wp:posOffset>0</wp:posOffset>
                      </wp:positionV>
                      <wp:extent cx="76200" cy="28575"/>
                      <wp:effectExtent l="19050" t="19050" r="19050" b="28575"/>
                      <wp:wrapNone/>
                      <wp:docPr id="248" name="Text Box 3647">
                        <a:extLst xmlns:a="http://schemas.openxmlformats.org/drawingml/2006/main">
                          <a:ext uri="{FF2B5EF4-FFF2-40B4-BE49-F238E27FC236}">
                            <a16:creationId xmlns:a16="http://schemas.microsoft.com/office/drawing/2014/main" id="{00000000-0008-0000-0000-0000F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7C63FD" id="Text Box 3647" o:spid="_x0000_s1026" type="#_x0000_t202" style="position:absolute;margin-left:0;margin-top:0;width:6pt;height:2.25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14240" behindDoc="0" locked="0" layoutInCell="1" allowOverlap="1" wp14:anchorId="29CABE3B" wp14:editId="374122B5">
                      <wp:simplePos x="0" y="0"/>
                      <wp:positionH relativeFrom="column">
                        <wp:posOffset>0</wp:posOffset>
                      </wp:positionH>
                      <wp:positionV relativeFrom="paragraph">
                        <wp:posOffset>0</wp:posOffset>
                      </wp:positionV>
                      <wp:extent cx="76200" cy="28575"/>
                      <wp:effectExtent l="19050" t="19050" r="19050" b="28575"/>
                      <wp:wrapNone/>
                      <wp:docPr id="249" name="Text Box 3646">
                        <a:extLst xmlns:a="http://schemas.openxmlformats.org/drawingml/2006/main">
                          <a:ext uri="{FF2B5EF4-FFF2-40B4-BE49-F238E27FC236}">
                            <a16:creationId xmlns:a16="http://schemas.microsoft.com/office/drawing/2014/main" id="{00000000-0008-0000-0000-0000F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51E67B" id="Text Box 3646" o:spid="_x0000_s1026" type="#_x0000_t202" style="position:absolute;margin-left:0;margin-top:0;width:6pt;height:2.25pt;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15264" behindDoc="0" locked="0" layoutInCell="1" allowOverlap="1" wp14:anchorId="61F0A896" wp14:editId="2DE0B1A0">
                      <wp:simplePos x="0" y="0"/>
                      <wp:positionH relativeFrom="column">
                        <wp:posOffset>0</wp:posOffset>
                      </wp:positionH>
                      <wp:positionV relativeFrom="paragraph">
                        <wp:posOffset>0</wp:posOffset>
                      </wp:positionV>
                      <wp:extent cx="76200" cy="28575"/>
                      <wp:effectExtent l="19050" t="19050" r="19050" b="28575"/>
                      <wp:wrapNone/>
                      <wp:docPr id="250" name="Text Box 3645">
                        <a:extLst xmlns:a="http://schemas.openxmlformats.org/drawingml/2006/main">
                          <a:ext uri="{FF2B5EF4-FFF2-40B4-BE49-F238E27FC236}">
                            <a16:creationId xmlns:a16="http://schemas.microsoft.com/office/drawing/2014/main" id="{00000000-0008-0000-0000-0000F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61BB4A" id="Text Box 3645" o:spid="_x0000_s1026" type="#_x0000_t202" style="position:absolute;margin-left:0;margin-top:0;width:6pt;height:2.25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16288" behindDoc="0" locked="0" layoutInCell="1" allowOverlap="1" wp14:anchorId="68806372" wp14:editId="6A281634">
                      <wp:simplePos x="0" y="0"/>
                      <wp:positionH relativeFrom="column">
                        <wp:posOffset>0</wp:posOffset>
                      </wp:positionH>
                      <wp:positionV relativeFrom="paragraph">
                        <wp:posOffset>0</wp:posOffset>
                      </wp:positionV>
                      <wp:extent cx="76200" cy="28575"/>
                      <wp:effectExtent l="19050" t="19050" r="19050" b="28575"/>
                      <wp:wrapNone/>
                      <wp:docPr id="251" name="Text Box 3644">
                        <a:extLst xmlns:a="http://schemas.openxmlformats.org/drawingml/2006/main">
                          <a:ext uri="{FF2B5EF4-FFF2-40B4-BE49-F238E27FC236}">
                            <a16:creationId xmlns:a16="http://schemas.microsoft.com/office/drawing/2014/main" id="{00000000-0008-0000-0000-0000F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99BE50" id="Text Box 3644" o:spid="_x0000_s1026" type="#_x0000_t202" style="position:absolute;margin-left:0;margin-top:0;width:6pt;height:2.25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17312" behindDoc="0" locked="0" layoutInCell="1" allowOverlap="1" wp14:anchorId="20740E44" wp14:editId="1CB493E6">
                      <wp:simplePos x="0" y="0"/>
                      <wp:positionH relativeFrom="column">
                        <wp:posOffset>0</wp:posOffset>
                      </wp:positionH>
                      <wp:positionV relativeFrom="paragraph">
                        <wp:posOffset>0</wp:posOffset>
                      </wp:positionV>
                      <wp:extent cx="76200" cy="28575"/>
                      <wp:effectExtent l="19050" t="19050" r="19050" b="28575"/>
                      <wp:wrapNone/>
                      <wp:docPr id="252" name="Text Box 3643">
                        <a:extLst xmlns:a="http://schemas.openxmlformats.org/drawingml/2006/main">
                          <a:ext uri="{FF2B5EF4-FFF2-40B4-BE49-F238E27FC236}">
                            <a16:creationId xmlns:a16="http://schemas.microsoft.com/office/drawing/2014/main" id="{00000000-0008-0000-0000-0000F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05A2DA" id="Text Box 3643" o:spid="_x0000_s1026" type="#_x0000_t202" style="position:absolute;margin-left:0;margin-top:0;width:6pt;height:2.2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18336" behindDoc="0" locked="0" layoutInCell="1" allowOverlap="1" wp14:anchorId="1F54183A" wp14:editId="63621705">
                      <wp:simplePos x="0" y="0"/>
                      <wp:positionH relativeFrom="column">
                        <wp:posOffset>0</wp:posOffset>
                      </wp:positionH>
                      <wp:positionV relativeFrom="paragraph">
                        <wp:posOffset>0</wp:posOffset>
                      </wp:positionV>
                      <wp:extent cx="76200" cy="28575"/>
                      <wp:effectExtent l="19050" t="19050" r="19050" b="28575"/>
                      <wp:wrapNone/>
                      <wp:docPr id="253" name="Text Box 3642">
                        <a:extLst xmlns:a="http://schemas.openxmlformats.org/drawingml/2006/main">
                          <a:ext uri="{FF2B5EF4-FFF2-40B4-BE49-F238E27FC236}">
                            <a16:creationId xmlns:a16="http://schemas.microsoft.com/office/drawing/2014/main" id="{00000000-0008-0000-0000-0000F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ABA775" id="Text Box 3642" o:spid="_x0000_s1026" type="#_x0000_t202" style="position:absolute;margin-left:0;margin-top:0;width:6pt;height:2.2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19360" behindDoc="0" locked="0" layoutInCell="1" allowOverlap="1" wp14:anchorId="78323485" wp14:editId="472B4FA9">
                      <wp:simplePos x="0" y="0"/>
                      <wp:positionH relativeFrom="column">
                        <wp:posOffset>0</wp:posOffset>
                      </wp:positionH>
                      <wp:positionV relativeFrom="paragraph">
                        <wp:posOffset>0</wp:posOffset>
                      </wp:positionV>
                      <wp:extent cx="76200" cy="28575"/>
                      <wp:effectExtent l="19050" t="19050" r="19050" b="28575"/>
                      <wp:wrapNone/>
                      <wp:docPr id="254" name="Text Box 3641">
                        <a:extLst xmlns:a="http://schemas.openxmlformats.org/drawingml/2006/main">
                          <a:ext uri="{FF2B5EF4-FFF2-40B4-BE49-F238E27FC236}">
                            <a16:creationId xmlns:a16="http://schemas.microsoft.com/office/drawing/2014/main" id="{00000000-0008-0000-0000-0000F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8A08D4" id="Text Box 3641" o:spid="_x0000_s1026" type="#_x0000_t202" style="position:absolute;margin-left:0;margin-top:0;width:6pt;height:2.25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20384" behindDoc="0" locked="0" layoutInCell="1" allowOverlap="1" wp14:anchorId="3915CF26" wp14:editId="5C6EEA88">
                      <wp:simplePos x="0" y="0"/>
                      <wp:positionH relativeFrom="column">
                        <wp:posOffset>0</wp:posOffset>
                      </wp:positionH>
                      <wp:positionV relativeFrom="paragraph">
                        <wp:posOffset>0</wp:posOffset>
                      </wp:positionV>
                      <wp:extent cx="76200" cy="28575"/>
                      <wp:effectExtent l="19050" t="19050" r="19050" b="28575"/>
                      <wp:wrapNone/>
                      <wp:docPr id="255" name="Text Box 3640">
                        <a:extLst xmlns:a="http://schemas.openxmlformats.org/drawingml/2006/main">
                          <a:ext uri="{FF2B5EF4-FFF2-40B4-BE49-F238E27FC236}">
                            <a16:creationId xmlns:a16="http://schemas.microsoft.com/office/drawing/2014/main" id="{00000000-0008-0000-0000-0000F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0A8F99" id="Text Box 3640" o:spid="_x0000_s1026" type="#_x0000_t202" style="position:absolute;margin-left:0;margin-top:0;width:6pt;height:2.25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21408" behindDoc="0" locked="0" layoutInCell="1" allowOverlap="1" wp14:anchorId="14B8AFF6" wp14:editId="28AE23F5">
                      <wp:simplePos x="0" y="0"/>
                      <wp:positionH relativeFrom="column">
                        <wp:posOffset>0</wp:posOffset>
                      </wp:positionH>
                      <wp:positionV relativeFrom="paragraph">
                        <wp:posOffset>0</wp:posOffset>
                      </wp:positionV>
                      <wp:extent cx="76200" cy="28575"/>
                      <wp:effectExtent l="19050" t="19050" r="19050" b="28575"/>
                      <wp:wrapNone/>
                      <wp:docPr id="256" name="Text Box 3639">
                        <a:extLst xmlns:a="http://schemas.openxmlformats.org/drawingml/2006/main">
                          <a:ext uri="{FF2B5EF4-FFF2-40B4-BE49-F238E27FC236}">
                            <a16:creationId xmlns:a16="http://schemas.microsoft.com/office/drawing/2014/main" id="{00000000-0008-0000-0000-00000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EECE88" id="Text Box 3639" o:spid="_x0000_s1026" type="#_x0000_t202" style="position:absolute;margin-left:0;margin-top:0;width:6pt;height:2.2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22432" behindDoc="0" locked="0" layoutInCell="1" allowOverlap="1" wp14:anchorId="0C432AF7" wp14:editId="1C12F22F">
                      <wp:simplePos x="0" y="0"/>
                      <wp:positionH relativeFrom="column">
                        <wp:posOffset>0</wp:posOffset>
                      </wp:positionH>
                      <wp:positionV relativeFrom="paragraph">
                        <wp:posOffset>0</wp:posOffset>
                      </wp:positionV>
                      <wp:extent cx="76200" cy="28575"/>
                      <wp:effectExtent l="19050" t="19050" r="19050" b="28575"/>
                      <wp:wrapNone/>
                      <wp:docPr id="257" name="Text Box 3638">
                        <a:extLst xmlns:a="http://schemas.openxmlformats.org/drawingml/2006/main">
                          <a:ext uri="{FF2B5EF4-FFF2-40B4-BE49-F238E27FC236}">
                            <a16:creationId xmlns:a16="http://schemas.microsoft.com/office/drawing/2014/main" id="{00000000-0008-0000-0000-00000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B4B41E" id="Text Box 3638" o:spid="_x0000_s1026" type="#_x0000_t202" style="position:absolute;margin-left:0;margin-top:0;width:6pt;height:2.2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23456" behindDoc="0" locked="0" layoutInCell="1" allowOverlap="1" wp14:anchorId="07D3FADC" wp14:editId="38FFBC72">
                      <wp:simplePos x="0" y="0"/>
                      <wp:positionH relativeFrom="column">
                        <wp:posOffset>0</wp:posOffset>
                      </wp:positionH>
                      <wp:positionV relativeFrom="paragraph">
                        <wp:posOffset>0</wp:posOffset>
                      </wp:positionV>
                      <wp:extent cx="76200" cy="28575"/>
                      <wp:effectExtent l="19050" t="19050" r="19050" b="28575"/>
                      <wp:wrapNone/>
                      <wp:docPr id="258" name="Text Box 3637">
                        <a:extLst xmlns:a="http://schemas.openxmlformats.org/drawingml/2006/main">
                          <a:ext uri="{FF2B5EF4-FFF2-40B4-BE49-F238E27FC236}">
                            <a16:creationId xmlns:a16="http://schemas.microsoft.com/office/drawing/2014/main" id="{00000000-0008-0000-0000-00000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B4428F" id="Text Box 3637" o:spid="_x0000_s1026" type="#_x0000_t202" style="position:absolute;margin-left:0;margin-top:0;width:6pt;height:2.25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24480" behindDoc="0" locked="0" layoutInCell="1" allowOverlap="1" wp14:anchorId="6A4B7514" wp14:editId="1235A3FD">
                      <wp:simplePos x="0" y="0"/>
                      <wp:positionH relativeFrom="column">
                        <wp:posOffset>0</wp:posOffset>
                      </wp:positionH>
                      <wp:positionV relativeFrom="paragraph">
                        <wp:posOffset>0</wp:posOffset>
                      </wp:positionV>
                      <wp:extent cx="76200" cy="28575"/>
                      <wp:effectExtent l="19050" t="19050" r="19050" b="28575"/>
                      <wp:wrapNone/>
                      <wp:docPr id="259" name="Text Box 3636">
                        <a:extLst xmlns:a="http://schemas.openxmlformats.org/drawingml/2006/main">
                          <a:ext uri="{FF2B5EF4-FFF2-40B4-BE49-F238E27FC236}">
                            <a16:creationId xmlns:a16="http://schemas.microsoft.com/office/drawing/2014/main" id="{00000000-0008-0000-0000-00000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681FEE" id="Text Box 3636" o:spid="_x0000_s1026" type="#_x0000_t202" style="position:absolute;margin-left:0;margin-top:0;width:6pt;height:2.2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25504" behindDoc="0" locked="0" layoutInCell="1" allowOverlap="1" wp14:anchorId="6BD77214" wp14:editId="653F1D6E">
                      <wp:simplePos x="0" y="0"/>
                      <wp:positionH relativeFrom="column">
                        <wp:posOffset>0</wp:posOffset>
                      </wp:positionH>
                      <wp:positionV relativeFrom="paragraph">
                        <wp:posOffset>0</wp:posOffset>
                      </wp:positionV>
                      <wp:extent cx="76200" cy="28575"/>
                      <wp:effectExtent l="19050" t="19050" r="19050" b="28575"/>
                      <wp:wrapNone/>
                      <wp:docPr id="260" name="Text Box 3635">
                        <a:extLst xmlns:a="http://schemas.openxmlformats.org/drawingml/2006/main">
                          <a:ext uri="{FF2B5EF4-FFF2-40B4-BE49-F238E27FC236}">
                            <a16:creationId xmlns:a16="http://schemas.microsoft.com/office/drawing/2014/main" id="{00000000-0008-0000-0000-00000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7F058C" id="Text Box 3635" o:spid="_x0000_s1026" type="#_x0000_t202" style="position:absolute;margin-left:0;margin-top:0;width:6pt;height:2.25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26528" behindDoc="0" locked="0" layoutInCell="1" allowOverlap="1" wp14:anchorId="43406619" wp14:editId="106D65C6">
                      <wp:simplePos x="0" y="0"/>
                      <wp:positionH relativeFrom="column">
                        <wp:posOffset>0</wp:posOffset>
                      </wp:positionH>
                      <wp:positionV relativeFrom="paragraph">
                        <wp:posOffset>0</wp:posOffset>
                      </wp:positionV>
                      <wp:extent cx="76200" cy="28575"/>
                      <wp:effectExtent l="19050" t="19050" r="19050" b="28575"/>
                      <wp:wrapNone/>
                      <wp:docPr id="261" name="Text Box 3634">
                        <a:extLst xmlns:a="http://schemas.openxmlformats.org/drawingml/2006/main">
                          <a:ext uri="{FF2B5EF4-FFF2-40B4-BE49-F238E27FC236}">
                            <a16:creationId xmlns:a16="http://schemas.microsoft.com/office/drawing/2014/main" id="{00000000-0008-0000-0000-00000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525D6A" id="Text Box 3634" o:spid="_x0000_s1026" type="#_x0000_t202" style="position:absolute;margin-left:0;margin-top:0;width:6pt;height:2.25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27552" behindDoc="0" locked="0" layoutInCell="1" allowOverlap="1" wp14:anchorId="1899983D" wp14:editId="7E1464CF">
                      <wp:simplePos x="0" y="0"/>
                      <wp:positionH relativeFrom="column">
                        <wp:posOffset>0</wp:posOffset>
                      </wp:positionH>
                      <wp:positionV relativeFrom="paragraph">
                        <wp:posOffset>0</wp:posOffset>
                      </wp:positionV>
                      <wp:extent cx="76200" cy="28575"/>
                      <wp:effectExtent l="19050" t="19050" r="19050" b="28575"/>
                      <wp:wrapNone/>
                      <wp:docPr id="262" name="Text Box 3633">
                        <a:extLst xmlns:a="http://schemas.openxmlformats.org/drawingml/2006/main">
                          <a:ext uri="{FF2B5EF4-FFF2-40B4-BE49-F238E27FC236}">
                            <a16:creationId xmlns:a16="http://schemas.microsoft.com/office/drawing/2014/main" id="{00000000-0008-0000-0000-00000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53FE9A" id="Text Box 3633" o:spid="_x0000_s1026" type="#_x0000_t202" style="position:absolute;margin-left:0;margin-top:0;width:6pt;height:2.2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28576" behindDoc="0" locked="0" layoutInCell="1" allowOverlap="1" wp14:anchorId="577216C1" wp14:editId="62DE2910">
                      <wp:simplePos x="0" y="0"/>
                      <wp:positionH relativeFrom="column">
                        <wp:posOffset>0</wp:posOffset>
                      </wp:positionH>
                      <wp:positionV relativeFrom="paragraph">
                        <wp:posOffset>0</wp:posOffset>
                      </wp:positionV>
                      <wp:extent cx="76200" cy="28575"/>
                      <wp:effectExtent l="19050" t="19050" r="19050" b="28575"/>
                      <wp:wrapNone/>
                      <wp:docPr id="263" name="Text Box 3632">
                        <a:extLst xmlns:a="http://schemas.openxmlformats.org/drawingml/2006/main">
                          <a:ext uri="{FF2B5EF4-FFF2-40B4-BE49-F238E27FC236}">
                            <a16:creationId xmlns:a16="http://schemas.microsoft.com/office/drawing/2014/main" id="{00000000-0008-0000-0000-00000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36129B" id="Text Box 3632" o:spid="_x0000_s1026" type="#_x0000_t202" style="position:absolute;margin-left:0;margin-top:0;width:6pt;height:2.25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29600" behindDoc="0" locked="0" layoutInCell="1" allowOverlap="1" wp14:anchorId="4EDFC59A" wp14:editId="783CB14D">
                      <wp:simplePos x="0" y="0"/>
                      <wp:positionH relativeFrom="column">
                        <wp:posOffset>0</wp:posOffset>
                      </wp:positionH>
                      <wp:positionV relativeFrom="paragraph">
                        <wp:posOffset>0</wp:posOffset>
                      </wp:positionV>
                      <wp:extent cx="76200" cy="28575"/>
                      <wp:effectExtent l="19050" t="19050" r="19050" b="28575"/>
                      <wp:wrapNone/>
                      <wp:docPr id="264" name="Text Box 3631">
                        <a:extLst xmlns:a="http://schemas.openxmlformats.org/drawingml/2006/main">
                          <a:ext uri="{FF2B5EF4-FFF2-40B4-BE49-F238E27FC236}">
                            <a16:creationId xmlns:a16="http://schemas.microsoft.com/office/drawing/2014/main" id="{00000000-0008-0000-0000-00000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61A5C8" id="Text Box 3631" o:spid="_x0000_s1026" type="#_x0000_t202" style="position:absolute;margin-left:0;margin-top:0;width:6pt;height:2.25pt;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30624" behindDoc="0" locked="0" layoutInCell="1" allowOverlap="1" wp14:anchorId="79AC7677" wp14:editId="2D239B62">
                      <wp:simplePos x="0" y="0"/>
                      <wp:positionH relativeFrom="column">
                        <wp:posOffset>0</wp:posOffset>
                      </wp:positionH>
                      <wp:positionV relativeFrom="paragraph">
                        <wp:posOffset>0</wp:posOffset>
                      </wp:positionV>
                      <wp:extent cx="76200" cy="28575"/>
                      <wp:effectExtent l="19050" t="19050" r="19050" b="28575"/>
                      <wp:wrapNone/>
                      <wp:docPr id="265" name="Text Box 3630">
                        <a:extLst xmlns:a="http://schemas.openxmlformats.org/drawingml/2006/main">
                          <a:ext uri="{FF2B5EF4-FFF2-40B4-BE49-F238E27FC236}">
                            <a16:creationId xmlns:a16="http://schemas.microsoft.com/office/drawing/2014/main" id="{00000000-0008-0000-0000-00000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4B1A1C" id="Text Box 3630" o:spid="_x0000_s1026" type="#_x0000_t202" style="position:absolute;margin-left:0;margin-top:0;width:6pt;height:2.25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31648" behindDoc="0" locked="0" layoutInCell="1" allowOverlap="1" wp14:anchorId="6849A50B" wp14:editId="686BCFEA">
                      <wp:simplePos x="0" y="0"/>
                      <wp:positionH relativeFrom="column">
                        <wp:posOffset>0</wp:posOffset>
                      </wp:positionH>
                      <wp:positionV relativeFrom="paragraph">
                        <wp:posOffset>0</wp:posOffset>
                      </wp:positionV>
                      <wp:extent cx="76200" cy="28575"/>
                      <wp:effectExtent l="19050" t="19050" r="19050" b="28575"/>
                      <wp:wrapNone/>
                      <wp:docPr id="266" name="Text Box 3629">
                        <a:extLst xmlns:a="http://schemas.openxmlformats.org/drawingml/2006/main">
                          <a:ext uri="{FF2B5EF4-FFF2-40B4-BE49-F238E27FC236}">
                            <a16:creationId xmlns:a16="http://schemas.microsoft.com/office/drawing/2014/main" id="{00000000-0008-0000-0000-00000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E66737" id="Text Box 3629" o:spid="_x0000_s1026" type="#_x0000_t202" style="position:absolute;margin-left:0;margin-top:0;width:6pt;height:2.25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32672" behindDoc="0" locked="0" layoutInCell="1" allowOverlap="1" wp14:anchorId="6C4D93E6" wp14:editId="5DEA8B3A">
                      <wp:simplePos x="0" y="0"/>
                      <wp:positionH relativeFrom="column">
                        <wp:posOffset>0</wp:posOffset>
                      </wp:positionH>
                      <wp:positionV relativeFrom="paragraph">
                        <wp:posOffset>0</wp:posOffset>
                      </wp:positionV>
                      <wp:extent cx="76200" cy="28575"/>
                      <wp:effectExtent l="19050" t="19050" r="19050" b="28575"/>
                      <wp:wrapNone/>
                      <wp:docPr id="267" name="Text Box 3628">
                        <a:extLst xmlns:a="http://schemas.openxmlformats.org/drawingml/2006/main">
                          <a:ext uri="{FF2B5EF4-FFF2-40B4-BE49-F238E27FC236}">
                            <a16:creationId xmlns:a16="http://schemas.microsoft.com/office/drawing/2014/main" id="{00000000-0008-0000-0000-00000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9E6863" id="Text Box 3628" o:spid="_x0000_s1026" type="#_x0000_t202" style="position:absolute;margin-left:0;margin-top:0;width:6pt;height:2.25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33696" behindDoc="0" locked="0" layoutInCell="1" allowOverlap="1" wp14:anchorId="772FD6E3" wp14:editId="5F13B7F8">
                      <wp:simplePos x="0" y="0"/>
                      <wp:positionH relativeFrom="column">
                        <wp:posOffset>0</wp:posOffset>
                      </wp:positionH>
                      <wp:positionV relativeFrom="paragraph">
                        <wp:posOffset>0</wp:posOffset>
                      </wp:positionV>
                      <wp:extent cx="76200" cy="28575"/>
                      <wp:effectExtent l="19050" t="19050" r="19050" b="28575"/>
                      <wp:wrapNone/>
                      <wp:docPr id="268" name="Text Box 3627">
                        <a:extLst xmlns:a="http://schemas.openxmlformats.org/drawingml/2006/main">
                          <a:ext uri="{FF2B5EF4-FFF2-40B4-BE49-F238E27FC236}">
                            <a16:creationId xmlns:a16="http://schemas.microsoft.com/office/drawing/2014/main" id="{00000000-0008-0000-0000-00000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69E413" id="Text Box 3627" o:spid="_x0000_s1026" type="#_x0000_t202" style="position:absolute;margin-left:0;margin-top:0;width:6pt;height:2.2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34720" behindDoc="0" locked="0" layoutInCell="1" allowOverlap="1" wp14:anchorId="0153B7E2" wp14:editId="4CC66BA4">
                      <wp:simplePos x="0" y="0"/>
                      <wp:positionH relativeFrom="column">
                        <wp:posOffset>0</wp:posOffset>
                      </wp:positionH>
                      <wp:positionV relativeFrom="paragraph">
                        <wp:posOffset>0</wp:posOffset>
                      </wp:positionV>
                      <wp:extent cx="76200" cy="28575"/>
                      <wp:effectExtent l="19050" t="19050" r="19050" b="28575"/>
                      <wp:wrapNone/>
                      <wp:docPr id="269" name="Text Box 3626">
                        <a:extLst xmlns:a="http://schemas.openxmlformats.org/drawingml/2006/main">
                          <a:ext uri="{FF2B5EF4-FFF2-40B4-BE49-F238E27FC236}">
                            <a16:creationId xmlns:a16="http://schemas.microsoft.com/office/drawing/2014/main" id="{00000000-0008-0000-0000-00000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554ED6" id="Text Box 3626" o:spid="_x0000_s1026" type="#_x0000_t202" style="position:absolute;margin-left:0;margin-top:0;width:6pt;height:2.25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35744" behindDoc="0" locked="0" layoutInCell="1" allowOverlap="1" wp14:anchorId="03C1FE7F" wp14:editId="15576CE6">
                      <wp:simplePos x="0" y="0"/>
                      <wp:positionH relativeFrom="column">
                        <wp:posOffset>0</wp:posOffset>
                      </wp:positionH>
                      <wp:positionV relativeFrom="paragraph">
                        <wp:posOffset>0</wp:posOffset>
                      </wp:positionV>
                      <wp:extent cx="76200" cy="28575"/>
                      <wp:effectExtent l="19050" t="19050" r="19050" b="28575"/>
                      <wp:wrapNone/>
                      <wp:docPr id="270" name="Text Box 3625">
                        <a:extLst xmlns:a="http://schemas.openxmlformats.org/drawingml/2006/main">
                          <a:ext uri="{FF2B5EF4-FFF2-40B4-BE49-F238E27FC236}">
                            <a16:creationId xmlns:a16="http://schemas.microsoft.com/office/drawing/2014/main" id="{00000000-0008-0000-0000-00000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FD9C44" id="Text Box 3625" o:spid="_x0000_s1026" type="#_x0000_t202" style="position:absolute;margin-left:0;margin-top:0;width:6pt;height:2.25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36768" behindDoc="0" locked="0" layoutInCell="1" allowOverlap="1" wp14:anchorId="444CF3C1" wp14:editId="11796C6D">
                      <wp:simplePos x="0" y="0"/>
                      <wp:positionH relativeFrom="column">
                        <wp:posOffset>0</wp:posOffset>
                      </wp:positionH>
                      <wp:positionV relativeFrom="paragraph">
                        <wp:posOffset>0</wp:posOffset>
                      </wp:positionV>
                      <wp:extent cx="76200" cy="28575"/>
                      <wp:effectExtent l="19050" t="19050" r="19050" b="28575"/>
                      <wp:wrapNone/>
                      <wp:docPr id="271" name="Text Box 3624">
                        <a:extLst xmlns:a="http://schemas.openxmlformats.org/drawingml/2006/main">
                          <a:ext uri="{FF2B5EF4-FFF2-40B4-BE49-F238E27FC236}">
                            <a16:creationId xmlns:a16="http://schemas.microsoft.com/office/drawing/2014/main" id="{00000000-0008-0000-0000-00000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B323BA" id="Text Box 3624" o:spid="_x0000_s1026" type="#_x0000_t202" style="position:absolute;margin-left:0;margin-top:0;width:6pt;height:2.25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37792" behindDoc="0" locked="0" layoutInCell="1" allowOverlap="1" wp14:anchorId="572FF921" wp14:editId="0858A837">
                      <wp:simplePos x="0" y="0"/>
                      <wp:positionH relativeFrom="column">
                        <wp:posOffset>0</wp:posOffset>
                      </wp:positionH>
                      <wp:positionV relativeFrom="paragraph">
                        <wp:posOffset>0</wp:posOffset>
                      </wp:positionV>
                      <wp:extent cx="76200" cy="28575"/>
                      <wp:effectExtent l="19050" t="19050" r="19050" b="28575"/>
                      <wp:wrapNone/>
                      <wp:docPr id="272" name="Text Box 3623">
                        <a:extLst xmlns:a="http://schemas.openxmlformats.org/drawingml/2006/main">
                          <a:ext uri="{FF2B5EF4-FFF2-40B4-BE49-F238E27FC236}">
                            <a16:creationId xmlns:a16="http://schemas.microsoft.com/office/drawing/2014/main" id="{00000000-0008-0000-0000-00001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232714" id="Text Box 3623" o:spid="_x0000_s1026" type="#_x0000_t202" style="position:absolute;margin-left:0;margin-top:0;width:6pt;height:2.2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38816" behindDoc="0" locked="0" layoutInCell="1" allowOverlap="1" wp14:anchorId="6675428C" wp14:editId="2B486C0D">
                      <wp:simplePos x="0" y="0"/>
                      <wp:positionH relativeFrom="column">
                        <wp:posOffset>0</wp:posOffset>
                      </wp:positionH>
                      <wp:positionV relativeFrom="paragraph">
                        <wp:posOffset>0</wp:posOffset>
                      </wp:positionV>
                      <wp:extent cx="76200" cy="28575"/>
                      <wp:effectExtent l="19050" t="19050" r="19050" b="28575"/>
                      <wp:wrapNone/>
                      <wp:docPr id="273" name="Text Box 3622">
                        <a:extLst xmlns:a="http://schemas.openxmlformats.org/drawingml/2006/main">
                          <a:ext uri="{FF2B5EF4-FFF2-40B4-BE49-F238E27FC236}">
                            <a16:creationId xmlns:a16="http://schemas.microsoft.com/office/drawing/2014/main" id="{00000000-0008-0000-0000-00001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6E67D5" id="Text Box 3622" o:spid="_x0000_s1026" type="#_x0000_t202" style="position:absolute;margin-left:0;margin-top:0;width:6pt;height:2.2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39840" behindDoc="0" locked="0" layoutInCell="1" allowOverlap="1" wp14:anchorId="3B86F3B7" wp14:editId="0A0BEB05">
                      <wp:simplePos x="0" y="0"/>
                      <wp:positionH relativeFrom="column">
                        <wp:posOffset>0</wp:posOffset>
                      </wp:positionH>
                      <wp:positionV relativeFrom="paragraph">
                        <wp:posOffset>0</wp:posOffset>
                      </wp:positionV>
                      <wp:extent cx="76200" cy="28575"/>
                      <wp:effectExtent l="19050" t="19050" r="19050" b="28575"/>
                      <wp:wrapNone/>
                      <wp:docPr id="274" name="Text Box 3621">
                        <a:extLst xmlns:a="http://schemas.openxmlformats.org/drawingml/2006/main">
                          <a:ext uri="{FF2B5EF4-FFF2-40B4-BE49-F238E27FC236}">
                            <a16:creationId xmlns:a16="http://schemas.microsoft.com/office/drawing/2014/main" id="{00000000-0008-0000-0000-00001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5260AF" id="Text Box 3621" o:spid="_x0000_s1026" type="#_x0000_t202" style="position:absolute;margin-left:0;margin-top:0;width:6pt;height:2.2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40864" behindDoc="0" locked="0" layoutInCell="1" allowOverlap="1" wp14:anchorId="43407AD0" wp14:editId="73083A11">
                      <wp:simplePos x="0" y="0"/>
                      <wp:positionH relativeFrom="column">
                        <wp:posOffset>0</wp:posOffset>
                      </wp:positionH>
                      <wp:positionV relativeFrom="paragraph">
                        <wp:posOffset>0</wp:posOffset>
                      </wp:positionV>
                      <wp:extent cx="76200" cy="28575"/>
                      <wp:effectExtent l="19050" t="19050" r="19050" b="28575"/>
                      <wp:wrapNone/>
                      <wp:docPr id="275" name="Text Box 3620">
                        <a:extLst xmlns:a="http://schemas.openxmlformats.org/drawingml/2006/main">
                          <a:ext uri="{FF2B5EF4-FFF2-40B4-BE49-F238E27FC236}">
                            <a16:creationId xmlns:a16="http://schemas.microsoft.com/office/drawing/2014/main" id="{00000000-0008-0000-0000-00001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7617D4" id="Text Box 3620" o:spid="_x0000_s1026" type="#_x0000_t202" style="position:absolute;margin-left:0;margin-top:0;width:6pt;height:2.2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41888" behindDoc="0" locked="0" layoutInCell="1" allowOverlap="1" wp14:anchorId="1BB45468" wp14:editId="646EDB0D">
                      <wp:simplePos x="0" y="0"/>
                      <wp:positionH relativeFrom="column">
                        <wp:posOffset>0</wp:posOffset>
                      </wp:positionH>
                      <wp:positionV relativeFrom="paragraph">
                        <wp:posOffset>0</wp:posOffset>
                      </wp:positionV>
                      <wp:extent cx="76200" cy="28575"/>
                      <wp:effectExtent l="19050" t="19050" r="19050" b="28575"/>
                      <wp:wrapNone/>
                      <wp:docPr id="276" name="Text Box 3619">
                        <a:extLst xmlns:a="http://schemas.openxmlformats.org/drawingml/2006/main">
                          <a:ext uri="{FF2B5EF4-FFF2-40B4-BE49-F238E27FC236}">
                            <a16:creationId xmlns:a16="http://schemas.microsoft.com/office/drawing/2014/main" id="{00000000-0008-0000-0000-00001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F7A75E" id="Text Box 3619" o:spid="_x0000_s1026" type="#_x0000_t202" style="position:absolute;margin-left:0;margin-top:0;width:6pt;height:2.2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42912" behindDoc="0" locked="0" layoutInCell="1" allowOverlap="1" wp14:anchorId="7016E143" wp14:editId="1B9D876E">
                      <wp:simplePos x="0" y="0"/>
                      <wp:positionH relativeFrom="column">
                        <wp:posOffset>0</wp:posOffset>
                      </wp:positionH>
                      <wp:positionV relativeFrom="paragraph">
                        <wp:posOffset>0</wp:posOffset>
                      </wp:positionV>
                      <wp:extent cx="76200" cy="28575"/>
                      <wp:effectExtent l="19050" t="19050" r="19050" b="28575"/>
                      <wp:wrapNone/>
                      <wp:docPr id="277" name="Text Box 3618">
                        <a:extLst xmlns:a="http://schemas.openxmlformats.org/drawingml/2006/main">
                          <a:ext uri="{FF2B5EF4-FFF2-40B4-BE49-F238E27FC236}">
                            <a16:creationId xmlns:a16="http://schemas.microsoft.com/office/drawing/2014/main" id="{00000000-0008-0000-0000-00001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6DA2B" id="Text Box 3618" o:spid="_x0000_s1026" type="#_x0000_t202" style="position:absolute;margin-left:0;margin-top:0;width:6pt;height:2.2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43936" behindDoc="0" locked="0" layoutInCell="1" allowOverlap="1" wp14:anchorId="38CCAC1F" wp14:editId="09563CDD">
                      <wp:simplePos x="0" y="0"/>
                      <wp:positionH relativeFrom="column">
                        <wp:posOffset>0</wp:posOffset>
                      </wp:positionH>
                      <wp:positionV relativeFrom="paragraph">
                        <wp:posOffset>0</wp:posOffset>
                      </wp:positionV>
                      <wp:extent cx="76200" cy="28575"/>
                      <wp:effectExtent l="19050" t="19050" r="19050" b="28575"/>
                      <wp:wrapNone/>
                      <wp:docPr id="278" name="Text Box 3617">
                        <a:extLst xmlns:a="http://schemas.openxmlformats.org/drawingml/2006/main">
                          <a:ext uri="{FF2B5EF4-FFF2-40B4-BE49-F238E27FC236}">
                            <a16:creationId xmlns:a16="http://schemas.microsoft.com/office/drawing/2014/main" id="{00000000-0008-0000-0000-00001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A61821" id="Text Box 3617" o:spid="_x0000_s1026" type="#_x0000_t202" style="position:absolute;margin-left:0;margin-top:0;width:6pt;height:2.2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44960" behindDoc="0" locked="0" layoutInCell="1" allowOverlap="1" wp14:anchorId="1EF3E094" wp14:editId="5C5F0F95">
                      <wp:simplePos x="0" y="0"/>
                      <wp:positionH relativeFrom="column">
                        <wp:posOffset>0</wp:posOffset>
                      </wp:positionH>
                      <wp:positionV relativeFrom="paragraph">
                        <wp:posOffset>0</wp:posOffset>
                      </wp:positionV>
                      <wp:extent cx="76200" cy="28575"/>
                      <wp:effectExtent l="19050" t="19050" r="19050" b="28575"/>
                      <wp:wrapNone/>
                      <wp:docPr id="279" name="Text Box 3616">
                        <a:extLst xmlns:a="http://schemas.openxmlformats.org/drawingml/2006/main">
                          <a:ext uri="{FF2B5EF4-FFF2-40B4-BE49-F238E27FC236}">
                            <a16:creationId xmlns:a16="http://schemas.microsoft.com/office/drawing/2014/main" id="{00000000-0008-0000-0000-00001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7255EB" id="Text Box 3616" o:spid="_x0000_s1026" type="#_x0000_t202" style="position:absolute;margin-left:0;margin-top:0;width:6pt;height:2.2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45984" behindDoc="0" locked="0" layoutInCell="1" allowOverlap="1" wp14:anchorId="0CFB53E7" wp14:editId="6081E011">
                      <wp:simplePos x="0" y="0"/>
                      <wp:positionH relativeFrom="column">
                        <wp:posOffset>0</wp:posOffset>
                      </wp:positionH>
                      <wp:positionV relativeFrom="paragraph">
                        <wp:posOffset>0</wp:posOffset>
                      </wp:positionV>
                      <wp:extent cx="76200" cy="28575"/>
                      <wp:effectExtent l="19050" t="19050" r="19050" b="28575"/>
                      <wp:wrapNone/>
                      <wp:docPr id="280" name="Text Box 3615">
                        <a:extLst xmlns:a="http://schemas.openxmlformats.org/drawingml/2006/main">
                          <a:ext uri="{FF2B5EF4-FFF2-40B4-BE49-F238E27FC236}">
                            <a16:creationId xmlns:a16="http://schemas.microsoft.com/office/drawing/2014/main" id="{00000000-0008-0000-0000-00001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D9BB52" id="Text Box 3615" o:spid="_x0000_s1026" type="#_x0000_t202" style="position:absolute;margin-left:0;margin-top:0;width:6pt;height:2.2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47008" behindDoc="0" locked="0" layoutInCell="1" allowOverlap="1" wp14:anchorId="20CE78FF" wp14:editId="73BA70FA">
                      <wp:simplePos x="0" y="0"/>
                      <wp:positionH relativeFrom="column">
                        <wp:posOffset>0</wp:posOffset>
                      </wp:positionH>
                      <wp:positionV relativeFrom="paragraph">
                        <wp:posOffset>0</wp:posOffset>
                      </wp:positionV>
                      <wp:extent cx="76200" cy="28575"/>
                      <wp:effectExtent l="19050" t="19050" r="19050" b="28575"/>
                      <wp:wrapNone/>
                      <wp:docPr id="281" name="Text Box 3614">
                        <a:extLst xmlns:a="http://schemas.openxmlformats.org/drawingml/2006/main">
                          <a:ext uri="{FF2B5EF4-FFF2-40B4-BE49-F238E27FC236}">
                            <a16:creationId xmlns:a16="http://schemas.microsoft.com/office/drawing/2014/main" id="{00000000-0008-0000-0000-00001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EC5FA0" id="Text Box 3614" o:spid="_x0000_s1026" type="#_x0000_t202" style="position:absolute;margin-left:0;margin-top:0;width:6pt;height:2.2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48032" behindDoc="0" locked="0" layoutInCell="1" allowOverlap="1" wp14:anchorId="2C048B55" wp14:editId="660B122B">
                      <wp:simplePos x="0" y="0"/>
                      <wp:positionH relativeFrom="column">
                        <wp:posOffset>0</wp:posOffset>
                      </wp:positionH>
                      <wp:positionV relativeFrom="paragraph">
                        <wp:posOffset>0</wp:posOffset>
                      </wp:positionV>
                      <wp:extent cx="76200" cy="28575"/>
                      <wp:effectExtent l="19050" t="19050" r="19050" b="28575"/>
                      <wp:wrapNone/>
                      <wp:docPr id="282" name="Text Box 3613">
                        <a:extLst xmlns:a="http://schemas.openxmlformats.org/drawingml/2006/main">
                          <a:ext uri="{FF2B5EF4-FFF2-40B4-BE49-F238E27FC236}">
                            <a16:creationId xmlns:a16="http://schemas.microsoft.com/office/drawing/2014/main" id="{00000000-0008-0000-0000-00001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286FF8" id="Text Box 3613" o:spid="_x0000_s1026" type="#_x0000_t202" style="position:absolute;margin-left:0;margin-top:0;width:6pt;height:2.2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49056" behindDoc="0" locked="0" layoutInCell="1" allowOverlap="1" wp14:anchorId="4561F44D" wp14:editId="04C5BF8B">
                      <wp:simplePos x="0" y="0"/>
                      <wp:positionH relativeFrom="column">
                        <wp:posOffset>0</wp:posOffset>
                      </wp:positionH>
                      <wp:positionV relativeFrom="paragraph">
                        <wp:posOffset>0</wp:posOffset>
                      </wp:positionV>
                      <wp:extent cx="76200" cy="28575"/>
                      <wp:effectExtent l="19050" t="19050" r="19050" b="28575"/>
                      <wp:wrapNone/>
                      <wp:docPr id="283" name="Text Box 3612">
                        <a:extLst xmlns:a="http://schemas.openxmlformats.org/drawingml/2006/main">
                          <a:ext uri="{FF2B5EF4-FFF2-40B4-BE49-F238E27FC236}">
                            <a16:creationId xmlns:a16="http://schemas.microsoft.com/office/drawing/2014/main" id="{00000000-0008-0000-0000-00001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E77566" id="Text Box 3612" o:spid="_x0000_s1026" type="#_x0000_t202" style="position:absolute;margin-left:0;margin-top:0;width:6pt;height:2.2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50080" behindDoc="0" locked="0" layoutInCell="1" allowOverlap="1" wp14:anchorId="59E5FF32" wp14:editId="2E74337A">
                      <wp:simplePos x="0" y="0"/>
                      <wp:positionH relativeFrom="column">
                        <wp:posOffset>0</wp:posOffset>
                      </wp:positionH>
                      <wp:positionV relativeFrom="paragraph">
                        <wp:posOffset>0</wp:posOffset>
                      </wp:positionV>
                      <wp:extent cx="76200" cy="28575"/>
                      <wp:effectExtent l="19050" t="19050" r="19050" b="28575"/>
                      <wp:wrapNone/>
                      <wp:docPr id="284" name="Text Box 3611">
                        <a:extLst xmlns:a="http://schemas.openxmlformats.org/drawingml/2006/main">
                          <a:ext uri="{FF2B5EF4-FFF2-40B4-BE49-F238E27FC236}">
                            <a16:creationId xmlns:a16="http://schemas.microsoft.com/office/drawing/2014/main" id="{00000000-0008-0000-0000-00001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5AA5C5" id="Text Box 3611" o:spid="_x0000_s1026" type="#_x0000_t202" style="position:absolute;margin-left:0;margin-top:0;width:6pt;height:2.2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51104" behindDoc="0" locked="0" layoutInCell="1" allowOverlap="1" wp14:anchorId="677BF71B" wp14:editId="662AEFEA">
                      <wp:simplePos x="0" y="0"/>
                      <wp:positionH relativeFrom="column">
                        <wp:posOffset>0</wp:posOffset>
                      </wp:positionH>
                      <wp:positionV relativeFrom="paragraph">
                        <wp:posOffset>0</wp:posOffset>
                      </wp:positionV>
                      <wp:extent cx="76200" cy="28575"/>
                      <wp:effectExtent l="19050" t="19050" r="19050" b="28575"/>
                      <wp:wrapNone/>
                      <wp:docPr id="285" name="Text Box 3610">
                        <a:extLst xmlns:a="http://schemas.openxmlformats.org/drawingml/2006/main">
                          <a:ext uri="{FF2B5EF4-FFF2-40B4-BE49-F238E27FC236}">
                            <a16:creationId xmlns:a16="http://schemas.microsoft.com/office/drawing/2014/main" id="{00000000-0008-0000-0000-00001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9CAFD4" id="Text Box 3610" o:spid="_x0000_s1026" type="#_x0000_t202" style="position:absolute;margin-left:0;margin-top:0;width:6pt;height:2.25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52128" behindDoc="0" locked="0" layoutInCell="1" allowOverlap="1" wp14:anchorId="19C3ADC3" wp14:editId="1E647A4C">
                      <wp:simplePos x="0" y="0"/>
                      <wp:positionH relativeFrom="column">
                        <wp:posOffset>0</wp:posOffset>
                      </wp:positionH>
                      <wp:positionV relativeFrom="paragraph">
                        <wp:posOffset>0</wp:posOffset>
                      </wp:positionV>
                      <wp:extent cx="76200" cy="28575"/>
                      <wp:effectExtent l="19050" t="19050" r="19050" b="28575"/>
                      <wp:wrapNone/>
                      <wp:docPr id="286" name="Text Box 3609">
                        <a:extLst xmlns:a="http://schemas.openxmlformats.org/drawingml/2006/main">
                          <a:ext uri="{FF2B5EF4-FFF2-40B4-BE49-F238E27FC236}">
                            <a16:creationId xmlns:a16="http://schemas.microsoft.com/office/drawing/2014/main" id="{00000000-0008-0000-0000-00001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C84656" id="Text Box 3609" o:spid="_x0000_s1026" type="#_x0000_t202" style="position:absolute;margin-left:0;margin-top:0;width:6pt;height:2.2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53152" behindDoc="0" locked="0" layoutInCell="1" allowOverlap="1" wp14:anchorId="02EDDB59" wp14:editId="6C8D4C3D">
                      <wp:simplePos x="0" y="0"/>
                      <wp:positionH relativeFrom="column">
                        <wp:posOffset>0</wp:posOffset>
                      </wp:positionH>
                      <wp:positionV relativeFrom="paragraph">
                        <wp:posOffset>0</wp:posOffset>
                      </wp:positionV>
                      <wp:extent cx="76200" cy="28575"/>
                      <wp:effectExtent l="19050" t="19050" r="19050" b="28575"/>
                      <wp:wrapNone/>
                      <wp:docPr id="287" name="Text Box 3608">
                        <a:extLst xmlns:a="http://schemas.openxmlformats.org/drawingml/2006/main">
                          <a:ext uri="{FF2B5EF4-FFF2-40B4-BE49-F238E27FC236}">
                            <a16:creationId xmlns:a16="http://schemas.microsoft.com/office/drawing/2014/main" id="{00000000-0008-0000-0000-00001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3B9B5D" id="Text Box 3608" o:spid="_x0000_s1026" type="#_x0000_t202" style="position:absolute;margin-left:0;margin-top:0;width:6pt;height:2.2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54176" behindDoc="0" locked="0" layoutInCell="1" allowOverlap="1" wp14:anchorId="7A04A013" wp14:editId="654CF2E6">
                      <wp:simplePos x="0" y="0"/>
                      <wp:positionH relativeFrom="column">
                        <wp:posOffset>0</wp:posOffset>
                      </wp:positionH>
                      <wp:positionV relativeFrom="paragraph">
                        <wp:posOffset>0</wp:posOffset>
                      </wp:positionV>
                      <wp:extent cx="76200" cy="28575"/>
                      <wp:effectExtent l="19050" t="19050" r="19050" b="28575"/>
                      <wp:wrapNone/>
                      <wp:docPr id="288" name="Text Box 3607">
                        <a:extLst xmlns:a="http://schemas.openxmlformats.org/drawingml/2006/main">
                          <a:ext uri="{FF2B5EF4-FFF2-40B4-BE49-F238E27FC236}">
                            <a16:creationId xmlns:a16="http://schemas.microsoft.com/office/drawing/2014/main" id="{00000000-0008-0000-0000-00002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7C8EB6" id="Text Box 3607" o:spid="_x0000_s1026" type="#_x0000_t202" style="position:absolute;margin-left:0;margin-top:0;width:6pt;height:2.25pt;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55200" behindDoc="0" locked="0" layoutInCell="1" allowOverlap="1" wp14:anchorId="1E7DE255" wp14:editId="552CBCEC">
                      <wp:simplePos x="0" y="0"/>
                      <wp:positionH relativeFrom="column">
                        <wp:posOffset>0</wp:posOffset>
                      </wp:positionH>
                      <wp:positionV relativeFrom="paragraph">
                        <wp:posOffset>0</wp:posOffset>
                      </wp:positionV>
                      <wp:extent cx="76200" cy="28575"/>
                      <wp:effectExtent l="19050" t="19050" r="19050" b="28575"/>
                      <wp:wrapNone/>
                      <wp:docPr id="289" name="Text Box 3606">
                        <a:extLst xmlns:a="http://schemas.openxmlformats.org/drawingml/2006/main">
                          <a:ext uri="{FF2B5EF4-FFF2-40B4-BE49-F238E27FC236}">
                            <a16:creationId xmlns:a16="http://schemas.microsoft.com/office/drawing/2014/main" id="{00000000-0008-0000-0000-00002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06808E" id="Text Box 3606" o:spid="_x0000_s1026" type="#_x0000_t202" style="position:absolute;margin-left:0;margin-top:0;width:6pt;height:2.2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56224" behindDoc="0" locked="0" layoutInCell="1" allowOverlap="1" wp14:anchorId="5E6090CC" wp14:editId="3E3EBF7E">
                      <wp:simplePos x="0" y="0"/>
                      <wp:positionH relativeFrom="column">
                        <wp:posOffset>0</wp:posOffset>
                      </wp:positionH>
                      <wp:positionV relativeFrom="paragraph">
                        <wp:posOffset>0</wp:posOffset>
                      </wp:positionV>
                      <wp:extent cx="76200" cy="28575"/>
                      <wp:effectExtent l="19050" t="19050" r="19050" b="28575"/>
                      <wp:wrapNone/>
                      <wp:docPr id="290" name="Text Box 3605">
                        <a:extLst xmlns:a="http://schemas.openxmlformats.org/drawingml/2006/main">
                          <a:ext uri="{FF2B5EF4-FFF2-40B4-BE49-F238E27FC236}">
                            <a16:creationId xmlns:a16="http://schemas.microsoft.com/office/drawing/2014/main" id="{00000000-0008-0000-0000-00002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626CEF" id="Text Box 3605" o:spid="_x0000_s1026" type="#_x0000_t202" style="position:absolute;margin-left:0;margin-top:0;width:6pt;height:2.25pt;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57248" behindDoc="0" locked="0" layoutInCell="1" allowOverlap="1" wp14:anchorId="399FCB9C" wp14:editId="635332A3">
                      <wp:simplePos x="0" y="0"/>
                      <wp:positionH relativeFrom="column">
                        <wp:posOffset>0</wp:posOffset>
                      </wp:positionH>
                      <wp:positionV relativeFrom="paragraph">
                        <wp:posOffset>0</wp:posOffset>
                      </wp:positionV>
                      <wp:extent cx="76200" cy="28575"/>
                      <wp:effectExtent l="19050" t="19050" r="19050" b="28575"/>
                      <wp:wrapNone/>
                      <wp:docPr id="291" name="Text Box 3604">
                        <a:extLst xmlns:a="http://schemas.openxmlformats.org/drawingml/2006/main">
                          <a:ext uri="{FF2B5EF4-FFF2-40B4-BE49-F238E27FC236}">
                            <a16:creationId xmlns:a16="http://schemas.microsoft.com/office/drawing/2014/main" id="{00000000-0008-0000-0000-00002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ED861A" id="Text Box 3604" o:spid="_x0000_s1026" type="#_x0000_t202" style="position:absolute;margin-left:0;margin-top:0;width:6pt;height:2.25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58272" behindDoc="0" locked="0" layoutInCell="1" allowOverlap="1" wp14:anchorId="4252EFEC" wp14:editId="1818A366">
                      <wp:simplePos x="0" y="0"/>
                      <wp:positionH relativeFrom="column">
                        <wp:posOffset>0</wp:posOffset>
                      </wp:positionH>
                      <wp:positionV relativeFrom="paragraph">
                        <wp:posOffset>0</wp:posOffset>
                      </wp:positionV>
                      <wp:extent cx="76200" cy="28575"/>
                      <wp:effectExtent l="19050" t="19050" r="19050" b="28575"/>
                      <wp:wrapNone/>
                      <wp:docPr id="292" name="Text Box 3603">
                        <a:extLst xmlns:a="http://schemas.openxmlformats.org/drawingml/2006/main">
                          <a:ext uri="{FF2B5EF4-FFF2-40B4-BE49-F238E27FC236}">
                            <a16:creationId xmlns:a16="http://schemas.microsoft.com/office/drawing/2014/main" id="{00000000-0008-0000-0000-00002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5C8853" id="Text Box 3603" o:spid="_x0000_s1026" type="#_x0000_t202" style="position:absolute;margin-left:0;margin-top:0;width:6pt;height:2.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59296" behindDoc="0" locked="0" layoutInCell="1" allowOverlap="1" wp14:anchorId="02CAF8D2" wp14:editId="24D7F2A5">
                      <wp:simplePos x="0" y="0"/>
                      <wp:positionH relativeFrom="column">
                        <wp:posOffset>0</wp:posOffset>
                      </wp:positionH>
                      <wp:positionV relativeFrom="paragraph">
                        <wp:posOffset>0</wp:posOffset>
                      </wp:positionV>
                      <wp:extent cx="76200" cy="28575"/>
                      <wp:effectExtent l="19050" t="19050" r="19050" b="28575"/>
                      <wp:wrapNone/>
                      <wp:docPr id="293" name="Text Box 3602">
                        <a:extLst xmlns:a="http://schemas.openxmlformats.org/drawingml/2006/main">
                          <a:ext uri="{FF2B5EF4-FFF2-40B4-BE49-F238E27FC236}">
                            <a16:creationId xmlns:a16="http://schemas.microsoft.com/office/drawing/2014/main" id="{00000000-0008-0000-0000-00002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CC7148" id="Text Box 3602" o:spid="_x0000_s1026" type="#_x0000_t202" style="position:absolute;margin-left:0;margin-top:0;width:6pt;height:2.2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60320" behindDoc="0" locked="0" layoutInCell="1" allowOverlap="1" wp14:anchorId="3FB839BA" wp14:editId="146C905C">
                      <wp:simplePos x="0" y="0"/>
                      <wp:positionH relativeFrom="column">
                        <wp:posOffset>0</wp:posOffset>
                      </wp:positionH>
                      <wp:positionV relativeFrom="paragraph">
                        <wp:posOffset>0</wp:posOffset>
                      </wp:positionV>
                      <wp:extent cx="76200" cy="28575"/>
                      <wp:effectExtent l="19050" t="19050" r="19050" b="28575"/>
                      <wp:wrapNone/>
                      <wp:docPr id="294" name="Text Box 3601">
                        <a:extLst xmlns:a="http://schemas.openxmlformats.org/drawingml/2006/main">
                          <a:ext uri="{FF2B5EF4-FFF2-40B4-BE49-F238E27FC236}">
                            <a16:creationId xmlns:a16="http://schemas.microsoft.com/office/drawing/2014/main" id="{00000000-0008-0000-0000-00002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58BE77" id="Text Box 3601" o:spid="_x0000_s1026" type="#_x0000_t202" style="position:absolute;margin-left:0;margin-top:0;width:6pt;height:2.25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61344" behindDoc="0" locked="0" layoutInCell="1" allowOverlap="1" wp14:anchorId="198B5936" wp14:editId="21A0A344">
                      <wp:simplePos x="0" y="0"/>
                      <wp:positionH relativeFrom="column">
                        <wp:posOffset>0</wp:posOffset>
                      </wp:positionH>
                      <wp:positionV relativeFrom="paragraph">
                        <wp:posOffset>0</wp:posOffset>
                      </wp:positionV>
                      <wp:extent cx="76200" cy="28575"/>
                      <wp:effectExtent l="19050" t="19050" r="19050" b="28575"/>
                      <wp:wrapNone/>
                      <wp:docPr id="295" name="Text Box 3600">
                        <a:extLst xmlns:a="http://schemas.openxmlformats.org/drawingml/2006/main">
                          <a:ext uri="{FF2B5EF4-FFF2-40B4-BE49-F238E27FC236}">
                            <a16:creationId xmlns:a16="http://schemas.microsoft.com/office/drawing/2014/main" id="{00000000-0008-0000-0000-00002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406515" id="Text Box 3600" o:spid="_x0000_s1026" type="#_x0000_t202" style="position:absolute;margin-left:0;margin-top:0;width:6pt;height:2.25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62368" behindDoc="0" locked="0" layoutInCell="1" allowOverlap="1" wp14:anchorId="11EA1F6C" wp14:editId="57B38619">
                      <wp:simplePos x="0" y="0"/>
                      <wp:positionH relativeFrom="column">
                        <wp:posOffset>0</wp:posOffset>
                      </wp:positionH>
                      <wp:positionV relativeFrom="paragraph">
                        <wp:posOffset>0</wp:posOffset>
                      </wp:positionV>
                      <wp:extent cx="76200" cy="28575"/>
                      <wp:effectExtent l="19050" t="19050" r="19050" b="28575"/>
                      <wp:wrapNone/>
                      <wp:docPr id="296" name="Text Box 3599">
                        <a:extLst xmlns:a="http://schemas.openxmlformats.org/drawingml/2006/main">
                          <a:ext uri="{FF2B5EF4-FFF2-40B4-BE49-F238E27FC236}">
                            <a16:creationId xmlns:a16="http://schemas.microsoft.com/office/drawing/2014/main" id="{00000000-0008-0000-0000-00002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4186EB" id="Text Box 3599" o:spid="_x0000_s1026" type="#_x0000_t202" style="position:absolute;margin-left:0;margin-top:0;width:6pt;height:2.2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63392" behindDoc="0" locked="0" layoutInCell="1" allowOverlap="1" wp14:anchorId="5DC42B8E" wp14:editId="30F2AFCD">
                      <wp:simplePos x="0" y="0"/>
                      <wp:positionH relativeFrom="column">
                        <wp:posOffset>0</wp:posOffset>
                      </wp:positionH>
                      <wp:positionV relativeFrom="paragraph">
                        <wp:posOffset>0</wp:posOffset>
                      </wp:positionV>
                      <wp:extent cx="76200" cy="28575"/>
                      <wp:effectExtent l="19050" t="19050" r="19050" b="28575"/>
                      <wp:wrapNone/>
                      <wp:docPr id="297" name="Text Box 3598">
                        <a:extLst xmlns:a="http://schemas.openxmlformats.org/drawingml/2006/main">
                          <a:ext uri="{FF2B5EF4-FFF2-40B4-BE49-F238E27FC236}">
                            <a16:creationId xmlns:a16="http://schemas.microsoft.com/office/drawing/2014/main" id="{00000000-0008-0000-0000-00002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69DD51" id="Text Box 3598" o:spid="_x0000_s1026" type="#_x0000_t202" style="position:absolute;margin-left:0;margin-top:0;width:6pt;height:2.25pt;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64416" behindDoc="0" locked="0" layoutInCell="1" allowOverlap="1" wp14:anchorId="49C7BEB4" wp14:editId="63AEAFC8">
                      <wp:simplePos x="0" y="0"/>
                      <wp:positionH relativeFrom="column">
                        <wp:posOffset>0</wp:posOffset>
                      </wp:positionH>
                      <wp:positionV relativeFrom="paragraph">
                        <wp:posOffset>0</wp:posOffset>
                      </wp:positionV>
                      <wp:extent cx="76200" cy="28575"/>
                      <wp:effectExtent l="19050" t="19050" r="19050" b="28575"/>
                      <wp:wrapNone/>
                      <wp:docPr id="298" name="Text Box 3597">
                        <a:extLst xmlns:a="http://schemas.openxmlformats.org/drawingml/2006/main">
                          <a:ext uri="{FF2B5EF4-FFF2-40B4-BE49-F238E27FC236}">
                            <a16:creationId xmlns:a16="http://schemas.microsoft.com/office/drawing/2014/main" id="{00000000-0008-0000-0000-00002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60E747" id="Text Box 3597" o:spid="_x0000_s1026" type="#_x0000_t202" style="position:absolute;margin-left:0;margin-top:0;width:6pt;height:2.25pt;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65440" behindDoc="0" locked="0" layoutInCell="1" allowOverlap="1" wp14:anchorId="0EEBCA3F" wp14:editId="17C055D2">
                      <wp:simplePos x="0" y="0"/>
                      <wp:positionH relativeFrom="column">
                        <wp:posOffset>0</wp:posOffset>
                      </wp:positionH>
                      <wp:positionV relativeFrom="paragraph">
                        <wp:posOffset>0</wp:posOffset>
                      </wp:positionV>
                      <wp:extent cx="76200" cy="28575"/>
                      <wp:effectExtent l="19050" t="19050" r="19050" b="28575"/>
                      <wp:wrapNone/>
                      <wp:docPr id="299" name="Text Box 3596">
                        <a:extLst xmlns:a="http://schemas.openxmlformats.org/drawingml/2006/main">
                          <a:ext uri="{FF2B5EF4-FFF2-40B4-BE49-F238E27FC236}">
                            <a16:creationId xmlns:a16="http://schemas.microsoft.com/office/drawing/2014/main" id="{00000000-0008-0000-0000-00002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8B0591" id="Text Box 3596" o:spid="_x0000_s1026" type="#_x0000_t202" style="position:absolute;margin-left:0;margin-top:0;width:6pt;height:2.2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66464" behindDoc="0" locked="0" layoutInCell="1" allowOverlap="1" wp14:anchorId="06BA97F9" wp14:editId="5899E823">
                      <wp:simplePos x="0" y="0"/>
                      <wp:positionH relativeFrom="column">
                        <wp:posOffset>0</wp:posOffset>
                      </wp:positionH>
                      <wp:positionV relativeFrom="paragraph">
                        <wp:posOffset>0</wp:posOffset>
                      </wp:positionV>
                      <wp:extent cx="76200" cy="28575"/>
                      <wp:effectExtent l="19050" t="19050" r="19050" b="28575"/>
                      <wp:wrapNone/>
                      <wp:docPr id="300" name="Text Box 3595">
                        <a:extLst xmlns:a="http://schemas.openxmlformats.org/drawingml/2006/main">
                          <a:ext uri="{FF2B5EF4-FFF2-40B4-BE49-F238E27FC236}">
                            <a16:creationId xmlns:a16="http://schemas.microsoft.com/office/drawing/2014/main" id="{00000000-0008-0000-0000-00002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C5D138" id="Text Box 3595" o:spid="_x0000_s1026" type="#_x0000_t202" style="position:absolute;margin-left:0;margin-top:0;width:6pt;height:2.25pt;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67488" behindDoc="0" locked="0" layoutInCell="1" allowOverlap="1" wp14:anchorId="3F64F111" wp14:editId="0BFA7E75">
                      <wp:simplePos x="0" y="0"/>
                      <wp:positionH relativeFrom="column">
                        <wp:posOffset>0</wp:posOffset>
                      </wp:positionH>
                      <wp:positionV relativeFrom="paragraph">
                        <wp:posOffset>0</wp:posOffset>
                      </wp:positionV>
                      <wp:extent cx="76200" cy="28575"/>
                      <wp:effectExtent l="19050" t="19050" r="19050" b="28575"/>
                      <wp:wrapNone/>
                      <wp:docPr id="301" name="Text Box 3594">
                        <a:extLst xmlns:a="http://schemas.openxmlformats.org/drawingml/2006/main">
                          <a:ext uri="{FF2B5EF4-FFF2-40B4-BE49-F238E27FC236}">
                            <a16:creationId xmlns:a16="http://schemas.microsoft.com/office/drawing/2014/main" id="{00000000-0008-0000-0000-00002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2F94F8" id="Text Box 3594" o:spid="_x0000_s1026" type="#_x0000_t202" style="position:absolute;margin-left:0;margin-top:0;width:6pt;height:2.25pt;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68512" behindDoc="0" locked="0" layoutInCell="1" allowOverlap="1" wp14:anchorId="1E80E934" wp14:editId="4A8756AE">
                      <wp:simplePos x="0" y="0"/>
                      <wp:positionH relativeFrom="column">
                        <wp:posOffset>0</wp:posOffset>
                      </wp:positionH>
                      <wp:positionV relativeFrom="paragraph">
                        <wp:posOffset>0</wp:posOffset>
                      </wp:positionV>
                      <wp:extent cx="76200" cy="28575"/>
                      <wp:effectExtent l="19050" t="19050" r="19050" b="28575"/>
                      <wp:wrapNone/>
                      <wp:docPr id="302" name="Text Box 3593">
                        <a:extLst xmlns:a="http://schemas.openxmlformats.org/drawingml/2006/main">
                          <a:ext uri="{FF2B5EF4-FFF2-40B4-BE49-F238E27FC236}">
                            <a16:creationId xmlns:a16="http://schemas.microsoft.com/office/drawing/2014/main" id="{00000000-0008-0000-0000-00002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088A6F" id="Text Box 3593" o:spid="_x0000_s1026" type="#_x0000_t202" style="position:absolute;margin-left:0;margin-top:0;width:6pt;height:2.2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69536" behindDoc="0" locked="0" layoutInCell="1" allowOverlap="1" wp14:anchorId="527F2311" wp14:editId="4A8FC88C">
                      <wp:simplePos x="0" y="0"/>
                      <wp:positionH relativeFrom="column">
                        <wp:posOffset>0</wp:posOffset>
                      </wp:positionH>
                      <wp:positionV relativeFrom="paragraph">
                        <wp:posOffset>0</wp:posOffset>
                      </wp:positionV>
                      <wp:extent cx="76200" cy="28575"/>
                      <wp:effectExtent l="19050" t="19050" r="19050" b="28575"/>
                      <wp:wrapNone/>
                      <wp:docPr id="303" name="Text Box 3592">
                        <a:extLst xmlns:a="http://schemas.openxmlformats.org/drawingml/2006/main">
                          <a:ext uri="{FF2B5EF4-FFF2-40B4-BE49-F238E27FC236}">
                            <a16:creationId xmlns:a16="http://schemas.microsoft.com/office/drawing/2014/main" id="{00000000-0008-0000-0000-00002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EBEDE5" id="Text Box 3592" o:spid="_x0000_s1026" type="#_x0000_t202" style="position:absolute;margin-left:0;margin-top:0;width:6pt;height:2.25pt;z-index:2519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70560" behindDoc="0" locked="0" layoutInCell="1" allowOverlap="1" wp14:anchorId="72711F56" wp14:editId="407A74AF">
                      <wp:simplePos x="0" y="0"/>
                      <wp:positionH relativeFrom="column">
                        <wp:posOffset>0</wp:posOffset>
                      </wp:positionH>
                      <wp:positionV relativeFrom="paragraph">
                        <wp:posOffset>0</wp:posOffset>
                      </wp:positionV>
                      <wp:extent cx="76200" cy="28575"/>
                      <wp:effectExtent l="19050" t="19050" r="19050" b="28575"/>
                      <wp:wrapNone/>
                      <wp:docPr id="304" name="Text Box 3591">
                        <a:extLst xmlns:a="http://schemas.openxmlformats.org/drawingml/2006/main">
                          <a:ext uri="{FF2B5EF4-FFF2-40B4-BE49-F238E27FC236}">
                            <a16:creationId xmlns:a16="http://schemas.microsoft.com/office/drawing/2014/main" id="{00000000-0008-0000-0000-00003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45D7B1" id="Text Box 3591" o:spid="_x0000_s1026" type="#_x0000_t202" style="position:absolute;margin-left:0;margin-top:0;width:6pt;height:2.25pt;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71584" behindDoc="0" locked="0" layoutInCell="1" allowOverlap="1" wp14:anchorId="78CC101D" wp14:editId="2EECF278">
                      <wp:simplePos x="0" y="0"/>
                      <wp:positionH relativeFrom="column">
                        <wp:posOffset>0</wp:posOffset>
                      </wp:positionH>
                      <wp:positionV relativeFrom="paragraph">
                        <wp:posOffset>0</wp:posOffset>
                      </wp:positionV>
                      <wp:extent cx="76200" cy="28575"/>
                      <wp:effectExtent l="19050" t="19050" r="19050" b="28575"/>
                      <wp:wrapNone/>
                      <wp:docPr id="305" name="Text Box 3590">
                        <a:extLst xmlns:a="http://schemas.openxmlformats.org/drawingml/2006/main">
                          <a:ext uri="{FF2B5EF4-FFF2-40B4-BE49-F238E27FC236}">
                            <a16:creationId xmlns:a16="http://schemas.microsoft.com/office/drawing/2014/main" id="{00000000-0008-0000-0000-00003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C84B39" id="Text Box 3590" o:spid="_x0000_s1026" type="#_x0000_t202" style="position:absolute;margin-left:0;margin-top:0;width:6pt;height:2.25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72608" behindDoc="0" locked="0" layoutInCell="1" allowOverlap="1" wp14:anchorId="47931BB3" wp14:editId="6B9CB4BC">
                      <wp:simplePos x="0" y="0"/>
                      <wp:positionH relativeFrom="column">
                        <wp:posOffset>0</wp:posOffset>
                      </wp:positionH>
                      <wp:positionV relativeFrom="paragraph">
                        <wp:posOffset>0</wp:posOffset>
                      </wp:positionV>
                      <wp:extent cx="76200" cy="28575"/>
                      <wp:effectExtent l="19050" t="19050" r="19050" b="28575"/>
                      <wp:wrapNone/>
                      <wp:docPr id="306" name="Text Box 3589">
                        <a:extLst xmlns:a="http://schemas.openxmlformats.org/drawingml/2006/main">
                          <a:ext uri="{FF2B5EF4-FFF2-40B4-BE49-F238E27FC236}">
                            <a16:creationId xmlns:a16="http://schemas.microsoft.com/office/drawing/2014/main" id="{00000000-0008-0000-0000-00003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7AE55A" id="Text Box 3589" o:spid="_x0000_s1026" type="#_x0000_t202" style="position:absolute;margin-left:0;margin-top:0;width:6pt;height:2.25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75680" behindDoc="0" locked="0" layoutInCell="1" allowOverlap="1" wp14:anchorId="719A82E8" wp14:editId="3D2CA864">
                      <wp:simplePos x="0" y="0"/>
                      <wp:positionH relativeFrom="column">
                        <wp:posOffset>0</wp:posOffset>
                      </wp:positionH>
                      <wp:positionV relativeFrom="paragraph">
                        <wp:posOffset>0</wp:posOffset>
                      </wp:positionV>
                      <wp:extent cx="76200" cy="28575"/>
                      <wp:effectExtent l="19050" t="19050" r="19050" b="28575"/>
                      <wp:wrapNone/>
                      <wp:docPr id="309" name="Text Box 3588">
                        <a:extLst xmlns:a="http://schemas.openxmlformats.org/drawingml/2006/main">
                          <a:ext uri="{FF2B5EF4-FFF2-40B4-BE49-F238E27FC236}">
                            <a16:creationId xmlns:a16="http://schemas.microsoft.com/office/drawing/2014/main" id="{00000000-0008-0000-0000-00003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D951DB" id="Text Box 3588" o:spid="_x0000_s1026" type="#_x0000_t202" style="position:absolute;margin-left:0;margin-top:0;width:6pt;height:2.25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76704" behindDoc="0" locked="0" layoutInCell="1" allowOverlap="1" wp14:anchorId="4F9CF92A" wp14:editId="35F94919">
                      <wp:simplePos x="0" y="0"/>
                      <wp:positionH relativeFrom="column">
                        <wp:posOffset>0</wp:posOffset>
                      </wp:positionH>
                      <wp:positionV relativeFrom="paragraph">
                        <wp:posOffset>0</wp:posOffset>
                      </wp:positionV>
                      <wp:extent cx="76200" cy="28575"/>
                      <wp:effectExtent l="19050" t="19050" r="19050" b="28575"/>
                      <wp:wrapNone/>
                      <wp:docPr id="310" name="Text Box 3587">
                        <a:extLst xmlns:a="http://schemas.openxmlformats.org/drawingml/2006/main">
                          <a:ext uri="{FF2B5EF4-FFF2-40B4-BE49-F238E27FC236}">
                            <a16:creationId xmlns:a16="http://schemas.microsoft.com/office/drawing/2014/main" id="{00000000-0008-0000-0000-00003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7A4EB2" id="Text Box 3587" o:spid="_x0000_s1026" type="#_x0000_t202" style="position:absolute;margin-left:0;margin-top:0;width:6pt;height:2.2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77728" behindDoc="0" locked="0" layoutInCell="1" allowOverlap="1" wp14:anchorId="540F95E6" wp14:editId="327AED5F">
                      <wp:simplePos x="0" y="0"/>
                      <wp:positionH relativeFrom="column">
                        <wp:posOffset>0</wp:posOffset>
                      </wp:positionH>
                      <wp:positionV relativeFrom="paragraph">
                        <wp:posOffset>0</wp:posOffset>
                      </wp:positionV>
                      <wp:extent cx="76200" cy="28575"/>
                      <wp:effectExtent l="19050" t="19050" r="19050" b="28575"/>
                      <wp:wrapNone/>
                      <wp:docPr id="311" name="Text Box 3586">
                        <a:extLst xmlns:a="http://schemas.openxmlformats.org/drawingml/2006/main">
                          <a:ext uri="{FF2B5EF4-FFF2-40B4-BE49-F238E27FC236}">
                            <a16:creationId xmlns:a16="http://schemas.microsoft.com/office/drawing/2014/main" id="{00000000-0008-0000-0000-00003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36F0BA" id="Text Box 3586" o:spid="_x0000_s1026" type="#_x0000_t202" style="position:absolute;margin-left:0;margin-top:0;width:6pt;height:2.25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78752" behindDoc="0" locked="0" layoutInCell="1" allowOverlap="1" wp14:anchorId="74F689FE" wp14:editId="31667C31">
                      <wp:simplePos x="0" y="0"/>
                      <wp:positionH relativeFrom="column">
                        <wp:posOffset>0</wp:posOffset>
                      </wp:positionH>
                      <wp:positionV relativeFrom="paragraph">
                        <wp:posOffset>0</wp:posOffset>
                      </wp:positionV>
                      <wp:extent cx="76200" cy="28575"/>
                      <wp:effectExtent l="19050" t="19050" r="19050" b="28575"/>
                      <wp:wrapNone/>
                      <wp:docPr id="312" name="Text Box 3585">
                        <a:extLst xmlns:a="http://schemas.openxmlformats.org/drawingml/2006/main">
                          <a:ext uri="{FF2B5EF4-FFF2-40B4-BE49-F238E27FC236}">
                            <a16:creationId xmlns:a16="http://schemas.microsoft.com/office/drawing/2014/main" id="{00000000-0008-0000-0000-00003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AB06F3" id="Text Box 3585" o:spid="_x0000_s1026" type="#_x0000_t202" style="position:absolute;margin-left:0;margin-top:0;width:6pt;height:2.25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79776" behindDoc="0" locked="0" layoutInCell="1" allowOverlap="1" wp14:anchorId="3118D5A0" wp14:editId="629A1B39">
                      <wp:simplePos x="0" y="0"/>
                      <wp:positionH relativeFrom="column">
                        <wp:posOffset>0</wp:posOffset>
                      </wp:positionH>
                      <wp:positionV relativeFrom="paragraph">
                        <wp:posOffset>0</wp:posOffset>
                      </wp:positionV>
                      <wp:extent cx="76200" cy="28575"/>
                      <wp:effectExtent l="19050" t="19050" r="19050" b="28575"/>
                      <wp:wrapNone/>
                      <wp:docPr id="313" name="Text Box 3584">
                        <a:extLst xmlns:a="http://schemas.openxmlformats.org/drawingml/2006/main">
                          <a:ext uri="{FF2B5EF4-FFF2-40B4-BE49-F238E27FC236}">
                            <a16:creationId xmlns:a16="http://schemas.microsoft.com/office/drawing/2014/main" id="{00000000-0008-0000-0000-00003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650988" id="Text Box 3584" o:spid="_x0000_s1026" type="#_x0000_t202" style="position:absolute;margin-left:0;margin-top:0;width:6pt;height:2.25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80800" behindDoc="0" locked="0" layoutInCell="1" allowOverlap="1" wp14:anchorId="20C83AD0" wp14:editId="0A4EFE64">
                      <wp:simplePos x="0" y="0"/>
                      <wp:positionH relativeFrom="column">
                        <wp:posOffset>0</wp:posOffset>
                      </wp:positionH>
                      <wp:positionV relativeFrom="paragraph">
                        <wp:posOffset>0</wp:posOffset>
                      </wp:positionV>
                      <wp:extent cx="76200" cy="28575"/>
                      <wp:effectExtent l="19050" t="19050" r="19050" b="28575"/>
                      <wp:wrapNone/>
                      <wp:docPr id="314" name="Text Box 3583">
                        <a:extLst xmlns:a="http://schemas.openxmlformats.org/drawingml/2006/main">
                          <a:ext uri="{FF2B5EF4-FFF2-40B4-BE49-F238E27FC236}">
                            <a16:creationId xmlns:a16="http://schemas.microsoft.com/office/drawing/2014/main" id="{00000000-0008-0000-0000-00003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944020" id="Text Box 3583" o:spid="_x0000_s1026" type="#_x0000_t202" style="position:absolute;margin-left:0;margin-top:0;width:6pt;height:2.2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81824" behindDoc="0" locked="0" layoutInCell="1" allowOverlap="1" wp14:anchorId="3C84EF51" wp14:editId="41D44901">
                      <wp:simplePos x="0" y="0"/>
                      <wp:positionH relativeFrom="column">
                        <wp:posOffset>0</wp:posOffset>
                      </wp:positionH>
                      <wp:positionV relativeFrom="paragraph">
                        <wp:posOffset>0</wp:posOffset>
                      </wp:positionV>
                      <wp:extent cx="76200" cy="28575"/>
                      <wp:effectExtent l="19050" t="19050" r="19050" b="28575"/>
                      <wp:wrapNone/>
                      <wp:docPr id="315" name="Text Box 3582">
                        <a:extLst xmlns:a="http://schemas.openxmlformats.org/drawingml/2006/main">
                          <a:ext uri="{FF2B5EF4-FFF2-40B4-BE49-F238E27FC236}">
                            <a16:creationId xmlns:a16="http://schemas.microsoft.com/office/drawing/2014/main" id="{00000000-0008-0000-0000-00003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7E1935" id="Text Box 3582" o:spid="_x0000_s1026" type="#_x0000_t202" style="position:absolute;margin-left:0;margin-top:0;width:6pt;height:2.25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82848" behindDoc="0" locked="0" layoutInCell="1" allowOverlap="1" wp14:anchorId="52DDC147" wp14:editId="78A6D6E9">
                      <wp:simplePos x="0" y="0"/>
                      <wp:positionH relativeFrom="column">
                        <wp:posOffset>0</wp:posOffset>
                      </wp:positionH>
                      <wp:positionV relativeFrom="paragraph">
                        <wp:posOffset>0</wp:posOffset>
                      </wp:positionV>
                      <wp:extent cx="76200" cy="28575"/>
                      <wp:effectExtent l="19050" t="19050" r="19050" b="28575"/>
                      <wp:wrapNone/>
                      <wp:docPr id="316" name="Text Box 3581">
                        <a:extLst xmlns:a="http://schemas.openxmlformats.org/drawingml/2006/main">
                          <a:ext uri="{FF2B5EF4-FFF2-40B4-BE49-F238E27FC236}">
                            <a16:creationId xmlns:a16="http://schemas.microsoft.com/office/drawing/2014/main" id="{00000000-0008-0000-0000-00003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3A5649" id="Text Box 3581" o:spid="_x0000_s1026" type="#_x0000_t202" style="position:absolute;margin-left:0;margin-top:0;width:6pt;height:2.2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83872" behindDoc="0" locked="0" layoutInCell="1" allowOverlap="1" wp14:anchorId="204CAC3E" wp14:editId="259F6553">
                      <wp:simplePos x="0" y="0"/>
                      <wp:positionH relativeFrom="column">
                        <wp:posOffset>0</wp:posOffset>
                      </wp:positionH>
                      <wp:positionV relativeFrom="paragraph">
                        <wp:posOffset>0</wp:posOffset>
                      </wp:positionV>
                      <wp:extent cx="76200" cy="28575"/>
                      <wp:effectExtent l="19050" t="19050" r="19050" b="28575"/>
                      <wp:wrapNone/>
                      <wp:docPr id="317" name="Text Box 3580">
                        <a:extLst xmlns:a="http://schemas.openxmlformats.org/drawingml/2006/main">
                          <a:ext uri="{FF2B5EF4-FFF2-40B4-BE49-F238E27FC236}">
                            <a16:creationId xmlns:a16="http://schemas.microsoft.com/office/drawing/2014/main" id="{00000000-0008-0000-0000-00003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D2786" id="Text Box 3580" o:spid="_x0000_s1026" type="#_x0000_t202" style="position:absolute;margin-left:0;margin-top:0;width:6pt;height:2.2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84896" behindDoc="0" locked="0" layoutInCell="1" allowOverlap="1" wp14:anchorId="38788C22" wp14:editId="274BC33E">
                      <wp:simplePos x="0" y="0"/>
                      <wp:positionH relativeFrom="column">
                        <wp:posOffset>0</wp:posOffset>
                      </wp:positionH>
                      <wp:positionV relativeFrom="paragraph">
                        <wp:posOffset>0</wp:posOffset>
                      </wp:positionV>
                      <wp:extent cx="76200" cy="28575"/>
                      <wp:effectExtent l="19050" t="19050" r="19050" b="28575"/>
                      <wp:wrapNone/>
                      <wp:docPr id="318" name="Text Box 3579">
                        <a:extLst xmlns:a="http://schemas.openxmlformats.org/drawingml/2006/main">
                          <a:ext uri="{FF2B5EF4-FFF2-40B4-BE49-F238E27FC236}">
                            <a16:creationId xmlns:a16="http://schemas.microsoft.com/office/drawing/2014/main" id="{00000000-0008-0000-0000-00003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4C0BE0" id="Text Box 3579" o:spid="_x0000_s1026" type="#_x0000_t202" style="position:absolute;margin-left:0;margin-top:0;width:6pt;height:2.25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85920" behindDoc="0" locked="0" layoutInCell="1" allowOverlap="1" wp14:anchorId="03A4C461" wp14:editId="27E374B3">
                      <wp:simplePos x="0" y="0"/>
                      <wp:positionH relativeFrom="column">
                        <wp:posOffset>0</wp:posOffset>
                      </wp:positionH>
                      <wp:positionV relativeFrom="paragraph">
                        <wp:posOffset>0</wp:posOffset>
                      </wp:positionV>
                      <wp:extent cx="76200" cy="28575"/>
                      <wp:effectExtent l="19050" t="19050" r="19050" b="28575"/>
                      <wp:wrapNone/>
                      <wp:docPr id="319" name="Text Box 3578">
                        <a:extLst xmlns:a="http://schemas.openxmlformats.org/drawingml/2006/main">
                          <a:ext uri="{FF2B5EF4-FFF2-40B4-BE49-F238E27FC236}">
                            <a16:creationId xmlns:a16="http://schemas.microsoft.com/office/drawing/2014/main" id="{00000000-0008-0000-0000-00003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4AFF3" id="Text Box 3578" o:spid="_x0000_s1026" type="#_x0000_t202" style="position:absolute;margin-left:0;margin-top:0;width:6pt;height:2.25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86944" behindDoc="0" locked="0" layoutInCell="1" allowOverlap="1" wp14:anchorId="630E706A" wp14:editId="03957B8A">
                      <wp:simplePos x="0" y="0"/>
                      <wp:positionH relativeFrom="column">
                        <wp:posOffset>0</wp:posOffset>
                      </wp:positionH>
                      <wp:positionV relativeFrom="paragraph">
                        <wp:posOffset>0</wp:posOffset>
                      </wp:positionV>
                      <wp:extent cx="76200" cy="28575"/>
                      <wp:effectExtent l="19050" t="19050" r="19050" b="28575"/>
                      <wp:wrapNone/>
                      <wp:docPr id="320" name="Text Box 3577">
                        <a:extLst xmlns:a="http://schemas.openxmlformats.org/drawingml/2006/main">
                          <a:ext uri="{FF2B5EF4-FFF2-40B4-BE49-F238E27FC236}">
                            <a16:creationId xmlns:a16="http://schemas.microsoft.com/office/drawing/2014/main" id="{00000000-0008-0000-0000-00004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4C009B" id="Text Box 3577" o:spid="_x0000_s1026" type="#_x0000_t202" style="position:absolute;margin-left:0;margin-top:0;width:6pt;height:2.25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87968" behindDoc="0" locked="0" layoutInCell="1" allowOverlap="1" wp14:anchorId="3BFB6EAC" wp14:editId="46ABADB2">
                      <wp:simplePos x="0" y="0"/>
                      <wp:positionH relativeFrom="column">
                        <wp:posOffset>0</wp:posOffset>
                      </wp:positionH>
                      <wp:positionV relativeFrom="paragraph">
                        <wp:posOffset>0</wp:posOffset>
                      </wp:positionV>
                      <wp:extent cx="76200" cy="28575"/>
                      <wp:effectExtent l="19050" t="19050" r="19050" b="28575"/>
                      <wp:wrapNone/>
                      <wp:docPr id="321" name="Text Box 3576">
                        <a:extLst xmlns:a="http://schemas.openxmlformats.org/drawingml/2006/main">
                          <a:ext uri="{FF2B5EF4-FFF2-40B4-BE49-F238E27FC236}">
                            <a16:creationId xmlns:a16="http://schemas.microsoft.com/office/drawing/2014/main" id="{00000000-0008-0000-0000-00004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0F0FAC" id="Text Box 3576" o:spid="_x0000_s1026" type="#_x0000_t202" style="position:absolute;margin-left:0;margin-top:0;width:6pt;height:2.25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88992" behindDoc="0" locked="0" layoutInCell="1" allowOverlap="1" wp14:anchorId="37D17FFF" wp14:editId="0386E350">
                      <wp:simplePos x="0" y="0"/>
                      <wp:positionH relativeFrom="column">
                        <wp:posOffset>0</wp:posOffset>
                      </wp:positionH>
                      <wp:positionV relativeFrom="paragraph">
                        <wp:posOffset>0</wp:posOffset>
                      </wp:positionV>
                      <wp:extent cx="76200" cy="28575"/>
                      <wp:effectExtent l="19050" t="19050" r="19050" b="28575"/>
                      <wp:wrapNone/>
                      <wp:docPr id="322" name="Text Box 3575">
                        <a:extLst xmlns:a="http://schemas.openxmlformats.org/drawingml/2006/main">
                          <a:ext uri="{FF2B5EF4-FFF2-40B4-BE49-F238E27FC236}">
                            <a16:creationId xmlns:a16="http://schemas.microsoft.com/office/drawing/2014/main" id="{00000000-0008-0000-0000-00004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0E87D4" id="Text Box 3575" o:spid="_x0000_s1026" type="#_x0000_t202" style="position:absolute;margin-left:0;margin-top:0;width:6pt;height:2.2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90016" behindDoc="0" locked="0" layoutInCell="1" allowOverlap="1" wp14:anchorId="7B28265C" wp14:editId="09D9C92F">
                      <wp:simplePos x="0" y="0"/>
                      <wp:positionH relativeFrom="column">
                        <wp:posOffset>0</wp:posOffset>
                      </wp:positionH>
                      <wp:positionV relativeFrom="paragraph">
                        <wp:posOffset>0</wp:posOffset>
                      </wp:positionV>
                      <wp:extent cx="76200" cy="28575"/>
                      <wp:effectExtent l="19050" t="19050" r="19050" b="28575"/>
                      <wp:wrapNone/>
                      <wp:docPr id="323" name="Text Box 3574">
                        <a:extLst xmlns:a="http://schemas.openxmlformats.org/drawingml/2006/main">
                          <a:ext uri="{FF2B5EF4-FFF2-40B4-BE49-F238E27FC236}">
                            <a16:creationId xmlns:a16="http://schemas.microsoft.com/office/drawing/2014/main" id="{00000000-0008-0000-0000-00004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9950F1" id="Text Box 3574" o:spid="_x0000_s1026" type="#_x0000_t202" style="position:absolute;margin-left:0;margin-top:0;width:6pt;height:2.25pt;z-index:2519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91040" behindDoc="0" locked="0" layoutInCell="1" allowOverlap="1" wp14:anchorId="4E5497A0" wp14:editId="3614F766">
                      <wp:simplePos x="0" y="0"/>
                      <wp:positionH relativeFrom="column">
                        <wp:posOffset>0</wp:posOffset>
                      </wp:positionH>
                      <wp:positionV relativeFrom="paragraph">
                        <wp:posOffset>0</wp:posOffset>
                      </wp:positionV>
                      <wp:extent cx="76200" cy="28575"/>
                      <wp:effectExtent l="19050" t="19050" r="19050" b="28575"/>
                      <wp:wrapNone/>
                      <wp:docPr id="324" name="Text Box 3573">
                        <a:extLst xmlns:a="http://schemas.openxmlformats.org/drawingml/2006/main">
                          <a:ext uri="{FF2B5EF4-FFF2-40B4-BE49-F238E27FC236}">
                            <a16:creationId xmlns:a16="http://schemas.microsoft.com/office/drawing/2014/main" id="{00000000-0008-0000-0000-00004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883FAB" id="Text Box 3573" o:spid="_x0000_s1026" type="#_x0000_t202" style="position:absolute;margin-left:0;margin-top:0;width:6pt;height:2.2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92064" behindDoc="0" locked="0" layoutInCell="1" allowOverlap="1" wp14:anchorId="1E49A6E0" wp14:editId="7813D2A1">
                      <wp:simplePos x="0" y="0"/>
                      <wp:positionH relativeFrom="column">
                        <wp:posOffset>0</wp:posOffset>
                      </wp:positionH>
                      <wp:positionV relativeFrom="paragraph">
                        <wp:posOffset>0</wp:posOffset>
                      </wp:positionV>
                      <wp:extent cx="76200" cy="28575"/>
                      <wp:effectExtent l="19050" t="19050" r="19050" b="28575"/>
                      <wp:wrapNone/>
                      <wp:docPr id="325" name="Text Box 3572">
                        <a:extLst xmlns:a="http://schemas.openxmlformats.org/drawingml/2006/main">
                          <a:ext uri="{FF2B5EF4-FFF2-40B4-BE49-F238E27FC236}">
                            <a16:creationId xmlns:a16="http://schemas.microsoft.com/office/drawing/2014/main" id="{00000000-0008-0000-0000-00004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729CB7" id="Text Box 3572" o:spid="_x0000_s1026" type="#_x0000_t202" style="position:absolute;margin-left:0;margin-top:0;width:6pt;height:2.2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93088" behindDoc="0" locked="0" layoutInCell="1" allowOverlap="1" wp14:anchorId="0A939960" wp14:editId="41AE8059">
                      <wp:simplePos x="0" y="0"/>
                      <wp:positionH relativeFrom="column">
                        <wp:posOffset>0</wp:posOffset>
                      </wp:positionH>
                      <wp:positionV relativeFrom="paragraph">
                        <wp:posOffset>0</wp:posOffset>
                      </wp:positionV>
                      <wp:extent cx="76200" cy="28575"/>
                      <wp:effectExtent l="19050" t="19050" r="19050" b="28575"/>
                      <wp:wrapNone/>
                      <wp:docPr id="326" name="Text Box 3571">
                        <a:extLst xmlns:a="http://schemas.openxmlformats.org/drawingml/2006/main">
                          <a:ext uri="{FF2B5EF4-FFF2-40B4-BE49-F238E27FC236}">
                            <a16:creationId xmlns:a16="http://schemas.microsoft.com/office/drawing/2014/main" id="{00000000-0008-0000-0000-00004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61C475" id="Text Box 3571" o:spid="_x0000_s1026" type="#_x0000_t202" style="position:absolute;margin-left:0;margin-top:0;width:6pt;height:2.2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94112" behindDoc="0" locked="0" layoutInCell="1" allowOverlap="1" wp14:anchorId="5B6F9B9D" wp14:editId="58932EC5">
                      <wp:simplePos x="0" y="0"/>
                      <wp:positionH relativeFrom="column">
                        <wp:posOffset>0</wp:posOffset>
                      </wp:positionH>
                      <wp:positionV relativeFrom="paragraph">
                        <wp:posOffset>0</wp:posOffset>
                      </wp:positionV>
                      <wp:extent cx="76200" cy="28575"/>
                      <wp:effectExtent l="19050" t="19050" r="19050" b="28575"/>
                      <wp:wrapNone/>
                      <wp:docPr id="327" name="Text Box 3570">
                        <a:extLst xmlns:a="http://schemas.openxmlformats.org/drawingml/2006/main">
                          <a:ext uri="{FF2B5EF4-FFF2-40B4-BE49-F238E27FC236}">
                            <a16:creationId xmlns:a16="http://schemas.microsoft.com/office/drawing/2014/main" id="{00000000-0008-0000-0000-00004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5B14A1" id="Text Box 3570" o:spid="_x0000_s1026" type="#_x0000_t202" style="position:absolute;margin-left:0;margin-top:0;width:6pt;height:2.2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95136" behindDoc="0" locked="0" layoutInCell="1" allowOverlap="1" wp14:anchorId="63B1C886" wp14:editId="31C76236">
                      <wp:simplePos x="0" y="0"/>
                      <wp:positionH relativeFrom="column">
                        <wp:posOffset>0</wp:posOffset>
                      </wp:positionH>
                      <wp:positionV relativeFrom="paragraph">
                        <wp:posOffset>0</wp:posOffset>
                      </wp:positionV>
                      <wp:extent cx="76200" cy="28575"/>
                      <wp:effectExtent l="19050" t="19050" r="19050" b="28575"/>
                      <wp:wrapNone/>
                      <wp:docPr id="328" name="Text Box 3569">
                        <a:extLst xmlns:a="http://schemas.openxmlformats.org/drawingml/2006/main">
                          <a:ext uri="{FF2B5EF4-FFF2-40B4-BE49-F238E27FC236}">
                            <a16:creationId xmlns:a16="http://schemas.microsoft.com/office/drawing/2014/main" id="{00000000-0008-0000-0000-00004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4F3C45" id="Text Box 3569" o:spid="_x0000_s1026" type="#_x0000_t202" style="position:absolute;margin-left:0;margin-top:0;width:6pt;height:2.2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96160" behindDoc="0" locked="0" layoutInCell="1" allowOverlap="1" wp14:anchorId="3666AB80" wp14:editId="22B6CA30">
                      <wp:simplePos x="0" y="0"/>
                      <wp:positionH relativeFrom="column">
                        <wp:posOffset>0</wp:posOffset>
                      </wp:positionH>
                      <wp:positionV relativeFrom="paragraph">
                        <wp:posOffset>0</wp:posOffset>
                      </wp:positionV>
                      <wp:extent cx="76200" cy="28575"/>
                      <wp:effectExtent l="19050" t="19050" r="19050" b="28575"/>
                      <wp:wrapNone/>
                      <wp:docPr id="329" name="Text Box 3568">
                        <a:extLst xmlns:a="http://schemas.openxmlformats.org/drawingml/2006/main">
                          <a:ext uri="{FF2B5EF4-FFF2-40B4-BE49-F238E27FC236}">
                            <a16:creationId xmlns:a16="http://schemas.microsoft.com/office/drawing/2014/main" id="{00000000-0008-0000-0000-00004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AC5410" id="Text Box 3568" o:spid="_x0000_s1026" type="#_x0000_t202" style="position:absolute;margin-left:0;margin-top:0;width:6pt;height:2.2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97184" behindDoc="0" locked="0" layoutInCell="1" allowOverlap="1" wp14:anchorId="1BCE19C8" wp14:editId="595B9240">
                      <wp:simplePos x="0" y="0"/>
                      <wp:positionH relativeFrom="column">
                        <wp:posOffset>0</wp:posOffset>
                      </wp:positionH>
                      <wp:positionV relativeFrom="paragraph">
                        <wp:posOffset>0</wp:posOffset>
                      </wp:positionV>
                      <wp:extent cx="76200" cy="28575"/>
                      <wp:effectExtent l="19050" t="19050" r="19050" b="28575"/>
                      <wp:wrapNone/>
                      <wp:docPr id="330" name="Text Box 3567">
                        <a:extLst xmlns:a="http://schemas.openxmlformats.org/drawingml/2006/main">
                          <a:ext uri="{FF2B5EF4-FFF2-40B4-BE49-F238E27FC236}">
                            <a16:creationId xmlns:a16="http://schemas.microsoft.com/office/drawing/2014/main" id="{00000000-0008-0000-0000-00004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2884CB" id="Text Box 3567" o:spid="_x0000_s1026" type="#_x0000_t202" style="position:absolute;margin-left:0;margin-top:0;width:6pt;height:2.2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98208" behindDoc="0" locked="0" layoutInCell="1" allowOverlap="1" wp14:anchorId="4CBFBDAF" wp14:editId="5C351ADB">
                      <wp:simplePos x="0" y="0"/>
                      <wp:positionH relativeFrom="column">
                        <wp:posOffset>0</wp:posOffset>
                      </wp:positionH>
                      <wp:positionV relativeFrom="paragraph">
                        <wp:posOffset>0</wp:posOffset>
                      </wp:positionV>
                      <wp:extent cx="76200" cy="28575"/>
                      <wp:effectExtent l="19050" t="19050" r="19050" b="28575"/>
                      <wp:wrapNone/>
                      <wp:docPr id="331" name="Text Box 3566">
                        <a:extLst xmlns:a="http://schemas.openxmlformats.org/drawingml/2006/main">
                          <a:ext uri="{FF2B5EF4-FFF2-40B4-BE49-F238E27FC236}">
                            <a16:creationId xmlns:a16="http://schemas.microsoft.com/office/drawing/2014/main" id="{00000000-0008-0000-0000-00004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4813DB" id="Text Box 3566" o:spid="_x0000_s1026" type="#_x0000_t202" style="position:absolute;margin-left:0;margin-top:0;width:6pt;height:2.25pt;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1999232" behindDoc="0" locked="0" layoutInCell="1" allowOverlap="1" wp14:anchorId="72DCCCF8" wp14:editId="4BF1BA69">
                      <wp:simplePos x="0" y="0"/>
                      <wp:positionH relativeFrom="column">
                        <wp:posOffset>0</wp:posOffset>
                      </wp:positionH>
                      <wp:positionV relativeFrom="paragraph">
                        <wp:posOffset>0</wp:posOffset>
                      </wp:positionV>
                      <wp:extent cx="76200" cy="28575"/>
                      <wp:effectExtent l="19050" t="19050" r="19050" b="28575"/>
                      <wp:wrapNone/>
                      <wp:docPr id="332" name="Text Box 3565">
                        <a:extLst xmlns:a="http://schemas.openxmlformats.org/drawingml/2006/main">
                          <a:ext uri="{FF2B5EF4-FFF2-40B4-BE49-F238E27FC236}">
                            <a16:creationId xmlns:a16="http://schemas.microsoft.com/office/drawing/2014/main" id="{00000000-0008-0000-0000-00004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FC17E6" id="Text Box 3565" o:spid="_x0000_s1026" type="#_x0000_t202" style="position:absolute;margin-left:0;margin-top:0;width:6pt;height:2.2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00256" behindDoc="0" locked="0" layoutInCell="1" allowOverlap="1" wp14:anchorId="1BB0439A" wp14:editId="19937526">
                      <wp:simplePos x="0" y="0"/>
                      <wp:positionH relativeFrom="column">
                        <wp:posOffset>0</wp:posOffset>
                      </wp:positionH>
                      <wp:positionV relativeFrom="paragraph">
                        <wp:posOffset>0</wp:posOffset>
                      </wp:positionV>
                      <wp:extent cx="76200" cy="28575"/>
                      <wp:effectExtent l="19050" t="19050" r="19050" b="28575"/>
                      <wp:wrapNone/>
                      <wp:docPr id="333" name="Text Box 3564">
                        <a:extLst xmlns:a="http://schemas.openxmlformats.org/drawingml/2006/main">
                          <a:ext uri="{FF2B5EF4-FFF2-40B4-BE49-F238E27FC236}">
                            <a16:creationId xmlns:a16="http://schemas.microsoft.com/office/drawing/2014/main" id="{00000000-0008-0000-0000-00004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A901A0" id="Text Box 3564" o:spid="_x0000_s1026" type="#_x0000_t202" style="position:absolute;margin-left:0;margin-top:0;width:6pt;height:2.25pt;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01280" behindDoc="0" locked="0" layoutInCell="1" allowOverlap="1" wp14:anchorId="541E2803" wp14:editId="31BAE463">
                      <wp:simplePos x="0" y="0"/>
                      <wp:positionH relativeFrom="column">
                        <wp:posOffset>0</wp:posOffset>
                      </wp:positionH>
                      <wp:positionV relativeFrom="paragraph">
                        <wp:posOffset>0</wp:posOffset>
                      </wp:positionV>
                      <wp:extent cx="76200" cy="28575"/>
                      <wp:effectExtent l="19050" t="19050" r="19050" b="28575"/>
                      <wp:wrapNone/>
                      <wp:docPr id="334" name="Text Box 3563">
                        <a:extLst xmlns:a="http://schemas.openxmlformats.org/drawingml/2006/main">
                          <a:ext uri="{FF2B5EF4-FFF2-40B4-BE49-F238E27FC236}">
                            <a16:creationId xmlns:a16="http://schemas.microsoft.com/office/drawing/2014/main" id="{00000000-0008-0000-0000-00004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C95E7D" id="Text Box 3563" o:spid="_x0000_s1026" type="#_x0000_t202" style="position:absolute;margin-left:0;margin-top:0;width:6pt;height:2.2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02304" behindDoc="0" locked="0" layoutInCell="1" allowOverlap="1" wp14:anchorId="23F1D65B" wp14:editId="080C3F10">
                      <wp:simplePos x="0" y="0"/>
                      <wp:positionH relativeFrom="column">
                        <wp:posOffset>0</wp:posOffset>
                      </wp:positionH>
                      <wp:positionV relativeFrom="paragraph">
                        <wp:posOffset>0</wp:posOffset>
                      </wp:positionV>
                      <wp:extent cx="76200" cy="28575"/>
                      <wp:effectExtent l="19050" t="19050" r="19050" b="28575"/>
                      <wp:wrapNone/>
                      <wp:docPr id="335" name="Text Box 3562">
                        <a:extLst xmlns:a="http://schemas.openxmlformats.org/drawingml/2006/main">
                          <a:ext uri="{FF2B5EF4-FFF2-40B4-BE49-F238E27FC236}">
                            <a16:creationId xmlns:a16="http://schemas.microsoft.com/office/drawing/2014/main" id="{00000000-0008-0000-0000-00004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D79E11" id="Text Box 3562" o:spid="_x0000_s1026" type="#_x0000_t202" style="position:absolute;margin-left:0;margin-top:0;width:6pt;height:2.25pt;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03328" behindDoc="0" locked="0" layoutInCell="1" allowOverlap="1" wp14:anchorId="0FB91DAE" wp14:editId="3B711C71">
                      <wp:simplePos x="0" y="0"/>
                      <wp:positionH relativeFrom="column">
                        <wp:posOffset>0</wp:posOffset>
                      </wp:positionH>
                      <wp:positionV relativeFrom="paragraph">
                        <wp:posOffset>0</wp:posOffset>
                      </wp:positionV>
                      <wp:extent cx="76200" cy="28575"/>
                      <wp:effectExtent l="19050" t="19050" r="19050" b="28575"/>
                      <wp:wrapNone/>
                      <wp:docPr id="336" name="Text Box 3561">
                        <a:extLst xmlns:a="http://schemas.openxmlformats.org/drawingml/2006/main">
                          <a:ext uri="{FF2B5EF4-FFF2-40B4-BE49-F238E27FC236}">
                            <a16:creationId xmlns:a16="http://schemas.microsoft.com/office/drawing/2014/main" id="{00000000-0008-0000-0000-00005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7D7E83" id="Text Box 3561" o:spid="_x0000_s1026" type="#_x0000_t202" style="position:absolute;margin-left:0;margin-top:0;width:6pt;height:2.25pt;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04352" behindDoc="0" locked="0" layoutInCell="1" allowOverlap="1" wp14:anchorId="4BB44DAA" wp14:editId="653CA025">
                      <wp:simplePos x="0" y="0"/>
                      <wp:positionH relativeFrom="column">
                        <wp:posOffset>0</wp:posOffset>
                      </wp:positionH>
                      <wp:positionV relativeFrom="paragraph">
                        <wp:posOffset>0</wp:posOffset>
                      </wp:positionV>
                      <wp:extent cx="76200" cy="28575"/>
                      <wp:effectExtent l="19050" t="19050" r="19050" b="28575"/>
                      <wp:wrapNone/>
                      <wp:docPr id="337" name="Text Box 3560">
                        <a:extLst xmlns:a="http://schemas.openxmlformats.org/drawingml/2006/main">
                          <a:ext uri="{FF2B5EF4-FFF2-40B4-BE49-F238E27FC236}">
                            <a16:creationId xmlns:a16="http://schemas.microsoft.com/office/drawing/2014/main" id="{00000000-0008-0000-0000-00005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1131C9" id="Text Box 3560" o:spid="_x0000_s1026" type="#_x0000_t202" style="position:absolute;margin-left:0;margin-top:0;width:6pt;height:2.25pt;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05376" behindDoc="0" locked="0" layoutInCell="1" allowOverlap="1" wp14:anchorId="5F144819" wp14:editId="6E6682FD">
                      <wp:simplePos x="0" y="0"/>
                      <wp:positionH relativeFrom="column">
                        <wp:posOffset>0</wp:posOffset>
                      </wp:positionH>
                      <wp:positionV relativeFrom="paragraph">
                        <wp:posOffset>0</wp:posOffset>
                      </wp:positionV>
                      <wp:extent cx="76200" cy="28575"/>
                      <wp:effectExtent l="19050" t="19050" r="19050" b="28575"/>
                      <wp:wrapNone/>
                      <wp:docPr id="338" name="Text Box 3559">
                        <a:extLst xmlns:a="http://schemas.openxmlformats.org/drawingml/2006/main">
                          <a:ext uri="{FF2B5EF4-FFF2-40B4-BE49-F238E27FC236}">
                            <a16:creationId xmlns:a16="http://schemas.microsoft.com/office/drawing/2014/main" id="{00000000-0008-0000-0000-00005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F449D0" id="Text Box 3559" o:spid="_x0000_s1026" type="#_x0000_t202" style="position:absolute;margin-left:0;margin-top:0;width:6pt;height:2.25pt;z-index:2520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06400" behindDoc="0" locked="0" layoutInCell="1" allowOverlap="1" wp14:anchorId="281EE304" wp14:editId="4FA9CAC7">
                      <wp:simplePos x="0" y="0"/>
                      <wp:positionH relativeFrom="column">
                        <wp:posOffset>0</wp:posOffset>
                      </wp:positionH>
                      <wp:positionV relativeFrom="paragraph">
                        <wp:posOffset>0</wp:posOffset>
                      </wp:positionV>
                      <wp:extent cx="76200" cy="28575"/>
                      <wp:effectExtent l="19050" t="19050" r="19050" b="28575"/>
                      <wp:wrapNone/>
                      <wp:docPr id="339" name="Text Box 3558">
                        <a:extLst xmlns:a="http://schemas.openxmlformats.org/drawingml/2006/main">
                          <a:ext uri="{FF2B5EF4-FFF2-40B4-BE49-F238E27FC236}">
                            <a16:creationId xmlns:a16="http://schemas.microsoft.com/office/drawing/2014/main" id="{00000000-0008-0000-0000-00005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92A255" id="Text Box 3558" o:spid="_x0000_s1026" type="#_x0000_t202" style="position:absolute;margin-left:0;margin-top:0;width:6pt;height:2.2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07424" behindDoc="0" locked="0" layoutInCell="1" allowOverlap="1" wp14:anchorId="43F7D490" wp14:editId="0DDBEB0E">
                      <wp:simplePos x="0" y="0"/>
                      <wp:positionH relativeFrom="column">
                        <wp:posOffset>0</wp:posOffset>
                      </wp:positionH>
                      <wp:positionV relativeFrom="paragraph">
                        <wp:posOffset>0</wp:posOffset>
                      </wp:positionV>
                      <wp:extent cx="76200" cy="28575"/>
                      <wp:effectExtent l="19050" t="19050" r="19050" b="28575"/>
                      <wp:wrapNone/>
                      <wp:docPr id="340" name="Text Box 3557">
                        <a:extLst xmlns:a="http://schemas.openxmlformats.org/drawingml/2006/main">
                          <a:ext uri="{FF2B5EF4-FFF2-40B4-BE49-F238E27FC236}">
                            <a16:creationId xmlns:a16="http://schemas.microsoft.com/office/drawing/2014/main" id="{00000000-0008-0000-0000-00005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67C1B" id="Text Box 3557" o:spid="_x0000_s1026" type="#_x0000_t202" style="position:absolute;margin-left:0;margin-top:0;width:6pt;height:2.2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08448" behindDoc="0" locked="0" layoutInCell="1" allowOverlap="1" wp14:anchorId="15A2766D" wp14:editId="3BE6BB0E">
                      <wp:simplePos x="0" y="0"/>
                      <wp:positionH relativeFrom="column">
                        <wp:posOffset>0</wp:posOffset>
                      </wp:positionH>
                      <wp:positionV relativeFrom="paragraph">
                        <wp:posOffset>0</wp:posOffset>
                      </wp:positionV>
                      <wp:extent cx="76200" cy="28575"/>
                      <wp:effectExtent l="19050" t="19050" r="19050" b="28575"/>
                      <wp:wrapNone/>
                      <wp:docPr id="341" name="Text Box 3556">
                        <a:extLst xmlns:a="http://schemas.openxmlformats.org/drawingml/2006/main">
                          <a:ext uri="{FF2B5EF4-FFF2-40B4-BE49-F238E27FC236}">
                            <a16:creationId xmlns:a16="http://schemas.microsoft.com/office/drawing/2014/main" id="{00000000-0008-0000-0000-00005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513810" id="Text Box 3556" o:spid="_x0000_s1026" type="#_x0000_t202" style="position:absolute;margin-left:0;margin-top:0;width:6pt;height:2.25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09472" behindDoc="0" locked="0" layoutInCell="1" allowOverlap="1" wp14:anchorId="14A5EC79" wp14:editId="5DC1551E">
                      <wp:simplePos x="0" y="0"/>
                      <wp:positionH relativeFrom="column">
                        <wp:posOffset>0</wp:posOffset>
                      </wp:positionH>
                      <wp:positionV relativeFrom="paragraph">
                        <wp:posOffset>0</wp:posOffset>
                      </wp:positionV>
                      <wp:extent cx="76200" cy="28575"/>
                      <wp:effectExtent l="19050" t="19050" r="19050" b="28575"/>
                      <wp:wrapNone/>
                      <wp:docPr id="342" name="Text Box 3555">
                        <a:extLst xmlns:a="http://schemas.openxmlformats.org/drawingml/2006/main">
                          <a:ext uri="{FF2B5EF4-FFF2-40B4-BE49-F238E27FC236}">
                            <a16:creationId xmlns:a16="http://schemas.microsoft.com/office/drawing/2014/main" id="{00000000-0008-0000-0000-00005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2D55DE" id="Text Box 3555" o:spid="_x0000_s1026" type="#_x0000_t202" style="position:absolute;margin-left:0;margin-top:0;width:6pt;height:2.25pt;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10496" behindDoc="0" locked="0" layoutInCell="1" allowOverlap="1" wp14:anchorId="3C6D8C43" wp14:editId="777581EB">
                      <wp:simplePos x="0" y="0"/>
                      <wp:positionH relativeFrom="column">
                        <wp:posOffset>0</wp:posOffset>
                      </wp:positionH>
                      <wp:positionV relativeFrom="paragraph">
                        <wp:posOffset>0</wp:posOffset>
                      </wp:positionV>
                      <wp:extent cx="76200" cy="28575"/>
                      <wp:effectExtent l="19050" t="19050" r="19050" b="28575"/>
                      <wp:wrapNone/>
                      <wp:docPr id="343" name="Text Box 3554">
                        <a:extLst xmlns:a="http://schemas.openxmlformats.org/drawingml/2006/main">
                          <a:ext uri="{FF2B5EF4-FFF2-40B4-BE49-F238E27FC236}">
                            <a16:creationId xmlns:a16="http://schemas.microsoft.com/office/drawing/2014/main" id="{00000000-0008-0000-0000-00005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309A3D" id="Text Box 3554" o:spid="_x0000_s1026" type="#_x0000_t202" style="position:absolute;margin-left:0;margin-top:0;width:6pt;height:2.2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11520" behindDoc="0" locked="0" layoutInCell="1" allowOverlap="1" wp14:anchorId="51AAC9EB" wp14:editId="157489C4">
                      <wp:simplePos x="0" y="0"/>
                      <wp:positionH relativeFrom="column">
                        <wp:posOffset>0</wp:posOffset>
                      </wp:positionH>
                      <wp:positionV relativeFrom="paragraph">
                        <wp:posOffset>0</wp:posOffset>
                      </wp:positionV>
                      <wp:extent cx="76200" cy="28575"/>
                      <wp:effectExtent l="19050" t="19050" r="19050" b="28575"/>
                      <wp:wrapNone/>
                      <wp:docPr id="344" name="Text Box 3553">
                        <a:extLst xmlns:a="http://schemas.openxmlformats.org/drawingml/2006/main">
                          <a:ext uri="{FF2B5EF4-FFF2-40B4-BE49-F238E27FC236}">
                            <a16:creationId xmlns:a16="http://schemas.microsoft.com/office/drawing/2014/main" id="{00000000-0008-0000-0000-00005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23D563" id="Text Box 3553" o:spid="_x0000_s1026" type="#_x0000_t202" style="position:absolute;margin-left:0;margin-top:0;width:6pt;height:2.25pt;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12544" behindDoc="0" locked="0" layoutInCell="1" allowOverlap="1" wp14:anchorId="20112593" wp14:editId="7F453315">
                      <wp:simplePos x="0" y="0"/>
                      <wp:positionH relativeFrom="column">
                        <wp:posOffset>0</wp:posOffset>
                      </wp:positionH>
                      <wp:positionV relativeFrom="paragraph">
                        <wp:posOffset>0</wp:posOffset>
                      </wp:positionV>
                      <wp:extent cx="76200" cy="28575"/>
                      <wp:effectExtent l="19050" t="19050" r="19050" b="28575"/>
                      <wp:wrapNone/>
                      <wp:docPr id="345" name="Text Box 3552">
                        <a:extLst xmlns:a="http://schemas.openxmlformats.org/drawingml/2006/main">
                          <a:ext uri="{FF2B5EF4-FFF2-40B4-BE49-F238E27FC236}">
                            <a16:creationId xmlns:a16="http://schemas.microsoft.com/office/drawing/2014/main" id="{00000000-0008-0000-0000-00005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C707B3" id="Text Box 3552" o:spid="_x0000_s1026" type="#_x0000_t202" style="position:absolute;margin-left:0;margin-top:0;width:6pt;height:2.25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13568" behindDoc="0" locked="0" layoutInCell="1" allowOverlap="1" wp14:anchorId="4CDB2CC7" wp14:editId="10626640">
                      <wp:simplePos x="0" y="0"/>
                      <wp:positionH relativeFrom="column">
                        <wp:posOffset>0</wp:posOffset>
                      </wp:positionH>
                      <wp:positionV relativeFrom="paragraph">
                        <wp:posOffset>0</wp:posOffset>
                      </wp:positionV>
                      <wp:extent cx="76200" cy="28575"/>
                      <wp:effectExtent l="19050" t="19050" r="19050" b="28575"/>
                      <wp:wrapNone/>
                      <wp:docPr id="346" name="Text Box 3551">
                        <a:extLst xmlns:a="http://schemas.openxmlformats.org/drawingml/2006/main">
                          <a:ext uri="{FF2B5EF4-FFF2-40B4-BE49-F238E27FC236}">
                            <a16:creationId xmlns:a16="http://schemas.microsoft.com/office/drawing/2014/main" id="{00000000-0008-0000-0000-00005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1AB739" id="Text Box 3551" o:spid="_x0000_s1026" type="#_x0000_t202" style="position:absolute;margin-left:0;margin-top:0;width:6pt;height:2.25pt;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14592" behindDoc="0" locked="0" layoutInCell="1" allowOverlap="1" wp14:anchorId="0F51A6DD" wp14:editId="782F7A75">
                      <wp:simplePos x="0" y="0"/>
                      <wp:positionH relativeFrom="column">
                        <wp:posOffset>0</wp:posOffset>
                      </wp:positionH>
                      <wp:positionV relativeFrom="paragraph">
                        <wp:posOffset>0</wp:posOffset>
                      </wp:positionV>
                      <wp:extent cx="76200" cy="28575"/>
                      <wp:effectExtent l="19050" t="19050" r="19050" b="28575"/>
                      <wp:wrapNone/>
                      <wp:docPr id="347" name="Text Box 3550">
                        <a:extLst xmlns:a="http://schemas.openxmlformats.org/drawingml/2006/main">
                          <a:ext uri="{FF2B5EF4-FFF2-40B4-BE49-F238E27FC236}">
                            <a16:creationId xmlns:a16="http://schemas.microsoft.com/office/drawing/2014/main" id="{00000000-0008-0000-0000-00005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981517" id="Text Box 3550" o:spid="_x0000_s1026" type="#_x0000_t202" style="position:absolute;margin-left:0;margin-top:0;width:6pt;height:2.25pt;z-index:2520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15616" behindDoc="0" locked="0" layoutInCell="1" allowOverlap="1" wp14:anchorId="4A7B1439" wp14:editId="7F9688B2">
                      <wp:simplePos x="0" y="0"/>
                      <wp:positionH relativeFrom="column">
                        <wp:posOffset>0</wp:posOffset>
                      </wp:positionH>
                      <wp:positionV relativeFrom="paragraph">
                        <wp:posOffset>0</wp:posOffset>
                      </wp:positionV>
                      <wp:extent cx="76200" cy="28575"/>
                      <wp:effectExtent l="19050" t="19050" r="19050" b="28575"/>
                      <wp:wrapNone/>
                      <wp:docPr id="348" name="Text Box 3549">
                        <a:extLst xmlns:a="http://schemas.openxmlformats.org/drawingml/2006/main">
                          <a:ext uri="{FF2B5EF4-FFF2-40B4-BE49-F238E27FC236}">
                            <a16:creationId xmlns:a16="http://schemas.microsoft.com/office/drawing/2014/main" id="{00000000-0008-0000-0000-00005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93BF1C" id="Text Box 3549" o:spid="_x0000_s1026" type="#_x0000_t202" style="position:absolute;margin-left:0;margin-top:0;width:6pt;height:2.2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16640" behindDoc="0" locked="0" layoutInCell="1" allowOverlap="1" wp14:anchorId="6EC3A16D" wp14:editId="3CB71E46">
                      <wp:simplePos x="0" y="0"/>
                      <wp:positionH relativeFrom="column">
                        <wp:posOffset>0</wp:posOffset>
                      </wp:positionH>
                      <wp:positionV relativeFrom="paragraph">
                        <wp:posOffset>0</wp:posOffset>
                      </wp:positionV>
                      <wp:extent cx="76200" cy="28575"/>
                      <wp:effectExtent l="19050" t="19050" r="19050" b="28575"/>
                      <wp:wrapNone/>
                      <wp:docPr id="349" name="Text Box 3548">
                        <a:extLst xmlns:a="http://schemas.openxmlformats.org/drawingml/2006/main">
                          <a:ext uri="{FF2B5EF4-FFF2-40B4-BE49-F238E27FC236}">
                            <a16:creationId xmlns:a16="http://schemas.microsoft.com/office/drawing/2014/main" id="{00000000-0008-0000-0000-00005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7C401C" id="Text Box 3548" o:spid="_x0000_s1026" type="#_x0000_t202" style="position:absolute;margin-left:0;margin-top:0;width:6pt;height:2.25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17664" behindDoc="0" locked="0" layoutInCell="1" allowOverlap="1" wp14:anchorId="6214C0D1" wp14:editId="329CA983">
                      <wp:simplePos x="0" y="0"/>
                      <wp:positionH relativeFrom="column">
                        <wp:posOffset>0</wp:posOffset>
                      </wp:positionH>
                      <wp:positionV relativeFrom="paragraph">
                        <wp:posOffset>0</wp:posOffset>
                      </wp:positionV>
                      <wp:extent cx="76200" cy="28575"/>
                      <wp:effectExtent l="19050" t="19050" r="19050" b="28575"/>
                      <wp:wrapNone/>
                      <wp:docPr id="350" name="Text Box 3547">
                        <a:extLst xmlns:a="http://schemas.openxmlformats.org/drawingml/2006/main">
                          <a:ext uri="{FF2B5EF4-FFF2-40B4-BE49-F238E27FC236}">
                            <a16:creationId xmlns:a16="http://schemas.microsoft.com/office/drawing/2014/main" id="{00000000-0008-0000-0000-00005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A3ACF5" id="Text Box 3547" o:spid="_x0000_s1026" type="#_x0000_t202" style="position:absolute;margin-left:0;margin-top:0;width:6pt;height:2.25pt;z-index:2520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18688" behindDoc="0" locked="0" layoutInCell="1" allowOverlap="1" wp14:anchorId="5135F342" wp14:editId="7F941176">
                      <wp:simplePos x="0" y="0"/>
                      <wp:positionH relativeFrom="column">
                        <wp:posOffset>0</wp:posOffset>
                      </wp:positionH>
                      <wp:positionV relativeFrom="paragraph">
                        <wp:posOffset>0</wp:posOffset>
                      </wp:positionV>
                      <wp:extent cx="76200" cy="28575"/>
                      <wp:effectExtent l="19050" t="19050" r="19050" b="28575"/>
                      <wp:wrapNone/>
                      <wp:docPr id="351" name="Text Box 3546">
                        <a:extLst xmlns:a="http://schemas.openxmlformats.org/drawingml/2006/main">
                          <a:ext uri="{FF2B5EF4-FFF2-40B4-BE49-F238E27FC236}">
                            <a16:creationId xmlns:a16="http://schemas.microsoft.com/office/drawing/2014/main" id="{00000000-0008-0000-0000-00005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0FC4BA" id="Text Box 3546" o:spid="_x0000_s1026" type="#_x0000_t202" style="position:absolute;margin-left:0;margin-top:0;width:6pt;height:2.25pt;z-index:2520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19712" behindDoc="0" locked="0" layoutInCell="1" allowOverlap="1" wp14:anchorId="1DC202F2" wp14:editId="2A2200EF">
                      <wp:simplePos x="0" y="0"/>
                      <wp:positionH relativeFrom="column">
                        <wp:posOffset>0</wp:posOffset>
                      </wp:positionH>
                      <wp:positionV relativeFrom="paragraph">
                        <wp:posOffset>0</wp:posOffset>
                      </wp:positionV>
                      <wp:extent cx="76200" cy="28575"/>
                      <wp:effectExtent l="19050" t="19050" r="19050" b="28575"/>
                      <wp:wrapNone/>
                      <wp:docPr id="352" name="Text Box 3545">
                        <a:extLst xmlns:a="http://schemas.openxmlformats.org/drawingml/2006/main">
                          <a:ext uri="{FF2B5EF4-FFF2-40B4-BE49-F238E27FC236}">
                            <a16:creationId xmlns:a16="http://schemas.microsoft.com/office/drawing/2014/main" id="{00000000-0008-0000-0000-00006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D120AA" id="Text Box 3545" o:spid="_x0000_s1026" type="#_x0000_t202" style="position:absolute;margin-left:0;margin-top:0;width:6pt;height:2.25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20736" behindDoc="0" locked="0" layoutInCell="1" allowOverlap="1" wp14:anchorId="36F7BAD5" wp14:editId="13F0C1AC">
                      <wp:simplePos x="0" y="0"/>
                      <wp:positionH relativeFrom="column">
                        <wp:posOffset>0</wp:posOffset>
                      </wp:positionH>
                      <wp:positionV relativeFrom="paragraph">
                        <wp:posOffset>0</wp:posOffset>
                      </wp:positionV>
                      <wp:extent cx="76200" cy="28575"/>
                      <wp:effectExtent l="19050" t="19050" r="19050" b="28575"/>
                      <wp:wrapNone/>
                      <wp:docPr id="353" name="Text Box 3544">
                        <a:extLst xmlns:a="http://schemas.openxmlformats.org/drawingml/2006/main">
                          <a:ext uri="{FF2B5EF4-FFF2-40B4-BE49-F238E27FC236}">
                            <a16:creationId xmlns:a16="http://schemas.microsoft.com/office/drawing/2014/main" id="{00000000-0008-0000-0000-00006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ABAE6E" id="Text Box 3544" o:spid="_x0000_s1026" type="#_x0000_t202" style="position:absolute;margin-left:0;margin-top:0;width:6pt;height:2.25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21760" behindDoc="0" locked="0" layoutInCell="1" allowOverlap="1" wp14:anchorId="58C74AB4" wp14:editId="2F320E2E">
                      <wp:simplePos x="0" y="0"/>
                      <wp:positionH relativeFrom="column">
                        <wp:posOffset>0</wp:posOffset>
                      </wp:positionH>
                      <wp:positionV relativeFrom="paragraph">
                        <wp:posOffset>0</wp:posOffset>
                      </wp:positionV>
                      <wp:extent cx="76200" cy="28575"/>
                      <wp:effectExtent l="19050" t="19050" r="19050" b="28575"/>
                      <wp:wrapNone/>
                      <wp:docPr id="354" name="Text Box 3543">
                        <a:extLst xmlns:a="http://schemas.openxmlformats.org/drawingml/2006/main">
                          <a:ext uri="{FF2B5EF4-FFF2-40B4-BE49-F238E27FC236}">
                            <a16:creationId xmlns:a16="http://schemas.microsoft.com/office/drawing/2014/main" id="{00000000-0008-0000-0000-00006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940F32" id="Text Box 3543" o:spid="_x0000_s1026" type="#_x0000_t202" style="position:absolute;margin-left:0;margin-top:0;width:6pt;height:2.25pt;z-index:2520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22784" behindDoc="0" locked="0" layoutInCell="1" allowOverlap="1" wp14:anchorId="7089C69C" wp14:editId="034C9BA6">
                      <wp:simplePos x="0" y="0"/>
                      <wp:positionH relativeFrom="column">
                        <wp:posOffset>0</wp:posOffset>
                      </wp:positionH>
                      <wp:positionV relativeFrom="paragraph">
                        <wp:posOffset>0</wp:posOffset>
                      </wp:positionV>
                      <wp:extent cx="76200" cy="28575"/>
                      <wp:effectExtent l="19050" t="19050" r="19050" b="28575"/>
                      <wp:wrapNone/>
                      <wp:docPr id="355" name="Text Box 3542">
                        <a:extLst xmlns:a="http://schemas.openxmlformats.org/drawingml/2006/main">
                          <a:ext uri="{FF2B5EF4-FFF2-40B4-BE49-F238E27FC236}">
                            <a16:creationId xmlns:a16="http://schemas.microsoft.com/office/drawing/2014/main" id="{00000000-0008-0000-0000-00006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BADF1" id="Text Box 3542" o:spid="_x0000_s1026" type="#_x0000_t202" style="position:absolute;margin-left:0;margin-top:0;width:6pt;height:2.25pt;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23808" behindDoc="0" locked="0" layoutInCell="1" allowOverlap="1" wp14:anchorId="70954C19" wp14:editId="3BBD156C">
                      <wp:simplePos x="0" y="0"/>
                      <wp:positionH relativeFrom="column">
                        <wp:posOffset>0</wp:posOffset>
                      </wp:positionH>
                      <wp:positionV relativeFrom="paragraph">
                        <wp:posOffset>0</wp:posOffset>
                      </wp:positionV>
                      <wp:extent cx="76200" cy="28575"/>
                      <wp:effectExtent l="19050" t="19050" r="19050" b="28575"/>
                      <wp:wrapNone/>
                      <wp:docPr id="356" name="Text Box 3541">
                        <a:extLst xmlns:a="http://schemas.openxmlformats.org/drawingml/2006/main">
                          <a:ext uri="{FF2B5EF4-FFF2-40B4-BE49-F238E27FC236}">
                            <a16:creationId xmlns:a16="http://schemas.microsoft.com/office/drawing/2014/main" id="{00000000-0008-0000-0000-00006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423B49" id="Text Box 3541" o:spid="_x0000_s1026" type="#_x0000_t202" style="position:absolute;margin-left:0;margin-top:0;width:6pt;height:2.25pt;z-index:2520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24832" behindDoc="0" locked="0" layoutInCell="1" allowOverlap="1" wp14:anchorId="2A955DFC" wp14:editId="73855016">
                      <wp:simplePos x="0" y="0"/>
                      <wp:positionH relativeFrom="column">
                        <wp:posOffset>0</wp:posOffset>
                      </wp:positionH>
                      <wp:positionV relativeFrom="paragraph">
                        <wp:posOffset>0</wp:posOffset>
                      </wp:positionV>
                      <wp:extent cx="76200" cy="28575"/>
                      <wp:effectExtent l="19050" t="19050" r="19050" b="28575"/>
                      <wp:wrapNone/>
                      <wp:docPr id="357" name="Text Box 3540">
                        <a:extLst xmlns:a="http://schemas.openxmlformats.org/drawingml/2006/main">
                          <a:ext uri="{FF2B5EF4-FFF2-40B4-BE49-F238E27FC236}">
                            <a16:creationId xmlns:a16="http://schemas.microsoft.com/office/drawing/2014/main" id="{00000000-0008-0000-0000-00006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BE1BBA" id="Text Box 3540" o:spid="_x0000_s1026" type="#_x0000_t202" style="position:absolute;margin-left:0;margin-top:0;width:6pt;height:2.25pt;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25856" behindDoc="0" locked="0" layoutInCell="1" allowOverlap="1" wp14:anchorId="3F434C9C" wp14:editId="08C079BE">
                      <wp:simplePos x="0" y="0"/>
                      <wp:positionH relativeFrom="column">
                        <wp:posOffset>0</wp:posOffset>
                      </wp:positionH>
                      <wp:positionV relativeFrom="paragraph">
                        <wp:posOffset>0</wp:posOffset>
                      </wp:positionV>
                      <wp:extent cx="76200" cy="28575"/>
                      <wp:effectExtent l="19050" t="19050" r="19050" b="28575"/>
                      <wp:wrapNone/>
                      <wp:docPr id="358" name="Text Box 3539">
                        <a:extLst xmlns:a="http://schemas.openxmlformats.org/drawingml/2006/main">
                          <a:ext uri="{FF2B5EF4-FFF2-40B4-BE49-F238E27FC236}">
                            <a16:creationId xmlns:a16="http://schemas.microsoft.com/office/drawing/2014/main" id="{00000000-0008-0000-0000-00006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054FDF" id="Text Box 3539" o:spid="_x0000_s1026" type="#_x0000_t202" style="position:absolute;margin-left:0;margin-top:0;width:6pt;height:2.25pt;z-index:2520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26880" behindDoc="0" locked="0" layoutInCell="1" allowOverlap="1" wp14:anchorId="13DEE221" wp14:editId="5C2174CA">
                      <wp:simplePos x="0" y="0"/>
                      <wp:positionH relativeFrom="column">
                        <wp:posOffset>0</wp:posOffset>
                      </wp:positionH>
                      <wp:positionV relativeFrom="paragraph">
                        <wp:posOffset>0</wp:posOffset>
                      </wp:positionV>
                      <wp:extent cx="76200" cy="28575"/>
                      <wp:effectExtent l="19050" t="19050" r="19050" b="28575"/>
                      <wp:wrapNone/>
                      <wp:docPr id="359" name="Text Box 3538">
                        <a:extLst xmlns:a="http://schemas.openxmlformats.org/drawingml/2006/main">
                          <a:ext uri="{FF2B5EF4-FFF2-40B4-BE49-F238E27FC236}">
                            <a16:creationId xmlns:a16="http://schemas.microsoft.com/office/drawing/2014/main" id="{00000000-0008-0000-0000-00006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D90EE8" id="Text Box 3538" o:spid="_x0000_s1026" type="#_x0000_t202" style="position:absolute;margin-left:0;margin-top:0;width:6pt;height:2.25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27904" behindDoc="0" locked="0" layoutInCell="1" allowOverlap="1" wp14:anchorId="6895BD37" wp14:editId="5A0F94F6">
                      <wp:simplePos x="0" y="0"/>
                      <wp:positionH relativeFrom="column">
                        <wp:posOffset>0</wp:posOffset>
                      </wp:positionH>
                      <wp:positionV relativeFrom="paragraph">
                        <wp:posOffset>0</wp:posOffset>
                      </wp:positionV>
                      <wp:extent cx="76200" cy="28575"/>
                      <wp:effectExtent l="19050" t="19050" r="19050" b="28575"/>
                      <wp:wrapNone/>
                      <wp:docPr id="360" name="Text Box 3537">
                        <a:extLst xmlns:a="http://schemas.openxmlformats.org/drawingml/2006/main">
                          <a:ext uri="{FF2B5EF4-FFF2-40B4-BE49-F238E27FC236}">
                            <a16:creationId xmlns:a16="http://schemas.microsoft.com/office/drawing/2014/main" id="{00000000-0008-0000-0000-00006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BBC579" id="Text Box 3537" o:spid="_x0000_s1026" type="#_x0000_t202" style="position:absolute;margin-left:0;margin-top:0;width:6pt;height:2.2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28928" behindDoc="0" locked="0" layoutInCell="1" allowOverlap="1" wp14:anchorId="5388CDC8" wp14:editId="207C0071">
                      <wp:simplePos x="0" y="0"/>
                      <wp:positionH relativeFrom="column">
                        <wp:posOffset>0</wp:posOffset>
                      </wp:positionH>
                      <wp:positionV relativeFrom="paragraph">
                        <wp:posOffset>0</wp:posOffset>
                      </wp:positionV>
                      <wp:extent cx="76200" cy="28575"/>
                      <wp:effectExtent l="19050" t="19050" r="19050" b="28575"/>
                      <wp:wrapNone/>
                      <wp:docPr id="361" name="Text Box 3536">
                        <a:extLst xmlns:a="http://schemas.openxmlformats.org/drawingml/2006/main">
                          <a:ext uri="{FF2B5EF4-FFF2-40B4-BE49-F238E27FC236}">
                            <a16:creationId xmlns:a16="http://schemas.microsoft.com/office/drawing/2014/main" id="{00000000-0008-0000-0000-00006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4ED60B" id="Text Box 3536" o:spid="_x0000_s1026" type="#_x0000_t202" style="position:absolute;margin-left:0;margin-top:0;width:6pt;height:2.2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29952" behindDoc="0" locked="0" layoutInCell="1" allowOverlap="1" wp14:anchorId="424B5396" wp14:editId="4AED1D4B">
                      <wp:simplePos x="0" y="0"/>
                      <wp:positionH relativeFrom="column">
                        <wp:posOffset>0</wp:posOffset>
                      </wp:positionH>
                      <wp:positionV relativeFrom="paragraph">
                        <wp:posOffset>0</wp:posOffset>
                      </wp:positionV>
                      <wp:extent cx="76200" cy="28575"/>
                      <wp:effectExtent l="19050" t="19050" r="19050" b="28575"/>
                      <wp:wrapNone/>
                      <wp:docPr id="362" name="Text Box 3535">
                        <a:extLst xmlns:a="http://schemas.openxmlformats.org/drawingml/2006/main">
                          <a:ext uri="{FF2B5EF4-FFF2-40B4-BE49-F238E27FC236}">
                            <a16:creationId xmlns:a16="http://schemas.microsoft.com/office/drawing/2014/main" id="{00000000-0008-0000-0000-00006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14E531" id="Text Box 3535" o:spid="_x0000_s1026" type="#_x0000_t202" style="position:absolute;margin-left:0;margin-top:0;width:6pt;height:2.25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30976" behindDoc="0" locked="0" layoutInCell="1" allowOverlap="1" wp14:anchorId="5ED28AD7" wp14:editId="0C7A219F">
                      <wp:simplePos x="0" y="0"/>
                      <wp:positionH relativeFrom="column">
                        <wp:posOffset>0</wp:posOffset>
                      </wp:positionH>
                      <wp:positionV relativeFrom="paragraph">
                        <wp:posOffset>0</wp:posOffset>
                      </wp:positionV>
                      <wp:extent cx="76200" cy="28575"/>
                      <wp:effectExtent l="19050" t="19050" r="19050" b="28575"/>
                      <wp:wrapNone/>
                      <wp:docPr id="363" name="Text Box 3534">
                        <a:extLst xmlns:a="http://schemas.openxmlformats.org/drawingml/2006/main">
                          <a:ext uri="{FF2B5EF4-FFF2-40B4-BE49-F238E27FC236}">
                            <a16:creationId xmlns:a16="http://schemas.microsoft.com/office/drawing/2014/main" id="{00000000-0008-0000-0000-00006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9D6BC7" id="Text Box 3534" o:spid="_x0000_s1026" type="#_x0000_t202" style="position:absolute;margin-left:0;margin-top:0;width:6pt;height:2.25pt;z-index:2520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32000" behindDoc="0" locked="0" layoutInCell="1" allowOverlap="1" wp14:anchorId="4E2542C8" wp14:editId="6208B3FB">
                      <wp:simplePos x="0" y="0"/>
                      <wp:positionH relativeFrom="column">
                        <wp:posOffset>0</wp:posOffset>
                      </wp:positionH>
                      <wp:positionV relativeFrom="paragraph">
                        <wp:posOffset>0</wp:posOffset>
                      </wp:positionV>
                      <wp:extent cx="76200" cy="28575"/>
                      <wp:effectExtent l="19050" t="19050" r="19050" b="28575"/>
                      <wp:wrapNone/>
                      <wp:docPr id="364" name="Text Box 3533">
                        <a:extLst xmlns:a="http://schemas.openxmlformats.org/drawingml/2006/main">
                          <a:ext uri="{FF2B5EF4-FFF2-40B4-BE49-F238E27FC236}">
                            <a16:creationId xmlns:a16="http://schemas.microsoft.com/office/drawing/2014/main" id="{00000000-0008-0000-0000-00006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079A0A" id="Text Box 3533" o:spid="_x0000_s1026" type="#_x0000_t202" style="position:absolute;margin-left:0;margin-top:0;width:6pt;height:2.25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33024" behindDoc="0" locked="0" layoutInCell="1" allowOverlap="1" wp14:anchorId="067FC2FC" wp14:editId="4BA0A705">
                      <wp:simplePos x="0" y="0"/>
                      <wp:positionH relativeFrom="column">
                        <wp:posOffset>0</wp:posOffset>
                      </wp:positionH>
                      <wp:positionV relativeFrom="paragraph">
                        <wp:posOffset>0</wp:posOffset>
                      </wp:positionV>
                      <wp:extent cx="76200" cy="28575"/>
                      <wp:effectExtent l="19050" t="19050" r="19050" b="28575"/>
                      <wp:wrapNone/>
                      <wp:docPr id="365" name="Text Box 3532">
                        <a:extLst xmlns:a="http://schemas.openxmlformats.org/drawingml/2006/main">
                          <a:ext uri="{FF2B5EF4-FFF2-40B4-BE49-F238E27FC236}">
                            <a16:creationId xmlns:a16="http://schemas.microsoft.com/office/drawing/2014/main" id="{00000000-0008-0000-0000-00006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B0C336" id="Text Box 3532" o:spid="_x0000_s1026" type="#_x0000_t202" style="position:absolute;margin-left:0;margin-top:0;width:6pt;height:2.2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34048" behindDoc="0" locked="0" layoutInCell="1" allowOverlap="1" wp14:anchorId="6E67E63B" wp14:editId="129C7F23">
                      <wp:simplePos x="0" y="0"/>
                      <wp:positionH relativeFrom="column">
                        <wp:posOffset>0</wp:posOffset>
                      </wp:positionH>
                      <wp:positionV relativeFrom="paragraph">
                        <wp:posOffset>0</wp:posOffset>
                      </wp:positionV>
                      <wp:extent cx="76200" cy="28575"/>
                      <wp:effectExtent l="19050" t="19050" r="19050" b="28575"/>
                      <wp:wrapNone/>
                      <wp:docPr id="366" name="Text Box 3531">
                        <a:extLst xmlns:a="http://schemas.openxmlformats.org/drawingml/2006/main">
                          <a:ext uri="{FF2B5EF4-FFF2-40B4-BE49-F238E27FC236}">
                            <a16:creationId xmlns:a16="http://schemas.microsoft.com/office/drawing/2014/main" id="{00000000-0008-0000-0000-00006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8EC4FC" id="Text Box 3531" o:spid="_x0000_s1026" type="#_x0000_t202" style="position:absolute;margin-left:0;margin-top:0;width:6pt;height:2.25pt;z-index:2520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35072" behindDoc="0" locked="0" layoutInCell="1" allowOverlap="1" wp14:anchorId="22F8577A" wp14:editId="6B7BF26C">
                      <wp:simplePos x="0" y="0"/>
                      <wp:positionH relativeFrom="column">
                        <wp:posOffset>0</wp:posOffset>
                      </wp:positionH>
                      <wp:positionV relativeFrom="paragraph">
                        <wp:posOffset>0</wp:posOffset>
                      </wp:positionV>
                      <wp:extent cx="76200" cy="28575"/>
                      <wp:effectExtent l="19050" t="19050" r="19050" b="28575"/>
                      <wp:wrapNone/>
                      <wp:docPr id="367" name="Text Box 3530">
                        <a:extLst xmlns:a="http://schemas.openxmlformats.org/drawingml/2006/main">
                          <a:ext uri="{FF2B5EF4-FFF2-40B4-BE49-F238E27FC236}">
                            <a16:creationId xmlns:a16="http://schemas.microsoft.com/office/drawing/2014/main" id="{00000000-0008-0000-0000-00006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8A87B8" id="Text Box 3530" o:spid="_x0000_s1026" type="#_x0000_t202" style="position:absolute;margin-left:0;margin-top:0;width:6pt;height:2.25pt;z-index:2520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36096" behindDoc="0" locked="0" layoutInCell="1" allowOverlap="1" wp14:anchorId="2C40A87B" wp14:editId="11A7E17F">
                      <wp:simplePos x="0" y="0"/>
                      <wp:positionH relativeFrom="column">
                        <wp:posOffset>0</wp:posOffset>
                      </wp:positionH>
                      <wp:positionV relativeFrom="paragraph">
                        <wp:posOffset>0</wp:posOffset>
                      </wp:positionV>
                      <wp:extent cx="76200" cy="28575"/>
                      <wp:effectExtent l="19050" t="19050" r="19050" b="28575"/>
                      <wp:wrapNone/>
                      <wp:docPr id="368" name="Text Box 3529">
                        <a:extLst xmlns:a="http://schemas.openxmlformats.org/drawingml/2006/main">
                          <a:ext uri="{FF2B5EF4-FFF2-40B4-BE49-F238E27FC236}">
                            <a16:creationId xmlns:a16="http://schemas.microsoft.com/office/drawing/2014/main" id="{00000000-0008-0000-0000-00007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93C08F" id="Text Box 3529" o:spid="_x0000_s1026" type="#_x0000_t202" style="position:absolute;margin-left:0;margin-top:0;width:6pt;height:2.25pt;z-index:2520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37120" behindDoc="0" locked="0" layoutInCell="1" allowOverlap="1" wp14:anchorId="478C4343" wp14:editId="23E49E9E">
                      <wp:simplePos x="0" y="0"/>
                      <wp:positionH relativeFrom="column">
                        <wp:posOffset>0</wp:posOffset>
                      </wp:positionH>
                      <wp:positionV relativeFrom="paragraph">
                        <wp:posOffset>0</wp:posOffset>
                      </wp:positionV>
                      <wp:extent cx="76200" cy="28575"/>
                      <wp:effectExtent l="19050" t="19050" r="19050" b="28575"/>
                      <wp:wrapNone/>
                      <wp:docPr id="369" name="Text Box 3528">
                        <a:extLst xmlns:a="http://schemas.openxmlformats.org/drawingml/2006/main">
                          <a:ext uri="{FF2B5EF4-FFF2-40B4-BE49-F238E27FC236}">
                            <a16:creationId xmlns:a16="http://schemas.microsoft.com/office/drawing/2014/main" id="{00000000-0008-0000-0000-00007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801401" id="Text Box 3528" o:spid="_x0000_s1026" type="#_x0000_t202" style="position:absolute;margin-left:0;margin-top:0;width:6pt;height:2.25pt;z-index:2520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38144" behindDoc="0" locked="0" layoutInCell="1" allowOverlap="1" wp14:anchorId="6AFD2D3D" wp14:editId="4B0E0499">
                      <wp:simplePos x="0" y="0"/>
                      <wp:positionH relativeFrom="column">
                        <wp:posOffset>0</wp:posOffset>
                      </wp:positionH>
                      <wp:positionV relativeFrom="paragraph">
                        <wp:posOffset>0</wp:posOffset>
                      </wp:positionV>
                      <wp:extent cx="76200" cy="28575"/>
                      <wp:effectExtent l="19050" t="19050" r="19050" b="28575"/>
                      <wp:wrapNone/>
                      <wp:docPr id="370" name="Text Box 3527">
                        <a:extLst xmlns:a="http://schemas.openxmlformats.org/drawingml/2006/main">
                          <a:ext uri="{FF2B5EF4-FFF2-40B4-BE49-F238E27FC236}">
                            <a16:creationId xmlns:a16="http://schemas.microsoft.com/office/drawing/2014/main" id="{00000000-0008-0000-0000-00007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5A10E3" id="Text Box 3527" o:spid="_x0000_s1026" type="#_x0000_t202" style="position:absolute;margin-left:0;margin-top:0;width:6pt;height:2.25pt;z-index:2520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39168" behindDoc="0" locked="0" layoutInCell="1" allowOverlap="1" wp14:anchorId="0DBD7D71" wp14:editId="020A23BA">
                      <wp:simplePos x="0" y="0"/>
                      <wp:positionH relativeFrom="column">
                        <wp:posOffset>0</wp:posOffset>
                      </wp:positionH>
                      <wp:positionV relativeFrom="paragraph">
                        <wp:posOffset>0</wp:posOffset>
                      </wp:positionV>
                      <wp:extent cx="76200" cy="28575"/>
                      <wp:effectExtent l="19050" t="19050" r="19050" b="28575"/>
                      <wp:wrapNone/>
                      <wp:docPr id="371" name="Text Box 3526">
                        <a:extLst xmlns:a="http://schemas.openxmlformats.org/drawingml/2006/main">
                          <a:ext uri="{FF2B5EF4-FFF2-40B4-BE49-F238E27FC236}">
                            <a16:creationId xmlns:a16="http://schemas.microsoft.com/office/drawing/2014/main" id="{00000000-0008-0000-0000-00007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7D400F" id="Text Box 3526" o:spid="_x0000_s1026" type="#_x0000_t202" style="position:absolute;margin-left:0;margin-top:0;width:6pt;height:2.25pt;z-index:2520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40192" behindDoc="0" locked="0" layoutInCell="1" allowOverlap="1" wp14:anchorId="39820A54" wp14:editId="68855EE0">
                      <wp:simplePos x="0" y="0"/>
                      <wp:positionH relativeFrom="column">
                        <wp:posOffset>0</wp:posOffset>
                      </wp:positionH>
                      <wp:positionV relativeFrom="paragraph">
                        <wp:posOffset>0</wp:posOffset>
                      </wp:positionV>
                      <wp:extent cx="76200" cy="28575"/>
                      <wp:effectExtent l="19050" t="19050" r="19050" b="28575"/>
                      <wp:wrapNone/>
                      <wp:docPr id="372" name="Text Box 3525">
                        <a:extLst xmlns:a="http://schemas.openxmlformats.org/drawingml/2006/main">
                          <a:ext uri="{FF2B5EF4-FFF2-40B4-BE49-F238E27FC236}">
                            <a16:creationId xmlns:a16="http://schemas.microsoft.com/office/drawing/2014/main" id="{00000000-0008-0000-0000-00007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194628" id="Text Box 3525" o:spid="_x0000_s1026" type="#_x0000_t202" style="position:absolute;margin-left:0;margin-top:0;width:6pt;height:2.25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41216" behindDoc="0" locked="0" layoutInCell="1" allowOverlap="1" wp14:anchorId="4CD30DC9" wp14:editId="0426B720">
                      <wp:simplePos x="0" y="0"/>
                      <wp:positionH relativeFrom="column">
                        <wp:posOffset>0</wp:posOffset>
                      </wp:positionH>
                      <wp:positionV relativeFrom="paragraph">
                        <wp:posOffset>0</wp:posOffset>
                      </wp:positionV>
                      <wp:extent cx="76200" cy="28575"/>
                      <wp:effectExtent l="19050" t="19050" r="19050" b="28575"/>
                      <wp:wrapNone/>
                      <wp:docPr id="373" name="Text Box 3524">
                        <a:extLst xmlns:a="http://schemas.openxmlformats.org/drawingml/2006/main">
                          <a:ext uri="{FF2B5EF4-FFF2-40B4-BE49-F238E27FC236}">
                            <a16:creationId xmlns:a16="http://schemas.microsoft.com/office/drawing/2014/main" id="{00000000-0008-0000-0000-00007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88F0A9" id="Text Box 3524" o:spid="_x0000_s1026" type="#_x0000_t202" style="position:absolute;margin-left:0;margin-top:0;width:6pt;height:2.25pt;z-index:2520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42240" behindDoc="0" locked="0" layoutInCell="1" allowOverlap="1" wp14:anchorId="57C4A69E" wp14:editId="78CF4726">
                      <wp:simplePos x="0" y="0"/>
                      <wp:positionH relativeFrom="column">
                        <wp:posOffset>0</wp:posOffset>
                      </wp:positionH>
                      <wp:positionV relativeFrom="paragraph">
                        <wp:posOffset>0</wp:posOffset>
                      </wp:positionV>
                      <wp:extent cx="76200" cy="28575"/>
                      <wp:effectExtent l="19050" t="19050" r="19050" b="28575"/>
                      <wp:wrapNone/>
                      <wp:docPr id="374" name="Text Box 3523">
                        <a:extLst xmlns:a="http://schemas.openxmlformats.org/drawingml/2006/main">
                          <a:ext uri="{FF2B5EF4-FFF2-40B4-BE49-F238E27FC236}">
                            <a16:creationId xmlns:a16="http://schemas.microsoft.com/office/drawing/2014/main" id="{00000000-0008-0000-0000-00007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003DC8" id="Text Box 3523" o:spid="_x0000_s1026" type="#_x0000_t202" style="position:absolute;margin-left:0;margin-top:0;width:6pt;height:2.25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43264" behindDoc="0" locked="0" layoutInCell="1" allowOverlap="1" wp14:anchorId="2E38E9FE" wp14:editId="41488372">
                      <wp:simplePos x="0" y="0"/>
                      <wp:positionH relativeFrom="column">
                        <wp:posOffset>0</wp:posOffset>
                      </wp:positionH>
                      <wp:positionV relativeFrom="paragraph">
                        <wp:posOffset>0</wp:posOffset>
                      </wp:positionV>
                      <wp:extent cx="76200" cy="28575"/>
                      <wp:effectExtent l="19050" t="19050" r="19050" b="28575"/>
                      <wp:wrapNone/>
                      <wp:docPr id="375" name="Text Box 3522">
                        <a:extLst xmlns:a="http://schemas.openxmlformats.org/drawingml/2006/main">
                          <a:ext uri="{FF2B5EF4-FFF2-40B4-BE49-F238E27FC236}">
                            <a16:creationId xmlns:a16="http://schemas.microsoft.com/office/drawing/2014/main" id="{00000000-0008-0000-0000-00007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B1886A" id="Text Box 3522" o:spid="_x0000_s1026" type="#_x0000_t202" style="position:absolute;margin-left:0;margin-top:0;width:6pt;height:2.25pt;z-index:2520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44288" behindDoc="0" locked="0" layoutInCell="1" allowOverlap="1" wp14:anchorId="58759302" wp14:editId="2608D8C7">
                      <wp:simplePos x="0" y="0"/>
                      <wp:positionH relativeFrom="column">
                        <wp:posOffset>0</wp:posOffset>
                      </wp:positionH>
                      <wp:positionV relativeFrom="paragraph">
                        <wp:posOffset>0</wp:posOffset>
                      </wp:positionV>
                      <wp:extent cx="76200" cy="28575"/>
                      <wp:effectExtent l="19050" t="19050" r="19050" b="28575"/>
                      <wp:wrapNone/>
                      <wp:docPr id="376" name="Text Box 3521">
                        <a:extLst xmlns:a="http://schemas.openxmlformats.org/drawingml/2006/main">
                          <a:ext uri="{FF2B5EF4-FFF2-40B4-BE49-F238E27FC236}">
                            <a16:creationId xmlns:a16="http://schemas.microsoft.com/office/drawing/2014/main" id="{00000000-0008-0000-0000-00007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B91311" id="Text Box 3521" o:spid="_x0000_s1026" type="#_x0000_t202" style="position:absolute;margin-left:0;margin-top:0;width:6pt;height:2.25pt;z-index:2520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45312" behindDoc="0" locked="0" layoutInCell="1" allowOverlap="1" wp14:anchorId="3195967C" wp14:editId="4C25FF72">
                      <wp:simplePos x="0" y="0"/>
                      <wp:positionH relativeFrom="column">
                        <wp:posOffset>0</wp:posOffset>
                      </wp:positionH>
                      <wp:positionV relativeFrom="paragraph">
                        <wp:posOffset>0</wp:posOffset>
                      </wp:positionV>
                      <wp:extent cx="76200" cy="28575"/>
                      <wp:effectExtent l="19050" t="19050" r="19050" b="28575"/>
                      <wp:wrapNone/>
                      <wp:docPr id="377" name="Text Box 3520">
                        <a:extLst xmlns:a="http://schemas.openxmlformats.org/drawingml/2006/main">
                          <a:ext uri="{FF2B5EF4-FFF2-40B4-BE49-F238E27FC236}">
                            <a16:creationId xmlns:a16="http://schemas.microsoft.com/office/drawing/2014/main" id="{00000000-0008-0000-0000-00007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E00FC9" id="Text Box 3520" o:spid="_x0000_s1026" type="#_x0000_t202" style="position:absolute;margin-left:0;margin-top:0;width:6pt;height:2.25pt;z-index:2520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46336" behindDoc="0" locked="0" layoutInCell="1" allowOverlap="1" wp14:anchorId="52BAD5F5" wp14:editId="5CC4E022">
                      <wp:simplePos x="0" y="0"/>
                      <wp:positionH relativeFrom="column">
                        <wp:posOffset>0</wp:posOffset>
                      </wp:positionH>
                      <wp:positionV relativeFrom="paragraph">
                        <wp:posOffset>0</wp:posOffset>
                      </wp:positionV>
                      <wp:extent cx="76200" cy="28575"/>
                      <wp:effectExtent l="19050" t="19050" r="19050" b="28575"/>
                      <wp:wrapNone/>
                      <wp:docPr id="378" name="Text Box 3519">
                        <a:extLst xmlns:a="http://schemas.openxmlformats.org/drawingml/2006/main">
                          <a:ext uri="{FF2B5EF4-FFF2-40B4-BE49-F238E27FC236}">
                            <a16:creationId xmlns:a16="http://schemas.microsoft.com/office/drawing/2014/main" id="{00000000-0008-0000-0000-00007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04B01A" id="Text Box 3519" o:spid="_x0000_s1026" type="#_x0000_t202" style="position:absolute;margin-left:0;margin-top:0;width:6pt;height:2.25pt;z-index:2520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47360" behindDoc="0" locked="0" layoutInCell="1" allowOverlap="1" wp14:anchorId="64AEF9B5" wp14:editId="76F21977">
                      <wp:simplePos x="0" y="0"/>
                      <wp:positionH relativeFrom="column">
                        <wp:posOffset>0</wp:posOffset>
                      </wp:positionH>
                      <wp:positionV relativeFrom="paragraph">
                        <wp:posOffset>0</wp:posOffset>
                      </wp:positionV>
                      <wp:extent cx="76200" cy="28575"/>
                      <wp:effectExtent l="19050" t="19050" r="19050" b="28575"/>
                      <wp:wrapNone/>
                      <wp:docPr id="379" name="Text Box 3518">
                        <a:extLst xmlns:a="http://schemas.openxmlformats.org/drawingml/2006/main">
                          <a:ext uri="{FF2B5EF4-FFF2-40B4-BE49-F238E27FC236}">
                            <a16:creationId xmlns:a16="http://schemas.microsoft.com/office/drawing/2014/main" id="{00000000-0008-0000-0000-00007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F54064" id="Text Box 3518" o:spid="_x0000_s1026" type="#_x0000_t202" style="position:absolute;margin-left:0;margin-top:0;width:6pt;height:2.25pt;z-index:2520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48384" behindDoc="0" locked="0" layoutInCell="1" allowOverlap="1" wp14:anchorId="27AE8F90" wp14:editId="10C68BBF">
                      <wp:simplePos x="0" y="0"/>
                      <wp:positionH relativeFrom="column">
                        <wp:posOffset>0</wp:posOffset>
                      </wp:positionH>
                      <wp:positionV relativeFrom="paragraph">
                        <wp:posOffset>0</wp:posOffset>
                      </wp:positionV>
                      <wp:extent cx="76200" cy="28575"/>
                      <wp:effectExtent l="19050" t="19050" r="19050" b="28575"/>
                      <wp:wrapNone/>
                      <wp:docPr id="380" name="Text Box 3517">
                        <a:extLst xmlns:a="http://schemas.openxmlformats.org/drawingml/2006/main">
                          <a:ext uri="{FF2B5EF4-FFF2-40B4-BE49-F238E27FC236}">
                            <a16:creationId xmlns:a16="http://schemas.microsoft.com/office/drawing/2014/main" id="{00000000-0008-0000-0000-00007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E92C24" id="Text Box 3517" o:spid="_x0000_s1026" type="#_x0000_t202" style="position:absolute;margin-left:0;margin-top:0;width:6pt;height:2.25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49408" behindDoc="0" locked="0" layoutInCell="1" allowOverlap="1" wp14:anchorId="6EC655FC" wp14:editId="4DBC097C">
                      <wp:simplePos x="0" y="0"/>
                      <wp:positionH relativeFrom="column">
                        <wp:posOffset>0</wp:posOffset>
                      </wp:positionH>
                      <wp:positionV relativeFrom="paragraph">
                        <wp:posOffset>0</wp:posOffset>
                      </wp:positionV>
                      <wp:extent cx="76200" cy="28575"/>
                      <wp:effectExtent l="19050" t="19050" r="19050" b="28575"/>
                      <wp:wrapNone/>
                      <wp:docPr id="381" name="Text Box 3516">
                        <a:extLst xmlns:a="http://schemas.openxmlformats.org/drawingml/2006/main">
                          <a:ext uri="{FF2B5EF4-FFF2-40B4-BE49-F238E27FC236}">
                            <a16:creationId xmlns:a16="http://schemas.microsoft.com/office/drawing/2014/main" id="{00000000-0008-0000-0000-00007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5BF6C1" id="Text Box 3516" o:spid="_x0000_s1026" type="#_x0000_t202" style="position:absolute;margin-left:0;margin-top:0;width:6pt;height:2.25pt;z-index:2520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50432" behindDoc="0" locked="0" layoutInCell="1" allowOverlap="1" wp14:anchorId="49DD9A1C" wp14:editId="52BFA026">
                      <wp:simplePos x="0" y="0"/>
                      <wp:positionH relativeFrom="column">
                        <wp:posOffset>0</wp:posOffset>
                      </wp:positionH>
                      <wp:positionV relativeFrom="paragraph">
                        <wp:posOffset>0</wp:posOffset>
                      </wp:positionV>
                      <wp:extent cx="76200" cy="28575"/>
                      <wp:effectExtent l="19050" t="19050" r="19050" b="28575"/>
                      <wp:wrapNone/>
                      <wp:docPr id="382" name="Text Box 3515">
                        <a:extLst xmlns:a="http://schemas.openxmlformats.org/drawingml/2006/main">
                          <a:ext uri="{FF2B5EF4-FFF2-40B4-BE49-F238E27FC236}">
                            <a16:creationId xmlns:a16="http://schemas.microsoft.com/office/drawing/2014/main" id="{00000000-0008-0000-0000-00007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4AF9B0" id="Text Box 3515" o:spid="_x0000_s1026" type="#_x0000_t202" style="position:absolute;margin-left:0;margin-top:0;width:6pt;height:2.2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51456" behindDoc="0" locked="0" layoutInCell="1" allowOverlap="1" wp14:anchorId="556DFDDC" wp14:editId="636A9D7D">
                      <wp:simplePos x="0" y="0"/>
                      <wp:positionH relativeFrom="column">
                        <wp:posOffset>0</wp:posOffset>
                      </wp:positionH>
                      <wp:positionV relativeFrom="paragraph">
                        <wp:posOffset>0</wp:posOffset>
                      </wp:positionV>
                      <wp:extent cx="76200" cy="28575"/>
                      <wp:effectExtent l="19050" t="19050" r="19050" b="28575"/>
                      <wp:wrapNone/>
                      <wp:docPr id="383" name="Text Box 3514">
                        <a:extLst xmlns:a="http://schemas.openxmlformats.org/drawingml/2006/main">
                          <a:ext uri="{FF2B5EF4-FFF2-40B4-BE49-F238E27FC236}">
                            <a16:creationId xmlns:a16="http://schemas.microsoft.com/office/drawing/2014/main" id="{00000000-0008-0000-0000-00007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887DDE" id="Text Box 3514" o:spid="_x0000_s1026" type="#_x0000_t202" style="position:absolute;margin-left:0;margin-top:0;width:6pt;height:2.25pt;z-index:2520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52480" behindDoc="0" locked="0" layoutInCell="1" allowOverlap="1" wp14:anchorId="77B0CB04" wp14:editId="31B8FD09">
                      <wp:simplePos x="0" y="0"/>
                      <wp:positionH relativeFrom="column">
                        <wp:posOffset>0</wp:posOffset>
                      </wp:positionH>
                      <wp:positionV relativeFrom="paragraph">
                        <wp:posOffset>0</wp:posOffset>
                      </wp:positionV>
                      <wp:extent cx="76200" cy="28575"/>
                      <wp:effectExtent l="19050" t="19050" r="19050" b="28575"/>
                      <wp:wrapNone/>
                      <wp:docPr id="384" name="Text Box 3513">
                        <a:extLst xmlns:a="http://schemas.openxmlformats.org/drawingml/2006/main">
                          <a:ext uri="{FF2B5EF4-FFF2-40B4-BE49-F238E27FC236}">
                            <a16:creationId xmlns:a16="http://schemas.microsoft.com/office/drawing/2014/main" id="{00000000-0008-0000-0000-00008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1A239B" id="Text Box 3513" o:spid="_x0000_s1026" type="#_x0000_t202" style="position:absolute;margin-left:0;margin-top:0;width:6pt;height:2.2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53504" behindDoc="0" locked="0" layoutInCell="1" allowOverlap="1" wp14:anchorId="54696072" wp14:editId="519DA6CB">
                      <wp:simplePos x="0" y="0"/>
                      <wp:positionH relativeFrom="column">
                        <wp:posOffset>0</wp:posOffset>
                      </wp:positionH>
                      <wp:positionV relativeFrom="paragraph">
                        <wp:posOffset>0</wp:posOffset>
                      </wp:positionV>
                      <wp:extent cx="76200" cy="28575"/>
                      <wp:effectExtent l="19050" t="19050" r="19050" b="28575"/>
                      <wp:wrapNone/>
                      <wp:docPr id="385" name="Text Box 3512">
                        <a:extLst xmlns:a="http://schemas.openxmlformats.org/drawingml/2006/main">
                          <a:ext uri="{FF2B5EF4-FFF2-40B4-BE49-F238E27FC236}">
                            <a16:creationId xmlns:a16="http://schemas.microsoft.com/office/drawing/2014/main" id="{00000000-0008-0000-0000-00008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EB9443" id="Text Box 3512" o:spid="_x0000_s1026" type="#_x0000_t202" style="position:absolute;margin-left:0;margin-top:0;width:6pt;height:2.2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54528" behindDoc="0" locked="0" layoutInCell="1" allowOverlap="1" wp14:anchorId="69A5E953" wp14:editId="64232C27">
                      <wp:simplePos x="0" y="0"/>
                      <wp:positionH relativeFrom="column">
                        <wp:posOffset>0</wp:posOffset>
                      </wp:positionH>
                      <wp:positionV relativeFrom="paragraph">
                        <wp:posOffset>0</wp:posOffset>
                      </wp:positionV>
                      <wp:extent cx="76200" cy="28575"/>
                      <wp:effectExtent l="19050" t="19050" r="19050" b="28575"/>
                      <wp:wrapNone/>
                      <wp:docPr id="386" name="Text Box 3511">
                        <a:extLst xmlns:a="http://schemas.openxmlformats.org/drawingml/2006/main">
                          <a:ext uri="{FF2B5EF4-FFF2-40B4-BE49-F238E27FC236}">
                            <a16:creationId xmlns:a16="http://schemas.microsoft.com/office/drawing/2014/main" id="{00000000-0008-0000-0000-00008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AA6A6C" id="Text Box 3511" o:spid="_x0000_s1026" type="#_x0000_t202" style="position:absolute;margin-left:0;margin-top:0;width:6pt;height:2.25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55552" behindDoc="0" locked="0" layoutInCell="1" allowOverlap="1" wp14:anchorId="1CF51548" wp14:editId="350A8300">
                      <wp:simplePos x="0" y="0"/>
                      <wp:positionH relativeFrom="column">
                        <wp:posOffset>0</wp:posOffset>
                      </wp:positionH>
                      <wp:positionV relativeFrom="paragraph">
                        <wp:posOffset>0</wp:posOffset>
                      </wp:positionV>
                      <wp:extent cx="76200" cy="28575"/>
                      <wp:effectExtent l="19050" t="19050" r="19050" b="28575"/>
                      <wp:wrapNone/>
                      <wp:docPr id="387" name="Text Box 3510">
                        <a:extLst xmlns:a="http://schemas.openxmlformats.org/drawingml/2006/main">
                          <a:ext uri="{FF2B5EF4-FFF2-40B4-BE49-F238E27FC236}">
                            <a16:creationId xmlns:a16="http://schemas.microsoft.com/office/drawing/2014/main" id="{00000000-0008-0000-0000-00008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5B9DDD" id="Text Box 3510" o:spid="_x0000_s1026" type="#_x0000_t202" style="position:absolute;margin-left:0;margin-top:0;width:6pt;height:2.25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56576" behindDoc="0" locked="0" layoutInCell="1" allowOverlap="1" wp14:anchorId="013E35DD" wp14:editId="6F969883">
                      <wp:simplePos x="0" y="0"/>
                      <wp:positionH relativeFrom="column">
                        <wp:posOffset>0</wp:posOffset>
                      </wp:positionH>
                      <wp:positionV relativeFrom="paragraph">
                        <wp:posOffset>0</wp:posOffset>
                      </wp:positionV>
                      <wp:extent cx="76200" cy="28575"/>
                      <wp:effectExtent l="19050" t="19050" r="19050" b="28575"/>
                      <wp:wrapNone/>
                      <wp:docPr id="388" name="Text Box 3509">
                        <a:extLst xmlns:a="http://schemas.openxmlformats.org/drawingml/2006/main">
                          <a:ext uri="{FF2B5EF4-FFF2-40B4-BE49-F238E27FC236}">
                            <a16:creationId xmlns:a16="http://schemas.microsoft.com/office/drawing/2014/main" id="{00000000-0008-0000-0000-00008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770FB3" id="Text Box 3509" o:spid="_x0000_s1026" type="#_x0000_t202" style="position:absolute;margin-left:0;margin-top:0;width:6pt;height:2.2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57600" behindDoc="0" locked="0" layoutInCell="1" allowOverlap="1" wp14:anchorId="4AA5166F" wp14:editId="0E4148D5">
                      <wp:simplePos x="0" y="0"/>
                      <wp:positionH relativeFrom="column">
                        <wp:posOffset>0</wp:posOffset>
                      </wp:positionH>
                      <wp:positionV relativeFrom="paragraph">
                        <wp:posOffset>0</wp:posOffset>
                      </wp:positionV>
                      <wp:extent cx="76200" cy="28575"/>
                      <wp:effectExtent l="19050" t="19050" r="19050" b="28575"/>
                      <wp:wrapNone/>
                      <wp:docPr id="389" name="Text Box 3508">
                        <a:extLst xmlns:a="http://schemas.openxmlformats.org/drawingml/2006/main">
                          <a:ext uri="{FF2B5EF4-FFF2-40B4-BE49-F238E27FC236}">
                            <a16:creationId xmlns:a16="http://schemas.microsoft.com/office/drawing/2014/main" id="{00000000-0008-0000-0000-00008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5EFC3A" id="Text Box 3508" o:spid="_x0000_s1026" type="#_x0000_t202" style="position:absolute;margin-left:0;margin-top:0;width:6pt;height:2.25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58624" behindDoc="0" locked="0" layoutInCell="1" allowOverlap="1" wp14:anchorId="3A5A6E2D" wp14:editId="0A439DD7">
                      <wp:simplePos x="0" y="0"/>
                      <wp:positionH relativeFrom="column">
                        <wp:posOffset>0</wp:posOffset>
                      </wp:positionH>
                      <wp:positionV relativeFrom="paragraph">
                        <wp:posOffset>0</wp:posOffset>
                      </wp:positionV>
                      <wp:extent cx="76200" cy="28575"/>
                      <wp:effectExtent l="19050" t="19050" r="19050" b="28575"/>
                      <wp:wrapNone/>
                      <wp:docPr id="390" name="Text Box 3507">
                        <a:extLst xmlns:a="http://schemas.openxmlformats.org/drawingml/2006/main">
                          <a:ext uri="{FF2B5EF4-FFF2-40B4-BE49-F238E27FC236}">
                            <a16:creationId xmlns:a16="http://schemas.microsoft.com/office/drawing/2014/main" id="{00000000-0008-0000-0000-00008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CB24F2" id="Text Box 3507" o:spid="_x0000_s1026" type="#_x0000_t202" style="position:absolute;margin-left:0;margin-top:0;width:6pt;height:2.2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59648" behindDoc="0" locked="0" layoutInCell="1" allowOverlap="1" wp14:anchorId="3A418F16" wp14:editId="650DD624">
                      <wp:simplePos x="0" y="0"/>
                      <wp:positionH relativeFrom="column">
                        <wp:posOffset>0</wp:posOffset>
                      </wp:positionH>
                      <wp:positionV relativeFrom="paragraph">
                        <wp:posOffset>0</wp:posOffset>
                      </wp:positionV>
                      <wp:extent cx="76200" cy="28575"/>
                      <wp:effectExtent l="19050" t="19050" r="19050" b="28575"/>
                      <wp:wrapNone/>
                      <wp:docPr id="391" name="Text Box 3506">
                        <a:extLst xmlns:a="http://schemas.openxmlformats.org/drawingml/2006/main">
                          <a:ext uri="{FF2B5EF4-FFF2-40B4-BE49-F238E27FC236}">
                            <a16:creationId xmlns:a16="http://schemas.microsoft.com/office/drawing/2014/main" id="{00000000-0008-0000-0000-00008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B70C3E" id="Text Box 3506" o:spid="_x0000_s1026" type="#_x0000_t202" style="position:absolute;margin-left:0;margin-top:0;width:6pt;height:2.25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60672" behindDoc="0" locked="0" layoutInCell="1" allowOverlap="1" wp14:anchorId="001B1790" wp14:editId="49B2C12E">
                      <wp:simplePos x="0" y="0"/>
                      <wp:positionH relativeFrom="column">
                        <wp:posOffset>0</wp:posOffset>
                      </wp:positionH>
                      <wp:positionV relativeFrom="paragraph">
                        <wp:posOffset>0</wp:posOffset>
                      </wp:positionV>
                      <wp:extent cx="76200" cy="28575"/>
                      <wp:effectExtent l="19050" t="19050" r="19050" b="28575"/>
                      <wp:wrapNone/>
                      <wp:docPr id="392" name="Text Box 3505">
                        <a:extLst xmlns:a="http://schemas.openxmlformats.org/drawingml/2006/main">
                          <a:ext uri="{FF2B5EF4-FFF2-40B4-BE49-F238E27FC236}">
                            <a16:creationId xmlns:a16="http://schemas.microsoft.com/office/drawing/2014/main" id="{00000000-0008-0000-0000-00008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223D94" id="Text Box 3505" o:spid="_x0000_s1026" type="#_x0000_t202" style="position:absolute;margin-left:0;margin-top:0;width:6pt;height:2.25pt;z-index:2520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61696" behindDoc="0" locked="0" layoutInCell="1" allowOverlap="1" wp14:anchorId="2A639740" wp14:editId="33E25A23">
                      <wp:simplePos x="0" y="0"/>
                      <wp:positionH relativeFrom="column">
                        <wp:posOffset>0</wp:posOffset>
                      </wp:positionH>
                      <wp:positionV relativeFrom="paragraph">
                        <wp:posOffset>0</wp:posOffset>
                      </wp:positionV>
                      <wp:extent cx="76200" cy="28575"/>
                      <wp:effectExtent l="19050" t="19050" r="19050" b="28575"/>
                      <wp:wrapNone/>
                      <wp:docPr id="393" name="Text Box 3504">
                        <a:extLst xmlns:a="http://schemas.openxmlformats.org/drawingml/2006/main">
                          <a:ext uri="{FF2B5EF4-FFF2-40B4-BE49-F238E27FC236}">
                            <a16:creationId xmlns:a16="http://schemas.microsoft.com/office/drawing/2014/main" id="{00000000-0008-0000-0000-00008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B4D57F" id="Text Box 3504" o:spid="_x0000_s1026" type="#_x0000_t202" style="position:absolute;margin-left:0;margin-top:0;width:6pt;height:2.2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62720" behindDoc="0" locked="0" layoutInCell="1" allowOverlap="1" wp14:anchorId="49AE44F9" wp14:editId="16D81524">
                      <wp:simplePos x="0" y="0"/>
                      <wp:positionH relativeFrom="column">
                        <wp:posOffset>0</wp:posOffset>
                      </wp:positionH>
                      <wp:positionV relativeFrom="paragraph">
                        <wp:posOffset>0</wp:posOffset>
                      </wp:positionV>
                      <wp:extent cx="76200" cy="28575"/>
                      <wp:effectExtent l="19050" t="19050" r="19050" b="28575"/>
                      <wp:wrapNone/>
                      <wp:docPr id="394" name="Text Box 3503">
                        <a:extLst xmlns:a="http://schemas.openxmlformats.org/drawingml/2006/main">
                          <a:ext uri="{FF2B5EF4-FFF2-40B4-BE49-F238E27FC236}">
                            <a16:creationId xmlns:a16="http://schemas.microsoft.com/office/drawing/2014/main" id="{00000000-0008-0000-0000-00008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4159D3" id="Text Box 3503" o:spid="_x0000_s1026" type="#_x0000_t202" style="position:absolute;margin-left:0;margin-top:0;width:6pt;height:2.25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63744" behindDoc="0" locked="0" layoutInCell="1" allowOverlap="1" wp14:anchorId="3D98DAB3" wp14:editId="4F644BB9">
                      <wp:simplePos x="0" y="0"/>
                      <wp:positionH relativeFrom="column">
                        <wp:posOffset>0</wp:posOffset>
                      </wp:positionH>
                      <wp:positionV relativeFrom="paragraph">
                        <wp:posOffset>0</wp:posOffset>
                      </wp:positionV>
                      <wp:extent cx="76200" cy="28575"/>
                      <wp:effectExtent l="19050" t="19050" r="19050" b="28575"/>
                      <wp:wrapNone/>
                      <wp:docPr id="395" name="Text Box 3502">
                        <a:extLst xmlns:a="http://schemas.openxmlformats.org/drawingml/2006/main">
                          <a:ext uri="{FF2B5EF4-FFF2-40B4-BE49-F238E27FC236}">
                            <a16:creationId xmlns:a16="http://schemas.microsoft.com/office/drawing/2014/main" id="{00000000-0008-0000-0000-00008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F8F608" id="Text Box 3502" o:spid="_x0000_s1026" type="#_x0000_t202" style="position:absolute;margin-left:0;margin-top:0;width:6pt;height:2.2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64768" behindDoc="0" locked="0" layoutInCell="1" allowOverlap="1" wp14:anchorId="2C0AE17E" wp14:editId="50760049">
                      <wp:simplePos x="0" y="0"/>
                      <wp:positionH relativeFrom="column">
                        <wp:posOffset>0</wp:posOffset>
                      </wp:positionH>
                      <wp:positionV relativeFrom="paragraph">
                        <wp:posOffset>0</wp:posOffset>
                      </wp:positionV>
                      <wp:extent cx="76200" cy="28575"/>
                      <wp:effectExtent l="19050" t="19050" r="19050" b="28575"/>
                      <wp:wrapNone/>
                      <wp:docPr id="396" name="Text Box 3501">
                        <a:extLst xmlns:a="http://schemas.openxmlformats.org/drawingml/2006/main">
                          <a:ext uri="{FF2B5EF4-FFF2-40B4-BE49-F238E27FC236}">
                            <a16:creationId xmlns:a16="http://schemas.microsoft.com/office/drawing/2014/main" id="{00000000-0008-0000-0000-00008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FFDDA1" id="Text Box 3501" o:spid="_x0000_s1026" type="#_x0000_t202" style="position:absolute;margin-left:0;margin-top:0;width:6pt;height:2.25pt;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65792" behindDoc="0" locked="0" layoutInCell="1" allowOverlap="1" wp14:anchorId="387957CB" wp14:editId="1A4957A2">
                      <wp:simplePos x="0" y="0"/>
                      <wp:positionH relativeFrom="column">
                        <wp:posOffset>0</wp:posOffset>
                      </wp:positionH>
                      <wp:positionV relativeFrom="paragraph">
                        <wp:posOffset>0</wp:posOffset>
                      </wp:positionV>
                      <wp:extent cx="76200" cy="28575"/>
                      <wp:effectExtent l="19050" t="19050" r="19050" b="28575"/>
                      <wp:wrapNone/>
                      <wp:docPr id="397" name="Text Box 3500">
                        <a:extLst xmlns:a="http://schemas.openxmlformats.org/drawingml/2006/main">
                          <a:ext uri="{FF2B5EF4-FFF2-40B4-BE49-F238E27FC236}">
                            <a16:creationId xmlns:a16="http://schemas.microsoft.com/office/drawing/2014/main" id="{00000000-0008-0000-0000-00008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B4AD7" id="Text Box 3500" o:spid="_x0000_s1026" type="#_x0000_t202" style="position:absolute;margin-left:0;margin-top:0;width:6pt;height:2.25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66816" behindDoc="0" locked="0" layoutInCell="1" allowOverlap="1" wp14:anchorId="2229E95B" wp14:editId="0EFEC57F">
                      <wp:simplePos x="0" y="0"/>
                      <wp:positionH relativeFrom="column">
                        <wp:posOffset>0</wp:posOffset>
                      </wp:positionH>
                      <wp:positionV relativeFrom="paragraph">
                        <wp:posOffset>0</wp:posOffset>
                      </wp:positionV>
                      <wp:extent cx="76200" cy="28575"/>
                      <wp:effectExtent l="19050" t="19050" r="19050" b="28575"/>
                      <wp:wrapNone/>
                      <wp:docPr id="398" name="Text Box 3499">
                        <a:extLst xmlns:a="http://schemas.openxmlformats.org/drawingml/2006/main">
                          <a:ext uri="{FF2B5EF4-FFF2-40B4-BE49-F238E27FC236}">
                            <a16:creationId xmlns:a16="http://schemas.microsoft.com/office/drawing/2014/main" id="{00000000-0008-0000-0000-00008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345A72" id="Text Box 3499" o:spid="_x0000_s1026" type="#_x0000_t202" style="position:absolute;margin-left:0;margin-top:0;width:6pt;height:2.25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67840" behindDoc="0" locked="0" layoutInCell="1" allowOverlap="1" wp14:anchorId="3CE9FD09" wp14:editId="2BCC505E">
                      <wp:simplePos x="0" y="0"/>
                      <wp:positionH relativeFrom="column">
                        <wp:posOffset>0</wp:posOffset>
                      </wp:positionH>
                      <wp:positionV relativeFrom="paragraph">
                        <wp:posOffset>0</wp:posOffset>
                      </wp:positionV>
                      <wp:extent cx="76200" cy="28575"/>
                      <wp:effectExtent l="19050" t="19050" r="19050" b="28575"/>
                      <wp:wrapNone/>
                      <wp:docPr id="399" name="Text Box 3498">
                        <a:extLst xmlns:a="http://schemas.openxmlformats.org/drawingml/2006/main">
                          <a:ext uri="{FF2B5EF4-FFF2-40B4-BE49-F238E27FC236}">
                            <a16:creationId xmlns:a16="http://schemas.microsoft.com/office/drawing/2014/main" id="{00000000-0008-0000-0000-00008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A46E4C" id="Text Box 3498" o:spid="_x0000_s1026" type="#_x0000_t202" style="position:absolute;margin-left:0;margin-top:0;width:6pt;height:2.2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68864" behindDoc="0" locked="0" layoutInCell="1" allowOverlap="1" wp14:anchorId="779D05DA" wp14:editId="2DA633CF">
                      <wp:simplePos x="0" y="0"/>
                      <wp:positionH relativeFrom="column">
                        <wp:posOffset>0</wp:posOffset>
                      </wp:positionH>
                      <wp:positionV relativeFrom="paragraph">
                        <wp:posOffset>0</wp:posOffset>
                      </wp:positionV>
                      <wp:extent cx="76200" cy="28575"/>
                      <wp:effectExtent l="19050" t="19050" r="19050" b="28575"/>
                      <wp:wrapNone/>
                      <wp:docPr id="400" name="Text Box 3497">
                        <a:extLst xmlns:a="http://schemas.openxmlformats.org/drawingml/2006/main">
                          <a:ext uri="{FF2B5EF4-FFF2-40B4-BE49-F238E27FC236}">
                            <a16:creationId xmlns:a16="http://schemas.microsoft.com/office/drawing/2014/main" id="{00000000-0008-0000-0000-00009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5767F0" id="Text Box 3497" o:spid="_x0000_s1026" type="#_x0000_t202" style="position:absolute;margin-left:0;margin-top:0;width:6pt;height:2.25pt;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69888" behindDoc="0" locked="0" layoutInCell="1" allowOverlap="1" wp14:anchorId="5DF67641" wp14:editId="01C3F746">
                      <wp:simplePos x="0" y="0"/>
                      <wp:positionH relativeFrom="column">
                        <wp:posOffset>0</wp:posOffset>
                      </wp:positionH>
                      <wp:positionV relativeFrom="paragraph">
                        <wp:posOffset>0</wp:posOffset>
                      </wp:positionV>
                      <wp:extent cx="76200" cy="28575"/>
                      <wp:effectExtent l="19050" t="19050" r="19050" b="28575"/>
                      <wp:wrapNone/>
                      <wp:docPr id="401" name="Text Box 3496">
                        <a:extLst xmlns:a="http://schemas.openxmlformats.org/drawingml/2006/main">
                          <a:ext uri="{FF2B5EF4-FFF2-40B4-BE49-F238E27FC236}">
                            <a16:creationId xmlns:a16="http://schemas.microsoft.com/office/drawing/2014/main" id="{00000000-0008-0000-0000-00009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6A9C2C" id="Text Box 3496" o:spid="_x0000_s1026" type="#_x0000_t202" style="position:absolute;margin-left:0;margin-top:0;width:6pt;height:2.2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70912" behindDoc="0" locked="0" layoutInCell="1" allowOverlap="1" wp14:anchorId="53237168" wp14:editId="4D653057">
                      <wp:simplePos x="0" y="0"/>
                      <wp:positionH relativeFrom="column">
                        <wp:posOffset>0</wp:posOffset>
                      </wp:positionH>
                      <wp:positionV relativeFrom="paragraph">
                        <wp:posOffset>0</wp:posOffset>
                      </wp:positionV>
                      <wp:extent cx="76200" cy="28575"/>
                      <wp:effectExtent l="19050" t="19050" r="19050" b="28575"/>
                      <wp:wrapNone/>
                      <wp:docPr id="402" name="Text Box 3495">
                        <a:extLst xmlns:a="http://schemas.openxmlformats.org/drawingml/2006/main">
                          <a:ext uri="{FF2B5EF4-FFF2-40B4-BE49-F238E27FC236}">
                            <a16:creationId xmlns:a16="http://schemas.microsoft.com/office/drawing/2014/main" id="{00000000-0008-0000-0000-00009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3768DD" id="Text Box 3495" o:spid="_x0000_s1026" type="#_x0000_t202" style="position:absolute;margin-left:0;margin-top:0;width:6pt;height:2.25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71936" behindDoc="0" locked="0" layoutInCell="1" allowOverlap="1" wp14:anchorId="11C27BCD" wp14:editId="773F8EC1">
                      <wp:simplePos x="0" y="0"/>
                      <wp:positionH relativeFrom="column">
                        <wp:posOffset>0</wp:posOffset>
                      </wp:positionH>
                      <wp:positionV relativeFrom="paragraph">
                        <wp:posOffset>0</wp:posOffset>
                      </wp:positionV>
                      <wp:extent cx="76200" cy="28575"/>
                      <wp:effectExtent l="19050" t="19050" r="19050" b="28575"/>
                      <wp:wrapNone/>
                      <wp:docPr id="403" name="Text Box 3494">
                        <a:extLst xmlns:a="http://schemas.openxmlformats.org/drawingml/2006/main">
                          <a:ext uri="{FF2B5EF4-FFF2-40B4-BE49-F238E27FC236}">
                            <a16:creationId xmlns:a16="http://schemas.microsoft.com/office/drawing/2014/main" id="{00000000-0008-0000-0000-00009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77D823" id="Text Box 3494" o:spid="_x0000_s1026" type="#_x0000_t202" style="position:absolute;margin-left:0;margin-top:0;width:6pt;height:2.25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72960" behindDoc="0" locked="0" layoutInCell="1" allowOverlap="1" wp14:anchorId="6D1412DB" wp14:editId="518C4576">
                      <wp:simplePos x="0" y="0"/>
                      <wp:positionH relativeFrom="column">
                        <wp:posOffset>0</wp:posOffset>
                      </wp:positionH>
                      <wp:positionV relativeFrom="paragraph">
                        <wp:posOffset>0</wp:posOffset>
                      </wp:positionV>
                      <wp:extent cx="76200" cy="28575"/>
                      <wp:effectExtent l="19050" t="19050" r="19050" b="28575"/>
                      <wp:wrapNone/>
                      <wp:docPr id="404" name="Text Box 3493">
                        <a:extLst xmlns:a="http://schemas.openxmlformats.org/drawingml/2006/main">
                          <a:ext uri="{FF2B5EF4-FFF2-40B4-BE49-F238E27FC236}">
                            <a16:creationId xmlns:a16="http://schemas.microsoft.com/office/drawing/2014/main" id="{00000000-0008-0000-0000-00009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210D2" id="Text Box 3493" o:spid="_x0000_s1026" type="#_x0000_t202" style="position:absolute;margin-left:0;margin-top:0;width:6pt;height:2.25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73984" behindDoc="0" locked="0" layoutInCell="1" allowOverlap="1" wp14:anchorId="36243BEB" wp14:editId="41596DEC">
                      <wp:simplePos x="0" y="0"/>
                      <wp:positionH relativeFrom="column">
                        <wp:posOffset>0</wp:posOffset>
                      </wp:positionH>
                      <wp:positionV relativeFrom="paragraph">
                        <wp:posOffset>0</wp:posOffset>
                      </wp:positionV>
                      <wp:extent cx="76200" cy="28575"/>
                      <wp:effectExtent l="19050" t="19050" r="19050" b="28575"/>
                      <wp:wrapNone/>
                      <wp:docPr id="405" name="Text Box 3492">
                        <a:extLst xmlns:a="http://schemas.openxmlformats.org/drawingml/2006/main">
                          <a:ext uri="{FF2B5EF4-FFF2-40B4-BE49-F238E27FC236}">
                            <a16:creationId xmlns:a16="http://schemas.microsoft.com/office/drawing/2014/main" id="{00000000-0008-0000-0000-00009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9A9C48" id="Text Box 3492" o:spid="_x0000_s1026" type="#_x0000_t202" style="position:absolute;margin-left:0;margin-top:0;width:6pt;height:2.25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75008" behindDoc="0" locked="0" layoutInCell="1" allowOverlap="1" wp14:anchorId="271B70A0" wp14:editId="4FD38C4C">
                      <wp:simplePos x="0" y="0"/>
                      <wp:positionH relativeFrom="column">
                        <wp:posOffset>0</wp:posOffset>
                      </wp:positionH>
                      <wp:positionV relativeFrom="paragraph">
                        <wp:posOffset>0</wp:posOffset>
                      </wp:positionV>
                      <wp:extent cx="76200" cy="28575"/>
                      <wp:effectExtent l="19050" t="19050" r="19050" b="28575"/>
                      <wp:wrapNone/>
                      <wp:docPr id="406" name="Text Box 3491">
                        <a:extLst xmlns:a="http://schemas.openxmlformats.org/drawingml/2006/main">
                          <a:ext uri="{FF2B5EF4-FFF2-40B4-BE49-F238E27FC236}">
                            <a16:creationId xmlns:a16="http://schemas.microsoft.com/office/drawing/2014/main" id="{00000000-0008-0000-0000-00009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649BA1" id="Text Box 3491" o:spid="_x0000_s1026" type="#_x0000_t202" style="position:absolute;margin-left:0;margin-top:0;width:6pt;height:2.25pt;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76032" behindDoc="0" locked="0" layoutInCell="1" allowOverlap="1" wp14:anchorId="62BC8430" wp14:editId="50804B34">
                      <wp:simplePos x="0" y="0"/>
                      <wp:positionH relativeFrom="column">
                        <wp:posOffset>0</wp:posOffset>
                      </wp:positionH>
                      <wp:positionV relativeFrom="paragraph">
                        <wp:posOffset>0</wp:posOffset>
                      </wp:positionV>
                      <wp:extent cx="76200" cy="28575"/>
                      <wp:effectExtent l="19050" t="19050" r="19050" b="28575"/>
                      <wp:wrapNone/>
                      <wp:docPr id="407" name="Text Box 3490">
                        <a:extLst xmlns:a="http://schemas.openxmlformats.org/drawingml/2006/main">
                          <a:ext uri="{FF2B5EF4-FFF2-40B4-BE49-F238E27FC236}">
                            <a16:creationId xmlns:a16="http://schemas.microsoft.com/office/drawing/2014/main" id="{00000000-0008-0000-0000-00009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C4ACA9" id="Text Box 3490" o:spid="_x0000_s1026" type="#_x0000_t202" style="position:absolute;margin-left:0;margin-top:0;width:6pt;height:2.25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77056" behindDoc="0" locked="0" layoutInCell="1" allowOverlap="1" wp14:anchorId="75280C03" wp14:editId="2470913B">
                      <wp:simplePos x="0" y="0"/>
                      <wp:positionH relativeFrom="column">
                        <wp:posOffset>0</wp:posOffset>
                      </wp:positionH>
                      <wp:positionV relativeFrom="paragraph">
                        <wp:posOffset>0</wp:posOffset>
                      </wp:positionV>
                      <wp:extent cx="76200" cy="28575"/>
                      <wp:effectExtent l="19050" t="19050" r="19050" b="28575"/>
                      <wp:wrapNone/>
                      <wp:docPr id="408" name="Text Box 3489">
                        <a:extLst xmlns:a="http://schemas.openxmlformats.org/drawingml/2006/main">
                          <a:ext uri="{FF2B5EF4-FFF2-40B4-BE49-F238E27FC236}">
                            <a16:creationId xmlns:a16="http://schemas.microsoft.com/office/drawing/2014/main" id="{00000000-0008-0000-0000-00009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B19F54" id="Text Box 3489" o:spid="_x0000_s1026" type="#_x0000_t202" style="position:absolute;margin-left:0;margin-top:0;width:6pt;height:2.25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78080" behindDoc="0" locked="0" layoutInCell="1" allowOverlap="1" wp14:anchorId="1C61C27B" wp14:editId="403F27B0">
                      <wp:simplePos x="0" y="0"/>
                      <wp:positionH relativeFrom="column">
                        <wp:posOffset>0</wp:posOffset>
                      </wp:positionH>
                      <wp:positionV relativeFrom="paragraph">
                        <wp:posOffset>0</wp:posOffset>
                      </wp:positionV>
                      <wp:extent cx="76200" cy="28575"/>
                      <wp:effectExtent l="19050" t="19050" r="19050" b="28575"/>
                      <wp:wrapNone/>
                      <wp:docPr id="409" name="Text Box 3488">
                        <a:extLst xmlns:a="http://schemas.openxmlformats.org/drawingml/2006/main">
                          <a:ext uri="{FF2B5EF4-FFF2-40B4-BE49-F238E27FC236}">
                            <a16:creationId xmlns:a16="http://schemas.microsoft.com/office/drawing/2014/main" id="{00000000-0008-0000-0000-00009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3FD3DA" id="Text Box 3488" o:spid="_x0000_s1026" type="#_x0000_t202" style="position:absolute;margin-left:0;margin-top:0;width:6pt;height:2.25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79104" behindDoc="0" locked="0" layoutInCell="1" allowOverlap="1" wp14:anchorId="6D6EB808" wp14:editId="65DFAA9A">
                      <wp:simplePos x="0" y="0"/>
                      <wp:positionH relativeFrom="column">
                        <wp:posOffset>0</wp:posOffset>
                      </wp:positionH>
                      <wp:positionV relativeFrom="paragraph">
                        <wp:posOffset>0</wp:posOffset>
                      </wp:positionV>
                      <wp:extent cx="76200" cy="28575"/>
                      <wp:effectExtent l="19050" t="19050" r="19050" b="28575"/>
                      <wp:wrapNone/>
                      <wp:docPr id="410" name="Text Box 3487">
                        <a:extLst xmlns:a="http://schemas.openxmlformats.org/drawingml/2006/main">
                          <a:ext uri="{FF2B5EF4-FFF2-40B4-BE49-F238E27FC236}">
                            <a16:creationId xmlns:a16="http://schemas.microsoft.com/office/drawing/2014/main" id="{00000000-0008-0000-0000-00009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1452F0" id="Text Box 3487" o:spid="_x0000_s1026" type="#_x0000_t202" style="position:absolute;margin-left:0;margin-top:0;width:6pt;height:2.25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80128" behindDoc="0" locked="0" layoutInCell="1" allowOverlap="1" wp14:anchorId="4B96F275" wp14:editId="0B87552C">
                      <wp:simplePos x="0" y="0"/>
                      <wp:positionH relativeFrom="column">
                        <wp:posOffset>0</wp:posOffset>
                      </wp:positionH>
                      <wp:positionV relativeFrom="paragraph">
                        <wp:posOffset>0</wp:posOffset>
                      </wp:positionV>
                      <wp:extent cx="76200" cy="28575"/>
                      <wp:effectExtent l="19050" t="19050" r="19050" b="28575"/>
                      <wp:wrapNone/>
                      <wp:docPr id="411" name="Text Box 3486">
                        <a:extLst xmlns:a="http://schemas.openxmlformats.org/drawingml/2006/main">
                          <a:ext uri="{FF2B5EF4-FFF2-40B4-BE49-F238E27FC236}">
                            <a16:creationId xmlns:a16="http://schemas.microsoft.com/office/drawing/2014/main" id="{00000000-0008-0000-0000-00009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65C91D" id="Text Box 3486" o:spid="_x0000_s1026" type="#_x0000_t202" style="position:absolute;margin-left:0;margin-top:0;width:6pt;height:2.25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81152" behindDoc="0" locked="0" layoutInCell="1" allowOverlap="1" wp14:anchorId="78E04D8A" wp14:editId="3BD545A2">
                      <wp:simplePos x="0" y="0"/>
                      <wp:positionH relativeFrom="column">
                        <wp:posOffset>0</wp:posOffset>
                      </wp:positionH>
                      <wp:positionV relativeFrom="paragraph">
                        <wp:posOffset>0</wp:posOffset>
                      </wp:positionV>
                      <wp:extent cx="76200" cy="28575"/>
                      <wp:effectExtent l="19050" t="19050" r="19050" b="28575"/>
                      <wp:wrapNone/>
                      <wp:docPr id="412" name="Text Box 3485">
                        <a:extLst xmlns:a="http://schemas.openxmlformats.org/drawingml/2006/main">
                          <a:ext uri="{FF2B5EF4-FFF2-40B4-BE49-F238E27FC236}">
                            <a16:creationId xmlns:a16="http://schemas.microsoft.com/office/drawing/2014/main" id="{00000000-0008-0000-0000-00009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9C1F07" id="Text Box 3485" o:spid="_x0000_s1026" type="#_x0000_t202" style="position:absolute;margin-left:0;margin-top:0;width:6pt;height:2.25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82176" behindDoc="0" locked="0" layoutInCell="1" allowOverlap="1" wp14:anchorId="500B9B92" wp14:editId="5BAFE70E">
                      <wp:simplePos x="0" y="0"/>
                      <wp:positionH relativeFrom="column">
                        <wp:posOffset>0</wp:posOffset>
                      </wp:positionH>
                      <wp:positionV relativeFrom="paragraph">
                        <wp:posOffset>0</wp:posOffset>
                      </wp:positionV>
                      <wp:extent cx="76200" cy="28575"/>
                      <wp:effectExtent l="19050" t="19050" r="19050" b="28575"/>
                      <wp:wrapNone/>
                      <wp:docPr id="413" name="Text Box 3484">
                        <a:extLst xmlns:a="http://schemas.openxmlformats.org/drawingml/2006/main">
                          <a:ext uri="{FF2B5EF4-FFF2-40B4-BE49-F238E27FC236}">
                            <a16:creationId xmlns:a16="http://schemas.microsoft.com/office/drawing/2014/main" id="{00000000-0008-0000-0000-00009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2FF4E7" id="Text Box 3484" o:spid="_x0000_s1026" type="#_x0000_t202" style="position:absolute;margin-left:0;margin-top:0;width:6pt;height:2.25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83200" behindDoc="0" locked="0" layoutInCell="1" allowOverlap="1" wp14:anchorId="685C145E" wp14:editId="372E17C9">
                      <wp:simplePos x="0" y="0"/>
                      <wp:positionH relativeFrom="column">
                        <wp:posOffset>0</wp:posOffset>
                      </wp:positionH>
                      <wp:positionV relativeFrom="paragraph">
                        <wp:posOffset>0</wp:posOffset>
                      </wp:positionV>
                      <wp:extent cx="76200" cy="28575"/>
                      <wp:effectExtent l="19050" t="19050" r="19050" b="28575"/>
                      <wp:wrapNone/>
                      <wp:docPr id="414" name="Text Box 3483">
                        <a:extLst xmlns:a="http://schemas.openxmlformats.org/drawingml/2006/main">
                          <a:ext uri="{FF2B5EF4-FFF2-40B4-BE49-F238E27FC236}">
                            <a16:creationId xmlns:a16="http://schemas.microsoft.com/office/drawing/2014/main" id="{00000000-0008-0000-0000-00009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9586BE" id="Text Box 3483" o:spid="_x0000_s1026" type="#_x0000_t202" style="position:absolute;margin-left:0;margin-top:0;width:6pt;height:2.25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84224" behindDoc="0" locked="0" layoutInCell="1" allowOverlap="1" wp14:anchorId="2F863C4E" wp14:editId="55567FCF">
                      <wp:simplePos x="0" y="0"/>
                      <wp:positionH relativeFrom="column">
                        <wp:posOffset>0</wp:posOffset>
                      </wp:positionH>
                      <wp:positionV relativeFrom="paragraph">
                        <wp:posOffset>0</wp:posOffset>
                      </wp:positionV>
                      <wp:extent cx="76200" cy="28575"/>
                      <wp:effectExtent l="19050" t="19050" r="19050" b="28575"/>
                      <wp:wrapNone/>
                      <wp:docPr id="415" name="Text Box 3482">
                        <a:extLst xmlns:a="http://schemas.openxmlformats.org/drawingml/2006/main">
                          <a:ext uri="{FF2B5EF4-FFF2-40B4-BE49-F238E27FC236}">
                            <a16:creationId xmlns:a16="http://schemas.microsoft.com/office/drawing/2014/main" id="{00000000-0008-0000-0000-00009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86662" id="Text Box 3482" o:spid="_x0000_s1026" type="#_x0000_t202" style="position:absolute;margin-left:0;margin-top:0;width:6pt;height:2.25pt;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85248" behindDoc="0" locked="0" layoutInCell="1" allowOverlap="1" wp14:anchorId="4BC4543A" wp14:editId="20B94DDA">
                      <wp:simplePos x="0" y="0"/>
                      <wp:positionH relativeFrom="column">
                        <wp:posOffset>0</wp:posOffset>
                      </wp:positionH>
                      <wp:positionV relativeFrom="paragraph">
                        <wp:posOffset>0</wp:posOffset>
                      </wp:positionV>
                      <wp:extent cx="76200" cy="28575"/>
                      <wp:effectExtent l="19050" t="19050" r="19050" b="28575"/>
                      <wp:wrapNone/>
                      <wp:docPr id="416" name="Text Box 3481">
                        <a:extLst xmlns:a="http://schemas.openxmlformats.org/drawingml/2006/main">
                          <a:ext uri="{FF2B5EF4-FFF2-40B4-BE49-F238E27FC236}">
                            <a16:creationId xmlns:a16="http://schemas.microsoft.com/office/drawing/2014/main" id="{00000000-0008-0000-0000-0000A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63057A" id="Text Box 3481" o:spid="_x0000_s1026" type="#_x0000_t202" style="position:absolute;margin-left:0;margin-top:0;width:6pt;height:2.25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86272" behindDoc="0" locked="0" layoutInCell="1" allowOverlap="1" wp14:anchorId="45E01162" wp14:editId="71B89623">
                      <wp:simplePos x="0" y="0"/>
                      <wp:positionH relativeFrom="column">
                        <wp:posOffset>0</wp:posOffset>
                      </wp:positionH>
                      <wp:positionV relativeFrom="paragraph">
                        <wp:posOffset>0</wp:posOffset>
                      </wp:positionV>
                      <wp:extent cx="76200" cy="28575"/>
                      <wp:effectExtent l="19050" t="19050" r="19050" b="28575"/>
                      <wp:wrapNone/>
                      <wp:docPr id="417" name="Text Box 3480">
                        <a:extLst xmlns:a="http://schemas.openxmlformats.org/drawingml/2006/main">
                          <a:ext uri="{FF2B5EF4-FFF2-40B4-BE49-F238E27FC236}">
                            <a16:creationId xmlns:a16="http://schemas.microsoft.com/office/drawing/2014/main" id="{00000000-0008-0000-0000-0000A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06384B" id="Text Box 3480" o:spid="_x0000_s1026" type="#_x0000_t202" style="position:absolute;margin-left:0;margin-top:0;width:6pt;height:2.25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87296" behindDoc="0" locked="0" layoutInCell="1" allowOverlap="1" wp14:anchorId="4007AE0D" wp14:editId="339D4A84">
                      <wp:simplePos x="0" y="0"/>
                      <wp:positionH relativeFrom="column">
                        <wp:posOffset>0</wp:posOffset>
                      </wp:positionH>
                      <wp:positionV relativeFrom="paragraph">
                        <wp:posOffset>0</wp:posOffset>
                      </wp:positionV>
                      <wp:extent cx="76200" cy="28575"/>
                      <wp:effectExtent l="19050" t="19050" r="19050" b="28575"/>
                      <wp:wrapNone/>
                      <wp:docPr id="418" name="Text Box 3479">
                        <a:extLst xmlns:a="http://schemas.openxmlformats.org/drawingml/2006/main">
                          <a:ext uri="{FF2B5EF4-FFF2-40B4-BE49-F238E27FC236}">
                            <a16:creationId xmlns:a16="http://schemas.microsoft.com/office/drawing/2014/main" id="{00000000-0008-0000-0000-0000A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0813A2" id="Text Box 3479" o:spid="_x0000_s1026" type="#_x0000_t202" style="position:absolute;margin-left:0;margin-top:0;width:6pt;height:2.2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88320" behindDoc="0" locked="0" layoutInCell="1" allowOverlap="1" wp14:anchorId="01ACED36" wp14:editId="3F5FDF1C">
                      <wp:simplePos x="0" y="0"/>
                      <wp:positionH relativeFrom="column">
                        <wp:posOffset>0</wp:posOffset>
                      </wp:positionH>
                      <wp:positionV relativeFrom="paragraph">
                        <wp:posOffset>0</wp:posOffset>
                      </wp:positionV>
                      <wp:extent cx="76200" cy="28575"/>
                      <wp:effectExtent l="19050" t="19050" r="19050" b="28575"/>
                      <wp:wrapNone/>
                      <wp:docPr id="419" name="Text Box 3478">
                        <a:extLst xmlns:a="http://schemas.openxmlformats.org/drawingml/2006/main">
                          <a:ext uri="{FF2B5EF4-FFF2-40B4-BE49-F238E27FC236}">
                            <a16:creationId xmlns:a16="http://schemas.microsoft.com/office/drawing/2014/main" id="{00000000-0008-0000-0000-0000A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30DE9F" id="Text Box 3478" o:spid="_x0000_s1026" type="#_x0000_t202" style="position:absolute;margin-left:0;margin-top:0;width:6pt;height:2.25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89344" behindDoc="0" locked="0" layoutInCell="1" allowOverlap="1" wp14:anchorId="6214E4D7" wp14:editId="2D58EDAA">
                      <wp:simplePos x="0" y="0"/>
                      <wp:positionH relativeFrom="column">
                        <wp:posOffset>0</wp:posOffset>
                      </wp:positionH>
                      <wp:positionV relativeFrom="paragraph">
                        <wp:posOffset>0</wp:posOffset>
                      </wp:positionV>
                      <wp:extent cx="76200" cy="28575"/>
                      <wp:effectExtent l="19050" t="19050" r="19050" b="28575"/>
                      <wp:wrapNone/>
                      <wp:docPr id="420" name="Text Box 3477">
                        <a:extLst xmlns:a="http://schemas.openxmlformats.org/drawingml/2006/main">
                          <a:ext uri="{FF2B5EF4-FFF2-40B4-BE49-F238E27FC236}">
                            <a16:creationId xmlns:a16="http://schemas.microsoft.com/office/drawing/2014/main" id="{00000000-0008-0000-0000-0000A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213C97" id="Text Box 3477" o:spid="_x0000_s1026" type="#_x0000_t202" style="position:absolute;margin-left:0;margin-top:0;width:6pt;height:2.25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90368" behindDoc="0" locked="0" layoutInCell="1" allowOverlap="1" wp14:anchorId="569BFD19" wp14:editId="42B041A6">
                      <wp:simplePos x="0" y="0"/>
                      <wp:positionH relativeFrom="column">
                        <wp:posOffset>0</wp:posOffset>
                      </wp:positionH>
                      <wp:positionV relativeFrom="paragraph">
                        <wp:posOffset>0</wp:posOffset>
                      </wp:positionV>
                      <wp:extent cx="76200" cy="28575"/>
                      <wp:effectExtent l="19050" t="19050" r="19050" b="28575"/>
                      <wp:wrapNone/>
                      <wp:docPr id="421" name="Text Box 3476">
                        <a:extLst xmlns:a="http://schemas.openxmlformats.org/drawingml/2006/main">
                          <a:ext uri="{FF2B5EF4-FFF2-40B4-BE49-F238E27FC236}">
                            <a16:creationId xmlns:a16="http://schemas.microsoft.com/office/drawing/2014/main" id="{00000000-0008-0000-0000-0000A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872119" id="Text Box 3476" o:spid="_x0000_s1026" type="#_x0000_t202" style="position:absolute;margin-left:0;margin-top:0;width:6pt;height:2.25pt;z-index:2520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91392" behindDoc="0" locked="0" layoutInCell="1" allowOverlap="1" wp14:anchorId="394995A1" wp14:editId="17AB1803">
                      <wp:simplePos x="0" y="0"/>
                      <wp:positionH relativeFrom="column">
                        <wp:posOffset>0</wp:posOffset>
                      </wp:positionH>
                      <wp:positionV relativeFrom="paragraph">
                        <wp:posOffset>0</wp:posOffset>
                      </wp:positionV>
                      <wp:extent cx="76200" cy="28575"/>
                      <wp:effectExtent l="19050" t="19050" r="19050" b="28575"/>
                      <wp:wrapNone/>
                      <wp:docPr id="422" name="Text Box 3475">
                        <a:extLst xmlns:a="http://schemas.openxmlformats.org/drawingml/2006/main">
                          <a:ext uri="{FF2B5EF4-FFF2-40B4-BE49-F238E27FC236}">
                            <a16:creationId xmlns:a16="http://schemas.microsoft.com/office/drawing/2014/main" id="{00000000-0008-0000-0000-0000A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63CDB" id="Text Box 3475" o:spid="_x0000_s1026" type="#_x0000_t202" style="position:absolute;margin-left:0;margin-top:0;width:6pt;height:2.25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92416" behindDoc="0" locked="0" layoutInCell="1" allowOverlap="1" wp14:anchorId="56FE0A64" wp14:editId="79FD2B0A">
                      <wp:simplePos x="0" y="0"/>
                      <wp:positionH relativeFrom="column">
                        <wp:posOffset>0</wp:posOffset>
                      </wp:positionH>
                      <wp:positionV relativeFrom="paragraph">
                        <wp:posOffset>0</wp:posOffset>
                      </wp:positionV>
                      <wp:extent cx="76200" cy="28575"/>
                      <wp:effectExtent l="19050" t="19050" r="19050" b="28575"/>
                      <wp:wrapNone/>
                      <wp:docPr id="423" name="Text Box 3474">
                        <a:extLst xmlns:a="http://schemas.openxmlformats.org/drawingml/2006/main">
                          <a:ext uri="{FF2B5EF4-FFF2-40B4-BE49-F238E27FC236}">
                            <a16:creationId xmlns:a16="http://schemas.microsoft.com/office/drawing/2014/main" id="{00000000-0008-0000-0000-0000A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0E00FC" id="Text Box 3474" o:spid="_x0000_s1026" type="#_x0000_t202" style="position:absolute;margin-left:0;margin-top:0;width:6pt;height:2.25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93440" behindDoc="0" locked="0" layoutInCell="1" allowOverlap="1" wp14:anchorId="6AE1946A" wp14:editId="6D609A47">
                      <wp:simplePos x="0" y="0"/>
                      <wp:positionH relativeFrom="column">
                        <wp:posOffset>0</wp:posOffset>
                      </wp:positionH>
                      <wp:positionV relativeFrom="paragraph">
                        <wp:posOffset>0</wp:posOffset>
                      </wp:positionV>
                      <wp:extent cx="76200" cy="28575"/>
                      <wp:effectExtent l="19050" t="19050" r="19050" b="28575"/>
                      <wp:wrapNone/>
                      <wp:docPr id="424" name="Text Box 3473">
                        <a:extLst xmlns:a="http://schemas.openxmlformats.org/drawingml/2006/main">
                          <a:ext uri="{FF2B5EF4-FFF2-40B4-BE49-F238E27FC236}">
                            <a16:creationId xmlns:a16="http://schemas.microsoft.com/office/drawing/2014/main" id="{00000000-0008-0000-0000-0000A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40DB8E" id="Text Box 3473" o:spid="_x0000_s1026" type="#_x0000_t202" style="position:absolute;margin-left:0;margin-top:0;width:6pt;height:2.25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94464" behindDoc="0" locked="0" layoutInCell="1" allowOverlap="1" wp14:anchorId="6B078A89" wp14:editId="7EF5A55F">
                      <wp:simplePos x="0" y="0"/>
                      <wp:positionH relativeFrom="column">
                        <wp:posOffset>0</wp:posOffset>
                      </wp:positionH>
                      <wp:positionV relativeFrom="paragraph">
                        <wp:posOffset>0</wp:posOffset>
                      </wp:positionV>
                      <wp:extent cx="76200" cy="28575"/>
                      <wp:effectExtent l="19050" t="19050" r="19050" b="28575"/>
                      <wp:wrapNone/>
                      <wp:docPr id="425" name="Text Box 3472">
                        <a:extLst xmlns:a="http://schemas.openxmlformats.org/drawingml/2006/main">
                          <a:ext uri="{FF2B5EF4-FFF2-40B4-BE49-F238E27FC236}">
                            <a16:creationId xmlns:a16="http://schemas.microsoft.com/office/drawing/2014/main" id="{00000000-0008-0000-0000-0000A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111825" id="Text Box 3472" o:spid="_x0000_s1026" type="#_x0000_t202" style="position:absolute;margin-left:0;margin-top:0;width:6pt;height:2.25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95488" behindDoc="0" locked="0" layoutInCell="1" allowOverlap="1" wp14:anchorId="1B5A967E" wp14:editId="62C7DABF">
                      <wp:simplePos x="0" y="0"/>
                      <wp:positionH relativeFrom="column">
                        <wp:posOffset>0</wp:posOffset>
                      </wp:positionH>
                      <wp:positionV relativeFrom="paragraph">
                        <wp:posOffset>0</wp:posOffset>
                      </wp:positionV>
                      <wp:extent cx="76200" cy="28575"/>
                      <wp:effectExtent l="19050" t="19050" r="19050" b="28575"/>
                      <wp:wrapNone/>
                      <wp:docPr id="426" name="Text Box 3471">
                        <a:extLst xmlns:a="http://schemas.openxmlformats.org/drawingml/2006/main">
                          <a:ext uri="{FF2B5EF4-FFF2-40B4-BE49-F238E27FC236}">
                            <a16:creationId xmlns:a16="http://schemas.microsoft.com/office/drawing/2014/main" id="{00000000-0008-0000-0000-0000A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7FD62E" id="Text Box 3471" o:spid="_x0000_s1026" type="#_x0000_t202" style="position:absolute;margin-left:0;margin-top:0;width:6pt;height:2.25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96512" behindDoc="0" locked="0" layoutInCell="1" allowOverlap="1" wp14:anchorId="7D4C28D3" wp14:editId="2D947DF7">
                      <wp:simplePos x="0" y="0"/>
                      <wp:positionH relativeFrom="column">
                        <wp:posOffset>0</wp:posOffset>
                      </wp:positionH>
                      <wp:positionV relativeFrom="paragraph">
                        <wp:posOffset>0</wp:posOffset>
                      </wp:positionV>
                      <wp:extent cx="76200" cy="28575"/>
                      <wp:effectExtent l="19050" t="19050" r="19050" b="28575"/>
                      <wp:wrapNone/>
                      <wp:docPr id="427" name="Text Box 3470">
                        <a:extLst xmlns:a="http://schemas.openxmlformats.org/drawingml/2006/main">
                          <a:ext uri="{FF2B5EF4-FFF2-40B4-BE49-F238E27FC236}">
                            <a16:creationId xmlns:a16="http://schemas.microsoft.com/office/drawing/2014/main" id="{00000000-0008-0000-0000-0000A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CA4B6A" id="Text Box 3470" o:spid="_x0000_s1026" type="#_x0000_t202" style="position:absolute;margin-left:0;margin-top:0;width:6pt;height:2.25pt;z-index:2520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97536" behindDoc="0" locked="0" layoutInCell="1" allowOverlap="1" wp14:anchorId="6DC72AAC" wp14:editId="408AC40C">
                      <wp:simplePos x="0" y="0"/>
                      <wp:positionH relativeFrom="column">
                        <wp:posOffset>0</wp:posOffset>
                      </wp:positionH>
                      <wp:positionV relativeFrom="paragraph">
                        <wp:posOffset>0</wp:posOffset>
                      </wp:positionV>
                      <wp:extent cx="76200" cy="28575"/>
                      <wp:effectExtent l="19050" t="19050" r="19050" b="28575"/>
                      <wp:wrapNone/>
                      <wp:docPr id="428" name="Text Box 3469">
                        <a:extLst xmlns:a="http://schemas.openxmlformats.org/drawingml/2006/main">
                          <a:ext uri="{FF2B5EF4-FFF2-40B4-BE49-F238E27FC236}">
                            <a16:creationId xmlns:a16="http://schemas.microsoft.com/office/drawing/2014/main" id="{00000000-0008-0000-0000-0000A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B9B487" id="Text Box 3469" o:spid="_x0000_s1026" type="#_x0000_t202" style="position:absolute;margin-left:0;margin-top:0;width:6pt;height:2.25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98560" behindDoc="0" locked="0" layoutInCell="1" allowOverlap="1" wp14:anchorId="0CBD0ACA" wp14:editId="1C728277">
                      <wp:simplePos x="0" y="0"/>
                      <wp:positionH relativeFrom="column">
                        <wp:posOffset>0</wp:posOffset>
                      </wp:positionH>
                      <wp:positionV relativeFrom="paragraph">
                        <wp:posOffset>0</wp:posOffset>
                      </wp:positionV>
                      <wp:extent cx="76200" cy="28575"/>
                      <wp:effectExtent l="19050" t="19050" r="19050" b="28575"/>
                      <wp:wrapNone/>
                      <wp:docPr id="429" name="Text Box 3468">
                        <a:extLst xmlns:a="http://schemas.openxmlformats.org/drawingml/2006/main">
                          <a:ext uri="{FF2B5EF4-FFF2-40B4-BE49-F238E27FC236}">
                            <a16:creationId xmlns:a16="http://schemas.microsoft.com/office/drawing/2014/main" id="{00000000-0008-0000-0000-0000A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20AA93" id="Text Box 3468" o:spid="_x0000_s1026" type="#_x0000_t202" style="position:absolute;margin-left:0;margin-top:0;width:6pt;height:2.25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099584" behindDoc="0" locked="0" layoutInCell="1" allowOverlap="1" wp14:anchorId="4B539610" wp14:editId="523C83AD">
                      <wp:simplePos x="0" y="0"/>
                      <wp:positionH relativeFrom="column">
                        <wp:posOffset>0</wp:posOffset>
                      </wp:positionH>
                      <wp:positionV relativeFrom="paragraph">
                        <wp:posOffset>0</wp:posOffset>
                      </wp:positionV>
                      <wp:extent cx="76200" cy="28575"/>
                      <wp:effectExtent l="19050" t="19050" r="19050" b="28575"/>
                      <wp:wrapNone/>
                      <wp:docPr id="430" name="Text Box 3467">
                        <a:extLst xmlns:a="http://schemas.openxmlformats.org/drawingml/2006/main">
                          <a:ext uri="{FF2B5EF4-FFF2-40B4-BE49-F238E27FC236}">
                            <a16:creationId xmlns:a16="http://schemas.microsoft.com/office/drawing/2014/main" id="{00000000-0008-0000-0000-0000A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B31F64" id="Text Box 3467" o:spid="_x0000_s1026" type="#_x0000_t202" style="position:absolute;margin-left:0;margin-top:0;width:6pt;height:2.25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00608" behindDoc="0" locked="0" layoutInCell="1" allowOverlap="1" wp14:anchorId="60B0C3DE" wp14:editId="76907E5B">
                      <wp:simplePos x="0" y="0"/>
                      <wp:positionH relativeFrom="column">
                        <wp:posOffset>0</wp:posOffset>
                      </wp:positionH>
                      <wp:positionV relativeFrom="paragraph">
                        <wp:posOffset>0</wp:posOffset>
                      </wp:positionV>
                      <wp:extent cx="76200" cy="28575"/>
                      <wp:effectExtent l="19050" t="19050" r="19050" b="28575"/>
                      <wp:wrapNone/>
                      <wp:docPr id="431" name="Text Box 3466">
                        <a:extLst xmlns:a="http://schemas.openxmlformats.org/drawingml/2006/main">
                          <a:ext uri="{FF2B5EF4-FFF2-40B4-BE49-F238E27FC236}">
                            <a16:creationId xmlns:a16="http://schemas.microsoft.com/office/drawing/2014/main" id="{00000000-0008-0000-0000-0000A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195BA5" id="Text Box 3466" o:spid="_x0000_s1026" type="#_x0000_t202" style="position:absolute;margin-left:0;margin-top:0;width:6pt;height:2.25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01632" behindDoc="0" locked="0" layoutInCell="1" allowOverlap="1" wp14:anchorId="7857169A" wp14:editId="03297D91">
                      <wp:simplePos x="0" y="0"/>
                      <wp:positionH relativeFrom="column">
                        <wp:posOffset>0</wp:posOffset>
                      </wp:positionH>
                      <wp:positionV relativeFrom="paragraph">
                        <wp:posOffset>0</wp:posOffset>
                      </wp:positionV>
                      <wp:extent cx="76200" cy="28575"/>
                      <wp:effectExtent l="19050" t="19050" r="19050" b="28575"/>
                      <wp:wrapNone/>
                      <wp:docPr id="432" name="Text Box 3465">
                        <a:extLst xmlns:a="http://schemas.openxmlformats.org/drawingml/2006/main">
                          <a:ext uri="{FF2B5EF4-FFF2-40B4-BE49-F238E27FC236}">
                            <a16:creationId xmlns:a16="http://schemas.microsoft.com/office/drawing/2014/main" id="{00000000-0008-0000-0000-0000B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C84C7F" id="Text Box 3465" o:spid="_x0000_s1026" type="#_x0000_t202" style="position:absolute;margin-left:0;margin-top:0;width:6pt;height:2.25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02656" behindDoc="0" locked="0" layoutInCell="1" allowOverlap="1" wp14:anchorId="400B14EC" wp14:editId="235A4769">
                      <wp:simplePos x="0" y="0"/>
                      <wp:positionH relativeFrom="column">
                        <wp:posOffset>0</wp:posOffset>
                      </wp:positionH>
                      <wp:positionV relativeFrom="paragraph">
                        <wp:posOffset>0</wp:posOffset>
                      </wp:positionV>
                      <wp:extent cx="76200" cy="28575"/>
                      <wp:effectExtent l="19050" t="19050" r="19050" b="28575"/>
                      <wp:wrapNone/>
                      <wp:docPr id="433" name="Text Box 3464">
                        <a:extLst xmlns:a="http://schemas.openxmlformats.org/drawingml/2006/main">
                          <a:ext uri="{FF2B5EF4-FFF2-40B4-BE49-F238E27FC236}">
                            <a16:creationId xmlns:a16="http://schemas.microsoft.com/office/drawing/2014/main" id="{00000000-0008-0000-0000-0000B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748EBA" id="Text Box 3464" o:spid="_x0000_s1026" type="#_x0000_t202" style="position:absolute;margin-left:0;margin-top:0;width:6pt;height:2.25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03680" behindDoc="0" locked="0" layoutInCell="1" allowOverlap="1" wp14:anchorId="042E68B2" wp14:editId="4A61D7BB">
                      <wp:simplePos x="0" y="0"/>
                      <wp:positionH relativeFrom="column">
                        <wp:posOffset>0</wp:posOffset>
                      </wp:positionH>
                      <wp:positionV relativeFrom="paragraph">
                        <wp:posOffset>0</wp:posOffset>
                      </wp:positionV>
                      <wp:extent cx="76200" cy="28575"/>
                      <wp:effectExtent l="19050" t="19050" r="19050" b="28575"/>
                      <wp:wrapNone/>
                      <wp:docPr id="434" name="Text Box 3463">
                        <a:extLst xmlns:a="http://schemas.openxmlformats.org/drawingml/2006/main">
                          <a:ext uri="{FF2B5EF4-FFF2-40B4-BE49-F238E27FC236}">
                            <a16:creationId xmlns:a16="http://schemas.microsoft.com/office/drawing/2014/main" id="{00000000-0008-0000-0000-0000B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A499A3" id="Text Box 3463" o:spid="_x0000_s1026" type="#_x0000_t202" style="position:absolute;margin-left:0;margin-top:0;width:6pt;height:2.25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04704" behindDoc="0" locked="0" layoutInCell="1" allowOverlap="1" wp14:anchorId="037328AB" wp14:editId="4E271490">
                      <wp:simplePos x="0" y="0"/>
                      <wp:positionH relativeFrom="column">
                        <wp:posOffset>0</wp:posOffset>
                      </wp:positionH>
                      <wp:positionV relativeFrom="paragraph">
                        <wp:posOffset>0</wp:posOffset>
                      </wp:positionV>
                      <wp:extent cx="76200" cy="28575"/>
                      <wp:effectExtent l="19050" t="19050" r="19050" b="28575"/>
                      <wp:wrapNone/>
                      <wp:docPr id="435" name="Text Box 3462">
                        <a:extLst xmlns:a="http://schemas.openxmlformats.org/drawingml/2006/main">
                          <a:ext uri="{FF2B5EF4-FFF2-40B4-BE49-F238E27FC236}">
                            <a16:creationId xmlns:a16="http://schemas.microsoft.com/office/drawing/2014/main" id="{00000000-0008-0000-0000-0000B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1BDF39" id="Text Box 3462" o:spid="_x0000_s1026" type="#_x0000_t202" style="position:absolute;margin-left:0;margin-top:0;width:6pt;height:2.25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05728" behindDoc="0" locked="0" layoutInCell="1" allowOverlap="1" wp14:anchorId="73EBDDD8" wp14:editId="651A5B86">
                      <wp:simplePos x="0" y="0"/>
                      <wp:positionH relativeFrom="column">
                        <wp:posOffset>0</wp:posOffset>
                      </wp:positionH>
                      <wp:positionV relativeFrom="paragraph">
                        <wp:posOffset>0</wp:posOffset>
                      </wp:positionV>
                      <wp:extent cx="76200" cy="28575"/>
                      <wp:effectExtent l="19050" t="19050" r="19050" b="28575"/>
                      <wp:wrapNone/>
                      <wp:docPr id="436" name="Text Box 3461">
                        <a:extLst xmlns:a="http://schemas.openxmlformats.org/drawingml/2006/main">
                          <a:ext uri="{FF2B5EF4-FFF2-40B4-BE49-F238E27FC236}">
                            <a16:creationId xmlns:a16="http://schemas.microsoft.com/office/drawing/2014/main" id="{00000000-0008-0000-0000-0000B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82040F" id="Text Box 3461" o:spid="_x0000_s1026" type="#_x0000_t202" style="position:absolute;margin-left:0;margin-top:0;width:6pt;height:2.25pt;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06752" behindDoc="0" locked="0" layoutInCell="1" allowOverlap="1" wp14:anchorId="3AAA8A60" wp14:editId="4E3EF2FC">
                      <wp:simplePos x="0" y="0"/>
                      <wp:positionH relativeFrom="column">
                        <wp:posOffset>0</wp:posOffset>
                      </wp:positionH>
                      <wp:positionV relativeFrom="paragraph">
                        <wp:posOffset>0</wp:posOffset>
                      </wp:positionV>
                      <wp:extent cx="76200" cy="28575"/>
                      <wp:effectExtent l="19050" t="19050" r="19050" b="28575"/>
                      <wp:wrapNone/>
                      <wp:docPr id="437" name="Text Box 3460">
                        <a:extLst xmlns:a="http://schemas.openxmlformats.org/drawingml/2006/main">
                          <a:ext uri="{FF2B5EF4-FFF2-40B4-BE49-F238E27FC236}">
                            <a16:creationId xmlns:a16="http://schemas.microsoft.com/office/drawing/2014/main" id="{00000000-0008-0000-0000-0000B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DAC793" id="Text Box 3460" o:spid="_x0000_s1026" type="#_x0000_t202" style="position:absolute;margin-left:0;margin-top:0;width:6pt;height:2.2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07776" behindDoc="0" locked="0" layoutInCell="1" allowOverlap="1" wp14:anchorId="3B8B55B9" wp14:editId="45C84FE0">
                      <wp:simplePos x="0" y="0"/>
                      <wp:positionH relativeFrom="column">
                        <wp:posOffset>0</wp:posOffset>
                      </wp:positionH>
                      <wp:positionV relativeFrom="paragraph">
                        <wp:posOffset>0</wp:posOffset>
                      </wp:positionV>
                      <wp:extent cx="76200" cy="28575"/>
                      <wp:effectExtent l="19050" t="19050" r="19050" b="28575"/>
                      <wp:wrapNone/>
                      <wp:docPr id="438" name="Text Box 3459">
                        <a:extLst xmlns:a="http://schemas.openxmlformats.org/drawingml/2006/main">
                          <a:ext uri="{FF2B5EF4-FFF2-40B4-BE49-F238E27FC236}">
                            <a16:creationId xmlns:a16="http://schemas.microsoft.com/office/drawing/2014/main" id="{00000000-0008-0000-0000-0000B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0B2181" id="Text Box 3459" o:spid="_x0000_s1026" type="#_x0000_t202" style="position:absolute;margin-left:0;margin-top:0;width:6pt;height:2.25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08800" behindDoc="0" locked="0" layoutInCell="1" allowOverlap="1" wp14:anchorId="6B6473AB" wp14:editId="38D1C7B8">
                      <wp:simplePos x="0" y="0"/>
                      <wp:positionH relativeFrom="column">
                        <wp:posOffset>0</wp:posOffset>
                      </wp:positionH>
                      <wp:positionV relativeFrom="paragraph">
                        <wp:posOffset>0</wp:posOffset>
                      </wp:positionV>
                      <wp:extent cx="76200" cy="28575"/>
                      <wp:effectExtent l="19050" t="19050" r="19050" b="28575"/>
                      <wp:wrapNone/>
                      <wp:docPr id="439" name="Text Box 3458">
                        <a:extLst xmlns:a="http://schemas.openxmlformats.org/drawingml/2006/main">
                          <a:ext uri="{FF2B5EF4-FFF2-40B4-BE49-F238E27FC236}">
                            <a16:creationId xmlns:a16="http://schemas.microsoft.com/office/drawing/2014/main" id="{00000000-0008-0000-0000-0000B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40C87" id="Text Box 3458" o:spid="_x0000_s1026" type="#_x0000_t202" style="position:absolute;margin-left:0;margin-top:0;width:6pt;height:2.25pt;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09824" behindDoc="0" locked="0" layoutInCell="1" allowOverlap="1" wp14:anchorId="07B662AE" wp14:editId="1E4CDB61">
                      <wp:simplePos x="0" y="0"/>
                      <wp:positionH relativeFrom="column">
                        <wp:posOffset>0</wp:posOffset>
                      </wp:positionH>
                      <wp:positionV relativeFrom="paragraph">
                        <wp:posOffset>0</wp:posOffset>
                      </wp:positionV>
                      <wp:extent cx="76200" cy="28575"/>
                      <wp:effectExtent l="19050" t="19050" r="19050" b="28575"/>
                      <wp:wrapNone/>
                      <wp:docPr id="440" name="Text Box 3457">
                        <a:extLst xmlns:a="http://schemas.openxmlformats.org/drawingml/2006/main">
                          <a:ext uri="{FF2B5EF4-FFF2-40B4-BE49-F238E27FC236}">
                            <a16:creationId xmlns:a16="http://schemas.microsoft.com/office/drawing/2014/main" id="{00000000-0008-0000-0000-0000B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B79A3D" id="Text Box 3457" o:spid="_x0000_s1026" type="#_x0000_t202" style="position:absolute;margin-left:0;margin-top:0;width:6pt;height:2.2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10848" behindDoc="0" locked="0" layoutInCell="1" allowOverlap="1" wp14:anchorId="7AF474EA" wp14:editId="7BE5F252">
                      <wp:simplePos x="0" y="0"/>
                      <wp:positionH relativeFrom="column">
                        <wp:posOffset>0</wp:posOffset>
                      </wp:positionH>
                      <wp:positionV relativeFrom="paragraph">
                        <wp:posOffset>0</wp:posOffset>
                      </wp:positionV>
                      <wp:extent cx="76200" cy="28575"/>
                      <wp:effectExtent l="19050" t="19050" r="19050" b="28575"/>
                      <wp:wrapNone/>
                      <wp:docPr id="441" name="Text Box 3456">
                        <a:extLst xmlns:a="http://schemas.openxmlformats.org/drawingml/2006/main">
                          <a:ext uri="{FF2B5EF4-FFF2-40B4-BE49-F238E27FC236}">
                            <a16:creationId xmlns:a16="http://schemas.microsoft.com/office/drawing/2014/main" id="{00000000-0008-0000-0000-0000B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B73B8D" id="Text Box 3456" o:spid="_x0000_s1026" type="#_x0000_t202" style="position:absolute;margin-left:0;margin-top:0;width:6pt;height:2.25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11872" behindDoc="0" locked="0" layoutInCell="1" allowOverlap="1" wp14:anchorId="0F362EB2" wp14:editId="6BBDF2AA">
                      <wp:simplePos x="0" y="0"/>
                      <wp:positionH relativeFrom="column">
                        <wp:posOffset>0</wp:posOffset>
                      </wp:positionH>
                      <wp:positionV relativeFrom="paragraph">
                        <wp:posOffset>0</wp:posOffset>
                      </wp:positionV>
                      <wp:extent cx="76200" cy="28575"/>
                      <wp:effectExtent l="19050" t="19050" r="19050" b="28575"/>
                      <wp:wrapNone/>
                      <wp:docPr id="442" name="Text Box 3455">
                        <a:extLst xmlns:a="http://schemas.openxmlformats.org/drawingml/2006/main">
                          <a:ext uri="{FF2B5EF4-FFF2-40B4-BE49-F238E27FC236}">
                            <a16:creationId xmlns:a16="http://schemas.microsoft.com/office/drawing/2014/main" id="{00000000-0008-0000-0000-0000B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DF8A57" id="Text Box 3455" o:spid="_x0000_s1026" type="#_x0000_t202" style="position:absolute;margin-left:0;margin-top:0;width:6pt;height:2.25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12896" behindDoc="0" locked="0" layoutInCell="1" allowOverlap="1" wp14:anchorId="2CAA158B" wp14:editId="099BB97F">
                      <wp:simplePos x="0" y="0"/>
                      <wp:positionH relativeFrom="column">
                        <wp:posOffset>0</wp:posOffset>
                      </wp:positionH>
                      <wp:positionV relativeFrom="paragraph">
                        <wp:posOffset>0</wp:posOffset>
                      </wp:positionV>
                      <wp:extent cx="76200" cy="28575"/>
                      <wp:effectExtent l="19050" t="19050" r="19050" b="28575"/>
                      <wp:wrapNone/>
                      <wp:docPr id="443" name="Text Box 3454">
                        <a:extLst xmlns:a="http://schemas.openxmlformats.org/drawingml/2006/main">
                          <a:ext uri="{FF2B5EF4-FFF2-40B4-BE49-F238E27FC236}">
                            <a16:creationId xmlns:a16="http://schemas.microsoft.com/office/drawing/2014/main" id="{00000000-0008-0000-0000-0000B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AFCD93" id="Text Box 3454" o:spid="_x0000_s1026" type="#_x0000_t202" style="position:absolute;margin-left:0;margin-top:0;width:6pt;height:2.2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13920" behindDoc="0" locked="0" layoutInCell="1" allowOverlap="1" wp14:anchorId="140935CA" wp14:editId="20CEB8C2">
                      <wp:simplePos x="0" y="0"/>
                      <wp:positionH relativeFrom="column">
                        <wp:posOffset>0</wp:posOffset>
                      </wp:positionH>
                      <wp:positionV relativeFrom="paragraph">
                        <wp:posOffset>0</wp:posOffset>
                      </wp:positionV>
                      <wp:extent cx="76200" cy="28575"/>
                      <wp:effectExtent l="19050" t="19050" r="19050" b="28575"/>
                      <wp:wrapNone/>
                      <wp:docPr id="444" name="Text Box 3453">
                        <a:extLst xmlns:a="http://schemas.openxmlformats.org/drawingml/2006/main">
                          <a:ext uri="{FF2B5EF4-FFF2-40B4-BE49-F238E27FC236}">
                            <a16:creationId xmlns:a16="http://schemas.microsoft.com/office/drawing/2014/main" id="{00000000-0008-0000-0000-0000B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07BB4B" id="Text Box 3453" o:spid="_x0000_s1026" type="#_x0000_t202" style="position:absolute;margin-left:0;margin-top:0;width:6pt;height:2.25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14944" behindDoc="0" locked="0" layoutInCell="1" allowOverlap="1" wp14:anchorId="40613404" wp14:editId="0A9D440B">
                      <wp:simplePos x="0" y="0"/>
                      <wp:positionH relativeFrom="column">
                        <wp:posOffset>0</wp:posOffset>
                      </wp:positionH>
                      <wp:positionV relativeFrom="paragraph">
                        <wp:posOffset>0</wp:posOffset>
                      </wp:positionV>
                      <wp:extent cx="76200" cy="28575"/>
                      <wp:effectExtent l="19050" t="19050" r="19050" b="28575"/>
                      <wp:wrapNone/>
                      <wp:docPr id="445" name="Text Box 3452">
                        <a:extLst xmlns:a="http://schemas.openxmlformats.org/drawingml/2006/main">
                          <a:ext uri="{FF2B5EF4-FFF2-40B4-BE49-F238E27FC236}">
                            <a16:creationId xmlns:a16="http://schemas.microsoft.com/office/drawing/2014/main" id="{00000000-0008-0000-0000-0000B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613FCA" id="Text Box 3452" o:spid="_x0000_s1026" type="#_x0000_t202" style="position:absolute;margin-left:0;margin-top:0;width:6pt;height:2.25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840" w:type="dxa"/>
            <w:tcBorders>
              <w:top w:val="nil"/>
              <w:left w:val="nil"/>
              <w:bottom w:val="single" w:sz="4" w:space="0" w:color="auto"/>
              <w:right w:val="single" w:sz="4" w:space="0" w:color="auto"/>
            </w:tcBorders>
            <w:noWrap/>
            <w:hideMark/>
          </w:tcPr>
          <w:p w14:paraId="174A9063" w14:textId="251E2540" w:rsidR="00563247" w:rsidRPr="00563247" w:rsidRDefault="00563247" w:rsidP="00563247">
            <w:pPr>
              <w:rPr>
                <w:rFonts w:ascii="GHEA Grapalat" w:hAnsi="GHEA Grapalat" w:cs="Calibri"/>
                <w:b/>
                <w:bCs/>
                <w:sz w:val="20"/>
                <w:szCs w:val="20"/>
              </w:rPr>
            </w:pPr>
            <w:r w:rsidRPr="00563247">
              <w:rPr>
                <w:rFonts w:ascii="GHEA Grapalat" w:hAnsi="GHEA Grapalat" w:cs="Calibri"/>
                <w:b/>
                <w:bCs/>
                <w:noProof/>
                <w:sz w:val="20"/>
                <w:szCs w:val="20"/>
              </w:rPr>
              <mc:AlternateContent>
                <mc:Choice Requires="wps">
                  <w:drawing>
                    <wp:anchor distT="0" distB="0" distL="114300" distR="114300" simplePos="0" relativeHeight="251973632" behindDoc="0" locked="0" layoutInCell="1" allowOverlap="1" wp14:anchorId="6C1548AE" wp14:editId="38FEE183">
                      <wp:simplePos x="0" y="0"/>
                      <wp:positionH relativeFrom="column">
                        <wp:posOffset>47625</wp:posOffset>
                      </wp:positionH>
                      <wp:positionV relativeFrom="paragraph">
                        <wp:posOffset>0</wp:posOffset>
                      </wp:positionV>
                      <wp:extent cx="76200" cy="28575"/>
                      <wp:effectExtent l="19050" t="19050" r="19050" b="28575"/>
                      <wp:wrapNone/>
                      <wp:docPr id="307" name="Text Box 3451">
                        <a:extLst xmlns:a="http://schemas.openxmlformats.org/drawingml/2006/main">
                          <a:ext uri="{FF2B5EF4-FFF2-40B4-BE49-F238E27FC236}">
                            <a16:creationId xmlns:a16="http://schemas.microsoft.com/office/drawing/2014/main" id="{00000000-0008-0000-0000-00003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F7845B" id="Text Box 3451" o:spid="_x0000_s1026" type="#_x0000_t202" style="position:absolute;margin-left:3.75pt;margin-top:0;width:6pt;height:2.2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p>
        </w:tc>
        <w:tc>
          <w:tcPr>
            <w:tcW w:w="1020" w:type="dxa"/>
            <w:tcBorders>
              <w:top w:val="nil"/>
              <w:left w:val="nil"/>
              <w:bottom w:val="single" w:sz="4" w:space="0" w:color="auto"/>
              <w:right w:val="single" w:sz="4" w:space="0" w:color="auto"/>
            </w:tcBorders>
            <w:noWrap/>
            <w:hideMark/>
          </w:tcPr>
          <w:p w14:paraId="2291D2A0" w14:textId="21E5F40E" w:rsidR="00563247" w:rsidRPr="00563247" w:rsidRDefault="00563247" w:rsidP="00563247">
            <w:pPr>
              <w:rPr>
                <w:rFonts w:ascii="GHEA Grapalat" w:hAnsi="GHEA Grapalat" w:cs="Calibri"/>
                <w:sz w:val="20"/>
                <w:szCs w:val="20"/>
              </w:rPr>
            </w:pPr>
            <w:r w:rsidRPr="00563247">
              <w:rPr>
                <w:rFonts w:ascii="GHEA Grapalat" w:hAnsi="GHEA Grapalat" w:cs="Calibri"/>
                <w:noProof/>
                <w:sz w:val="20"/>
                <w:szCs w:val="20"/>
              </w:rPr>
              <mc:AlternateContent>
                <mc:Choice Requires="wps">
                  <w:drawing>
                    <wp:anchor distT="0" distB="0" distL="114300" distR="114300" simplePos="0" relativeHeight="251661312" behindDoc="0" locked="0" layoutInCell="1" allowOverlap="1" wp14:anchorId="07922324" wp14:editId="77D783BD">
                      <wp:simplePos x="0" y="0"/>
                      <wp:positionH relativeFrom="column">
                        <wp:posOffset>0</wp:posOffset>
                      </wp:positionH>
                      <wp:positionV relativeFrom="paragraph">
                        <wp:posOffset>0</wp:posOffset>
                      </wp:positionV>
                      <wp:extent cx="76200" cy="28575"/>
                      <wp:effectExtent l="19050" t="19050" r="19050" b="28575"/>
                      <wp:wrapNone/>
                      <wp:docPr id="2" name="Text Box 3450">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C263C9" id="Text Box 3450" o:spid="_x0000_s1026" type="#_x0000_t202" style="position:absolute;margin-left:0;margin-top:0;width:6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674624" behindDoc="0" locked="0" layoutInCell="1" allowOverlap="1" wp14:anchorId="0C5ACD29" wp14:editId="20F8D51A">
                      <wp:simplePos x="0" y="0"/>
                      <wp:positionH relativeFrom="column">
                        <wp:posOffset>0</wp:posOffset>
                      </wp:positionH>
                      <wp:positionV relativeFrom="paragraph">
                        <wp:posOffset>0</wp:posOffset>
                      </wp:positionV>
                      <wp:extent cx="76200" cy="28575"/>
                      <wp:effectExtent l="19050" t="19050" r="19050" b="28575"/>
                      <wp:wrapNone/>
                      <wp:docPr id="15" name="Text Box 3449">
                        <a:extLst xmlns:a="http://schemas.openxmlformats.org/drawingml/2006/main">
                          <a:ext uri="{FF2B5EF4-FFF2-40B4-BE49-F238E27FC236}">
                            <a16:creationId xmlns:a16="http://schemas.microsoft.com/office/drawing/2014/main" id="{00000000-0008-0000-0000-00000F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3F3608" id="Text Box 3449" o:spid="_x0000_s1026" type="#_x0000_t202" style="position:absolute;margin-left:0;margin-top:0;width:6pt;height: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675648" behindDoc="0" locked="0" layoutInCell="1" allowOverlap="1" wp14:anchorId="127D5066" wp14:editId="5E6F9EAD">
                      <wp:simplePos x="0" y="0"/>
                      <wp:positionH relativeFrom="column">
                        <wp:posOffset>0</wp:posOffset>
                      </wp:positionH>
                      <wp:positionV relativeFrom="paragraph">
                        <wp:posOffset>0</wp:posOffset>
                      </wp:positionV>
                      <wp:extent cx="76200" cy="28575"/>
                      <wp:effectExtent l="19050" t="19050" r="19050" b="28575"/>
                      <wp:wrapNone/>
                      <wp:docPr id="16" name="Text Box 3448">
                        <a:extLst xmlns:a="http://schemas.openxmlformats.org/drawingml/2006/main">
                          <a:ext uri="{FF2B5EF4-FFF2-40B4-BE49-F238E27FC236}">
                            <a16:creationId xmlns:a16="http://schemas.microsoft.com/office/drawing/2014/main" id="{00000000-0008-0000-0000-00001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3A3096" id="Text Box 3448" o:spid="_x0000_s1026" type="#_x0000_t202" style="position:absolute;margin-left:0;margin-top:0;width:6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699200" behindDoc="0" locked="0" layoutInCell="1" allowOverlap="1" wp14:anchorId="6C821CDD" wp14:editId="33A0484C">
                      <wp:simplePos x="0" y="0"/>
                      <wp:positionH relativeFrom="column">
                        <wp:posOffset>0</wp:posOffset>
                      </wp:positionH>
                      <wp:positionV relativeFrom="paragraph">
                        <wp:posOffset>0</wp:posOffset>
                      </wp:positionV>
                      <wp:extent cx="76200" cy="28575"/>
                      <wp:effectExtent l="19050" t="19050" r="19050" b="28575"/>
                      <wp:wrapNone/>
                      <wp:docPr id="39" name="Text Box 3447">
                        <a:extLst xmlns:a="http://schemas.openxmlformats.org/drawingml/2006/main">
                          <a:ext uri="{FF2B5EF4-FFF2-40B4-BE49-F238E27FC236}">
                            <a16:creationId xmlns:a16="http://schemas.microsoft.com/office/drawing/2014/main" id="{00000000-0008-0000-0000-00002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482DF6" id="Text Box 3447" o:spid="_x0000_s1026" type="#_x0000_t202" style="position:absolute;margin-left:0;margin-top:0;width:6pt;height:2.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00224" behindDoc="0" locked="0" layoutInCell="1" allowOverlap="1" wp14:anchorId="569A32E2" wp14:editId="1E56A59C">
                      <wp:simplePos x="0" y="0"/>
                      <wp:positionH relativeFrom="column">
                        <wp:posOffset>0</wp:posOffset>
                      </wp:positionH>
                      <wp:positionV relativeFrom="paragraph">
                        <wp:posOffset>0</wp:posOffset>
                      </wp:positionV>
                      <wp:extent cx="76200" cy="28575"/>
                      <wp:effectExtent l="19050" t="19050" r="19050" b="28575"/>
                      <wp:wrapNone/>
                      <wp:docPr id="40" name="Text Box 3446">
                        <a:extLst xmlns:a="http://schemas.openxmlformats.org/drawingml/2006/main">
                          <a:ext uri="{FF2B5EF4-FFF2-40B4-BE49-F238E27FC236}">
                            <a16:creationId xmlns:a16="http://schemas.microsoft.com/office/drawing/2014/main" id="{00000000-0008-0000-0000-00002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0FB2CF" id="Text Box 3446" o:spid="_x0000_s1026" type="#_x0000_t202" style="position:absolute;margin-left:0;margin-top:0;width:6pt;height: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01248" behindDoc="0" locked="0" layoutInCell="1" allowOverlap="1" wp14:anchorId="749EF7D1" wp14:editId="59247612">
                      <wp:simplePos x="0" y="0"/>
                      <wp:positionH relativeFrom="column">
                        <wp:posOffset>0</wp:posOffset>
                      </wp:positionH>
                      <wp:positionV relativeFrom="paragraph">
                        <wp:posOffset>0</wp:posOffset>
                      </wp:positionV>
                      <wp:extent cx="76200" cy="28575"/>
                      <wp:effectExtent l="19050" t="19050" r="19050" b="28575"/>
                      <wp:wrapNone/>
                      <wp:docPr id="41" name="Text Box 3445">
                        <a:extLst xmlns:a="http://schemas.openxmlformats.org/drawingml/2006/main">
                          <a:ext uri="{FF2B5EF4-FFF2-40B4-BE49-F238E27FC236}">
                            <a16:creationId xmlns:a16="http://schemas.microsoft.com/office/drawing/2014/main" id="{00000000-0008-0000-0000-00002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BA2C65" id="Text Box 3445" o:spid="_x0000_s1026" type="#_x0000_t202" style="position:absolute;margin-left:0;margin-top:0;width:6pt;height:2.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02272" behindDoc="0" locked="0" layoutInCell="1" allowOverlap="1" wp14:anchorId="11960676" wp14:editId="62557B22">
                      <wp:simplePos x="0" y="0"/>
                      <wp:positionH relativeFrom="column">
                        <wp:posOffset>0</wp:posOffset>
                      </wp:positionH>
                      <wp:positionV relativeFrom="paragraph">
                        <wp:posOffset>0</wp:posOffset>
                      </wp:positionV>
                      <wp:extent cx="76200" cy="28575"/>
                      <wp:effectExtent l="19050" t="19050" r="19050" b="28575"/>
                      <wp:wrapNone/>
                      <wp:docPr id="42" name="Text Box 3444">
                        <a:extLst xmlns:a="http://schemas.openxmlformats.org/drawingml/2006/main">
                          <a:ext uri="{FF2B5EF4-FFF2-40B4-BE49-F238E27FC236}">
                            <a16:creationId xmlns:a16="http://schemas.microsoft.com/office/drawing/2014/main" id="{00000000-0008-0000-0000-00002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755DDB" id="Text Box 3444" o:spid="_x0000_s1026" type="#_x0000_t202" style="position:absolute;margin-left:0;margin-top:0;width:6pt;height:2.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03296" behindDoc="0" locked="0" layoutInCell="1" allowOverlap="1" wp14:anchorId="4382A852" wp14:editId="335FE10F">
                      <wp:simplePos x="0" y="0"/>
                      <wp:positionH relativeFrom="column">
                        <wp:posOffset>0</wp:posOffset>
                      </wp:positionH>
                      <wp:positionV relativeFrom="paragraph">
                        <wp:posOffset>0</wp:posOffset>
                      </wp:positionV>
                      <wp:extent cx="76200" cy="28575"/>
                      <wp:effectExtent l="19050" t="19050" r="19050" b="28575"/>
                      <wp:wrapNone/>
                      <wp:docPr id="43" name="Text Box 3443">
                        <a:extLst xmlns:a="http://schemas.openxmlformats.org/drawingml/2006/main">
                          <a:ext uri="{FF2B5EF4-FFF2-40B4-BE49-F238E27FC236}">
                            <a16:creationId xmlns:a16="http://schemas.microsoft.com/office/drawing/2014/main" id="{00000000-0008-0000-0000-00002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6F83B6" id="Text Box 3443" o:spid="_x0000_s1026" type="#_x0000_t202" style="position:absolute;margin-left:0;margin-top:0;width:6pt;height:2.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04320" behindDoc="0" locked="0" layoutInCell="1" allowOverlap="1" wp14:anchorId="06802843" wp14:editId="5EAA2FFA">
                      <wp:simplePos x="0" y="0"/>
                      <wp:positionH relativeFrom="column">
                        <wp:posOffset>0</wp:posOffset>
                      </wp:positionH>
                      <wp:positionV relativeFrom="paragraph">
                        <wp:posOffset>0</wp:posOffset>
                      </wp:positionV>
                      <wp:extent cx="76200" cy="28575"/>
                      <wp:effectExtent l="19050" t="19050" r="19050" b="28575"/>
                      <wp:wrapNone/>
                      <wp:docPr id="44" name="Text Box 3442">
                        <a:extLst xmlns:a="http://schemas.openxmlformats.org/drawingml/2006/main">
                          <a:ext uri="{FF2B5EF4-FFF2-40B4-BE49-F238E27FC236}">
                            <a16:creationId xmlns:a16="http://schemas.microsoft.com/office/drawing/2014/main" id="{00000000-0008-0000-0000-00002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E57BA0" id="Text Box 3442" o:spid="_x0000_s1026" type="#_x0000_t202" style="position:absolute;margin-left:0;margin-top:0;width:6pt;height:2.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05344" behindDoc="0" locked="0" layoutInCell="1" allowOverlap="1" wp14:anchorId="7D9536FA" wp14:editId="57902E6E">
                      <wp:simplePos x="0" y="0"/>
                      <wp:positionH relativeFrom="column">
                        <wp:posOffset>0</wp:posOffset>
                      </wp:positionH>
                      <wp:positionV relativeFrom="paragraph">
                        <wp:posOffset>0</wp:posOffset>
                      </wp:positionV>
                      <wp:extent cx="76200" cy="28575"/>
                      <wp:effectExtent l="19050" t="19050" r="19050" b="28575"/>
                      <wp:wrapNone/>
                      <wp:docPr id="45" name="Text Box 3441">
                        <a:extLst xmlns:a="http://schemas.openxmlformats.org/drawingml/2006/main">
                          <a:ext uri="{FF2B5EF4-FFF2-40B4-BE49-F238E27FC236}">
                            <a16:creationId xmlns:a16="http://schemas.microsoft.com/office/drawing/2014/main" id="{00000000-0008-0000-0000-00002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146EF6" id="Text Box 3441" o:spid="_x0000_s1026" type="#_x0000_t202" style="position:absolute;margin-left:0;margin-top:0;width:6pt;height:2.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06368" behindDoc="0" locked="0" layoutInCell="1" allowOverlap="1" wp14:anchorId="606B0E34" wp14:editId="1273743A">
                      <wp:simplePos x="0" y="0"/>
                      <wp:positionH relativeFrom="column">
                        <wp:posOffset>0</wp:posOffset>
                      </wp:positionH>
                      <wp:positionV relativeFrom="paragraph">
                        <wp:posOffset>0</wp:posOffset>
                      </wp:positionV>
                      <wp:extent cx="76200" cy="28575"/>
                      <wp:effectExtent l="19050" t="19050" r="19050" b="28575"/>
                      <wp:wrapNone/>
                      <wp:docPr id="46" name="Text Box 3440">
                        <a:extLst xmlns:a="http://schemas.openxmlformats.org/drawingml/2006/main">
                          <a:ext uri="{FF2B5EF4-FFF2-40B4-BE49-F238E27FC236}">
                            <a16:creationId xmlns:a16="http://schemas.microsoft.com/office/drawing/2014/main" id="{00000000-0008-0000-0000-00002E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8D1620" id="Text Box 3440" o:spid="_x0000_s1026" type="#_x0000_t202" style="position:absolute;margin-left:0;margin-top:0;width:6pt;height:2.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20704" behindDoc="0" locked="0" layoutInCell="1" allowOverlap="1" wp14:anchorId="060CC4A0" wp14:editId="0BDF5576">
                      <wp:simplePos x="0" y="0"/>
                      <wp:positionH relativeFrom="column">
                        <wp:posOffset>0</wp:posOffset>
                      </wp:positionH>
                      <wp:positionV relativeFrom="paragraph">
                        <wp:posOffset>0</wp:posOffset>
                      </wp:positionV>
                      <wp:extent cx="76200" cy="28575"/>
                      <wp:effectExtent l="19050" t="19050" r="19050" b="28575"/>
                      <wp:wrapNone/>
                      <wp:docPr id="60" name="Text Box 3439">
                        <a:extLst xmlns:a="http://schemas.openxmlformats.org/drawingml/2006/main">
                          <a:ext uri="{FF2B5EF4-FFF2-40B4-BE49-F238E27FC236}">
                            <a16:creationId xmlns:a16="http://schemas.microsoft.com/office/drawing/2014/main" id="{00000000-0008-0000-0000-00003C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F3AED" id="Text Box 3439" o:spid="_x0000_s1026" type="#_x0000_t202" style="position:absolute;margin-left:0;margin-top:0;width:6pt;height:2.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21728" behindDoc="0" locked="0" layoutInCell="1" allowOverlap="1" wp14:anchorId="32DFD889" wp14:editId="451C3BF0">
                      <wp:simplePos x="0" y="0"/>
                      <wp:positionH relativeFrom="column">
                        <wp:posOffset>0</wp:posOffset>
                      </wp:positionH>
                      <wp:positionV relativeFrom="paragraph">
                        <wp:posOffset>0</wp:posOffset>
                      </wp:positionV>
                      <wp:extent cx="76200" cy="28575"/>
                      <wp:effectExtent l="19050" t="19050" r="19050" b="28575"/>
                      <wp:wrapNone/>
                      <wp:docPr id="61" name="Text Box 3438">
                        <a:extLst xmlns:a="http://schemas.openxmlformats.org/drawingml/2006/main">
                          <a:ext uri="{FF2B5EF4-FFF2-40B4-BE49-F238E27FC236}">
                            <a16:creationId xmlns:a16="http://schemas.microsoft.com/office/drawing/2014/main" id="{00000000-0008-0000-0000-00003D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4057CC" id="Text Box 3438" o:spid="_x0000_s1026" type="#_x0000_t202" style="position:absolute;margin-left:0;margin-top:0;width:6pt;height:2.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45280" behindDoc="0" locked="0" layoutInCell="1" allowOverlap="1" wp14:anchorId="5082D244" wp14:editId="1D8F21C2">
                      <wp:simplePos x="0" y="0"/>
                      <wp:positionH relativeFrom="column">
                        <wp:posOffset>0</wp:posOffset>
                      </wp:positionH>
                      <wp:positionV relativeFrom="paragraph">
                        <wp:posOffset>0</wp:posOffset>
                      </wp:positionV>
                      <wp:extent cx="76200" cy="28575"/>
                      <wp:effectExtent l="19050" t="19050" r="19050" b="28575"/>
                      <wp:wrapNone/>
                      <wp:docPr id="84" name="Text Box 3437">
                        <a:extLst xmlns:a="http://schemas.openxmlformats.org/drawingml/2006/main">
                          <a:ext uri="{FF2B5EF4-FFF2-40B4-BE49-F238E27FC236}">
                            <a16:creationId xmlns:a16="http://schemas.microsoft.com/office/drawing/2014/main" id="{00000000-0008-0000-0000-00005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EF780A" id="Text Box 3437" o:spid="_x0000_s1026" type="#_x0000_t202" style="position:absolute;margin-left:0;margin-top:0;width:6pt;height:2.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46304" behindDoc="0" locked="0" layoutInCell="1" allowOverlap="1" wp14:anchorId="45C95405" wp14:editId="0DA0DC9A">
                      <wp:simplePos x="0" y="0"/>
                      <wp:positionH relativeFrom="column">
                        <wp:posOffset>0</wp:posOffset>
                      </wp:positionH>
                      <wp:positionV relativeFrom="paragraph">
                        <wp:posOffset>0</wp:posOffset>
                      </wp:positionV>
                      <wp:extent cx="76200" cy="28575"/>
                      <wp:effectExtent l="19050" t="19050" r="19050" b="28575"/>
                      <wp:wrapNone/>
                      <wp:docPr id="85" name="Text Box 3436">
                        <a:extLst xmlns:a="http://schemas.openxmlformats.org/drawingml/2006/main">
                          <a:ext uri="{FF2B5EF4-FFF2-40B4-BE49-F238E27FC236}">
                            <a16:creationId xmlns:a16="http://schemas.microsoft.com/office/drawing/2014/main" id="{00000000-0008-0000-0000-00005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DAFC73" id="Text Box 3436" o:spid="_x0000_s1026" type="#_x0000_t202" style="position:absolute;margin-left:0;margin-top:0;width:6pt;height:2.2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47328" behindDoc="0" locked="0" layoutInCell="1" allowOverlap="1" wp14:anchorId="57A90B12" wp14:editId="275AF1AC">
                      <wp:simplePos x="0" y="0"/>
                      <wp:positionH relativeFrom="column">
                        <wp:posOffset>0</wp:posOffset>
                      </wp:positionH>
                      <wp:positionV relativeFrom="paragraph">
                        <wp:posOffset>0</wp:posOffset>
                      </wp:positionV>
                      <wp:extent cx="76200" cy="28575"/>
                      <wp:effectExtent l="19050" t="19050" r="19050" b="28575"/>
                      <wp:wrapNone/>
                      <wp:docPr id="86" name="Text Box 3435">
                        <a:extLst xmlns:a="http://schemas.openxmlformats.org/drawingml/2006/main">
                          <a:ext uri="{FF2B5EF4-FFF2-40B4-BE49-F238E27FC236}">
                            <a16:creationId xmlns:a16="http://schemas.microsoft.com/office/drawing/2014/main" id="{00000000-0008-0000-0000-00005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3530F0" id="Text Box 3435" o:spid="_x0000_s1026" type="#_x0000_t202" style="position:absolute;margin-left:0;margin-top:0;width:6pt;height:2.2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48352" behindDoc="0" locked="0" layoutInCell="1" allowOverlap="1" wp14:anchorId="0B1AA7C8" wp14:editId="0335AF4A">
                      <wp:simplePos x="0" y="0"/>
                      <wp:positionH relativeFrom="column">
                        <wp:posOffset>0</wp:posOffset>
                      </wp:positionH>
                      <wp:positionV relativeFrom="paragraph">
                        <wp:posOffset>0</wp:posOffset>
                      </wp:positionV>
                      <wp:extent cx="76200" cy="28575"/>
                      <wp:effectExtent l="19050" t="19050" r="19050" b="28575"/>
                      <wp:wrapNone/>
                      <wp:docPr id="87" name="Text Box 3434">
                        <a:extLst xmlns:a="http://schemas.openxmlformats.org/drawingml/2006/main">
                          <a:ext uri="{FF2B5EF4-FFF2-40B4-BE49-F238E27FC236}">
                            <a16:creationId xmlns:a16="http://schemas.microsoft.com/office/drawing/2014/main" id="{00000000-0008-0000-0000-00005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FF55ED" id="Text Box 3434" o:spid="_x0000_s1026" type="#_x0000_t202" style="position:absolute;margin-left:0;margin-top:0;width:6pt;height:2.2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49376" behindDoc="0" locked="0" layoutInCell="1" allowOverlap="1" wp14:anchorId="18A348E6" wp14:editId="66571116">
                      <wp:simplePos x="0" y="0"/>
                      <wp:positionH relativeFrom="column">
                        <wp:posOffset>0</wp:posOffset>
                      </wp:positionH>
                      <wp:positionV relativeFrom="paragraph">
                        <wp:posOffset>0</wp:posOffset>
                      </wp:positionV>
                      <wp:extent cx="76200" cy="28575"/>
                      <wp:effectExtent l="19050" t="19050" r="19050" b="28575"/>
                      <wp:wrapNone/>
                      <wp:docPr id="88" name="Text Box 3433">
                        <a:extLst xmlns:a="http://schemas.openxmlformats.org/drawingml/2006/main">
                          <a:ext uri="{FF2B5EF4-FFF2-40B4-BE49-F238E27FC236}">
                            <a16:creationId xmlns:a16="http://schemas.microsoft.com/office/drawing/2014/main" id="{00000000-0008-0000-0000-00005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E3CC55" id="Text Box 3433" o:spid="_x0000_s1026" type="#_x0000_t202" style="position:absolute;margin-left:0;margin-top:0;width:6pt;height:2.2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50400" behindDoc="0" locked="0" layoutInCell="1" allowOverlap="1" wp14:anchorId="4B305D98" wp14:editId="4C1D444A">
                      <wp:simplePos x="0" y="0"/>
                      <wp:positionH relativeFrom="column">
                        <wp:posOffset>0</wp:posOffset>
                      </wp:positionH>
                      <wp:positionV relativeFrom="paragraph">
                        <wp:posOffset>0</wp:posOffset>
                      </wp:positionV>
                      <wp:extent cx="76200" cy="28575"/>
                      <wp:effectExtent l="19050" t="19050" r="19050" b="28575"/>
                      <wp:wrapNone/>
                      <wp:docPr id="89" name="Text Box 3432">
                        <a:extLst xmlns:a="http://schemas.openxmlformats.org/drawingml/2006/main">
                          <a:ext uri="{FF2B5EF4-FFF2-40B4-BE49-F238E27FC236}">
                            <a16:creationId xmlns:a16="http://schemas.microsoft.com/office/drawing/2014/main" id="{00000000-0008-0000-0000-00005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75184C" id="Text Box 3432" o:spid="_x0000_s1026" type="#_x0000_t202" style="position:absolute;margin-left:0;margin-top:0;width:6pt;height:2.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98528" behindDoc="0" locked="0" layoutInCell="1" allowOverlap="1" wp14:anchorId="19837959" wp14:editId="7941E2BF">
                      <wp:simplePos x="0" y="0"/>
                      <wp:positionH relativeFrom="column">
                        <wp:posOffset>0</wp:posOffset>
                      </wp:positionH>
                      <wp:positionV relativeFrom="paragraph">
                        <wp:posOffset>0</wp:posOffset>
                      </wp:positionV>
                      <wp:extent cx="76200" cy="28575"/>
                      <wp:effectExtent l="19050" t="19050" r="19050" b="28575"/>
                      <wp:wrapNone/>
                      <wp:docPr id="136" name="Text Box 3431">
                        <a:extLst xmlns:a="http://schemas.openxmlformats.org/drawingml/2006/main">
                          <a:ext uri="{FF2B5EF4-FFF2-40B4-BE49-F238E27FC236}">
                            <a16:creationId xmlns:a16="http://schemas.microsoft.com/office/drawing/2014/main" id="{00000000-0008-0000-0000-00008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AE0C95" id="Text Box 3431" o:spid="_x0000_s1026" type="#_x0000_t202" style="position:absolute;margin-left:0;margin-top:0;width:6pt;height:2.2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799552" behindDoc="0" locked="0" layoutInCell="1" allowOverlap="1" wp14:anchorId="63D2F8BD" wp14:editId="05F253EF">
                      <wp:simplePos x="0" y="0"/>
                      <wp:positionH relativeFrom="column">
                        <wp:posOffset>0</wp:posOffset>
                      </wp:positionH>
                      <wp:positionV relativeFrom="paragraph">
                        <wp:posOffset>0</wp:posOffset>
                      </wp:positionV>
                      <wp:extent cx="76200" cy="28575"/>
                      <wp:effectExtent l="19050" t="19050" r="19050" b="28575"/>
                      <wp:wrapNone/>
                      <wp:docPr id="137" name="Text Box 3430">
                        <a:extLst xmlns:a="http://schemas.openxmlformats.org/drawingml/2006/main">
                          <a:ext uri="{FF2B5EF4-FFF2-40B4-BE49-F238E27FC236}">
                            <a16:creationId xmlns:a16="http://schemas.microsoft.com/office/drawing/2014/main" id="{00000000-0008-0000-0000-00008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A948FC" id="Text Box 3430" o:spid="_x0000_s1026" type="#_x0000_t202" style="position:absolute;margin-left:0;margin-top:0;width:6pt;height:2.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823104" behindDoc="0" locked="0" layoutInCell="1" allowOverlap="1" wp14:anchorId="2F9D4759" wp14:editId="5088F0EE">
                      <wp:simplePos x="0" y="0"/>
                      <wp:positionH relativeFrom="column">
                        <wp:posOffset>0</wp:posOffset>
                      </wp:positionH>
                      <wp:positionV relativeFrom="paragraph">
                        <wp:posOffset>0</wp:posOffset>
                      </wp:positionV>
                      <wp:extent cx="76200" cy="28575"/>
                      <wp:effectExtent l="19050" t="19050" r="19050" b="28575"/>
                      <wp:wrapNone/>
                      <wp:docPr id="160" name="Text Box 3429">
                        <a:extLst xmlns:a="http://schemas.openxmlformats.org/drawingml/2006/main">
                          <a:ext uri="{FF2B5EF4-FFF2-40B4-BE49-F238E27FC236}">
                            <a16:creationId xmlns:a16="http://schemas.microsoft.com/office/drawing/2014/main" id="{00000000-0008-0000-0000-0000A0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5790BA" id="Text Box 3429" o:spid="_x0000_s1026" type="#_x0000_t202" style="position:absolute;margin-left:0;margin-top:0;width:6pt;height:2.2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824128" behindDoc="0" locked="0" layoutInCell="1" allowOverlap="1" wp14:anchorId="3FC6EF42" wp14:editId="46BCEA57">
                      <wp:simplePos x="0" y="0"/>
                      <wp:positionH relativeFrom="column">
                        <wp:posOffset>0</wp:posOffset>
                      </wp:positionH>
                      <wp:positionV relativeFrom="paragraph">
                        <wp:posOffset>0</wp:posOffset>
                      </wp:positionV>
                      <wp:extent cx="76200" cy="28575"/>
                      <wp:effectExtent l="19050" t="19050" r="19050" b="28575"/>
                      <wp:wrapNone/>
                      <wp:docPr id="161" name="Text Box 3428">
                        <a:extLst xmlns:a="http://schemas.openxmlformats.org/drawingml/2006/main">
                          <a:ext uri="{FF2B5EF4-FFF2-40B4-BE49-F238E27FC236}">
                            <a16:creationId xmlns:a16="http://schemas.microsoft.com/office/drawing/2014/main" id="{00000000-0008-0000-0000-0000A1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F219C1" id="Text Box 3428" o:spid="_x0000_s1026" type="#_x0000_t202" style="position:absolute;margin-left:0;margin-top:0;width:6pt;height:2.2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825152" behindDoc="0" locked="0" layoutInCell="1" allowOverlap="1" wp14:anchorId="4DD58D38" wp14:editId="53721FEF">
                      <wp:simplePos x="0" y="0"/>
                      <wp:positionH relativeFrom="column">
                        <wp:posOffset>0</wp:posOffset>
                      </wp:positionH>
                      <wp:positionV relativeFrom="paragraph">
                        <wp:posOffset>0</wp:posOffset>
                      </wp:positionV>
                      <wp:extent cx="76200" cy="28575"/>
                      <wp:effectExtent l="19050" t="19050" r="19050" b="28575"/>
                      <wp:wrapNone/>
                      <wp:docPr id="162" name="Text Box 3427">
                        <a:extLst xmlns:a="http://schemas.openxmlformats.org/drawingml/2006/main">
                          <a:ext uri="{FF2B5EF4-FFF2-40B4-BE49-F238E27FC236}">
                            <a16:creationId xmlns:a16="http://schemas.microsoft.com/office/drawing/2014/main" id="{00000000-0008-0000-0000-0000A2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A36406" id="Text Box 3427" o:spid="_x0000_s1026" type="#_x0000_t202" style="position:absolute;margin-left:0;margin-top:0;width:6pt;height:2.2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826176" behindDoc="0" locked="0" layoutInCell="1" allowOverlap="1" wp14:anchorId="149779CF" wp14:editId="24200849">
                      <wp:simplePos x="0" y="0"/>
                      <wp:positionH relativeFrom="column">
                        <wp:posOffset>0</wp:posOffset>
                      </wp:positionH>
                      <wp:positionV relativeFrom="paragraph">
                        <wp:posOffset>0</wp:posOffset>
                      </wp:positionV>
                      <wp:extent cx="76200" cy="28575"/>
                      <wp:effectExtent l="19050" t="19050" r="19050" b="28575"/>
                      <wp:wrapNone/>
                      <wp:docPr id="163" name="Text Box 3426">
                        <a:extLst xmlns:a="http://schemas.openxmlformats.org/drawingml/2006/main">
                          <a:ext uri="{FF2B5EF4-FFF2-40B4-BE49-F238E27FC236}">
                            <a16:creationId xmlns:a16="http://schemas.microsoft.com/office/drawing/2014/main" id="{00000000-0008-0000-0000-0000A3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0DFBCD" id="Text Box 3426" o:spid="_x0000_s1026" type="#_x0000_t202" style="position:absolute;margin-left:0;margin-top:0;width:6pt;height:2.2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827200" behindDoc="0" locked="0" layoutInCell="1" allowOverlap="1" wp14:anchorId="1228B339" wp14:editId="79AF3B8A">
                      <wp:simplePos x="0" y="0"/>
                      <wp:positionH relativeFrom="column">
                        <wp:posOffset>0</wp:posOffset>
                      </wp:positionH>
                      <wp:positionV relativeFrom="paragraph">
                        <wp:posOffset>0</wp:posOffset>
                      </wp:positionV>
                      <wp:extent cx="76200" cy="28575"/>
                      <wp:effectExtent l="19050" t="19050" r="19050" b="28575"/>
                      <wp:wrapNone/>
                      <wp:docPr id="164" name="Text Box 3425">
                        <a:extLst xmlns:a="http://schemas.openxmlformats.org/drawingml/2006/main">
                          <a:ext uri="{FF2B5EF4-FFF2-40B4-BE49-F238E27FC236}">
                            <a16:creationId xmlns:a16="http://schemas.microsoft.com/office/drawing/2014/main" id="{00000000-0008-0000-0000-0000A4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418D82" id="Text Box 3425" o:spid="_x0000_s1026" type="#_x0000_t202" style="position:absolute;margin-left:0;margin-top:0;width:6pt;height:2.2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828224" behindDoc="0" locked="0" layoutInCell="1" allowOverlap="1" wp14:anchorId="3E704DF3" wp14:editId="0FF686A2">
                      <wp:simplePos x="0" y="0"/>
                      <wp:positionH relativeFrom="column">
                        <wp:posOffset>0</wp:posOffset>
                      </wp:positionH>
                      <wp:positionV relativeFrom="paragraph">
                        <wp:posOffset>0</wp:posOffset>
                      </wp:positionV>
                      <wp:extent cx="76200" cy="28575"/>
                      <wp:effectExtent l="19050" t="19050" r="19050" b="28575"/>
                      <wp:wrapNone/>
                      <wp:docPr id="165" name="Text Box 3424">
                        <a:extLst xmlns:a="http://schemas.openxmlformats.org/drawingml/2006/main">
                          <a:ext uri="{FF2B5EF4-FFF2-40B4-BE49-F238E27FC236}">
                            <a16:creationId xmlns:a16="http://schemas.microsoft.com/office/drawing/2014/main" id="{00000000-0008-0000-0000-0000A5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3EFBC5" id="Text Box 3424" o:spid="_x0000_s1026" type="#_x0000_t202" style="position:absolute;margin-left:0;margin-top:0;width:6pt;height:2.2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829248" behindDoc="0" locked="0" layoutInCell="1" allowOverlap="1" wp14:anchorId="756B3E9D" wp14:editId="2F0FB2CF">
                      <wp:simplePos x="0" y="0"/>
                      <wp:positionH relativeFrom="column">
                        <wp:posOffset>0</wp:posOffset>
                      </wp:positionH>
                      <wp:positionV relativeFrom="paragraph">
                        <wp:posOffset>0</wp:posOffset>
                      </wp:positionV>
                      <wp:extent cx="76200" cy="28575"/>
                      <wp:effectExtent l="19050" t="19050" r="19050" b="28575"/>
                      <wp:wrapNone/>
                      <wp:docPr id="166" name="Text Box 3423">
                        <a:extLst xmlns:a="http://schemas.openxmlformats.org/drawingml/2006/main">
                          <a:ext uri="{FF2B5EF4-FFF2-40B4-BE49-F238E27FC236}">
                            <a16:creationId xmlns:a16="http://schemas.microsoft.com/office/drawing/2014/main" id="{00000000-0008-0000-0000-0000A6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7AFC10" id="Text Box 3423" o:spid="_x0000_s1026" type="#_x0000_t202" style="position:absolute;margin-left:0;margin-top:0;width:6pt;height:2.2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830272" behindDoc="0" locked="0" layoutInCell="1" allowOverlap="1" wp14:anchorId="2E4DF6FC" wp14:editId="6B5DEDE2">
                      <wp:simplePos x="0" y="0"/>
                      <wp:positionH relativeFrom="column">
                        <wp:posOffset>0</wp:posOffset>
                      </wp:positionH>
                      <wp:positionV relativeFrom="paragraph">
                        <wp:posOffset>0</wp:posOffset>
                      </wp:positionV>
                      <wp:extent cx="76200" cy="28575"/>
                      <wp:effectExtent l="19050" t="19050" r="19050" b="28575"/>
                      <wp:wrapNone/>
                      <wp:docPr id="167" name="Text Box 3422">
                        <a:extLst xmlns:a="http://schemas.openxmlformats.org/drawingml/2006/main">
                          <a:ext uri="{FF2B5EF4-FFF2-40B4-BE49-F238E27FC236}">
                            <a16:creationId xmlns:a16="http://schemas.microsoft.com/office/drawing/2014/main" id="{00000000-0008-0000-0000-0000A7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3D5F91" id="Text Box 3422" o:spid="_x0000_s1026" type="#_x0000_t202" style="position:absolute;margin-left:0;margin-top:0;width:6pt;height:2.2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831296" behindDoc="0" locked="0" layoutInCell="1" allowOverlap="1" wp14:anchorId="0008F565" wp14:editId="63E57995">
                      <wp:simplePos x="0" y="0"/>
                      <wp:positionH relativeFrom="column">
                        <wp:posOffset>0</wp:posOffset>
                      </wp:positionH>
                      <wp:positionV relativeFrom="paragraph">
                        <wp:posOffset>0</wp:posOffset>
                      </wp:positionV>
                      <wp:extent cx="76200" cy="28575"/>
                      <wp:effectExtent l="19050" t="19050" r="19050" b="28575"/>
                      <wp:wrapNone/>
                      <wp:docPr id="168" name="Text Box 3421">
                        <a:extLst xmlns:a="http://schemas.openxmlformats.org/drawingml/2006/main">
                          <a:ext uri="{FF2B5EF4-FFF2-40B4-BE49-F238E27FC236}">
                            <a16:creationId xmlns:a16="http://schemas.microsoft.com/office/drawing/2014/main" id="{00000000-0008-0000-0000-0000A8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C12D39" id="Text Box 3421" o:spid="_x0000_s1026" type="#_x0000_t202" style="position:absolute;margin-left:0;margin-top:0;width:6pt;height:2.2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832320" behindDoc="0" locked="0" layoutInCell="1" allowOverlap="1" wp14:anchorId="72BAE0FB" wp14:editId="1B769A53">
                      <wp:simplePos x="0" y="0"/>
                      <wp:positionH relativeFrom="column">
                        <wp:posOffset>0</wp:posOffset>
                      </wp:positionH>
                      <wp:positionV relativeFrom="paragraph">
                        <wp:posOffset>0</wp:posOffset>
                      </wp:positionV>
                      <wp:extent cx="76200" cy="28575"/>
                      <wp:effectExtent l="19050" t="19050" r="19050" b="28575"/>
                      <wp:wrapNone/>
                      <wp:docPr id="169" name="Text Box 3420">
                        <a:extLst xmlns:a="http://schemas.openxmlformats.org/drawingml/2006/main">
                          <a:ext uri="{FF2B5EF4-FFF2-40B4-BE49-F238E27FC236}">
                            <a16:creationId xmlns:a16="http://schemas.microsoft.com/office/drawing/2014/main" id="{00000000-0008-0000-0000-0000A9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4BB540" id="Text Box 3420" o:spid="_x0000_s1026" type="#_x0000_t202" style="position:absolute;margin-left:0;margin-top:0;width:6pt;height:2.2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833344" behindDoc="0" locked="0" layoutInCell="1" allowOverlap="1" wp14:anchorId="0655ED5B" wp14:editId="1B518587">
                      <wp:simplePos x="0" y="0"/>
                      <wp:positionH relativeFrom="column">
                        <wp:posOffset>0</wp:posOffset>
                      </wp:positionH>
                      <wp:positionV relativeFrom="paragraph">
                        <wp:posOffset>0</wp:posOffset>
                      </wp:positionV>
                      <wp:extent cx="76200" cy="28575"/>
                      <wp:effectExtent l="19050" t="19050" r="19050" b="28575"/>
                      <wp:wrapNone/>
                      <wp:docPr id="170" name="Text Box 3419">
                        <a:extLst xmlns:a="http://schemas.openxmlformats.org/drawingml/2006/main">
                          <a:ext uri="{FF2B5EF4-FFF2-40B4-BE49-F238E27FC236}">
                            <a16:creationId xmlns:a16="http://schemas.microsoft.com/office/drawing/2014/main" id="{00000000-0008-0000-0000-0000AA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5C2DC5" id="Text Box 3419" o:spid="_x0000_s1026" type="#_x0000_t202" style="position:absolute;margin-left:0;margin-top:0;width:6pt;height:2.2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noProof/>
                <w:sz w:val="20"/>
                <w:szCs w:val="20"/>
              </w:rPr>
              <mc:AlternateContent>
                <mc:Choice Requires="wps">
                  <w:drawing>
                    <wp:anchor distT="0" distB="0" distL="114300" distR="114300" simplePos="0" relativeHeight="251974656" behindDoc="0" locked="0" layoutInCell="1" allowOverlap="1" wp14:anchorId="297F7A07" wp14:editId="0D5F47EB">
                      <wp:simplePos x="0" y="0"/>
                      <wp:positionH relativeFrom="column">
                        <wp:posOffset>0</wp:posOffset>
                      </wp:positionH>
                      <wp:positionV relativeFrom="paragraph">
                        <wp:posOffset>0</wp:posOffset>
                      </wp:positionV>
                      <wp:extent cx="76200" cy="28575"/>
                      <wp:effectExtent l="19050" t="19050" r="19050" b="28575"/>
                      <wp:wrapNone/>
                      <wp:docPr id="308" name="Text Box 3418">
                        <a:extLst xmlns:a="http://schemas.openxmlformats.org/drawingml/2006/main">
                          <a:ext uri="{FF2B5EF4-FFF2-40B4-BE49-F238E27FC236}">
                            <a16:creationId xmlns:a16="http://schemas.microsoft.com/office/drawing/2014/main" id="{00000000-0008-0000-0000-00003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F3B93C" id="Text Box 3418" o:spid="_x0000_s1026" type="#_x0000_t202" style="position:absolute;margin-left:0;margin-top:0;width:6pt;height:2.2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1540" w:type="dxa"/>
            <w:tcBorders>
              <w:top w:val="nil"/>
              <w:left w:val="nil"/>
              <w:bottom w:val="single" w:sz="4" w:space="0" w:color="auto"/>
              <w:right w:val="single" w:sz="4" w:space="0" w:color="auto"/>
            </w:tcBorders>
            <w:noWrap/>
            <w:hideMark/>
          </w:tcPr>
          <w:p w14:paraId="4F4A017E" w14:textId="77777777" w:rsidR="00563247" w:rsidRPr="00563247" w:rsidRDefault="00563247" w:rsidP="00563247">
            <w:pPr>
              <w:jc w:val="center"/>
              <w:rPr>
                <w:rFonts w:ascii="GHEA Grapalat" w:hAnsi="GHEA Grapalat" w:cs="Calibri"/>
                <w:b/>
                <w:bCs/>
                <w:sz w:val="20"/>
                <w:szCs w:val="20"/>
              </w:rPr>
            </w:pPr>
            <w:r w:rsidRPr="00563247">
              <w:rPr>
                <w:rFonts w:ascii="GHEA Grapalat" w:hAnsi="GHEA Grapalat" w:cs="Calibri"/>
                <w:b/>
                <w:bCs/>
                <w:sz w:val="20"/>
                <w:szCs w:val="20"/>
              </w:rPr>
              <w:t>122936.0</w:t>
            </w:r>
          </w:p>
        </w:tc>
      </w:tr>
      <w:tr w:rsidR="00563247" w:rsidRPr="00563247" w14:paraId="7EE9E996" w14:textId="77777777" w:rsidTr="00472FC0">
        <w:trPr>
          <w:trHeight w:val="330"/>
        </w:trPr>
        <w:tc>
          <w:tcPr>
            <w:tcW w:w="1255" w:type="dxa"/>
            <w:tcBorders>
              <w:top w:val="nil"/>
              <w:left w:val="single" w:sz="4" w:space="0" w:color="auto"/>
              <w:bottom w:val="single" w:sz="4" w:space="0" w:color="auto"/>
              <w:right w:val="single" w:sz="4" w:space="0" w:color="auto"/>
            </w:tcBorders>
            <w:noWrap/>
            <w:hideMark/>
          </w:tcPr>
          <w:p w14:paraId="4CE9405B" w14:textId="77777777" w:rsidR="00563247" w:rsidRPr="00563247" w:rsidRDefault="00563247" w:rsidP="00563247">
            <w:pPr>
              <w:jc w:val="center"/>
              <w:rPr>
                <w:rFonts w:ascii="GHEA Grapalat" w:hAnsi="GHEA Grapalat" w:cs="Calibri"/>
                <w:i/>
                <w:iCs/>
                <w:sz w:val="22"/>
                <w:szCs w:val="22"/>
              </w:rPr>
            </w:pPr>
            <w:r w:rsidRPr="00563247">
              <w:rPr>
                <w:rFonts w:ascii="Calibri" w:hAnsi="Calibri" w:cs="Calibri"/>
                <w:i/>
                <w:iCs/>
                <w:sz w:val="22"/>
                <w:szCs w:val="22"/>
              </w:rPr>
              <w:t> </w:t>
            </w:r>
          </w:p>
        </w:tc>
        <w:tc>
          <w:tcPr>
            <w:tcW w:w="4680" w:type="dxa"/>
            <w:tcBorders>
              <w:top w:val="nil"/>
              <w:left w:val="nil"/>
              <w:bottom w:val="single" w:sz="4" w:space="0" w:color="auto"/>
              <w:right w:val="single" w:sz="4" w:space="0" w:color="auto"/>
            </w:tcBorders>
            <w:hideMark/>
          </w:tcPr>
          <w:p w14:paraId="2B56BC60" w14:textId="77777777" w:rsidR="00563247" w:rsidRPr="00563247" w:rsidRDefault="00563247" w:rsidP="00563247">
            <w:pPr>
              <w:rPr>
                <w:rFonts w:ascii="GHEA Grapalat" w:hAnsi="GHEA Grapalat" w:cs="Calibri"/>
                <w:b/>
                <w:bCs/>
                <w:sz w:val="20"/>
                <w:szCs w:val="20"/>
              </w:rPr>
            </w:pPr>
            <w:r w:rsidRPr="00563247">
              <w:rPr>
                <w:rFonts w:ascii="GHEA Grapalat" w:hAnsi="GHEA Grapalat" w:cs="Calibri"/>
                <w:b/>
                <w:bCs/>
                <w:sz w:val="20"/>
                <w:szCs w:val="20"/>
              </w:rPr>
              <w:t>ԱԱՀ 20%/</w:t>
            </w:r>
            <w:proofErr w:type="spellStart"/>
            <w:r w:rsidRPr="00563247">
              <w:rPr>
                <w:rFonts w:ascii="GHEA Grapalat" w:hAnsi="GHEA Grapalat" w:cs="Calibri"/>
                <w:b/>
                <w:bCs/>
                <w:sz w:val="20"/>
                <w:szCs w:val="20"/>
              </w:rPr>
              <w:t>հազ</w:t>
            </w:r>
            <w:r w:rsidRPr="00563247">
              <w:rPr>
                <w:rFonts w:ascii="MS Mincho" w:eastAsia="MS Mincho" w:hAnsi="MS Mincho" w:cs="MS Mincho"/>
                <w:b/>
                <w:bCs/>
                <w:sz w:val="20"/>
                <w:szCs w:val="20"/>
              </w:rPr>
              <w:t>․</w:t>
            </w:r>
            <w:r w:rsidRPr="00563247">
              <w:rPr>
                <w:rFonts w:ascii="GHEA Grapalat" w:hAnsi="GHEA Grapalat" w:cs="GHEA Grapalat"/>
                <w:b/>
                <w:bCs/>
                <w:sz w:val="20"/>
                <w:szCs w:val="20"/>
              </w:rPr>
              <w:t>դրամ</w:t>
            </w:r>
            <w:proofErr w:type="spellEnd"/>
            <w:r w:rsidRPr="00563247">
              <w:rPr>
                <w:rFonts w:ascii="GHEA Grapalat" w:hAnsi="GHEA Grapalat" w:cs="Calibri"/>
                <w:b/>
                <w:bCs/>
                <w:sz w:val="20"/>
                <w:szCs w:val="20"/>
              </w:rPr>
              <w:t>/</w:t>
            </w:r>
          </w:p>
        </w:tc>
        <w:tc>
          <w:tcPr>
            <w:tcW w:w="760" w:type="dxa"/>
            <w:tcBorders>
              <w:top w:val="nil"/>
              <w:left w:val="nil"/>
              <w:bottom w:val="single" w:sz="4" w:space="0" w:color="auto"/>
              <w:right w:val="single" w:sz="4" w:space="0" w:color="auto"/>
            </w:tcBorders>
            <w:noWrap/>
            <w:hideMark/>
          </w:tcPr>
          <w:p w14:paraId="39857622" w14:textId="75BE2C54" w:rsidR="00563247" w:rsidRPr="00563247" w:rsidRDefault="00563247" w:rsidP="00563247">
            <w:pPr>
              <w:rPr>
                <w:rFonts w:ascii="GHEA Grapalat" w:hAnsi="GHEA Grapalat" w:cs="Calibri"/>
                <w:b/>
                <w:bCs/>
                <w:sz w:val="20"/>
                <w:szCs w:val="20"/>
              </w:rPr>
            </w:pPr>
            <w:r w:rsidRPr="00563247">
              <w:rPr>
                <w:rFonts w:ascii="GHEA Grapalat" w:hAnsi="GHEA Grapalat" w:cs="Calibri"/>
                <w:b/>
                <w:bCs/>
                <w:noProof/>
                <w:sz w:val="20"/>
                <w:szCs w:val="20"/>
              </w:rPr>
              <mc:AlternateContent>
                <mc:Choice Requires="wps">
                  <w:drawing>
                    <wp:anchor distT="0" distB="0" distL="114300" distR="114300" simplePos="0" relativeHeight="252116992" behindDoc="0" locked="0" layoutInCell="1" allowOverlap="1" wp14:anchorId="1A791A57" wp14:editId="4B90313F">
                      <wp:simplePos x="0" y="0"/>
                      <wp:positionH relativeFrom="column">
                        <wp:posOffset>0</wp:posOffset>
                      </wp:positionH>
                      <wp:positionV relativeFrom="paragraph">
                        <wp:posOffset>0</wp:posOffset>
                      </wp:positionV>
                      <wp:extent cx="76200" cy="28575"/>
                      <wp:effectExtent l="19050" t="19050" r="19050" b="28575"/>
                      <wp:wrapNone/>
                      <wp:docPr id="447" name="Text Box 3417">
                        <a:extLst xmlns:a="http://schemas.openxmlformats.org/drawingml/2006/main">
                          <a:ext uri="{FF2B5EF4-FFF2-40B4-BE49-F238E27FC236}">
                            <a16:creationId xmlns:a16="http://schemas.microsoft.com/office/drawing/2014/main" id="{00000000-0008-0000-0000-0000B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8E01CF" id="Text Box 3417" o:spid="_x0000_s1026" type="#_x0000_t202" style="position:absolute;margin-left:0;margin-top:0;width:6pt;height:2.25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18016" behindDoc="0" locked="0" layoutInCell="1" allowOverlap="1" wp14:anchorId="32F42D22" wp14:editId="5C914DBB">
                      <wp:simplePos x="0" y="0"/>
                      <wp:positionH relativeFrom="column">
                        <wp:posOffset>0</wp:posOffset>
                      </wp:positionH>
                      <wp:positionV relativeFrom="paragraph">
                        <wp:posOffset>0</wp:posOffset>
                      </wp:positionV>
                      <wp:extent cx="76200" cy="28575"/>
                      <wp:effectExtent l="19050" t="19050" r="19050" b="28575"/>
                      <wp:wrapNone/>
                      <wp:docPr id="448" name="Text Box 3416">
                        <a:extLst xmlns:a="http://schemas.openxmlformats.org/drawingml/2006/main">
                          <a:ext uri="{FF2B5EF4-FFF2-40B4-BE49-F238E27FC236}">
                            <a16:creationId xmlns:a16="http://schemas.microsoft.com/office/drawing/2014/main" id="{00000000-0008-0000-0000-0000C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FA3659" id="Text Box 3416" o:spid="_x0000_s1026" type="#_x0000_t202" style="position:absolute;margin-left:0;margin-top:0;width:6pt;height:2.25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19040" behindDoc="0" locked="0" layoutInCell="1" allowOverlap="1" wp14:anchorId="5C744DA9" wp14:editId="63EA2EE2">
                      <wp:simplePos x="0" y="0"/>
                      <wp:positionH relativeFrom="column">
                        <wp:posOffset>0</wp:posOffset>
                      </wp:positionH>
                      <wp:positionV relativeFrom="paragraph">
                        <wp:posOffset>0</wp:posOffset>
                      </wp:positionV>
                      <wp:extent cx="76200" cy="28575"/>
                      <wp:effectExtent l="19050" t="19050" r="19050" b="28575"/>
                      <wp:wrapNone/>
                      <wp:docPr id="449" name="Text Box 3415">
                        <a:extLst xmlns:a="http://schemas.openxmlformats.org/drawingml/2006/main">
                          <a:ext uri="{FF2B5EF4-FFF2-40B4-BE49-F238E27FC236}">
                            <a16:creationId xmlns:a16="http://schemas.microsoft.com/office/drawing/2014/main" id="{00000000-0008-0000-0000-0000C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E64FC9" id="Text Box 3415" o:spid="_x0000_s1026" type="#_x0000_t202" style="position:absolute;margin-left:0;margin-top:0;width:6pt;height:2.25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20064" behindDoc="0" locked="0" layoutInCell="1" allowOverlap="1" wp14:anchorId="74D44434" wp14:editId="13E42325">
                      <wp:simplePos x="0" y="0"/>
                      <wp:positionH relativeFrom="column">
                        <wp:posOffset>0</wp:posOffset>
                      </wp:positionH>
                      <wp:positionV relativeFrom="paragraph">
                        <wp:posOffset>0</wp:posOffset>
                      </wp:positionV>
                      <wp:extent cx="76200" cy="28575"/>
                      <wp:effectExtent l="19050" t="19050" r="19050" b="28575"/>
                      <wp:wrapNone/>
                      <wp:docPr id="450" name="Text Box 3414">
                        <a:extLst xmlns:a="http://schemas.openxmlformats.org/drawingml/2006/main">
                          <a:ext uri="{FF2B5EF4-FFF2-40B4-BE49-F238E27FC236}">
                            <a16:creationId xmlns:a16="http://schemas.microsoft.com/office/drawing/2014/main" id="{00000000-0008-0000-0000-0000C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B9EA60" id="Text Box 3414" o:spid="_x0000_s1026" type="#_x0000_t202" style="position:absolute;margin-left:0;margin-top:0;width:6pt;height:2.25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21088" behindDoc="0" locked="0" layoutInCell="1" allowOverlap="1" wp14:anchorId="0E4969BE" wp14:editId="52CEDA4E">
                      <wp:simplePos x="0" y="0"/>
                      <wp:positionH relativeFrom="column">
                        <wp:posOffset>0</wp:posOffset>
                      </wp:positionH>
                      <wp:positionV relativeFrom="paragraph">
                        <wp:posOffset>0</wp:posOffset>
                      </wp:positionV>
                      <wp:extent cx="76200" cy="28575"/>
                      <wp:effectExtent l="19050" t="19050" r="19050" b="28575"/>
                      <wp:wrapNone/>
                      <wp:docPr id="451" name="Text Box 3413">
                        <a:extLst xmlns:a="http://schemas.openxmlformats.org/drawingml/2006/main">
                          <a:ext uri="{FF2B5EF4-FFF2-40B4-BE49-F238E27FC236}">
                            <a16:creationId xmlns:a16="http://schemas.microsoft.com/office/drawing/2014/main" id="{00000000-0008-0000-0000-0000C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58AEF5" id="Text Box 3413" o:spid="_x0000_s1026" type="#_x0000_t202" style="position:absolute;margin-left:0;margin-top:0;width:6pt;height:2.25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22112" behindDoc="0" locked="0" layoutInCell="1" allowOverlap="1" wp14:anchorId="316A5266" wp14:editId="45BC8158">
                      <wp:simplePos x="0" y="0"/>
                      <wp:positionH relativeFrom="column">
                        <wp:posOffset>0</wp:posOffset>
                      </wp:positionH>
                      <wp:positionV relativeFrom="paragraph">
                        <wp:posOffset>0</wp:posOffset>
                      </wp:positionV>
                      <wp:extent cx="76200" cy="28575"/>
                      <wp:effectExtent l="19050" t="19050" r="19050" b="28575"/>
                      <wp:wrapNone/>
                      <wp:docPr id="452" name="Text Box 3412">
                        <a:extLst xmlns:a="http://schemas.openxmlformats.org/drawingml/2006/main">
                          <a:ext uri="{FF2B5EF4-FFF2-40B4-BE49-F238E27FC236}">
                            <a16:creationId xmlns:a16="http://schemas.microsoft.com/office/drawing/2014/main" id="{00000000-0008-0000-0000-0000C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14B6AE" id="Text Box 3412" o:spid="_x0000_s1026" type="#_x0000_t202" style="position:absolute;margin-left:0;margin-top:0;width:6pt;height:2.25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23136" behindDoc="0" locked="0" layoutInCell="1" allowOverlap="1" wp14:anchorId="56E7EB9E" wp14:editId="01FEAA93">
                      <wp:simplePos x="0" y="0"/>
                      <wp:positionH relativeFrom="column">
                        <wp:posOffset>0</wp:posOffset>
                      </wp:positionH>
                      <wp:positionV relativeFrom="paragraph">
                        <wp:posOffset>0</wp:posOffset>
                      </wp:positionV>
                      <wp:extent cx="76200" cy="28575"/>
                      <wp:effectExtent l="19050" t="19050" r="19050" b="28575"/>
                      <wp:wrapNone/>
                      <wp:docPr id="453" name="Text Box 3411">
                        <a:extLst xmlns:a="http://schemas.openxmlformats.org/drawingml/2006/main">
                          <a:ext uri="{FF2B5EF4-FFF2-40B4-BE49-F238E27FC236}">
                            <a16:creationId xmlns:a16="http://schemas.microsoft.com/office/drawing/2014/main" id="{00000000-0008-0000-0000-0000C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C6290" id="Text Box 3411" o:spid="_x0000_s1026" type="#_x0000_t202" style="position:absolute;margin-left:0;margin-top:0;width:6pt;height:2.25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24160" behindDoc="0" locked="0" layoutInCell="1" allowOverlap="1" wp14:anchorId="1A470110" wp14:editId="3A59EDE4">
                      <wp:simplePos x="0" y="0"/>
                      <wp:positionH relativeFrom="column">
                        <wp:posOffset>0</wp:posOffset>
                      </wp:positionH>
                      <wp:positionV relativeFrom="paragraph">
                        <wp:posOffset>0</wp:posOffset>
                      </wp:positionV>
                      <wp:extent cx="76200" cy="28575"/>
                      <wp:effectExtent l="19050" t="19050" r="19050" b="28575"/>
                      <wp:wrapNone/>
                      <wp:docPr id="454" name="Text Box 3410">
                        <a:extLst xmlns:a="http://schemas.openxmlformats.org/drawingml/2006/main">
                          <a:ext uri="{FF2B5EF4-FFF2-40B4-BE49-F238E27FC236}">
                            <a16:creationId xmlns:a16="http://schemas.microsoft.com/office/drawing/2014/main" id="{00000000-0008-0000-0000-0000C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6EF5E6" id="Text Box 3410" o:spid="_x0000_s1026" type="#_x0000_t202" style="position:absolute;margin-left:0;margin-top:0;width:6pt;height:2.25pt;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25184" behindDoc="0" locked="0" layoutInCell="1" allowOverlap="1" wp14:anchorId="31009589" wp14:editId="2A887A42">
                      <wp:simplePos x="0" y="0"/>
                      <wp:positionH relativeFrom="column">
                        <wp:posOffset>0</wp:posOffset>
                      </wp:positionH>
                      <wp:positionV relativeFrom="paragraph">
                        <wp:posOffset>0</wp:posOffset>
                      </wp:positionV>
                      <wp:extent cx="76200" cy="28575"/>
                      <wp:effectExtent l="19050" t="19050" r="19050" b="28575"/>
                      <wp:wrapNone/>
                      <wp:docPr id="455" name="Text Box 3409">
                        <a:extLst xmlns:a="http://schemas.openxmlformats.org/drawingml/2006/main">
                          <a:ext uri="{FF2B5EF4-FFF2-40B4-BE49-F238E27FC236}">
                            <a16:creationId xmlns:a16="http://schemas.microsoft.com/office/drawing/2014/main" id="{00000000-0008-0000-0000-0000C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CA0BFE" id="Text Box 3409" o:spid="_x0000_s1026" type="#_x0000_t202" style="position:absolute;margin-left:0;margin-top:0;width:6pt;height:2.25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26208" behindDoc="0" locked="0" layoutInCell="1" allowOverlap="1" wp14:anchorId="7E75709F" wp14:editId="44E00D15">
                      <wp:simplePos x="0" y="0"/>
                      <wp:positionH relativeFrom="column">
                        <wp:posOffset>0</wp:posOffset>
                      </wp:positionH>
                      <wp:positionV relativeFrom="paragraph">
                        <wp:posOffset>0</wp:posOffset>
                      </wp:positionV>
                      <wp:extent cx="76200" cy="28575"/>
                      <wp:effectExtent l="19050" t="19050" r="19050" b="28575"/>
                      <wp:wrapNone/>
                      <wp:docPr id="456" name="Text Box 3408">
                        <a:extLst xmlns:a="http://schemas.openxmlformats.org/drawingml/2006/main">
                          <a:ext uri="{FF2B5EF4-FFF2-40B4-BE49-F238E27FC236}">
                            <a16:creationId xmlns:a16="http://schemas.microsoft.com/office/drawing/2014/main" id="{00000000-0008-0000-0000-0000C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37A977" id="Text Box 3408" o:spid="_x0000_s1026" type="#_x0000_t202" style="position:absolute;margin-left:0;margin-top:0;width:6pt;height:2.25pt;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27232" behindDoc="0" locked="0" layoutInCell="1" allowOverlap="1" wp14:anchorId="7A6E8B61" wp14:editId="126ED117">
                      <wp:simplePos x="0" y="0"/>
                      <wp:positionH relativeFrom="column">
                        <wp:posOffset>0</wp:posOffset>
                      </wp:positionH>
                      <wp:positionV relativeFrom="paragraph">
                        <wp:posOffset>0</wp:posOffset>
                      </wp:positionV>
                      <wp:extent cx="76200" cy="28575"/>
                      <wp:effectExtent l="19050" t="19050" r="19050" b="28575"/>
                      <wp:wrapNone/>
                      <wp:docPr id="457" name="Text Box 3407">
                        <a:extLst xmlns:a="http://schemas.openxmlformats.org/drawingml/2006/main">
                          <a:ext uri="{FF2B5EF4-FFF2-40B4-BE49-F238E27FC236}">
                            <a16:creationId xmlns:a16="http://schemas.microsoft.com/office/drawing/2014/main" id="{00000000-0008-0000-0000-0000C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B436D4" id="Text Box 3407" o:spid="_x0000_s1026" type="#_x0000_t202" style="position:absolute;margin-left:0;margin-top:0;width:6pt;height:2.25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28256" behindDoc="0" locked="0" layoutInCell="1" allowOverlap="1" wp14:anchorId="7DE5FFBF" wp14:editId="5396DF38">
                      <wp:simplePos x="0" y="0"/>
                      <wp:positionH relativeFrom="column">
                        <wp:posOffset>0</wp:posOffset>
                      </wp:positionH>
                      <wp:positionV relativeFrom="paragraph">
                        <wp:posOffset>0</wp:posOffset>
                      </wp:positionV>
                      <wp:extent cx="76200" cy="28575"/>
                      <wp:effectExtent l="19050" t="19050" r="19050" b="28575"/>
                      <wp:wrapNone/>
                      <wp:docPr id="458" name="Text Box 3406">
                        <a:extLst xmlns:a="http://schemas.openxmlformats.org/drawingml/2006/main">
                          <a:ext uri="{FF2B5EF4-FFF2-40B4-BE49-F238E27FC236}">
                            <a16:creationId xmlns:a16="http://schemas.microsoft.com/office/drawing/2014/main" id="{00000000-0008-0000-0000-0000C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4A99D9" id="Text Box 3406" o:spid="_x0000_s1026" type="#_x0000_t202" style="position:absolute;margin-left:0;margin-top:0;width:6pt;height:2.2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31328" behindDoc="0" locked="0" layoutInCell="1" allowOverlap="1" wp14:anchorId="7B9137CC" wp14:editId="4BAE3AF4">
                      <wp:simplePos x="0" y="0"/>
                      <wp:positionH relativeFrom="column">
                        <wp:posOffset>0</wp:posOffset>
                      </wp:positionH>
                      <wp:positionV relativeFrom="paragraph">
                        <wp:posOffset>0</wp:posOffset>
                      </wp:positionV>
                      <wp:extent cx="76200" cy="28575"/>
                      <wp:effectExtent l="19050" t="19050" r="19050" b="28575"/>
                      <wp:wrapNone/>
                      <wp:docPr id="461" name="Text Box 3405">
                        <a:extLst xmlns:a="http://schemas.openxmlformats.org/drawingml/2006/main">
                          <a:ext uri="{FF2B5EF4-FFF2-40B4-BE49-F238E27FC236}">
                            <a16:creationId xmlns:a16="http://schemas.microsoft.com/office/drawing/2014/main" id="{00000000-0008-0000-0000-0000C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C719E1" id="Text Box 3405" o:spid="_x0000_s1026" type="#_x0000_t202" style="position:absolute;margin-left:0;margin-top:0;width:6pt;height:2.25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32352" behindDoc="0" locked="0" layoutInCell="1" allowOverlap="1" wp14:anchorId="0D167F3B" wp14:editId="57A866BA">
                      <wp:simplePos x="0" y="0"/>
                      <wp:positionH relativeFrom="column">
                        <wp:posOffset>0</wp:posOffset>
                      </wp:positionH>
                      <wp:positionV relativeFrom="paragraph">
                        <wp:posOffset>0</wp:posOffset>
                      </wp:positionV>
                      <wp:extent cx="76200" cy="28575"/>
                      <wp:effectExtent l="19050" t="19050" r="19050" b="28575"/>
                      <wp:wrapNone/>
                      <wp:docPr id="462" name="Text Box 3404">
                        <a:extLst xmlns:a="http://schemas.openxmlformats.org/drawingml/2006/main">
                          <a:ext uri="{FF2B5EF4-FFF2-40B4-BE49-F238E27FC236}">
                            <a16:creationId xmlns:a16="http://schemas.microsoft.com/office/drawing/2014/main" id="{00000000-0008-0000-0000-0000C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F12EF3" id="Text Box 3404" o:spid="_x0000_s1026" type="#_x0000_t202" style="position:absolute;margin-left:0;margin-top:0;width:6pt;height:2.25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33376" behindDoc="0" locked="0" layoutInCell="1" allowOverlap="1" wp14:anchorId="331BA020" wp14:editId="40B7282F">
                      <wp:simplePos x="0" y="0"/>
                      <wp:positionH relativeFrom="column">
                        <wp:posOffset>0</wp:posOffset>
                      </wp:positionH>
                      <wp:positionV relativeFrom="paragraph">
                        <wp:posOffset>0</wp:posOffset>
                      </wp:positionV>
                      <wp:extent cx="76200" cy="28575"/>
                      <wp:effectExtent l="19050" t="19050" r="19050" b="28575"/>
                      <wp:wrapNone/>
                      <wp:docPr id="463" name="Text Box 3403">
                        <a:extLst xmlns:a="http://schemas.openxmlformats.org/drawingml/2006/main">
                          <a:ext uri="{FF2B5EF4-FFF2-40B4-BE49-F238E27FC236}">
                            <a16:creationId xmlns:a16="http://schemas.microsoft.com/office/drawing/2014/main" id="{00000000-0008-0000-0000-0000C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F67D51" id="Text Box 3403" o:spid="_x0000_s1026" type="#_x0000_t202" style="position:absolute;margin-left:0;margin-top:0;width:6pt;height:2.2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34400" behindDoc="0" locked="0" layoutInCell="1" allowOverlap="1" wp14:anchorId="45DAAD1D" wp14:editId="76AD4F83">
                      <wp:simplePos x="0" y="0"/>
                      <wp:positionH relativeFrom="column">
                        <wp:posOffset>0</wp:posOffset>
                      </wp:positionH>
                      <wp:positionV relativeFrom="paragraph">
                        <wp:posOffset>0</wp:posOffset>
                      </wp:positionV>
                      <wp:extent cx="76200" cy="28575"/>
                      <wp:effectExtent l="19050" t="19050" r="19050" b="28575"/>
                      <wp:wrapNone/>
                      <wp:docPr id="464" name="Text Box 3402">
                        <a:extLst xmlns:a="http://schemas.openxmlformats.org/drawingml/2006/main">
                          <a:ext uri="{FF2B5EF4-FFF2-40B4-BE49-F238E27FC236}">
                            <a16:creationId xmlns:a16="http://schemas.microsoft.com/office/drawing/2014/main" id="{00000000-0008-0000-0000-0000D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382D28" id="Text Box 3402" o:spid="_x0000_s1026" type="#_x0000_t202" style="position:absolute;margin-left:0;margin-top:0;width:6pt;height:2.25pt;z-index:2521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35424" behindDoc="0" locked="0" layoutInCell="1" allowOverlap="1" wp14:anchorId="713001EE" wp14:editId="1980DA7B">
                      <wp:simplePos x="0" y="0"/>
                      <wp:positionH relativeFrom="column">
                        <wp:posOffset>0</wp:posOffset>
                      </wp:positionH>
                      <wp:positionV relativeFrom="paragraph">
                        <wp:posOffset>0</wp:posOffset>
                      </wp:positionV>
                      <wp:extent cx="76200" cy="28575"/>
                      <wp:effectExtent l="19050" t="19050" r="19050" b="28575"/>
                      <wp:wrapNone/>
                      <wp:docPr id="465" name="Text Box 3401">
                        <a:extLst xmlns:a="http://schemas.openxmlformats.org/drawingml/2006/main">
                          <a:ext uri="{FF2B5EF4-FFF2-40B4-BE49-F238E27FC236}">
                            <a16:creationId xmlns:a16="http://schemas.microsoft.com/office/drawing/2014/main" id="{00000000-0008-0000-0000-0000D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ABF8D6" id="Text Box 3401" o:spid="_x0000_s1026" type="#_x0000_t202" style="position:absolute;margin-left:0;margin-top:0;width:6pt;height:2.25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36448" behindDoc="0" locked="0" layoutInCell="1" allowOverlap="1" wp14:anchorId="59C703D7" wp14:editId="03FFD521">
                      <wp:simplePos x="0" y="0"/>
                      <wp:positionH relativeFrom="column">
                        <wp:posOffset>0</wp:posOffset>
                      </wp:positionH>
                      <wp:positionV relativeFrom="paragraph">
                        <wp:posOffset>0</wp:posOffset>
                      </wp:positionV>
                      <wp:extent cx="76200" cy="28575"/>
                      <wp:effectExtent l="19050" t="19050" r="19050" b="28575"/>
                      <wp:wrapNone/>
                      <wp:docPr id="466" name="Text Box 3400">
                        <a:extLst xmlns:a="http://schemas.openxmlformats.org/drawingml/2006/main">
                          <a:ext uri="{FF2B5EF4-FFF2-40B4-BE49-F238E27FC236}">
                            <a16:creationId xmlns:a16="http://schemas.microsoft.com/office/drawing/2014/main" id="{00000000-0008-0000-0000-0000D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51AF15" id="Text Box 3400" o:spid="_x0000_s1026" type="#_x0000_t202" style="position:absolute;margin-left:0;margin-top:0;width:6pt;height:2.25pt;z-index:2521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37472" behindDoc="0" locked="0" layoutInCell="1" allowOverlap="1" wp14:anchorId="42EB3D07" wp14:editId="4DBE6FDB">
                      <wp:simplePos x="0" y="0"/>
                      <wp:positionH relativeFrom="column">
                        <wp:posOffset>0</wp:posOffset>
                      </wp:positionH>
                      <wp:positionV relativeFrom="paragraph">
                        <wp:posOffset>0</wp:posOffset>
                      </wp:positionV>
                      <wp:extent cx="76200" cy="28575"/>
                      <wp:effectExtent l="19050" t="19050" r="19050" b="28575"/>
                      <wp:wrapNone/>
                      <wp:docPr id="467" name="Text Box 3399">
                        <a:extLst xmlns:a="http://schemas.openxmlformats.org/drawingml/2006/main">
                          <a:ext uri="{FF2B5EF4-FFF2-40B4-BE49-F238E27FC236}">
                            <a16:creationId xmlns:a16="http://schemas.microsoft.com/office/drawing/2014/main" id="{00000000-0008-0000-0000-0000D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41FF82" id="Text Box 3399" o:spid="_x0000_s1026" type="#_x0000_t202" style="position:absolute;margin-left:0;margin-top:0;width:6pt;height:2.25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38496" behindDoc="0" locked="0" layoutInCell="1" allowOverlap="1" wp14:anchorId="5590FAED" wp14:editId="44A7E7DF">
                      <wp:simplePos x="0" y="0"/>
                      <wp:positionH relativeFrom="column">
                        <wp:posOffset>0</wp:posOffset>
                      </wp:positionH>
                      <wp:positionV relativeFrom="paragraph">
                        <wp:posOffset>0</wp:posOffset>
                      </wp:positionV>
                      <wp:extent cx="76200" cy="28575"/>
                      <wp:effectExtent l="19050" t="19050" r="19050" b="28575"/>
                      <wp:wrapNone/>
                      <wp:docPr id="468" name="Text Box 3398">
                        <a:extLst xmlns:a="http://schemas.openxmlformats.org/drawingml/2006/main">
                          <a:ext uri="{FF2B5EF4-FFF2-40B4-BE49-F238E27FC236}">
                            <a16:creationId xmlns:a16="http://schemas.microsoft.com/office/drawing/2014/main" id="{00000000-0008-0000-0000-0000D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051B48" id="Text Box 3398" o:spid="_x0000_s1026" type="#_x0000_t202" style="position:absolute;margin-left:0;margin-top:0;width:6pt;height:2.25pt;z-index:2521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39520" behindDoc="0" locked="0" layoutInCell="1" allowOverlap="1" wp14:anchorId="35F73795" wp14:editId="32EFB92A">
                      <wp:simplePos x="0" y="0"/>
                      <wp:positionH relativeFrom="column">
                        <wp:posOffset>0</wp:posOffset>
                      </wp:positionH>
                      <wp:positionV relativeFrom="paragraph">
                        <wp:posOffset>0</wp:posOffset>
                      </wp:positionV>
                      <wp:extent cx="76200" cy="28575"/>
                      <wp:effectExtent l="19050" t="19050" r="19050" b="28575"/>
                      <wp:wrapNone/>
                      <wp:docPr id="469" name="Text Box 3397">
                        <a:extLst xmlns:a="http://schemas.openxmlformats.org/drawingml/2006/main">
                          <a:ext uri="{FF2B5EF4-FFF2-40B4-BE49-F238E27FC236}">
                            <a16:creationId xmlns:a16="http://schemas.microsoft.com/office/drawing/2014/main" id="{00000000-0008-0000-0000-0000D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E94F23" id="Text Box 3397" o:spid="_x0000_s1026" type="#_x0000_t202" style="position:absolute;margin-left:0;margin-top:0;width:6pt;height:2.25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40544" behindDoc="0" locked="0" layoutInCell="1" allowOverlap="1" wp14:anchorId="681C0EAA" wp14:editId="0002A5F5">
                      <wp:simplePos x="0" y="0"/>
                      <wp:positionH relativeFrom="column">
                        <wp:posOffset>0</wp:posOffset>
                      </wp:positionH>
                      <wp:positionV relativeFrom="paragraph">
                        <wp:posOffset>0</wp:posOffset>
                      </wp:positionV>
                      <wp:extent cx="76200" cy="28575"/>
                      <wp:effectExtent l="19050" t="19050" r="19050" b="28575"/>
                      <wp:wrapNone/>
                      <wp:docPr id="470" name="Text Box 3396">
                        <a:extLst xmlns:a="http://schemas.openxmlformats.org/drawingml/2006/main">
                          <a:ext uri="{FF2B5EF4-FFF2-40B4-BE49-F238E27FC236}">
                            <a16:creationId xmlns:a16="http://schemas.microsoft.com/office/drawing/2014/main" id="{00000000-0008-0000-0000-0000D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9D3F90" id="Text Box 3396" o:spid="_x0000_s1026" type="#_x0000_t202" style="position:absolute;margin-left:0;margin-top:0;width:6pt;height:2.25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41568" behindDoc="0" locked="0" layoutInCell="1" allowOverlap="1" wp14:anchorId="176B9129" wp14:editId="0A1D12FF">
                      <wp:simplePos x="0" y="0"/>
                      <wp:positionH relativeFrom="column">
                        <wp:posOffset>0</wp:posOffset>
                      </wp:positionH>
                      <wp:positionV relativeFrom="paragraph">
                        <wp:posOffset>0</wp:posOffset>
                      </wp:positionV>
                      <wp:extent cx="76200" cy="28575"/>
                      <wp:effectExtent l="19050" t="19050" r="19050" b="28575"/>
                      <wp:wrapNone/>
                      <wp:docPr id="471" name="Text Box 3395">
                        <a:extLst xmlns:a="http://schemas.openxmlformats.org/drawingml/2006/main">
                          <a:ext uri="{FF2B5EF4-FFF2-40B4-BE49-F238E27FC236}">
                            <a16:creationId xmlns:a16="http://schemas.microsoft.com/office/drawing/2014/main" id="{00000000-0008-0000-0000-0000D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0B579A" id="Text Box 3395" o:spid="_x0000_s1026" type="#_x0000_t202" style="position:absolute;margin-left:0;margin-top:0;width:6pt;height:2.25pt;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42592" behindDoc="0" locked="0" layoutInCell="1" allowOverlap="1" wp14:anchorId="14AC9FF9" wp14:editId="650F5FA3">
                      <wp:simplePos x="0" y="0"/>
                      <wp:positionH relativeFrom="column">
                        <wp:posOffset>0</wp:posOffset>
                      </wp:positionH>
                      <wp:positionV relativeFrom="paragraph">
                        <wp:posOffset>0</wp:posOffset>
                      </wp:positionV>
                      <wp:extent cx="76200" cy="28575"/>
                      <wp:effectExtent l="19050" t="19050" r="19050" b="28575"/>
                      <wp:wrapNone/>
                      <wp:docPr id="472" name="Text Box 3394">
                        <a:extLst xmlns:a="http://schemas.openxmlformats.org/drawingml/2006/main">
                          <a:ext uri="{FF2B5EF4-FFF2-40B4-BE49-F238E27FC236}">
                            <a16:creationId xmlns:a16="http://schemas.microsoft.com/office/drawing/2014/main" id="{00000000-0008-0000-0000-0000D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2D1BF1" id="Text Box 3394" o:spid="_x0000_s1026" type="#_x0000_t202" style="position:absolute;margin-left:0;margin-top:0;width:6pt;height:2.25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43616" behindDoc="0" locked="0" layoutInCell="1" allowOverlap="1" wp14:anchorId="3D81D146" wp14:editId="0FC1EB54">
                      <wp:simplePos x="0" y="0"/>
                      <wp:positionH relativeFrom="column">
                        <wp:posOffset>0</wp:posOffset>
                      </wp:positionH>
                      <wp:positionV relativeFrom="paragraph">
                        <wp:posOffset>0</wp:posOffset>
                      </wp:positionV>
                      <wp:extent cx="76200" cy="28575"/>
                      <wp:effectExtent l="19050" t="19050" r="19050" b="28575"/>
                      <wp:wrapNone/>
                      <wp:docPr id="473" name="Text Box 3393">
                        <a:extLst xmlns:a="http://schemas.openxmlformats.org/drawingml/2006/main">
                          <a:ext uri="{FF2B5EF4-FFF2-40B4-BE49-F238E27FC236}">
                            <a16:creationId xmlns:a16="http://schemas.microsoft.com/office/drawing/2014/main" id="{00000000-0008-0000-0000-0000D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12EEFC" id="Text Box 3393" o:spid="_x0000_s1026" type="#_x0000_t202" style="position:absolute;margin-left:0;margin-top:0;width:6pt;height:2.25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44640" behindDoc="0" locked="0" layoutInCell="1" allowOverlap="1" wp14:anchorId="38463EA6" wp14:editId="1F4B9D49">
                      <wp:simplePos x="0" y="0"/>
                      <wp:positionH relativeFrom="column">
                        <wp:posOffset>0</wp:posOffset>
                      </wp:positionH>
                      <wp:positionV relativeFrom="paragraph">
                        <wp:posOffset>0</wp:posOffset>
                      </wp:positionV>
                      <wp:extent cx="76200" cy="28575"/>
                      <wp:effectExtent l="19050" t="19050" r="19050" b="28575"/>
                      <wp:wrapNone/>
                      <wp:docPr id="474" name="Text Box 3392">
                        <a:extLst xmlns:a="http://schemas.openxmlformats.org/drawingml/2006/main">
                          <a:ext uri="{FF2B5EF4-FFF2-40B4-BE49-F238E27FC236}">
                            <a16:creationId xmlns:a16="http://schemas.microsoft.com/office/drawing/2014/main" id="{00000000-0008-0000-0000-0000D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47C726" id="Text Box 3392" o:spid="_x0000_s1026" type="#_x0000_t202" style="position:absolute;margin-left:0;margin-top:0;width:6pt;height:2.25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45664" behindDoc="0" locked="0" layoutInCell="1" allowOverlap="1" wp14:anchorId="79DE466F" wp14:editId="3DBEEE53">
                      <wp:simplePos x="0" y="0"/>
                      <wp:positionH relativeFrom="column">
                        <wp:posOffset>0</wp:posOffset>
                      </wp:positionH>
                      <wp:positionV relativeFrom="paragraph">
                        <wp:posOffset>0</wp:posOffset>
                      </wp:positionV>
                      <wp:extent cx="76200" cy="28575"/>
                      <wp:effectExtent l="19050" t="19050" r="19050" b="28575"/>
                      <wp:wrapNone/>
                      <wp:docPr id="475" name="Text Box 3391">
                        <a:extLst xmlns:a="http://schemas.openxmlformats.org/drawingml/2006/main">
                          <a:ext uri="{FF2B5EF4-FFF2-40B4-BE49-F238E27FC236}">
                            <a16:creationId xmlns:a16="http://schemas.microsoft.com/office/drawing/2014/main" id="{00000000-0008-0000-0000-0000D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B90035" id="Text Box 3391" o:spid="_x0000_s1026" type="#_x0000_t202" style="position:absolute;margin-left:0;margin-top:0;width:6pt;height:2.25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46688" behindDoc="0" locked="0" layoutInCell="1" allowOverlap="1" wp14:anchorId="5F411240" wp14:editId="79B0F45D">
                      <wp:simplePos x="0" y="0"/>
                      <wp:positionH relativeFrom="column">
                        <wp:posOffset>0</wp:posOffset>
                      </wp:positionH>
                      <wp:positionV relativeFrom="paragraph">
                        <wp:posOffset>0</wp:posOffset>
                      </wp:positionV>
                      <wp:extent cx="76200" cy="28575"/>
                      <wp:effectExtent l="19050" t="19050" r="19050" b="28575"/>
                      <wp:wrapNone/>
                      <wp:docPr id="476" name="Text Box 3390">
                        <a:extLst xmlns:a="http://schemas.openxmlformats.org/drawingml/2006/main">
                          <a:ext uri="{FF2B5EF4-FFF2-40B4-BE49-F238E27FC236}">
                            <a16:creationId xmlns:a16="http://schemas.microsoft.com/office/drawing/2014/main" id="{00000000-0008-0000-0000-0000D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BC7FD2" id="Text Box 3390" o:spid="_x0000_s1026" type="#_x0000_t202" style="position:absolute;margin-left:0;margin-top:0;width:6pt;height:2.25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47712" behindDoc="0" locked="0" layoutInCell="1" allowOverlap="1" wp14:anchorId="5E65F9E3" wp14:editId="68EAD50D">
                      <wp:simplePos x="0" y="0"/>
                      <wp:positionH relativeFrom="column">
                        <wp:posOffset>0</wp:posOffset>
                      </wp:positionH>
                      <wp:positionV relativeFrom="paragraph">
                        <wp:posOffset>0</wp:posOffset>
                      </wp:positionV>
                      <wp:extent cx="76200" cy="28575"/>
                      <wp:effectExtent l="19050" t="19050" r="19050" b="28575"/>
                      <wp:wrapNone/>
                      <wp:docPr id="477" name="Text Box 3389">
                        <a:extLst xmlns:a="http://schemas.openxmlformats.org/drawingml/2006/main">
                          <a:ext uri="{FF2B5EF4-FFF2-40B4-BE49-F238E27FC236}">
                            <a16:creationId xmlns:a16="http://schemas.microsoft.com/office/drawing/2014/main" id="{00000000-0008-0000-0000-0000D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DA0663" id="Text Box 3389" o:spid="_x0000_s1026" type="#_x0000_t202" style="position:absolute;margin-left:0;margin-top:0;width:6pt;height:2.25pt;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48736" behindDoc="0" locked="0" layoutInCell="1" allowOverlap="1" wp14:anchorId="0930751A" wp14:editId="74AEB337">
                      <wp:simplePos x="0" y="0"/>
                      <wp:positionH relativeFrom="column">
                        <wp:posOffset>0</wp:posOffset>
                      </wp:positionH>
                      <wp:positionV relativeFrom="paragraph">
                        <wp:posOffset>0</wp:posOffset>
                      </wp:positionV>
                      <wp:extent cx="76200" cy="28575"/>
                      <wp:effectExtent l="19050" t="19050" r="19050" b="28575"/>
                      <wp:wrapNone/>
                      <wp:docPr id="478" name="Text Box 3388">
                        <a:extLst xmlns:a="http://schemas.openxmlformats.org/drawingml/2006/main">
                          <a:ext uri="{FF2B5EF4-FFF2-40B4-BE49-F238E27FC236}">
                            <a16:creationId xmlns:a16="http://schemas.microsoft.com/office/drawing/2014/main" id="{00000000-0008-0000-0000-0000D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0D977D" id="Text Box 3388" o:spid="_x0000_s1026" type="#_x0000_t202" style="position:absolute;margin-left:0;margin-top:0;width:6pt;height:2.25pt;z-index:2521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49760" behindDoc="0" locked="0" layoutInCell="1" allowOverlap="1" wp14:anchorId="23090EAF" wp14:editId="57042939">
                      <wp:simplePos x="0" y="0"/>
                      <wp:positionH relativeFrom="column">
                        <wp:posOffset>0</wp:posOffset>
                      </wp:positionH>
                      <wp:positionV relativeFrom="paragraph">
                        <wp:posOffset>0</wp:posOffset>
                      </wp:positionV>
                      <wp:extent cx="76200" cy="28575"/>
                      <wp:effectExtent l="19050" t="19050" r="19050" b="28575"/>
                      <wp:wrapNone/>
                      <wp:docPr id="479" name="Text Box 3387">
                        <a:extLst xmlns:a="http://schemas.openxmlformats.org/drawingml/2006/main">
                          <a:ext uri="{FF2B5EF4-FFF2-40B4-BE49-F238E27FC236}">
                            <a16:creationId xmlns:a16="http://schemas.microsoft.com/office/drawing/2014/main" id="{00000000-0008-0000-0000-0000D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1D3126" id="Text Box 3387" o:spid="_x0000_s1026" type="#_x0000_t202" style="position:absolute;margin-left:0;margin-top:0;width:6pt;height:2.25pt;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50784" behindDoc="0" locked="0" layoutInCell="1" allowOverlap="1" wp14:anchorId="2D8517CE" wp14:editId="4E8A14F2">
                      <wp:simplePos x="0" y="0"/>
                      <wp:positionH relativeFrom="column">
                        <wp:posOffset>0</wp:posOffset>
                      </wp:positionH>
                      <wp:positionV relativeFrom="paragraph">
                        <wp:posOffset>0</wp:posOffset>
                      </wp:positionV>
                      <wp:extent cx="76200" cy="28575"/>
                      <wp:effectExtent l="19050" t="19050" r="19050" b="28575"/>
                      <wp:wrapNone/>
                      <wp:docPr id="480" name="Text Box 3386">
                        <a:extLst xmlns:a="http://schemas.openxmlformats.org/drawingml/2006/main">
                          <a:ext uri="{FF2B5EF4-FFF2-40B4-BE49-F238E27FC236}">
                            <a16:creationId xmlns:a16="http://schemas.microsoft.com/office/drawing/2014/main" id="{00000000-0008-0000-0000-0000E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A4CA43" id="Text Box 3386" o:spid="_x0000_s1026" type="#_x0000_t202" style="position:absolute;margin-left:0;margin-top:0;width:6pt;height:2.2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51808" behindDoc="0" locked="0" layoutInCell="1" allowOverlap="1" wp14:anchorId="65EF1792" wp14:editId="2343AF2D">
                      <wp:simplePos x="0" y="0"/>
                      <wp:positionH relativeFrom="column">
                        <wp:posOffset>0</wp:posOffset>
                      </wp:positionH>
                      <wp:positionV relativeFrom="paragraph">
                        <wp:posOffset>0</wp:posOffset>
                      </wp:positionV>
                      <wp:extent cx="76200" cy="28575"/>
                      <wp:effectExtent l="19050" t="19050" r="19050" b="28575"/>
                      <wp:wrapNone/>
                      <wp:docPr id="481" name="Text Box 3385">
                        <a:extLst xmlns:a="http://schemas.openxmlformats.org/drawingml/2006/main">
                          <a:ext uri="{FF2B5EF4-FFF2-40B4-BE49-F238E27FC236}">
                            <a16:creationId xmlns:a16="http://schemas.microsoft.com/office/drawing/2014/main" id="{00000000-0008-0000-0000-0000E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1FD7B1" id="Text Box 3385" o:spid="_x0000_s1026" type="#_x0000_t202" style="position:absolute;margin-left:0;margin-top:0;width:6pt;height:2.25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52832" behindDoc="0" locked="0" layoutInCell="1" allowOverlap="1" wp14:anchorId="20681ECC" wp14:editId="2375433F">
                      <wp:simplePos x="0" y="0"/>
                      <wp:positionH relativeFrom="column">
                        <wp:posOffset>0</wp:posOffset>
                      </wp:positionH>
                      <wp:positionV relativeFrom="paragraph">
                        <wp:posOffset>0</wp:posOffset>
                      </wp:positionV>
                      <wp:extent cx="76200" cy="28575"/>
                      <wp:effectExtent l="19050" t="19050" r="19050" b="28575"/>
                      <wp:wrapNone/>
                      <wp:docPr id="482" name="Text Box 3384">
                        <a:extLst xmlns:a="http://schemas.openxmlformats.org/drawingml/2006/main">
                          <a:ext uri="{FF2B5EF4-FFF2-40B4-BE49-F238E27FC236}">
                            <a16:creationId xmlns:a16="http://schemas.microsoft.com/office/drawing/2014/main" id="{00000000-0008-0000-0000-0000E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CD591D" id="Text Box 3384" o:spid="_x0000_s1026" type="#_x0000_t202" style="position:absolute;margin-left:0;margin-top:0;width:6pt;height:2.25pt;z-index:2521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62048" behindDoc="0" locked="0" layoutInCell="1" allowOverlap="1" wp14:anchorId="55723B05" wp14:editId="5D59A83A">
                      <wp:simplePos x="0" y="0"/>
                      <wp:positionH relativeFrom="column">
                        <wp:posOffset>0</wp:posOffset>
                      </wp:positionH>
                      <wp:positionV relativeFrom="paragraph">
                        <wp:posOffset>0</wp:posOffset>
                      </wp:positionV>
                      <wp:extent cx="76200" cy="28575"/>
                      <wp:effectExtent l="19050" t="19050" r="19050" b="28575"/>
                      <wp:wrapNone/>
                      <wp:docPr id="491" name="Text Box 3383">
                        <a:extLst xmlns:a="http://schemas.openxmlformats.org/drawingml/2006/main">
                          <a:ext uri="{FF2B5EF4-FFF2-40B4-BE49-F238E27FC236}">
                            <a16:creationId xmlns:a16="http://schemas.microsoft.com/office/drawing/2014/main" id="{00000000-0008-0000-0000-0000E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13EFBC" id="Text Box 3383" o:spid="_x0000_s1026" type="#_x0000_t202" style="position:absolute;margin-left:0;margin-top:0;width:6pt;height:2.25pt;z-index:2521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63072" behindDoc="0" locked="0" layoutInCell="1" allowOverlap="1" wp14:anchorId="1A4F1087" wp14:editId="30DAF0E1">
                      <wp:simplePos x="0" y="0"/>
                      <wp:positionH relativeFrom="column">
                        <wp:posOffset>0</wp:posOffset>
                      </wp:positionH>
                      <wp:positionV relativeFrom="paragraph">
                        <wp:posOffset>0</wp:posOffset>
                      </wp:positionV>
                      <wp:extent cx="76200" cy="28575"/>
                      <wp:effectExtent l="19050" t="19050" r="19050" b="28575"/>
                      <wp:wrapNone/>
                      <wp:docPr id="492" name="Text Box 3382">
                        <a:extLst xmlns:a="http://schemas.openxmlformats.org/drawingml/2006/main">
                          <a:ext uri="{FF2B5EF4-FFF2-40B4-BE49-F238E27FC236}">
                            <a16:creationId xmlns:a16="http://schemas.microsoft.com/office/drawing/2014/main" id="{00000000-0008-0000-0000-0000E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BC47FE" id="Text Box 3382" o:spid="_x0000_s1026" type="#_x0000_t202" style="position:absolute;margin-left:0;margin-top:0;width:6pt;height:2.25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64096" behindDoc="0" locked="0" layoutInCell="1" allowOverlap="1" wp14:anchorId="6639B91F" wp14:editId="07153274">
                      <wp:simplePos x="0" y="0"/>
                      <wp:positionH relativeFrom="column">
                        <wp:posOffset>0</wp:posOffset>
                      </wp:positionH>
                      <wp:positionV relativeFrom="paragraph">
                        <wp:posOffset>0</wp:posOffset>
                      </wp:positionV>
                      <wp:extent cx="76200" cy="28575"/>
                      <wp:effectExtent l="19050" t="19050" r="19050" b="28575"/>
                      <wp:wrapNone/>
                      <wp:docPr id="493" name="Text Box 3381">
                        <a:extLst xmlns:a="http://schemas.openxmlformats.org/drawingml/2006/main">
                          <a:ext uri="{FF2B5EF4-FFF2-40B4-BE49-F238E27FC236}">
                            <a16:creationId xmlns:a16="http://schemas.microsoft.com/office/drawing/2014/main" id="{00000000-0008-0000-0000-0000E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7974FC" id="Text Box 3381" o:spid="_x0000_s1026" type="#_x0000_t202" style="position:absolute;margin-left:0;margin-top:0;width:6pt;height:2.25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65120" behindDoc="0" locked="0" layoutInCell="1" allowOverlap="1" wp14:anchorId="4F7FCF4D" wp14:editId="0EC0CE81">
                      <wp:simplePos x="0" y="0"/>
                      <wp:positionH relativeFrom="column">
                        <wp:posOffset>0</wp:posOffset>
                      </wp:positionH>
                      <wp:positionV relativeFrom="paragraph">
                        <wp:posOffset>0</wp:posOffset>
                      </wp:positionV>
                      <wp:extent cx="76200" cy="28575"/>
                      <wp:effectExtent l="19050" t="19050" r="19050" b="28575"/>
                      <wp:wrapNone/>
                      <wp:docPr id="494" name="Text Box 3380">
                        <a:extLst xmlns:a="http://schemas.openxmlformats.org/drawingml/2006/main">
                          <a:ext uri="{FF2B5EF4-FFF2-40B4-BE49-F238E27FC236}">
                            <a16:creationId xmlns:a16="http://schemas.microsoft.com/office/drawing/2014/main" id="{00000000-0008-0000-0000-0000E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80FD44" id="Text Box 3380" o:spid="_x0000_s1026" type="#_x0000_t202" style="position:absolute;margin-left:0;margin-top:0;width:6pt;height:2.25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66144" behindDoc="0" locked="0" layoutInCell="1" allowOverlap="1" wp14:anchorId="75408C2B" wp14:editId="236B8599">
                      <wp:simplePos x="0" y="0"/>
                      <wp:positionH relativeFrom="column">
                        <wp:posOffset>0</wp:posOffset>
                      </wp:positionH>
                      <wp:positionV relativeFrom="paragraph">
                        <wp:posOffset>0</wp:posOffset>
                      </wp:positionV>
                      <wp:extent cx="76200" cy="28575"/>
                      <wp:effectExtent l="19050" t="19050" r="19050" b="28575"/>
                      <wp:wrapNone/>
                      <wp:docPr id="495" name="Text Box 3379">
                        <a:extLst xmlns:a="http://schemas.openxmlformats.org/drawingml/2006/main">
                          <a:ext uri="{FF2B5EF4-FFF2-40B4-BE49-F238E27FC236}">
                            <a16:creationId xmlns:a16="http://schemas.microsoft.com/office/drawing/2014/main" id="{00000000-0008-0000-0000-0000E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32B630" id="Text Box 3379" o:spid="_x0000_s1026" type="#_x0000_t202" style="position:absolute;margin-left:0;margin-top:0;width:6pt;height:2.25pt;z-index:25216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67168" behindDoc="0" locked="0" layoutInCell="1" allowOverlap="1" wp14:anchorId="484E4D99" wp14:editId="427A13D5">
                      <wp:simplePos x="0" y="0"/>
                      <wp:positionH relativeFrom="column">
                        <wp:posOffset>0</wp:posOffset>
                      </wp:positionH>
                      <wp:positionV relativeFrom="paragraph">
                        <wp:posOffset>0</wp:posOffset>
                      </wp:positionV>
                      <wp:extent cx="76200" cy="28575"/>
                      <wp:effectExtent l="19050" t="19050" r="19050" b="28575"/>
                      <wp:wrapNone/>
                      <wp:docPr id="496" name="Text Box 3378">
                        <a:extLst xmlns:a="http://schemas.openxmlformats.org/drawingml/2006/main">
                          <a:ext uri="{FF2B5EF4-FFF2-40B4-BE49-F238E27FC236}">
                            <a16:creationId xmlns:a16="http://schemas.microsoft.com/office/drawing/2014/main" id="{00000000-0008-0000-0000-0000F0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BF44B9" id="Text Box 3378" o:spid="_x0000_s1026" type="#_x0000_t202" style="position:absolute;margin-left:0;margin-top:0;width:6pt;height:2.25pt;z-index:2521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68192" behindDoc="0" locked="0" layoutInCell="1" allowOverlap="1" wp14:anchorId="7F03C9B5" wp14:editId="54567EDC">
                      <wp:simplePos x="0" y="0"/>
                      <wp:positionH relativeFrom="column">
                        <wp:posOffset>0</wp:posOffset>
                      </wp:positionH>
                      <wp:positionV relativeFrom="paragraph">
                        <wp:posOffset>0</wp:posOffset>
                      </wp:positionV>
                      <wp:extent cx="76200" cy="28575"/>
                      <wp:effectExtent l="19050" t="19050" r="19050" b="28575"/>
                      <wp:wrapNone/>
                      <wp:docPr id="497" name="Text Box 3377">
                        <a:extLst xmlns:a="http://schemas.openxmlformats.org/drawingml/2006/main">
                          <a:ext uri="{FF2B5EF4-FFF2-40B4-BE49-F238E27FC236}">
                            <a16:creationId xmlns:a16="http://schemas.microsoft.com/office/drawing/2014/main" id="{00000000-0008-0000-0000-0000F1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8B3514" id="Text Box 3377" o:spid="_x0000_s1026" type="#_x0000_t202" style="position:absolute;margin-left:0;margin-top:0;width:6pt;height:2.25pt;z-index:2521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69216" behindDoc="0" locked="0" layoutInCell="1" allowOverlap="1" wp14:anchorId="4F5E30DF" wp14:editId="1BB7B972">
                      <wp:simplePos x="0" y="0"/>
                      <wp:positionH relativeFrom="column">
                        <wp:posOffset>0</wp:posOffset>
                      </wp:positionH>
                      <wp:positionV relativeFrom="paragraph">
                        <wp:posOffset>0</wp:posOffset>
                      </wp:positionV>
                      <wp:extent cx="76200" cy="28575"/>
                      <wp:effectExtent l="19050" t="19050" r="19050" b="28575"/>
                      <wp:wrapNone/>
                      <wp:docPr id="498" name="Text Box 3376">
                        <a:extLst xmlns:a="http://schemas.openxmlformats.org/drawingml/2006/main">
                          <a:ext uri="{FF2B5EF4-FFF2-40B4-BE49-F238E27FC236}">
                            <a16:creationId xmlns:a16="http://schemas.microsoft.com/office/drawing/2014/main" id="{00000000-0008-0000-0000-0000F2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020E13" id="Text Box 3376" o:spid="_x0000_s1026" type="#_x0000_t202" style="position:absolute;margin-left:0;margin-top:0;width:6pt;height:2.25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70240" behindDoc="0" locked="0" layoutInCell="1" allowOverlap="1" wp14:anchorId="6B85A843" wp14:editId="3806C0FD">
                      <wp:simplePos x="0" y="0"/>
                      <wp:positionH relativeFrom="column">
                        <wp:posOffset>0</wp:posOffset>
                      </wp:positionH>
                      <wp:positionV relativeFrom="paragraph">
                        <wp:posOffset>0</wp:posOffset>
                      </wp:positionV>
                      <wp:extent cx="76200" cy="28575"/>
                      <wp:effectExtent l="19050" t="19050" r="19050" b="28575"/>
                      <wp:wrapNone/>
                      <wp:docPr id="499" name="Text Box 3375">
                        <a:extLst xmlns:a="http://schemas.openxmlformats.org/drawingml/2006/main">
                          <a:ext uri="{FF2B5EF4-FFF2-40B4-BE49-F238E27FC236}">
                            <a16:creationId xmlns:a16="http://schemas.microsoft.com/office/drawing/2014/main" id="{00000000-0008-0000-0000-0000F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5EAF35" id="Text Box 3375" o:spid="_x0000_s1026" type="#_x0000_t202" style="position:absolute;margin-left:0;margin-top:0;width:6pt;height:2.25pt;z-index:2521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71264" behindDoc="0" locked="0" layoutInCell="1" allowOverlap="1" wp14:anchorId="0194F699" wp14:editId="59AD4EE8">
                      <wp:simplePos x="0" y="0"/>
                      <wp:positionH relativeFrom="column">
                        <wp:posOffset>0</wp:posOffset>
                      </wp:positionH>
                      <wp:positionV relativeFrom="paragraph">
                        <wp:posOffset>0</wp:posOffset>
                      </wp:positionV>
                      <wp:extent cx="76200" cy="28575"/>
                      <wp:effectExtent l="19050" t="19050" r="19050" b="28575"/>
                      <wp:wrapNone/>
                      <wp:docPr id="500" name="Text Box 3374">
                        <a:extLst xmlns:a="http://schemas.openxmlformats.org/drawingml/2006/main">
                          <a:ext uri="{FF2B5EF4-FFF2-40B4-BE49-F238E27FC236}">
                            <a16:creationId xmlns:a16="http://schemas.microsoft.com/office/drawing/2014/main" id="{00000000-0008-0000-0000-0000F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E1D8A8" id="Text Box 3374" o:spid="_x0000_s1026" type="#_x0000_t202" style="position:absolute;margin-left:0;margin-top:0;width:6pt;height:2.2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72288" behindDoc="0" locked="0" layoutInCell="1" allowOverlap="1" wp14:anchorId="4AC5008E" wp14:editId="36C2EAB7">
                      <wp:simplePos x="0" y="0"/>
                      <wp:positionH relativeFrom="column">
                        <wp:posOffset>0</wp:posOffset>
                      </wp:positionH>
                      <wp:positionV relativeFrom="paragraph">
                        <wp:posOffset>0</wp:posOffset>
                      </wp:positionV>
                      <wp:extent cx="76200" cy="28575"/>
                      <wp:effectExtent l="19050" t="19050" r="19050" b="28575"/>
                      <wp:wrapNone/>
                      <wp:docPr id="501" name="Text Box 3373">
                        <a:extLst xmlns:a="http://schemas.openxmlformats.org/drawingml/2006/main">
                          <a:ext uri="{FF2B5EF4-FFF2-40B4-BE49-F238E27FC236}">
                            <a16:creationId xmlns:a16="http://schemas.microsoft.com/office/drawing/2014/main" id="{00000000-0008-0000-0000-0000F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017082" id="Text Box 3373" o:spid="_x0000_s1026" type="#_x0000_t202" style="position:absolute;margin-left:0;margin-top:0;width:6pt;height:2.25pt;z-index:2521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73312" behindDoc="0" locked="0" layoutInCell="1" allowOverlap="1" wp14:anchorId="02B3318A" wp14:editId="42DE3998">
                      <wp:simplePos x="0" y="0"/>
                      <wp:positionH relativeFrom="column">
                        <wp:posOffset>0</wp:posOffset>
                      </wp:positionH>
                      <wp:positionV relativeFrom="paragraph">
                        <wp:posOffset>0</wp:posOffset>
                      </wp:positionV>
                      <wp:extent cx="76200" cy="28575"/>
                      <wp:effectExtent l="19050" t="19050" r="19050" b="28575"/>
                      <wp:wrapNone/>
                      <wp:docPr id="502" name="Text Box 3372">
                        <a:extLst xmlns:a="http://schemas.openxmlformats.org/drawingml/2006/main">
                          <a:ext uri="{FF2B5EF4-FFF2-40B4-BE49-F238E27FC236}">
                            <a16:creationId xmlns:a16="http://schemas.microsoft.com/office/drawing/2014/main" id="{00000000-0008-0000-0000-0000F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C5D25E" id="Text Box 3372" o:spid="_x0000_s1026" type="#_x0000_t202" style="position:absolute;margin-left:0;margin-top:0;width:6pt;height:2.25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74336" behindDoc="0" locked="0" layoutInCell="1" allowOverlap="1" wp14:anchorId="2F8033EE" wp14:editId="74AF8EC0">
                      <wp:simplePos x="0" y="0"/>
                      <wp:positionH relativeFrom="column">
                        <wp:posOffset>0</wp:posOffset>
                      </wp:positionH>
                      <wp:positionV relativeFrom="paragraph">
                        <wp:posOffset>0</wp:posOffset>
                      </wp:positionV>
                      <wp:extent cx="76200" cy="28575"/>
                      <wp:effectExtent l="19050" t="19050" r="19050" b="28575"/>
                      <wp:wrapNone/>
                      <wp:docPr id="503" name="Text Box 3371">
                        <a:extLst xmlns:a="http://schemas.openxmlformats.org/drawingml/2006/main">
                          <a:ext uri="{FF2B5EF4-FFF2-40B4-BE49-F238E27FC236}">
                            <a16:creationId xmlns:a16="http://schemas.microsoft.com/office/drawing/2014/main" id="{00000000-0008-0000-0000-0000F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17DD0F" id="Text Box 3371" o:spid="_x0000_s1026" type="#_x0000_t202" style="position:absolute;margin-left:0;margin-top:0;width:6pt;height:2.25pt;z-index:2521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77408" behindDoc="0" locked="0" layoutInCell="1" allowOverlap="1" wp14:anchorId="6454FF29" wp14:editId="7EC9D037">
                      <wp:simplePos x="0" y="0"/>
                      <wp:positionH relativeFrom="column">
                        <wp:posOffset>0</wp:posOffset>
                      </wp:positionH>
                      <wp:positionV relativeFrom="paragraph">
                        <wp:posOffset>0</wp:posOffset>
                      </wp:positionV>
                      <wp:extent cx="76200" cy="28575"/>
                      <wp:effectExtent l="19050" t="19050" r="19050" b="28575"/>
                      <wp:wrapNone/>
                      <wp:docPr id="506" name="Text Box 3370">
                        <a:extLst xmlns:a="http://schemas.openxmlformats.org/drawingml/2006/main">
                          <a:ext uri="{FF2B5EF4-FFF2-40B4-BE49-F238E27FC236}">
                            <a16:creationId xmlns:a16="http://schemas.microsoft.com/office/drawing/2014/main" id="{00000000-0008-0000-0000-0000F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BF99AE" id="Text Box 3370" o:spid="_x0000_s1026" type="#_x0000_t202" style="position:absolute;margin-left:0;margin-top:0;width:6pt;height:2.2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78432" behindDoc="0" locked="0" layoutInCell="1" allowOverlap="1" wp14:anchorId="2BCDC69A" wp14:editId="5D140713">
                      <wp:simplePos x="0" y="0"/>
                      <wp:positionH relativeFrom="column">
                        <wp:posOffset>0</wp:posOffset>
                      </wp:positionH>
                      <wp:positionV relativeFrom="paragraph">
                        <wp:posOffset>0</wp:posOffset>
                      </wp:positionV>
                      <wp:extent cx="76200" cy="28575"/>
                      <wp:effectExtent l="19050" t="19050" r="19050" b="28575"/>
                      <wp:wrapNone/>
                      <wp:docPr id="507" name="Text Box 3369">
                        <a:extLst xmlns:a="http://schemas.openxmlformats.org/drawingml/2006/main">
                          <a:ext uri="{FF2B5EF4-FFF2-40B4-BE49-F238E27FC236}">
                            <a16:creationId xmlns:a16="http://schemas.microsoft.com/office/drawing/2014/main" id="{00000000-0008-0000-0000-0000F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E6CD18" id="Text Box 3369" o:spid="_x0000_s1026" type="#_x0000_t202" style="position:absolute;margin-left:0;margin-top:0;width:6pt;height:2.25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79456" behindDoc="0" locked="0" layoutInCell="1" allowOverlap="1" wp14:anchorId="1048BB58" wp14:editId="0E7E1E3B">
                      <wp:simplePos x="0" y="0"/>
                      <wp:positionH relativeFrom="column">
                        <wp:posOffset>0</wp:posOffset>
                      </wp:positionH>
                      <wp:positionV relativeFrom="paragraph">
                        <wp:posOffset>0</wp:posOffset>
                      </wp:positionV>
                      <wp:extent cx="76200" cy="28575"/>
                      <wp:effectExtent l="19050" t="19050" r="19050" b="28575"/>
                      <wp:wrapNone/>
                      <wp:docPr id="508" name="Text Box 3368">
                        <a:extLst xmlns:a="http://schemas.openxmlformats.org/drawingml/2006/main">
                          <a:ext uri="{FF2B5EF4-FFF2-40B4-BE49-F238E27FC236}">
                            <a16:creationId xmlns:a16="http://schemas.microsoft.com/office/drawing/2014/main" id="{00000000-0008-0000-0000-0000F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74B5C3" id="Text Box 3368" o:spid="_x0000_s1026" type="#_x0000_t202" style="position:absolute;margin-left:0;margin-top:0;width:6pt;height:2.2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80480" behindDoc="0" locked="0" layoutInCell="1" allowOverlap="1" wp14:anchorId="5147D7B0" wp14:editId="1A0D7051">
                      <wp:simplePos x="0" y="0"/>
                      <wp:positionH relativeFrom="column">
                        <wp:posOffset>0</wp:posOffset>
                      </wp:positionH>
                      <wp:positionV relativeFrom="paragraph">
                        <wp:posOffset>0</wp:posOffset>
                      </wp:positionV>
                      <wp:extent cx="76200" cy="28575"/>
                      <wp:effectExtent l="19050" t="19050" r="19050" b="28575"/>
                      <wp:wrapNone/>
                      <wp:docPr id="509" name="Text Box 3367">
                        <a:extLst xmlns:a="http://schemas.openxmlformats.org/drawingml/2006/main">
                          <a:ext uri="{FF2B5EF4-FFF2-40B4-BE49-F238E27FC236}">
                            <a16:creationId xmlns:a16="http://schemas.microsoft.com/office/drawing/2014/main" id="{00000000-0008-0000-0000-0000FD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B8E20" id="Text Box 3367" o:spid="_x0000_s1026" type="#_x0000_t202" style="position:absolute;margin-left:0;margin-top:0;width:6pt;height:2.25pt;z-index:2521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81504" behindDoc="0" locked="0" layoutInCell="1" allowOverlap="1" wp14:anchorId="4C2A6808" wp14:editId="208187F5">
                      <wp:simplePos x="0" y="0"/>
                      <wp:positionH relativeFrom="column">
                        <wp:posOffset>0</wp:posOffset>
                      </wp:positionH>
                      <wp:positionV relativeFrom="paragraph">
                        <wp:posOffset>0</wp:posOffset>
                      </wp:positionV>
                      <wp:extent cx="76200" cy="28575"/>
                      <wp:effectExtent l="19050" t="19050" r="19050" b="28575"/>
                      <wp:wrapNone/>
                      <wp:docPr id="510" name="Text Box 3366">
                        <a:extLst xmlns:a="http://schemas.openxmlformats.org/drawingml/2006/main">
                          <a:ext uri="{FF2B5EF4-FFF2-40B4-BE49-F238E27FC236}">
                            <a16:creationId xmlns:a16="http://schemas.microsoft.com/office/drawing/2014/main" id="{00000000-0008-0000-0000-0000F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360574" id="Text Box 3366" o:spid="_x0000_s1026" type="#_x0000_t202" style="position:absolute;margin-left:0;margin-top:0;width:6pt;height:2.25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82528" behindDoc="0" locked="0" layoutInCell="1" allowOverlap="1" wp14:anchorId="11E5E6BB" wp14:editId="22E1A1D5">
                      <wp:simplePos x="0" y="0"/>
                      <wp:positionH relativeFrom="column">
                        <wp:posOffset>0</wp:posOffset>
                      </wp:positionH>
                      <wp:positionV relativeFrom="paragraph">
                        <wp:posOffset>0</wp:posOffset>
                      </wp:positionV>
                      <wp:extent cx="76200" cy="28575"/>
                      <wp:effectExtent l="19050" t="19050" r="19050" b="28575"/>
                      <wp:wrapNone/>
                      <wp:docPr id="511" name="Text Box 3365">
                        <a:extLst xmlns:a="http://schemas.openxmlformats.org/drawingml/2006/main">
                          <a:ext uri="{FF2B5EF4-FFF2-40B4-BE49-F238E27FC236}">
                            <a16:creationId xmlns:a16="http://schemas.microsoft.com/office/drawing/2014/main" id="{00000000-0008-0000-0000-0000FF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7AC499" id="Text Box 3365" o:spid="_x0000_s1026" type="#_x0000_t202" style="position:absolute;margin-left:0;margin-top:0;width:6pt;height:2.25pt;z-index:2521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83552" behindDoc="0" locked="0" layoutInCell="1" allowOverlap="1" wp14:anchorId="3BD15605" wp14:editId="5F6BD658">
                      <wp:simplePos x="0" y="0"/>
                      <wp:positionH relativeFrom="column">
                        <wp:posOffset>0</wp:posOffset>
                      </wp:positionH>
                      <wp:positionV relativeFrom="paragraph">
                        <wp:posOffset>0</wp:posOffset>
                      </wp:positionV>
                      <wp:extent cx="76200" cy="28575"/>
                      <wp:effectExtent l="19050" t="19050" r="19050" b="28575"/>
                      <wp:wrapNone/>
                      <wp:docPr id="512" name="Text Box 3364">
                        <a:extLst xmlns:a="http://schemas.openxmlformats.org/drawingml/2006/main">
                          <a:ext uri="{FF2B5EF4-FFF2-40B4-BE49-F238E27FC236}">
                            <a16:creationId xmlns:a16="http://schemas.microsoft.com/office/drawing/2014/main" id="{00000000-0008-0000-0000-00000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715263" id="Text Box 3364" o:spid="_x0000_s1026" type="#_x0000_t202" style="position:absolute;margin-left:0;margin-top:0;width:6pt;height:2.25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84576" behindDoc="0" locked="0" layoutInCell="1" allowOverlap="1" wp14:anchorId="68DDDF98" wp14:editId="5426D415">
                      <wp:simplePos x="0" y="0"/>
                      <wp:positionH relativeFrom="column">
                        <wp:posOffset>0</wp:posOffset>
                      </wp:positionH>
                      <wp:positionV relativeFrom="paragraph">
                        <wp:posOffset>0</wp:posOffset>
                      </wp:positionV>
                      <wp:extent cx="76200" cy="28575"/>
                      <wp:effectExtent l="19050" t="19050" r="19050" b="28575"/>
                      <wp:wrapNone/>
                      <wp:docPr id="513" name="Text Box 3363">
                        <a:extLst xmlns:a="http://schemas.openxmlformats.org/drawingml/2006/main">
                          <a:ext uri="{FF2B5EF4-FFF2-40B4-BE49-F238E27FC236}">
                            <a16:creationId xmlns:a16="http://schemas.microsoft.com/office/drawing/2014/main" id="{00000000-0008-0000-0000-00000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A25FDB" id="Text Box 3363" o:spid="_x0000_s1026" type="#_x0000_t202" style="position:absolute;margin-left:0;margin-top:0;width:6pt;height:2.25pt;z-index:2521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85600" behindDoc="0" locked="0" layoutInCell="1" allowOverlap="1" wp14:anchorId="22D7CBFF" wp14:editId="03ED2F6B">
                      <wp:simplePos x="0" y="0"/>
                      <wp:positionH relativeFrom="column">
                        <wp:posOffset>0</wp:posOffset>
                      </wp:positionH>
                      <wp:positionV relativeFrom="paragraph">
                        <wp:posOffset>0</wp:posOffset>
                      </wp:positionV>
                      <wp:extent cx="76200" cy="28575"/>
                      <wp:effectExtent l="19050" t="19050" r="19050" b="28575"/>
                      <wp:wrapNone/>
                      <wp:docPr id="514" name="Text Box 3362">
                        <a:extLst xmlns:a="http://schemas.openxmlformats.org/drawingml/2006/main">
                          <a:ext uri="{FF2B5EF4-FFF2-40B4-BE49-F238E27FC236}">
                            <a16:creationId xmlns:a16="http://schemas.microsoft.com/office/drawing/2014/main" id="{00000000-0008-0000-0000-00000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1920BC" id="Text Box 3362" o:spid="_x0000_s1026" type="#_x0000_t202" style="position:absolute;margin-left:0;margin-top:0;width:6pt;height:2.25pt;z-index:2521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86624" behindDoc="0" locked="0" layoutInCell="1" allowOverlap="1" wp14:anchorId="4BB9C031" wp14:editId="20585474">
                      <wp:simplePos x="0" y="0"/>
                      <wp:positionH relativeFrom="column">
                        <wp:posOffset>0</wp:posOffset>
                      </wp:positionH>
                      <wp:positionV relativeFrom="paragraph">
                        <wp:posOffset>0</wp:posOffset>
                      </wp:positionV>
                      <wp:extent cx="76200" cy="28575"/>
                      <wp:effectExtent l="19050" t="19050" r="19050" b="28575"/>
                      <wp:wrapNone/>
                      <wp:docPr id="515" name="Text Box 3361">
                        <a:extLst xmlns:a="http://schemas.openxmlformats.org/drawingml/2006/main">
                          <a:ext uri="{FF2B5EF4-FFF2-40B4-BE49-F238E27FC236}">
                            <a16:creationId xmlns:a16="http://schemas.microsoft.com/office/drawing/2014/main" id="{00000000-0008-0000-0000-00000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FE0CE0" id="Text Box 3361" o:spid="_x0000_s1026" type="#_x0000_t202" style="position:absolute;margin-left:0;margin-top:0;width:6pt;height:2.25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87648" behindDoc="0" locked="0" layoutInCell="1" allowOverlap="1" wp14:anchorId="300EE760" wp14:editId="6D98857A">
                      <wp:simplePos x="0" y="0"/>
                      <wp:positionH relativeFrom="column">
                        <wp:posOffset>0</wp:posOffset>
                      </wp:positionH>
                      <wp:positionV relativeFrom="paragraph">
                        <wp:posOffset>0</wp:posOffset>
                      </wp:positionV>
                      <wp:extent cx="76200" cy="28575"/>
                      <wp:effectExtent l="19050" t="19050" r="19050" b="28575"/>
                      <wp:wrapNone/>
                      <wp:docPr id="516" name="Text Box 3360">
                        <a:extLst xmlns:a="http://schemas.openxmlformats.org/drawingml/2006/main">
                          <a:ext uri="{FF2B5EF4-FFF2-40B4-BE49-F238E27FC236}">
                            <a16:creationId xmlns:a16="http://schemas.microsoft.com/office/drawing/2014/main" id="{00000000-0008-0000-0000-00000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16BAB" id="Text Box 3360" o:spid="_x0000_s1026" type="#_x0000_t202" style="position:absolute;margin-left:0;margin-top:0;width:6pt;height:2.25pt;z-index:2521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88672" behindDoc="0" locked="0" layoutInCell="1" allowOverlap="1" wp14:anchorId="46CF23F8" wp14:editId="1F35F9D7">
                      <wp:simplePos x="0" y="0"/>
                      <wp:positionH relativeFrom="column">
                        <wp:posOffset>0</wp:posOffset>
                      </wp:positionH>
                      <wp:positionV relativeFrom="paragraph">
                        <wp:posOffset>0</wp:posOffset>
                      </wp:positionV>
                      <wp:extent cx="76200" cy="28575"/>
                      <wp:effectExtent l="19050" t="19050" r="19050" b="28575"/>
                      <wp:wrapNone/>
                      <wp:docPr id="517" name="Text Box 3359">
                        <a:extLst xmlns:a="http://schemas.openxmlformats.org/drawingml/2006/main">
                          <a:ext uri="{FF2B5EF4-FFF2-40B4-BE49-F238E27FC236}">
                            <a16:creationId xmlns:a16="http://schemas.microsoft.com/office/drawing/2014/main" id="{00000000-0008-0000-0000-00000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50BFD1" id="Text Box 3359" o:spid="_x0000_s1026" type="#_x0000_t202" style="position:absolute;margin-left:0;margin-top:0;width:6pt;height:2.2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89696" behindDoc="0" locked="0" layoutInCell="1" allowOverlap="1" wp14:anchorId="13A3AF9F" wp14:editId="02210689">
                      <wp:simplePos x="0" y="0"/>
                      <wp:positionH relativeFrom="column">
                        <wp:posOffset>0</wp:posOffset>
                      </wp:positionH>
                      <wp:positionV relativeFrom="paragraph">
                        <wp:posOffset>0</wp:posOffset>
                      </wp:positionV>
                      <wp:extent cx="76200" cy="28575"/>
                      <wp:effectExtent l="19050" t="19050" r="19050" b="28575"/>
                      <wp:wrapNone/>
                      <wp:docPr id="518" name="Text Box 3358">
                        <a:extLst xmlns:a="http://schemas.openxmlformats.org/drawingml/2006/main">
                          <a:ext uri="{FF2B5EF4-FFF2-40B4-BE49-F238E27FC236}">
                            <a16:creationId xmlns:a16="http://schemas.microsoft.com/office/drawing/2014/main" id="{00000000-0008-0000-0000-00000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AEE477" id="Text Box 3358" o:spid="_x0000_s1026" type="#_x0000_t202" style="position:absolute;margin-left:0;margin-top:0;width:6pt;height:2.25pt;z-index:2521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90720" behindDoc="0" locked="0" layoutInCell="1" allowOverlap="1" wp14:anchorId="09952807" wp14:editId="20C4D065">
                      <wp:simplePos x="0" y="0"/>
                      <wp:positionH relativeFrom="column">
                        <wp:posOffset>0</wp:posOffset>
                      </wp:positionH>
                      <wp:positionV relativeFrom="paragraph">
                        <wp:posOffset>0</wp:posOffset>
                      </wp:positionV>
                      <wp:extent cx="76200" cy="28575"/>
                      <wp:effectExtent l="19050" t="19050" r="19050" b="28575"/>
                      <wp:wrapNone/>
                      <wp:docPr id="519" name="Text Box 3357">
                        <a:extLst xmlns:a="http://schemas.openxmlformats.org/drawingml/2006/main">
                          <a:ext uri="{FF2B5EF4-FFF2-40B4-BE49-F238E27FC236}">
                            <a16:creationId xmlns:a16="http://schemas.microsoft.com/office/drawing/2014/main" id="{00000000-0008-0000-0000-00000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9C842A" id="Text Box 3357" o:spid="_x0000_s1026" type="#_x0000_t202" style="position:absolute;margin-left:0;margin-top:0;width:6pt;height:2.2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91744" behindDoc="0" locked="0" layoutInCell="1" allowOverlap="1" wp14:anchorId="3A2D5009" wp14:editId="47DFD227">
                      <wp:simplePos x="0" y="0"/>
                      <wp:positionH relativeFrom="column">
                        <wp:posOffset>0</wp:posOffset>
                      </wp:positionH>
                      <wp:positionV relativeFrom="paragraph">
                        <wp:posOffset>0</wp:posOffset>
                      </wp:positionV>
                      <wp:extent cx="76200" cy="28575"/>
                      <wp:effectExtent l="19050" t="19050" r="19050" b="28575"/>
                      <wp:wrapNone/>
                      <wp:docPr id="520" name="Text Box 3356">
                        <a:extLst xmlns:a="http://schemas.openxmlformats.org/drawingml/2006/main">
                          <a:ext uri="{FF2B5EF4-FFF2-40B4-BE49-F238E27FC236}">
                            <a16:creationId xmlns:a16="http://schemas.microsoft.com/office/drawing/2014/main" id="{00000000-0008-0000-0000-00000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421F9C" id="Text Box 3356" o:spid="_x0000_s1026" type="#_x0000_t202" style="position:absolute;margin-left:0;margin-top:0;width:6pt;height:2.25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92768" behindDoc="0" locked="0" layoutInCell="1" allowOverlap="1" wp14:anchorId="77644BA6" wp14:editId="0AEBC794">
                      <wp:simplePos x="0" y="0"/>
                      <wp:positionH relativeFrom="column">
                        <wp:posOffset>0</wp:posOffset>
                      </wp:positionH>
                      <wp:positionV relativeFrom="paragraph">
                        <wp:posOffset>0</wp:posOffset>
                      </wp:positionV>
                      <wp:extent cx="76200" cy="28575"/>
                      <wp:effectExtent l="19050" t="19050" r="19050" b="28575"/>
                      <wp:wrapNone/>
                      <wp:docPr id="521" name="Text Box 3355">
                        <a:extLst xmlns:a="http://schemas.openxmlformats.org/drawingml/2006/main">
                          <a:ext uri="{FF2B5EF4-FFF2-40B4-BE49-F238E27FC236}">
                            <a16:creationId xmlns:a16="http://schemas.microsoft.com/office/drawing/2014/main" id="{00000000-0008-0000-0000-00000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9EE98A" id="Text Box 3355" o:spid="_x0000_s1026" type="#_x0000_t202" style="position:absolute;margin-left:0;margin-top:0;width:6pt;height:2.25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93792" behindDoc="0" locked="0" layoutInCell="1" allowOverlap="1" wp14:anchorId="5DB70C19" wp14:editId="2AB3D826">
                      <wp:simplePos x="0" y="0"/>
                      <wp:positionH relativeFrom="column">
                        <wp:posOffset>0</wp:posOffset>
                      </wp:positionH>
                      <wp:positionV relativeFrom="paragraph">
                        <wp:posOffset>0</wp:posOffset>
                      </wp:positionV>
                      <wp:extent cx="76200" cy="28575"/>
                      <wp:effectExtent l="19050" t="19050" r="19050" b="28575"/>
                      <wp:wrapNone/>
                      <wp:docPr id="522" name="Text Box 3354">
                        <a:extLst xmlns:a="http://schemas.openxmlformats.org/drawingml/2006/main">
                          <a:ext uri="{FF2B5EF4-FFF2-40B4-BE49-F238E27FC236}">
                            <a16:creationId xmlns:a16="http://schemas.microsoft.com/office/drawing/2014/main" id="{00000000-0008-0000-0000-00000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89668E" id="Text Box 3354" o:spid="_x0000_s1026" type="#_x0000_t202" style="position:absolute;margin-left:0;margin-top:0;width:6pt;height:2.25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94816" behindDoc="0" locked="0" layoutInCell="1" allowOverlap="1" wp14:anchorId="52581165" wp14:editId="4663F5CF">
                      <wp:simplePos x="0" y="0"/>
                      <wp:positionH relativeFrom="column">
                        <wp:posOffset>0</wp:posOffset>
                      </wp:positionH>
                      <wp:positionV relativeFrom="paragraph">
                        <wp:posOffset>0</wp:posOffset>
                      </wp:positionV>
                      <wp:extent cx="76200" cy="28575"/>
                      <wp:effectExtent l="19050" t="19050" r="19050" b="28575"/>
                      <wp:wrapNone/>
                      <wp:docPr id="523" name="Text Box 3353">
                        <a:extLst xmlns:a="http://schemas.openxmlformats.org/drawingml/2006/main">
                          <a:ext uri="{FF2B5EF4-FFF2-40B4-BE49-F238E27FC236}">
                            <a16:creationId xmlns:a16="http://schemas.microsoft.com/office/drawing/2014/main" id="{00000000-0008-0000-0000-00000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5A7AC3" id="Text Box 3353" o:spid="_x0000_s1026" type="#_x0000_t202" style="position:absolute;margin-left:0;margin-top:0;width:6pt;height:2.25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95840" behindDoc="0" locked="0" layoutInCell="1" allowOverlap="1" wp14:anchorId="17A02244" wp14:editId="2E2E2300">
                      <wp:simplePos x="0" y="0"/>
                      <wp:positionH relativeFrom="column">
                        <wp:posOffset>0</wp:posOffset>
                      </wp:positionH>
                      <wp:positionV relativeFrom="paragraph">
                        <wp:posOffset>0</wp:posOffset>
                      </wp:positionV>
                      <wp:extent cx="76200" cy="28575"/>
                      <wp:effectExtent l="19050" t="19050" r="19050" b="28575"/>
                      <wp:wrapNone/>
                      <wp:docPr id="524" name="Text Box 3352">
                        <a:extLst xmlns:a="http://schemas.openxmlformats.org/drawingml/2006/main">
                          <a:ext uri="{FF2B5EF4-FFF2-40B4-BE49-F238E27FC236}">
                            <a16:creationId xmlns:a16="http://schemas.microsoft.com/office/drawing/2014/main" id="{00000000-0008-0000-0000-00000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08E7D0" id="Text Box 3352" o:spid="_x0000_s1026" type="#_x0000_t202" style="position:absolute;margin-left:0;margin-top:0;width:6pt;height:2.25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96864" behindDoc="0" locked="0" layoutInCell="1" allowOverlap="1" wp14:anchorId="754F449F" wp14:editId="2C76B57B">
                      <wp:simplePos x="0" y="0"/>
                      <wp:positionH relativeFrom="column">
                        <wp:posOffset>0</wp:posOffset>
                      </wp:positionH>
                      <wp:positionV relativeFrom="paragraph">
                        <wp:posOffset>0</wp:posOffset>
                      </wp:positionV>
                      <wp:extent cx="76200" cy="28575"/>
                      <wp:effectExtent l="19050" t="19050" r="19050" b="28575"/>
                      <wp:wrapNone/>
                      <wp:docPr id="525" name="Text Box 3351">
                        <a:extLst xmlns:a="http://schemas.openxmlformats.org/drawingml/2006/main">
                          <a:ext uri="{FF2B5EF4-FFF2-40B4-BE49-F238E27FC236}">
                            <a16:creationId xmlns:a16="http://schemas.microsoft.com/office/drawing/2014/main" id="{00000000-0008-0000-0000-00000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FE0C6A" id="Text Box 3351" o:spid="_x0000_s1026" type="#_x0000_t202" style="position:absolute;margin-left:0;margin-top:0;width:6pt;height:2.25pt;z-index:2521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97888" behindDoc="0" locked="0" layoutInCell="1" allowOverlap="1" wp14:anchorId="7D087142" wp14:editId="3406A0B5">
                      <wp:simplePos x="0" y="0"/>
                      <wp:positionH relativeFrom="column">
                        <wp:posOffset>0</wp:posOffset>
                      </wp:positionH>
                      <wp:positionV relativeFrom="paragraph">
                        <wp:posOffset>0</wp:posOffset>
                      </wp:positionV>
                      <wp:extent cx="76200" cy="28575"/>
                      <wp:effectExtent l="19050" t="19050" r="19050" b="28575"/>
                      <wp:wrapNone/>
                      <wp:docPr id="526" name="Text Box 3350">
                        <a:extLst xmlns:a="http://schemas.openxmlformats.org/drawingml/2006/main">
                          <a:ext uri="{FF2B5EF4-FFF2-40B4-BE49-F238E27FC236}">
                            <a16:creationId xmlns:a16="http://schemas.microsoft.com/office/drawing/2014/main" id="{00000000-0008-0000-0000-00000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F392EF" id="Text Box 3350" o:spid="_x0000_s1026" type="#_x0000_t202" style="position:absolute;margin-left:0;margin-top:0;width:6pt;height:2.25pt;z-index:2521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198912" behindDoc="0" locked="0" layoutInCell="1" allowOverlap="1" wp14:anchorId="47EDE797" wp14:editId="6F3C8D21">
                      <wp:simplePos x="0" y="0"/>
                      <wp:positionH relativeFrom="column">
                        <wp:posOffset>0</wp:posOffset>
                      </wp:positionH>
                      <wp:positionV relativeFrom="paragraph">
                        <wp:posOffset>0</wp:posOffset>
                      </wp:positionV>
                      <wp:extent cx="76200" cy="28575"/>
                      <wp:effectExtent l="19050" t="19050" r="19050" b="28575"/>
                      <wp:wrapNone/>
                      <wp:docPr id="527" name="Text Box 3349">
                        <a:extLst xmlns:a="http://schemas.openxmlformats.org/drawingml/2006/main">
                          <a:ext uri="{FF2B5EF4-FFF2-40B4-BE49-F238E27FC236}">
                            <a16:creationId xmlns:a16="http://schemas.microsoft.com/office/drawing/2014/main" id="{00000000-0008-0000-0000-00000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147FB" id="Text Box 3349" o:spid="_x0000_s1026" type="#_x0000_t202" style="position:absolute;margin-left:0;margin-top:0;width:6pt;height:2.25pt;z-index:2521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06080" behindDoc="0" locked="0" layoutInCell="1" allowOverlap="1" wp14:anchorId="0CDA5404" wp14:editId="364FB3BF">
                      <wp:simplePos x="0" y="0"/>
                      <wp:positionH relativeFrom="column">
                        <wp:posOffset>0</wp:posOffset>
                      </wp:positionH>
                      <wp:positionV relativeFrom="paragraph">
                        <wp:posOffset>0</wp:posOffset>
                      </wp:positionV>
                      <wp:extent cx="76200" cy="28575"/>
                      <wp:effectExtent l="19050" t="19050" r="19050" b="28575"/>
                      <wp:wrapNone/>
                      <wp:docPr id="534" name="Text Box 3348">
                        <a:extLst xmlns:a="http://schemas.openxmlformats.org/drawingml/2006/main">
                          <a:ext uri="{FF2B5EF4-FFF2-40B4-BE49-F238E27FC236}">
                            <a16:creationId xmlns:a16="http://schemas.microsoft.com/office/drawing/2014/main" id="{00000000-0008-0000-0000-00001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92312E" id="Text Box 3348" o:spid="_x0000_s1026" type="#_x0000_t202" style="position:absolute;margin-left:0;margin-top:0;width:6pt;height:2.25pt;z-index:2522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07104" behindDoc="0" locked="0" layoutInCell="1" allowOverlap="1" wp14:anchorId="2ED5CDDC" wp14:editId="438A38CB">
                      <wp:simplePos x="0" y="0"/>
                      <wp:positionH relativeFrom="column">
                        <wp:posOffset>0</wp:posOffset>
                      </wp:positionH>
                      <wp:positionV relativeFrom="paragraph">
                        <wp:posOffset>0</wp:posOffset>
                      </wp:positionV>
                      <wp:extent cx="76200" cy="28575"/>
                      <wp:effectExtent l="19050" t="19050" r="19050" b="28575"/>
                      <wp:wrapNone/>
                      <wp:docPr id="535" name="Text Box 3347">
                        <a:extLst xmlns:a="http://schemas.openxmlformats.org/drawingml/2006/main">
                          <a:ext uri="{FF2B5EF4-FFF2-40B4-BE49-F238E27FC236}">
                            <a16:creationId xmlns:a16="http://schemas.microsoft.com/office/drawing/2014/main" id="{00000000-0008-0000-0000-00001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D4246F" id="Text Box 3347" o:spid="_x0000_s1026" type="#_x0000_t202" style="position:absolute;margin-left:0;margin-top:0;width:6pt;height:2.25pt;z-index:2522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08128" behindDoc="0" locked="0" layoutInCell="1" allowOverlap="1" wp14:anchorId="5B47316F" wp14:editId="25093ACD">
                      <wp:simplePos x="0" y="0"/>
                      <wp:positionH relativeFrom="column">
                        <wp:posOffset>0</wp:posOffset>
                      </wp:positionH>
                      <wp:positionV relativeFrom="paragraph">
                        <wp:posOffset>0</wp:posOffset>
                      </wp:positionV>
                      <wp:extent cx="76200" cy="28575"/>
                      <wp:effectExtent l="19050" t="19050" r="19050" b="28575"/>
                      <wp:wrapNone/>
                      <wp:docPr id="536" name="Text Box 3346">
                        <a:extLst xmlns:a="http://schemas.openxmlformats.org/drawingml/2006/main">
                          <a:ext uri="{FF2B5EF4-FFF2-40B4-BE49-F238E27FC236}">
                            <a16:creationId xmlns:a16="http://schemas.microsoft.com/office/drawing/2014/main" id="{00000000-0008-0000-0000-00001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3073C8" id="Text Box 3346" o:spid="_x0000_s1026" type="#_x0000_t202" style="position:absolute;margin-left:0;margin-top:0;width:6pt;height:2.25pt;z-index:2522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09152" behindDoc="0" locked="0" layoutInCell="1" allowOverlap="1" wp14:anchorId="55405839" wp14:editId="07314B05">
                      <wp:simplePos x="0" y="0"/>
                      <wp:positionH relativeFrom="column">
                        <wp:posOffset>0</wp:posOffset>
                      </wp:positionH>
                      <wp:positionV relativeFrom="paragraph">
                        <wp:posOffset>0</wp:posOffset>
                      </wp:positionV>
                      <wp:extent cx="76200" cy="28575"/>
                      <wp:effectExtent l="19050" t="19050" r="19050" b="28575"/>
                      <wp:wrapNone/>
                      <wp:docPr id="537" name="Text Box 3345">
                        <a:extLst xmlns:a="http://schemas.openxmlformats.org/drawingml/2006/main">
                          <a:ext uri="{FF2B5EF4-FFF2-40B4-BE49-F238E27FC236}">
                            <a16:creationId xmlns:a16="http://schemas.microsoft.com/office/drawing/2014/main" id="{00000000-0008-0000-0000-00001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E24F8D" id="Text Box 3345" o:spid="_x0000_s1026" type="#_x0000_t202" style="position:absolute;margin-left:0;margin-top:0;width:6pt;height:2.25pt;z-index:2522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10176" behindDoc="0" locked="0" layoutInCell="1" allowOverlap="1" wp14:anchorId="208567F0" wp14:editId="590B7B1E">
                      <wp:simplePos x="0" y="0"/>
                      <wp:positionH relativeFrom="column">
                        <wp:posOffset>0</wp:posOffset>
                      </wp:positionH>
                      <wp:positionV relativeFrom="paragraph">
                        <wp:posOffset>0</wp:posOffset>
                      </wp:positionV>
                      <wp:extent cx="76200" cy="28575"/>
                      <wp:effectExtent l="19050" t="19050" r="19050" b="28575"/>
                      <wp:wrapNone/>
                      <wp:docPr id="538" name="Text Box 3344">
                        <a:extLst xmlns:a="http://schemas.openxmlformats.org/drawingml/2006/main">
                          <a:ext uri="{FF2B5EF4-FFF2-40B4-BE49-F238E27FC236}">
                            <a16:creationId xmlns:a16="http://schemas.microsoft.com/office/drawing/2014/main" id="{00000000-0008-0000-0000-00001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3CCAC8" id="Text Box 3344" o:spid="_x0000_s1026" type="#_x0000_t202" style="position:absolute;margin-left:0;margin-top:0;width:6pt;height:2.25pt;z-index:2522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11200" behindDoc="0" locked="0" layoutInCell="1" allowOverlap="1" wp14:anchorId="38F124E0" wp14:editId="683C810A">
                      <wp:simplePos x="0" y="0"/>
                      <wp:positionH relativeFrom="column">
                        <wp:posOffset>0</wp:posOffset>
                      </wp:positionH>
                      <wp:positionV relativeFrom="paragraph">
                        <wp:posOffset>0</wp:posOffset>
                      </wp:positionV>
                      <wp:extent cx="76200" cy="28575"/>
                      <wp:effectExtent l="19050" t="19050" r="19050" b="28575"/>
                      <wp:wrapNone/>
                      <wp:docPr id="539" name="Text Box 3343">
                        <a:extLst xmlns:a="http://schemas.openxmlformats.org/drawingml/2006/main">
                          <a:ext uri="{FF2B5EF4-FFF2-40B4-BE49-F238E27FC236}">
                            <a16:creationId xmlns:a16="http://schemas.microsoft.com/office/drawing/2014/main" id="{00000000-0008-0000-0000-00001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5CF61F" id="Text Box 3343" o:spid="_x0000_s1026" type="#_x0000_t202" style="position:absolute;margin-left:0;margin-top:0;width:6pt;height:2.25pt;z-index:25221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12224" behindDoc="0" locked="0" layoutInCell="1" allowOverlap="1" wp14:anchorId="1620722E" wp14:editId="71BEC30F">
                      <wp:simplePos x="0" y="0"/>
                      <wp:positionH relativeFrom="column">
                        <wp:posOffset>0</wp:posOffset>
                      </wp:positionH>
                      <wp:positionV relativeFrom="paragraph">
                        <wp:posOffset>0</wp:posOffset>
                      </wp:positionV>
                      <wp:extent cx="76200" cy="28575"/>
                      <wp:effectExtent l="19050" t="19050" r="19050" b="28575"/>
                      <wp:wrapNone/>
                      <wp:docPr id="540" name="Text Box 3342">
                        <a:extLst xmlns:a="http://schemas.openxmlformats.org/drawingml/2006/main">
                          <a:ext uri="{FF2B5EF4-FFF2-40B4-BE49-F238E27FC236}">
                            <a16:creationId xmlns:a16="http://schemas.microsoft.com/office/drawing/2014/main" id="{00000000-0008-0000-0000-00001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7D7F54" id="Text Box 3342" o:spid="_x0000_s1026" type="#_x0000_t202" style="position:absolute;margin-left:0;margin-top:0;width:6pt;height:2.25pt;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13248" behindDoc="0" locked="0" layoutInCell="1" allowOverlap="1" wp14:anchorId="75C90927" wp14:editId="65FC03CA">
                      <wp:simplePos x="0" y="0"/>
                      <wp:positionH relativeFrom="column">
                        <wp:posOffset>0</wp:posOffset>
                      </wp:positionH>
                      <wp:positionV relativeFrom="paragraph">
                        <wp:posOffset>0</wp:posOffset>
                      </wp:positionV>
                      <wp:extent cx="76200" cy="28575"/>
                      <wp:effectExtent l="19050" t="19050" r="19050" b="28575"/>
                      <wp:wrapNone/>
                      <wp:docPr id="541" name="Text Box 3341">
                        <a:extLst xmlns:a="http://schemas.openxmlformats.org/drawingml/2006/main">
                          <a:ext uri="{FF2B5EF4-FFF2-40B4-BE49-F238E27FC236}">
                            <a16:creationId xmlns:a16="http://schemas.microsoft.com/office/drawing/2014/main" id="{00000000-0008-0000-0000-00001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72971F" id="Text Box 3341" o:spid="_x0000_s1026" type="#_x0000_t202" style="position:absolute;margin-left:0;margin-top:0;width:6pt;height:2.25pt;z-index:2522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14272" behindDoc="0" locked="0" layoutInCell="1" allowOverlap="1" wp14:anchorId="3C711115" wp14:editId="2ADEAB74">
                      <wp:simplePos x="0" y="0"/>
                      <wp:positionH relativeFrom="column">
                        <wp:posOffset>0</wp:posOffset>
                      </wp:positionH>
                      <wp:positionV relativeFrom="paragraph">
                        <wp:posOffset>0</wp:posOffset>
                      </wp:positionV>
                      <wp:extent cx="76200" cy="28575"/>
                      <wp:effectExtent l="19050" t="19050" r="19050" b="28575"/>
                      <wp:wrapNone/>
                      <wp:docPr id="542" name="Text Box 3340">
                        <a:extLst xmlns:a="http://schemas.openxmlformats.org/drawingml/2006/main">
                          <a:ext uri="{FF2B5EF4-FFF2-40B4-BE49-F238E27FC236}">
                            <a16:creationId xmlns:a16="http://schemas.microsoft.com/office/drawing/2014/main" id="{00000000-0008-0000-0000-00001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AB207" id="Text Box 3340" o:spid="_x0000_s1026" type="#_x0000_t202" style="position:absolute;margin-left:0;margin-top:0;width:6pt;height:2.25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15296" behindDoc="0" locked="0" layoutInCell="1" allowOverlap="1" wp14:anchorId="58A92C77" wp14:editId="449B4CAB">
                      <wp:simplePos x="0" y="0"/>
                      <wp:positionH relativeFrom="column">
                        <wp:posOffset>0</wp:posOffset>
                      </wp:positionH>
                      <wp:positionV relativeFrom="paragraph">
                        <wp:posOffset>0</wp:posOffset>
                      </wp:positionV>
                      <wp:extent cx="76200" cy="28575"/>
                      <wp:effectExtent l="19050" t="19050" r="19050" b="28575"/>
                      <wp:wrapNone/>
                      <wp:docPr id="543" name="Text Box 3339">
                        <a:extLst xmlns:a="http://schemas.openxmlformats.org/drawingml/2006/main">
                          <a:ext uri="{FF2B5EF4-FFF2-40B4-BE49-F238E27FC236}">
                            <a16:creationId xmlns:a16="http://schemas.microsoft.com/office/drawing/2014/main" id="{00000000-0008-0000-0000-00001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FD9F4B" id="Text Box 3339" o:spid="_x0000_s1026" type="#_x0000_t202" style="position:absolute;margin-left:0;margin-top:0;width:6pt;height:2.25pt;z-index:2522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16320" behindDoc="0" locked="0" layoutInCell="1" allowOverlap="1" wp14:anchorId="6D1BC943" wp14:editId="1D00A17F">
                      <wp:simplePos x="0" y="0"/>
                      <wp:positionH relativeFrom="column">
                        <wp:posOffset>0</wp:posOffset>
                      </wp:positionH>
                      <wp:positionV relativeFrom="paragraph">
                        <wp:posOffset>0</wp:posOffset>
                      </wp:positionV>
                      <wp:extent cx="76200" cy="28575"/>
                      <wp:effectExtent l="19050" t="19050" r="19050" b="28575"/>
                      <wp:wrapNone/>
                      <wp:docPr id="544" name="Text Box 3338">
                        <a:extLst xmlns:a="http://schemas.openxmlformats.org/drawingml/2006/main">
                          <a:ext uri="{FF2B5EF4-FFF2-40B4-BE49-F238E27FC236}">
                            <a16:creationId xmlns:a16="http://schemas.microsoft.com/office/drawing/2014/main" id="{00000000-0008-0000-0000-00002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943F98" id="Text Box 3338" o:spid="_x0000_s1026" type="#_x0000_t202" style="position:absolute;margin-left:0;margin-top:0;width:6pt;height:2.25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17344" behindDoc="0" locked="0" layoutInCell="1" allowOverlap="1" wp14:anchorId="5E050F17" wp14:editId="416DCB52">
                      <wp:simplePos x="0" y="0"/>
                      <wp:positionH relativeFrom="column">
                        <wp:posOffset>0</wp:posOffset>
                      </wp:positionH>
                      <wp:positionV relativeFrom="paragraph">
                        <wp:posOffset>0</wp:posOffset>
                      </wp:positionV>
                      <wp:extent cx="76200" cy="28575"/>
                      <wp:effectExtent l="19050" t="19050" r="19050" b="28575"/>
                      <wp:wrapNone/>
                      <wp:docPr id="545" name="Text Box 3337">
                        <a:extLst xmlns:a="http://schemas.openxmlformats.org/drawingml/2006/main">
                          <a:ext uri="{FF2B5EF4-FFF2-40B4-BE49-F238E27FC236}">
                            <a16:creationId xmlns:a16="http://schemas.microsoft.com/office/drawing/2014/main" id="{00000000-0008-0000-0000-00002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3AEB3F" id="Text Box 3337" o:spid="_x0000_s1026" type="#_x0000_t202" style="position:absolute;margin-left:0;margin-top:0;width:6pt;height:2.25pt;z-index:2522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18368" behindDoc="0" locked="0" layoutInCell="1" allowOverlap="1" wp14:anchorId="0320DA06" wp14:editId="3932E5E8">
                      <wp:simplePos x="0" y="0"/>
                      <wp:positionH relativeFrom="column">
                        <wp:posOffset>0</wp:posOffset>
                      </wp:positionH>
                      <wp:positionV relativeFrom="paragraph">
                        <wp:posOffset>0</wp:posOffset>
                      </wp:positionV>
                      <wp:extent cx="76200" cy="28575"/>
                      <wp:effectExtent l="19050" t="19050" r="19050" b="28575"/>
                      <wp:wrapNone/>
                      <wp:docPr id="546" name="Text Box 3336">
                        <a:extLst xmlns:a="http://schemas.openxmlformats.org/drawingml/2006/main">
                          <a:ext uri="{FF2B5EF4-FFF2-40B4-BE49-F238E27FC236}">
                            <a16:creationId xmlns:a16="http://schemas.microsoft.com/office/drawing/2014/main" id="{00000000-0008-0000-0000-00002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DFC3D8" id="Text Box 3336" o:spid="_x0000_s1026" type="#_x0000_t202" style="position:absolute;margin-left:0;margin-top:0;width:6pt;height:2.25pt;z-index:2522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19392" behindDoc="0" locked="0" layoutInCell="1" allowOverlap="1" wp14:anchorId="1E58C48A" wp14:editId="2A81484F">
                      <wp:simplePos x="0" y="0"/>
                      <wp:positionH relativeFrom="column">
                        <wp:posOffset>0</wp:posOffset>
                      </wp:positionH>
                      <wp:positionV relativeFrom="paragraph">
                        <wp:posOffset>0</wp:posOffset>
                      </wp:positionV>
                      <wp:extent cx="76200" cy="28575"/>
                      <wp:effectExtent l="19050" t="19050" r="19050" b="28575"/>
                      <wp:wrapNone/>
                      <wp:docPr id="547" name="Text Box 3335">
                        <a:extLst xmlns:a="http://schemas.openxmlformats.org/drawingml/2006/main">
                          <a:ext uri="{FF2B5EF4-FFF2-40B4-BE49-F238E27FC236}">
                            <a16:creationId xmlns:a16="http://schemas.microsoft.com/office/drawing/2014/main" id="{00000000-0008-0000-0000-00002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F50879" id="Text Box 3335" o:spid="_x0000_s1026" type="#_x0000_t202" style="position:absolute;margin-left:0;margin-top:0;width:6pt;height:2.25pt;z-index:2522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20416" behindDoc="0" locked="0" layoutInCell="1" allowOverlap="1" wp14:anchorId="4E78A9FE" wp14:editId="3CF97F86">
                      <wp:simplePos x="0" y="0"/>
                      <wp:positionH relativeFrom="column">
                        <wp:posOffset>0</wp:posOffset>
                      </wp:positionH>
                      <wp:positionV relativeFrom="paragraph">
                        <wp:posOffset>0</wp:posOffset>
                      </wp:positionV>
                      <wp:extent cx="76200" cy="28575"/>
                      <wp:effectExtent l="19050" t="19050" r="19050" b="28575"/>
                      <wp:wrapNone/>
                      <wp:docPr id="548" name="Text Box 3334">
                        <a:extLst xmlns:a="http://schemas.openxmlformats.org/drawingml/2006/main">
                          <a:ext uri="{FF2B5EF4-FFF2-40B4-BE49-F238E27FC236}">
                            <a16:creationId xmlns:a16="http://schemas.microsoft.com/office/drawing/2014/main" id="{00000000-0008-0000-0000-00002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3E436D" id="Text Box 3334" o:spid="_x0000_s1026" type="#_x0000_t202" style="position:absolute;margin-left:0;margin-top:0;width:6pt;height:2.25pt;z-index:2522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21440" behindDoc="0" locked="0" layoutInCell="1" allowOverlap="1" wp14:anchorId="061E472D" wp14:editId="58D098EA">
                      <wp:simplePos x="0" y="0"/>
                      <wp:positionH relativeFrom="column">
                        <wp:posOffset>0</wp:posOffset>
                      </wp:positionH>
                      <wp:positionV relativeFrom="paragraph">
                        <wp:posOffset>0</wp:posOffset>
                      </wp:positionV>
                      <wp:extent cx="76200" cy="28575"/>
                      <wp:effectExtent l="19050" t="19050" r="19050" b="28575"/>
                      <wp:wrapNone/>
                      <wp:docPr id="549" name="Text Box 3333">
                        <a:extLst xmlns:a="http://schemas.openxmlformats.org/drawingml/2006/main">
                          <a:ext uri="{FF2B5EF4-FFF2-40B4-BE49-F238E27FC236}">
                            <a16:creationId xmlns:a16="http://schemas.microsoft.com/office/drawing/2014/main" id="{00000000-0008-0000-0000-00002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F3694" id="Text Box 3333" o:spid="_x0000_s1026" type="#_x0000_t202" style="position:absolute;margin-left:0;margin-top:0;width:6pt;height:2.25pt;z-index:2522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22464" behindDoc="0" locked="0" layoutInCell="1" allowOverlap="1" wp14:anchorId="529D2AEA" wp14:editId="581E5C2F">
                      <wp:simplePos x="0" y="0"/>
                      <wp:positionH relativeFrom="column">
                        <wp:posOffset>0</wp:posOffset>
                      </wp:positionH>
                      <wp:positionV relativeFrom="paragraph">
                        <wp:posOffset>0</wp:posOffset>
                      </wp:positionV>
                      <wp:extent cx="76200" cy="28575"/>
                      <wp:effectExtent l="19050" t="19050" r="19050" b="28575"/>
                      <wp:wrapNone/>
                      <wp:docPr id="550" name="Text Box 3332">
                        <a:extLst xmlns:a="http://schemas.openxmlformats.org/drawingml/2006/main">
                          <a:ext uri="{FF2B5EF4-FFF2-40B4-BE49-F238E27FC236}">
                            <a16:creationId xmlns:a16="http://schemas.microsoft.com/office/drawing/2014/main" id="{00000000-0008-0000-0000-00002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C6BF22" id="Text Box 3332" o:spid="_x0000_s1026" type="#_x0000_t202" style="position:absolute;margin-left:0;margin-top:0;width:6pt;height:2.25pt;z-index:2522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23488" behindDoc="0" locked="0" layoutInCell="1" allowOverlap="1" wp14:anchorId="72843B3B" wp14:editId="77D9557F">
                      <wp:simplePos x="0" y="0"/>
                      <wp:positionH relativeFrom="column">
                        <wp:posOffset>0</wp:posOffset>
                      </wp:positionH>
                      <wp:positionV relativeFrom="paragraph">
                        <wp:posOffset>0</wp:posOffset>
                      </wp:positionV>
                      <wp:extent cx="76200" cy="28575"/>
                      <wp:effectExtent l="19050" t="19050" r="19050" b="28575"/>
                      <wp:wrapNone/>
                      <wp:docPr id="551" name="Text Box 3331">
                        <a:extLst xmlns:a="http://schemas.openxmlformats.org/drawingml/2006/main">
                          <a:ext uri="{FF2B5EF4-FFF2-40B4-BE49-F238E27FC236}">
                            <a16:creationId xmlns:a16="http://schemas.microsoft.com/office/drawing/2014/main" id="{00000000-0008-0000-0000-00002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EF9372" id="Text Box 3331" o:spid="_x0000_s1026" type="#_x0000_t202" style="position:absolute;margin-left:0;margin-top:0;width:6pt;height:2.25pt;z-index:25222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24512" behindDoc="0" locked="0" layoutInCell="1" allowOverlap="1" wp14:anchorId="55E139AC" wp14:editId="40DC7C1B">
                      <wp:simplePos x="0" y="0"/>
                      <wp:positionH relativeFrom="column">
                        <wp:posOffset>0</wp:posOffset>
                      </wp:positionH>
                      <wp:positionV relativeFrom="paragraph">
                        <wp:posOffset>0</wp:posOffset>
                      </wp:positionV>
                      <wp:extent cx="76200" cy="28575"/>
                      <wp:effectExtent l="19050" t="19050" r="19050" b="28575"/>
                      <wp:wrapNone/>
                      <wp:docPr id="552" name="Text Box 3330">
                        <a:extLst xmlns:a="http://schemas.openxmlformats.org/drawingml/2006/main">
                          <a:ext uri="{FF2B5EF4-FFF2-40B4-BE49-F238E27FC236}">
                            <a16:creationId xmlns:a16="http://schemas.microsoft.com/office/drawing/2014/main" id="{00000000-0008-0000-0000-00002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482ECF" id="Text Box 3330" o:spid="_x0000_s1026" type="#_x0000_t202" style="position:absolute;margin-left:0;margin-top:0;width:6pt;height:2.25pt;z-index:2522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25536" behindDoc="0" locked="0" layoutInCell="1" allowOverlap="1" wp14:anchorId="3C6E6369" wp14:editId="63A32B4D">
                      <wp:simplePos x="0" y="0"/>
                      <wp:positionH relativeFrom="column">
                        <wp:posOffset>0</wp:posOffset>
                      </wp:positionH>
                      <wp:positionV relativeFrom="paragraph">
                        <wp:posOffset>0</wp:posOffset>
                      </wp:positionV>
                      <wp:extent cx="76200" cy="28575"/>
                      <wp:effectExtent l="19050" t="19050" r="19050" b="28575"/>
                      <wp:wrapNone/>
                      <wp:docPr id="553" name="Text Box 3329">
                        <a:extLst xmlns:a="http://schemas.openxmlformats.org/drawingml/2006/main">
                          <a:ext uri="{FF2B5EF4-FFF2-40B4-BE49-F238E27FC236}">
                            <a16:creationId xmlns:a16="http://schemas.microsoft.com/office/drawing/2014/main" id="{00000000-0008-0000-0000-00002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78C9C" id="Text Box 3329" o:spid="_x0000_s1026" type="#_x0000_t202" style="position:absolute;margin-left:0;margin-top:0;width:6pt;height:2.25pt;z-index:2522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26560" behindDoc="0" locked="0" layoutInCell="1" allowOverlap="1" wp14:anchorId="71E88A82" wp14:editId="4C6238C4">
                      <wp:simplePos x="0" y="0"/>
                      <wp:positionH relativeFrom="column">
                        <wp:posOffset>0</wp:posOffset>
                      </wp:positionH>
                      <wp:positionV relativeFrom="paragraph">
                        <wp:posOffset>0</wp:posOffset>
                      </wp:positionV>
                      <wp:extent cx="76200" cy="28575"/>
                      <wp:effectExtent l="19050" t="19050" r="19050" b="28575"/>
                      <wp:wrapNone/>
                      <wp:docPr id="554" name="Text Box 3328">
                        <a:extLst xmlns:a="http://schemas.openxmlformats.org/drawingml/2006/main">
                          <a:ext uri="{FF2B5EF4-FFF2-40B4-BE49-F238E27FC236}">
                            <a16:creationId xmlns:a16="http://schemas.microsoft.com/office/drawing/2014/main" id="{00000000-0008-0000-0000-00002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8AAEC6" id="Text Box 3328" o:spid="_x0000_s1026" type="#_x0000_t202" style="position:absolute;margin-left:0;margin-top:0;width:6pt;height:2.25pt;z-index:2522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27584" behindDoc="0" locked="0" layoutInCell="1" allowOverlap="1" wp14:anchorId="0116957E" wp14:editId="49951DF6">
                      <wp:simplePos x="0" y="0"/>
                      <wp:positionH relativeFrom="column">
                        <wp:posOffset>0</wp:posOffset>
                      </wp:positionH>
                      <wp:positionV relativeFrom="paragraph">
                        <wp:posOffset>0</wp:posOffset>
                      </wp:positionV>
                      <wp:extent cx="76200" cy="28575"/>
                      <wp:effectExtent l="19050" t="19050" r="19050" b="28575"/>
                      <wp:wrapNone/>
                      <wp:docPr id="555" name="Text Box 3327">
                        <a:extLst xmlns:a="http://schemas.openxmlformats.org/drawingml/2006/main">
                          <a:ext uri="{FF2B5EF4-FFF2-40B4-BE49-F238E27FC236}">
                            <a16:creationId xmlns:a16="http://schemas.microsoft.com/office/drawing/2014/main" id="{00000000-0008-0000-0000-00002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4C7B2A" id="Text Box 3327" o:spid="_x0000_s1026" type="#_x0000_t202" style="position:absolute;margin-left:0;margin-top:0;width:6pt;height:2.25pt;z-index:2522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28608" behindDoc="0" locked="0" layoutInCell="1" allowOverlap="1" wp14:anchorId="5A71A46A" wp14:editId="60896ECF">
                      <wp:simplePos x="0" y="0"/>
                      <wp:positionH relativeFrom="column">
                        <wp:posOffset>0</wp:posOffset>
                      </wp:positionH>
                      <wp:positionV relativeFrom="paragraph">
                        <wp:posOffset>0</wp:posOffset>
                      </wp:positionV>
                      <wp:extent cx="76200" cy="28575"/>
                      <wp:effectExtent l="19050" t="19050" r="19050" b="28575"/>
                      <wp:wrapNone/>
                      <wp:docPr id="556" name="Text Box 3326">
                        <a:extLst xmlns:a="http://schemas.openxmlformats.org/drawingml/2006/main">
                          <a:ext uri="{FF2B5EF4-FFF2-40B4-BE49-F238E27FC236}">
                            <a16:creationId xmlns:a16="http://schemas.microsoft.com/office/drawing/2014/main" id="{00000000-0008-0000-0000-00002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76C50D" id="Text Box 3326" o:spid="_x0000_s1026" type="#_x0000_t202" style="position:absolute;margin-left:0;margin-top:0;width:6pt;height:2.25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29632" behindDoc="0" locked="0" layoutInCell="1" allowOverlap="1" wp14:anchorId="54BD65B4" wp14:editId="0340191F">
                      <wp:simplePos x="0" y="0"/>
                      <wp:positionH relativeFrom="column">
                        <wp:posOffset>0</wp:posOffset>
                      </wp:positionH>
                      <wp:positionV relativeFrom="paragraph">
                        <wp:posOffset>0</wp:posOffset>
                      </wp:positionV>
                      <wp:extent cx="76200" cy="28575"/>
                      <wp:effectExtent l="19050" t="19050" r="19050" b="28575"/>
                      <wp:wrapNone/>
                      <wp:docPr id="557" name="Text Box 3325">
                        <a:extLst xmlns:a="http://schemas.openxmlformats.org/drawingml/2006/main">
                          <a:ext uri="{FF2B5EF4-FFF2-40B4-BE49-F238E27FC236}">
                            <a16:creationId xmlns:a16="http://schemas.microsoft.com/office/drawing/2014/main" id="{00000000-0008-0000-0000-00002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C7DBA0" id="Text Box 3325" o:spid="_x0000_s1026" type="#_x0000_t202" style="position:absolute;margin-left:0;margin-top:0;width:6pt;height:2.25pt;z-index:2522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30656" behindDoc="0" locked="0" layoutInCell="1" allowOverlap="1" wp14:anchorId="00F37E9D" wp14:editId="21D7F8FD">
                      <wp:simplePos x="0" y="0"/>
                      <wp:positionH relativeFrom="column">
                        <wp:posOffset>0</wp:posOffset>
                      </wp:positionH>
                      <wp:positionV relativeFrom="paragraph">
                        <wp:posOffset>0</wp:posOffset>
                      </wp:positionV>
                      <wp:extent cx="76200" cy="28575"/>
                      <wp:effectExtent l="19050" t="19050" r="19050" b="28575"/>
                      <wp:wrapNone/>
                      <wp:docPr id="558" name="Text Box 3324">
                        <a:extLst xmlns:a="http://schemas.openxmlformats.org/drawingml/2006/main">
                          <a:ext uri="{FF2B5EF4-FFF2-40B4-BE49-F238E27FC236}">
                            <a16:creationId xmlns:a16="http://schemas.microsoft.com/office/drawing/2014/main" id="{00000000-0008-0000-0000-00002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1EA975" id="Text Box 3324" o:spid="_x0000_s1026" type="#_x0000_t202" style="position:absolute;margin-left:0;margin-top:0;width:6pt;height:2.25pt;z-index:2522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31680" behindDoc="0" locked="0" layoutInCell="1" allowOverlap="1" wp14:anchorId="184D06CF" wp14:editId="77D45C01">
                      <wp:simplePos x="0" y="0"/>
                      <wp:positionH relativeFrom="column">
                        <wp:posOffset>0</wp:posOffset>
                      </wp:positionH>
                      <wp:positionV relativeFrom="paragraph">
                        <wp:posOffset>0</wp:posOffset>
                      </wp:positionV>
                      <wp:extent cx="76200" cy="28575"/>
                      <wp:effectExtent l="19050" t="19050" r="19050" b="28575"/>
                      <wp:wrapNone/>
                      <wp:docPr id="559" name="Text Box 3323">
                        <a:extLst xmlns:a="http://schemas.openxmlformats.org/drawingml/2006/main">
                          <a:ext uri="{FF2B5EF4-FFF2-40B4-BE49-F238E27FC236}">
                            <a16:creationId xmlns:a16="http://schemas.microsoft.com/office/drawing/2014/main" id="{00000000-0008-0000-0000-00002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C6072F" id="Text Box 3323" o:spid="_x0000_s1026" type="#_x0000_t202" style="position:absolute;margin-left:0;margin-top:0;width:6pt;height:2.25pt;z-index:2522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32704" behindDoc="0" locked="0" layoutInCell="1" allowOverlap="1" wp14:anchorId="5E0AE866" wp14:editId="3D12BCCE">
                      <wp:simplePos x="0" y="0"/>
                      <wp:positionH relativeFrom="column">
                        <wp:posOffset>0</wp:posOffset>
                      </wp:positionH>
                      <wp:positionV relativeFrom="paragraph">
                        <wp:posOffset>0</wp:posOffset>
                      </wp:positionV>
                      <wp:extent cx="76200" cy="28575"/>
                      <wp:effectExtent l="19050" t="19050" r="19050" b="28575"/>
                      <wp:wrapNone/>
                      <wp:docPr id="560" name="Text Box 3322">
                        <a:extLst xmlns:a="http://schemas.openxmlformats.org/drawingml/2006/main">
                          <a:ext uri="{FF2B5EF4-FFF2-40B4-BE49-F238E27FC236}">
                            <a16:creationId xmlns:a16="http://schemas.microsoft.com/office/drawing/2014/main" id="{00000000-0008-0000-0000-00003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929BFA" id="Text Box 3322" o:spid="_x0000_s1026" type="#_x0000_t202" style="position:absolute;margin-left:0;margin-top:0;width:6pt;height:2.25pt;z-index:2522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33728" behindDoc="0" locked="0" layoutInCell="1" allowOverlap="1" wp14:anchorId="6382750B" wp14:editId="32A7FA72">
                      <wp:simplePos x="0" y="0"/>
                      <wp:positionH relativeFrom="column">
                        <wp:posOffset>0</wp:posOffset>
                      </wp:positionH>
                      <wp:positionV relativeFrom="paragraph">
                        <wp:posOffset>0</wp:posOffset>
                      </wp:positionV>
                      <wp:extent cx="76200" cy="28575"/>
                      <wp:effectExtent l="19050" t="19050" r="19050" b="28575"/>
                      <wp:wrapNone/>
                      <wp:docPr id="561" name="Text Box 3321">
                        <a:extLst xmlns:a="http://schemas.openxmlformats.org/drawingml/2006/main">
                          <a:ext uri="{FF2B5EF4-FFF2-40B4-BE49-F238E27FC236}">
                            <a16:creationId xmlns:a16="http://schemas.microsoft.com/office/drawing/2014/main" id="{00000000-0008-0000-0000-00003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226FC8" id="Text Box 3321" o:spid="_x0000_s1026" type="#_x0000_t202" style="position:absolute;margin-left:0;margin-top:0;width:6pt;height:2.25pt;z-index:2522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34752" behindDoc="0" locked="0" layoutInCell="1" allowOverlap="1" wp14:anchorId="1ED12361" wp14:editId="5BA0B3B8">
                      <wp:simplePos x="0" y="0"/>
                      <wp:positionH relativeFrom="column">
                        <wp:posOffset>0</wp:posOffset>
                      </wp:positionH>
                      <wp:positionV relativeFrom="paragraph">
                        <wp:posOffset>0</wp:posOffset>
                      </wp:positionV>
                      <wp:extent cx="76200" cy="28575"/>
                      <wp:effectExtent l="19050" t="19050" r="19050" b="28575"/>
                      <wp:wrapNone/>
                      <wp:docPr id="562" name="Text Box 3320">
                        <a:extLst xmlns:a="http://schemas.openxmlformats.org/drawingml/2006/main">
                          <a:ext uri="{FF2B5EF4-FFF2-40B4-BE49-F238E27FC236}">
                            <a16:creationId xmlns:a16="http://schemas.microsoft.com/office/drawing/2014/main" id="{00000000-0008-0000-0000-00003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9BDC7B" id="Text Box 3320" o:spid="_x0000_s1026" type="#_x0000_t202" style="position:absolute;margin-left:0;margin-top:0;width:6pt;height:2.25pt;z-index:2522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35776" behindDoc="0" locked="0" layoutInCell="1" allowOverlap="1" wp14:anchorId="584707CB" wp14:editId="089539C4">
                      <wp:simplePos x="0" y="0"/>
                      <wp:positionH relativeFrom="column">
                        <wp:posOffset>0</wp:posOffset>
                      </wp:positionH>
                      <wp:positionV relativeFrom="paragraph">
                        <wp:posOffset>0</wp:posOffset>
                      </wp:positionV>
                      <wp:extent cx="76200" cy="28575"/>
                      <wp:effectExtent l="19050" t="19050" r="19050" b="28575"/>
                      <wp:wrapNone/>
                      <wp:docPr id="563" name="Text Box 3319">
                        <a:extLst xmlns:a="http://schemas.openxmlformats.org/drawingml/2006/main">
                          <a:ext uri="{FF2B5EF4-FFF2-40B4-BE49-F238E27FC236}">
                            <a16:creationId xmlns:a16="http://schemas.microsoft.com/office/drawing/2014/main" id="{00000000-0008-0000-0000-00003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DC8DEE" id="Text Box 3319" o:spid="_x0000_s1026" type="#_x0000_t202" style="position:absolute;margin-left:0;margin-top:0;width:6pt;height:2.25pt;z-index:2522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36800" behindDoc="0" locked="0" layoutInCell="1" allowOverlap="1" wp14:anchorId="3802E27E" wp14:editId="76E88AAA">
                      <wp:simplePos x="0" y="0"/>
                      <wp:positionH relativeFrom="column">
                        <wp:posOffset>0</wp:posOffset>
                      </wp:positionH>
                      <wp:positionV relativeFrom="paragraph">
                        <wp:posOffset>0</wp:posOffset>
                      </wp:positionV>
                      <wp:extent cx="76200" cy="28575"/>
                      <wp:effectExtent l="19050" t="19050" r="19050" b="28575"/>
                      <wp:wrapNone/>
                      <wp:docPr id="564" name="Text Box 3318">
                        <a:extLst xmlns:a="http://schemas.openxmlformats.org/drawingml/2006/main">
                          <a:ext uri="{FF2B5EF4-FFF2-40B4-BE49-F238E27FC236}">
                            <a16:creationId xmlns:a16="http://schemas.microsoft.com/office/drawing/2014/main" id="{00000000-0008-0000-0000-00003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3BB82C" id="Text Box 3318" o:spid="_x0000_s1026" type="#_x0000_t202" style="position:absolute;margin-left:0;margin-top:0;width:6pt;height:2.25pt;z-index:2522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37824" behindDoc="0" locked="0" layoutInCell="1" allowOverlap="1" wp14:anchorId="61B7DD41" wp14:editId="68A4A2D3">
                      <wp:simplePos x="0" y="0"/>
                      <wp:positionH relativeFrom="column">
                        <wp:posOffset>0</wp:posOffset>
                      </wp:positionH>
                      <wp:positionV relativeFrom="paragraph">
                        <wp:posOffset>0</wp:posOffset>
                      </wp:positionV>
                      <wp:extent cx="76200" cy="28575"/>
                      <wp:effectExtent l="19050" t="19050" r="19050" b="28575"/>
                      <wp:wrapNone/>
                      <wp:docPr id="565" name="Text Box 3317">
                        <a:extLst xmlns:a="http://schemas.openxmlformats.org/drawingml/2006/main">
                          <a:ext uri="{FF2B5EF4-FFF2-40B4-BE49-F238E27FC236}">
                            <a16:creationId xmlns:a16="http://schemas.microsoft.com/office/drawing/2014/main" id="{00000000-0008-0000-0000-00003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B2F1E2" id="Text Box 3317" o:spid="_x0000_s1026" type="#_x0000_t202" style="position:absolute;margin-left:0;margin-top:0;width:6pt;height:2.25pt;z-index:2522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38848" behindDoc="0" locked="0" layoutInCell="1" allowOverlap="1" wp14:anchorId="65AFEC84" wp14:editId="0AF65358">
                      <wp:simplePos x="0" y="0"/>
                      <wp:positionH relativeFrom="column">
                        <wp:posOffset>0</wp:posOffset>
                      </wp:positionH>
                      <wp:positionV relativeFrom="paragraph">
                        <wp:posOffset>0</wp:posOffset>
                      </wp:positionV>
                      <wp:extent cx="76200" cy="28575"/>
                      <wp:effectExtent l="19050" t="19050" r="19050" b="28575"/>
                      <wp:wrapNone/>
                      <wp:docPr id="566" name="Text Box 3316">
                        <a:extLst xmlns:a="http://schemas.openxmlformats.org/drawingml/2006/main">
                          <a:ext uri="{FF2B5EF4-FFF2-40B4-BE49-F238E27FC236}">
                            <a16:creationId xmlns:a16="http://schemas.microsoft.com/office/drawing/2014/main" id="{00000000-0008-0000-0000-00003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C833D1" id="Text Box 3316" o:spid="_x0000_s1026" type="#_x0000_t202" style="position:absolute;margin-left:0;margin-top:0;width:6pt;height:2.25pt;z-index:2522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39872" behindDoc="0" locked="0" layoutInCell="1" allowOverlap="1" wp14:anchorId="29115EFE" wp14:editId="44E91992">
                      <wp:simplePos x="0" y="0"/>
                      <wp:positionH relativeFrom="column">
                        <wp:posOffset>0</wp:posOffset>
                      </wp:positionH>
                      <wp:positionV relativeFrom="paragraph">
                        <wp:posOffset>0</wp:posOffset>
                      </wp:positionV>
                      <wp:extent cx="76200" cy="28575"/>
                      <wp:effectExtent l="19050" t="19050" r="19050" b="28575"/>
                      <wp:wrapNone/>
                      <wp:docPr id="567" name="Text Box 3315">
                        <a:extLst xmlns:a="http://schemas.openxmlformats.org/drawingml/2006/main">
                          <a:ext uri="{FF2B5EF4-FFF2-40B4-BE49-F238E27FC236}">
                            <a16:creationId xmlns:a16="http://schemas.microsoft.com/office/drawing/2014/main" id="{00000000-0008-0000-0000-00003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73620B" id="Text Box 3315" o:spid="_x0000_s1026" type="#_x0000_t202" style="position:absolute;margin-left:0;margin-top:0;width:6pt;height:2.25pt;z-index:2522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40896" behindDoc="0" locked="0" layoutInCell="1" allowOverlap="1" wp14:anchorId="1A76045A" wp14:editId="5E42106A">
                      <wp:simplePos x="0" y="0"/>
                      <wp:positionH relativeFrom="column">
                        <wp:posOffset>0</wp:posOffset>
                      </wp:positionH>
                      <wp:positionV relativeFrom="paragraph">
                        <wp:posOffset>0</wp:posOffset>
                      </wp:positionV>
                      <wp:extent cx="76200" cy="28575"/>
                      <wp:effectExtent l="19050" t="19050" r="19050" b="28575"/>
                      <wp:wrapNone/>
                      <wp:docPr id="568" name="Text Box 3314">
                        <a:extLst xmlns:a="http://schemas.openxmlformats.org/drawingml/2006/main">
                          <a:ext uri="{FF2B5EF4-FFF2-40B4-BE49-F238E27FC236}">
                            <a16:creationId xmlns:a16="http://schemas.microsoft.com/office/drawing/2014/main" id="{00000000-0008-0000-0000-00003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E0570A" id="Text Box 3314" o:spid="_x0000_s1026" type="#_x0000_t202" style="position:absolute;margin-left:0;margin-top:0;width:6pt;height:2.25pt;z-index:2522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41920" behindDoc="0" locked="0" layoutInCell="1" allowOverlap="1" wp14:anchorId="3C91AE83" wp14:editId="1498B552">
                      <wp:simplePos x="0" y="0"/>
                      <wp:positionH relativeFrom="column">
                        <wp:posOffset>0</wp:posOffset>
                      </wp:positionH>
                      <wp:positionV relativeFrom="paragraph">
                        <wp:posOffset>0</wp:posOffset>
                      </wp:positionV>
                      <wp:extent cx="76200" cy="28575"/>
                      <wp:effectExtent l="19050" t="19050" r="19050" b="28575"/>
                      <wp:wrapNone/>
                      <wp:docPr id="569" name="Text Box 3313">
                        <a:extLst xmlns:a="http://schemas.openxmlformats.org/drawingml/2006/main">
                          <a:ext uri="{FF2B5EF4-FFF2-40B4-BE49-F238E27FC236}">
                            <a16:creationId xmlns:a16="http://schemas.microsoft.com/office/drawing/2014/main" id="{00000000-0008-0000-0000-00003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3007AA" id="Text Box 3313" o:spid="_x0000_s1026" type="#_x0000_t202" style="position:absolute;margin-left:0;margin-top:0;width:6pt;height:2.25pt;z-index:2522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42944" behindDoc="0" locked="0" layoutInCell="1" allowOverlap="1" wp14:anchorId="3BE0ABCF" wp14:editId="422843E0">
                      <wp:simplePos x="0" y="0"/>
                      <wp:positionH relativeFrom="column">
                        <wp:posOffset>0</wp:posOffset>
                      </wp:positionH>
                      <wp:positionV relativeFrom="paragraph">
                        <wp:posOffset>0</wp:posOffset>
                      </wp:positionV>
                      <wp:extent cx="76200" cy="28575"/>
                      <wp:effectExtent l="19050" t="19050" r="19050" b="28575"/>
                      <wp:wrapNone/>
                      <wp:docPr id="570" name="Text Box 3312">
                        <a:extLst xmlns:a="http://schemas.openxmlformats.org/drawingml/2006/main">
                          <a:ext uri="{FF2B5EF4-FFF2-40B4-BE49-F238E27FC236}">
                            <a16:creationId xmlns:a16="http://schemas.microsoft.com/office/drawing/2014/main" id="{00000000-0008-0000-0000-00003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462783" id="Text Box 3312" o:spid="_x0000_s1026" type="#_x0000_t202" style="position:absolute;margin-left:0;margin-top:0;width:6pt;height:2.25pt;z-index:2522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43968" behindDoc="0" locked="0" layoutInCell="1" allowOverlap="1" wp14:anchorId="352C0455" wp14:editId="1F8FA340">
                      <wp:simplePos x="0" y="0"/>
                      <wp:positionH relativeFrom="column">
                        <wp:posOffset>0</wp:posOffset>
                      </wp:positionH>
                      <wp:positionV relativeFrom="paragraph">
                        <wp:posOffset>0</wp:posOffset>
                      </wp:positionV>
                      <wp:extent cx="76200" cy="28575"/>
                      <wp:effectExtent l="19050" t="19050" r="19050" b="28575"/>
                      <wp:wrapNone/>
                      <wp:docPr id="571" name="Text Box 3311">
                        <a:extLst xmlns:a="http://schemas.openxmlformats.org/drawingml/2006/main">
                          <a:ext uri="{FF2B5EF4-FFF2-40B4-BE49-F238E27FC236}">
                            <a16:creationId xmlns:a16="http://schemas.microsoft.com/office/drawing/2014/main" id="{00000000-0008-0000-0000-00003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26FBA0" id="Text Box 3311" o:spid="_x0000_s1026" type="#_x0000_t202" style="position:absolute;margin-left:0;margin-top:0;width:6pt;height:2.25pt;z-index:2522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44992" behindDoc="0" locked="0" layoutInCell="1" allowOverlap="1" wp14:anchorId="74AF0C70" wp14:editId="1ECAD878">
                      <wp:simplePos x="0" y="0"/>
                      <wp:positionH relativeFrom="column">
                        <wp:posOffset>0</wp:posOffset>
                      </wp:positionH>
                      <wp:positionV relativeFrom="paragraph">
                        <wp:posOffset>0</wp:posOffset>
                      </wp:positionV>
                      <wp:extent cx="76200" cy="28575"/>
                      <wp:effectExtent l="19050" t="19050" r="19050" b="28575"/>
                      <wp:wrapNone/>
                      <wp:docPr id="572" name="Text Box 3310">
                        <a:extLst xmlns:a="http://schemas.openxmlformats.org/drawingml/2006/main">
                          <a:ext uri="{FF2B5EF4-FFF2-40B4-BE49-F238E27FC236}">
                            <a16:creationId xmlns:a16="http://schemas.microsoft.com/office/drawing/2014/main" id="{00000000-0008-0000-0000-00003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CE4A4A" id="Text Box 3310" o:spid="_x0000_s1026" type="#_x0000_t202" style="position:absolute;margin-left:0;margin-top:0;width:6pt;height:2.25pt;z-index:2522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46016" behindDoc="0" locked="0" layoutInCell="1" allowOverlap="1" wp14:anchorId="7A7D238A" wp14:editId="1097D96F">
                      <wp:simplePos x="0" y="0"/>
                      <wp:positionH relativeFrom="column">
                        <wp:posOffset>0</wp:posOffset>
                      </wp:positionH>
                      <wp:positionV relativeFrom="paragraph">
                        <wp:posOffset>0</wp:posOffset>
                      </wp:positionV>
                      <wp:extent cx="76200" cy="28575"/>
                      <wp:effectExtent l="19050" t="19050" r="19050" b="28575"/>
                      <wp:wrapNone/>
                      <wp:docPr id="573" name="Text Box 3309">
                        <a:extLst xmlns:a="http://schemas.openxmlformats.org/drawingml/2006/main">
                          <a:ext uri="{FF2B5EF4-FFF2-40B4-BE49-F238E27FC236}">
                            <a16:creationId xmlns:a16="http://schemas.microsoft.com/office/drawing/2014/main" id="{00000000-0008-0000-0000-00003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739DD8" id="Text Box 3309" o:spid="_x0000_s1026" type="#_x0000_t202" style="position:absolute;margin-left:0;margin-top:0;width:6pt;height:2.25pt;z-index:2522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47040" behindDoc="0" locked="0" layoutInCell="1" allowOverlap="1" wp14:anchorId="2DC952E7" wp14:editId="2A436745">
                      <wp:simplePos x="0" y="0"/>
                      <wp:positionH relativeFrom="column">
                        <wp:posOffset>0</wp:posOffset>
                      </wp:positionH>
                      <wp:positionV relativeFrom="paragraph">
                        <wp:posOffset>0</wp:posOffset>
                      </wp:positionV>
                      <wp:extent cx="76200" cy="28575"/>
                      <wp:effectExtent l="19050" t="19050" r="19050" b="28575"/>
                      <wp:wrapNone/>
                      <wp:docPr id="574" name="Text Box 3308">
                        <a:extLst xmlns:a="http://schemas.openxmlformats.org/drawingml/2006/main">
                          <a:ext uri="{FF2B5EF4-FFF2-40B4-BE49-F238E27FC236}">
                            <a16:creationId xmlns:a16="http://schemas.microsoft.com/office/drawing/2014/main" id="{00000000-0008-0000-0000-00003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B48DF6" id="Text Box 3308" o:spid="_x0000_s1026" type="#_x0000_t202" style="position:absolute;margin-left:0;margin-top:0;width:6pt;height:2.25pt;z-index:2522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48064" behindDoc="0" locked="0" layoutInCell="1" allowOverlap="1" wp14:anchorId="1F7E45CE" wp14:editId="79BA70EE">
                      <wp:simplePos x="0" y="0"/>
                      <wp:positionH relativeFrom="column">
                        <wp:posOffset>0</wp:posOffset>
                      </wp:positionH>
                      <wp:positionV relativeFrom="paragraph">
                        <wp:posOffset>0</wp:posOffset>
                      </wp:positionV>
                      <wp:extent cx="76200" cy="28575"/>
                      <wp:effectExtent l="19050" t="19050" r="19050" b="28575"/>
                      <wp:wrapNone/>
                      <wp:docPr id="575" name="Text Box 3307">
                        <a:extLst xmlns:a="http://schemas.openxmlformats.org/drawingml/2006/main">
                          <a:ext uri="{FF2B5EF4-FFF2-40B4-BE49-F238E27FC236}">
                            <a16:creationId xmlns:a16="http://schemas.microsoft.com/office/drawing/2014/main" id="{00000000-0008-0000-0000-00003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F7F4A8" id="Text Box 3307" o:spid="_x0000_s1026" type="#_x0000_t202" style="position:absolute;margin-left:0;margin-top:0;width:6pt;height:2.25pt;z-index:2522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49088" behindDoc="0" locked="0" layoutInCell="1" allowOverlap="1" wp14:anchorId="4A48BA2A" wp14:editId="440EB2A6">
                      <wp:simplePos x="0" y="0"/>
                      <wp:positionH relativeFrom="column">
                        <wp:posOffset>0</wp:posOffset>
                      </wp:positionH>
                      <wp:positionV relativeFrom="paragraph">
                        <wp:posOffset>0</wp:posOffset>
                      </wp:positionV>
                      <wp:extent cx="76200" cy="28575"/>
                      <wp:effectExtent l="19050" t="19050" r="19050" b="28575"/>
                      <wp:wrapNone/>
                      <wp:docPr id="576" name="Text Box 3306">
                        <a:extLst xmlns:a="http://schemas.openxmlformats.org/drawingml/2006/main">
                          <a:ext uri="{FF2B5EF4-FFF2-40B4-BE49-F238E27FC236}">
                            <a16:creationId xmlns:a16="http://schemas.microsoft.com/office/drawing/2014/main" id="{00000000-0008-0000-0000-00004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8D9190" id="Text Box 3306" o:spid="_x0000_s1026" type="#_x0000_t202" style="position:absolute;margin-left:0;margin-top:0;width:6pt;height:2.25pt;z-index:2522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50112" behindDoc="0" locked="0" layoutInCell="1" allowOverlap="1" wp14:anchorId="631ABE4A" wp14:editId="6495C58B">
                      <wp:simplePos x="0" y="0"/>
                      <wp:positionH relativeFrom="column">
                        <wp:posOffset>0</wp:posOffset>
                      </wp:positionH>
                      <wp:positionV relativeFrom="paragraph">
                        <wp:posOffset>0</wp:posOffset>
                      </wp:positionV>
                      <wp:extent cx="76200" cy="28575"/>
                      <wp:effectExtent l="19050" t="19050" r="19050" b="28575"/>
                      <wp:wrapNone/>
                      <wp:docPr id="577" name="Text Box 3305">
                        <a:extLst xmlns:a="http://schemas.openxmlformats.org/drawingml/2006/main">
                          <a:ext uri="{FF2B5EF4-FFF2-40B4-BE49-F238E27FC236}">
                            <a16:creationId xmlns:a16="http://schemas.microsoft.com/office/drawing/2014/main" id="{00000000-0008-0000-0000-00004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5F4912" id="Text Box 3305" o:spid="_x0000_s1026" type="#_x0000_t202" style="position:absolute;margin-left:0;margin-top:0;width:6pt;height:2.25pt;z-index:25225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51136" behindDoc="0" locked="0" layoutInCell="1" allowOverlap="1" wp14:anchorId="1402FF57" wp14:editId="218B8467">
                      <wp:simplePos x="0" y="0"/>
                      <wp:positionH relativeFrom="column">
                        <wp:posOffset>0</wp:posOffset>
                      </wp:positionH>
                      <wp:positionV relativeFrom="paragraph">
                        <wp:posOffset>0</wp:posOffset>
                      </wp:positionV>
                      <wp:extent cx="76200" cy="28575"/>
                      <wp:effectExtent l="19050" t="19050" r="19050" b="28575"/>
                      <wp:wrapNone/>
                      <wp:docPr id="578" name="Text Box 3304">
                        <a:extLst xmlns:a="http://schemas.openxmlformats.org/drawingml/2006/main">
                          <a:ext uri="{FF2B5EF4-FFF2-40B4-BE49-F238E27FC236}">
                            <a16:creationId xmlns:a16="http://schemas.microsoft.com/office/drawing/2014/main" id="{00000000-0008-0000-0000-00004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561719" id="Text Box 3304" o:spid="_x0000_s1026" type="#_x0000_t202" style="position:absolute;margin-left:0;margin-top:0;width:6pt;height:2.25pt;z-index:2522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52160" behindDoc="0" locked="0" layoutInCell="1" allowOverlap="1" wp14:anchorId="520A7A01" wp14:editId="00B10527">
                      <wp:simplePos x="0" y="0"/>
                      <wp:positionH relativeFrom="column">
                        <wp:posOffset>0</wp:posOffset>
                      </wp:positionH>
                      <wp:positionV relativeFrom="paragraph">
                        <wp:posOffset>0</wp:posOffset>
                      </wp:positionV>
                      <wp:extent cx="76200" cy="28575"/>
                      <wp:effectExtent l="19050" t="19050" r="19050" b="28575"/>
                      <wp:wrapNone/>
                      <wp:docPr id="579" name="Text Box 3303">
                        <a:extLst xmlns:a="http://schemas.openxmlformats.org/drawingml/2006/main">
                          <a:ext uri="{FF2B5EF4-FFF2-40B4-BE49-F238E27FC236}">
                            <a16:creationId xmlns:a16="http://schemas.microsoft.com/office/drawing/2014/main" id="{00000000-0008-0000-0000-00004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C04460" id="Text Box 3303" o:spid="_x0000_s1026" type="#_x0000_t202" style="position:absolute;margin-left:0;margin-top:0;width:6pt;height:2.25pt;z-index:25225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55232" behindDoc="0" locked="0" layoutInCell="1" allowOverlap="1" wp14:anchorId="76F76A8D" wp14:editId="0F762CF7">
                      <wp:simplePos x="0" y="0"/>
                      <wp:positionH relativeFrom="column">
                        <wp:posOffset>0</wp:posOffset>
                      </wp:positionH>
                      <wp:positionV relativeFrom="paragraph">
                        <wp:posOffset>0</wp:posOffset>
                      </wp:positionV>
                      <wp:extent cx="76200" cy="28575"/>
                      <wp:effectExtent l="19050" t="19050" r="19050" b="28575"/>
                      <wp:wrapNone/>
                      <wp:docPr id="582" name="Text Box 3302">
                        <a:extLst xmlns:a="http://schemas.openxmlformats.org/drawingml/2006/main">
                          <a:ext uri="{FF2B5EF4-FFF2-40B4-BE49-F238E27FC236}">
                            <a16:creationId xmlns:a16="http://schemas.microsoft.com/office/drawing/2014/main" id="{00000000-0008-0000-0000-00004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13B702" id="Text Box 3302" o:spid="_x0000_s1026" type="#_x0000_t202" style="position:absolute;margin-left:0;margin-top:0;width:6pt;height:2.25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56256" behindDoc="0" locked="0" layoutInCell="1" allowOverlap="1" wp14:anchorId="0CBF9C89" wp14:editId="2C42CB90">
                      <wp:simplePos x="0" y="0"/>
                      <wp:positionH relativeFrom="column">
                        <wp:posOffset>0</wp:posOffset>
                      </wp:positionH>
                      <wp:positionV relativeFrom="paragraph">
                        <wp:posOffset>0</wp:posOffset>
                      </wp:positionV>
                      <wp:extent cx="76200" cy="28575"/>
                      <wp:effectExtent l="19050" t="19050" r="19050" b="28575"/>
                      <wp:wrapNone/>
                      <wp:docPr id="583" name="Text Box 3301">
                        <a:extLst xmlns:a="http://schemas.openxmlformats.org/drawingml/2006/main">
                          <a:ext uri="{FF2B5EF4-FFF2-40B4-BE49-F238E27FC236}">
                            <a16:creationId xmlns:a16="http://schemas.microsoft.com/office/drawing/2014/main" id="{00000000-0008-0000-0000-00004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AE782" id="Text Box 3301" o:spid="_x0000_s1026" type="#_x0000_t202" style="position:absolute;margin-left:0;margin-top:0;width:6pt;height:2.25pt;z-index:2522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57280" behindDoc="0" locked="0" layoutInCell="1" allowOverlap="1" wp14:anchorId="2DE4EA3E" wp14:editId="79F28A36">
                      <wp:simplePos x="0" y="0"/>
                      <wp:positionH relativeFrom="column">
                        <wp:posOffset>0</wp:posOffset>
                      </wp:positionH>
                      <wp:positionV relativeFrom="paragraph">
                        <wp:posOffset>0</wp:posOffset>
                      </wp:positionV>
                      <wp:extent cx="76200" cy="28575"/>
                      <wp:effectExtent l="19050" t="19050" r="19050" b="28575"/>
                      <wp:wrapNone/>
                      <wp:docPr id="584" name="Text Box 3300">
                        <a:extLst xmlns:a="http://schemas.openxmlformats.org/drawingml/2006/main">
                          <a:ext uri="{FF2B5EF4-FFF2-40B4-BE49-F238E27FC236}">
                            <a16:creationId xmlns:a16="http://schemas.microsoft.com/office/drawing/2014/main" id="{00000000-0008-0000-0000-00004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FE647A" id="Text Box 3300" o:spid="_x0000_s1026" type="#_x0000_t202" style="position:absolute;margin-left:0;margin-top:0;width:6pt;height:2.25pt;z-index:2522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58304" behindDoc="0" locked="0" layoutInCell="1" allowOverlap="1" wp14:anchorId="41FB2863" wp14:editId="701DE34F">
                      <wp:simplePos x="0" y="0"/>
                      <wp:positionH relativeFrom="column">
                        <wp:posOffset>0</wp:posOffset>
                      </wp:positionH>
                      <wp:positionV relativeFrom="paragraph">
                        <wp:posOffset>0</wp:posOffset>
                      </wp:positionV>
                      <wp:extent cx="76200" cy="28575"/>
                      <wp:effectExtent l="19050" t="19050" r="19050" b="28575"/>
                      <wp:wrapNone/>
                      <wp:docPr id="585" name="Text Box 3299">
                        <a:extLst xmlns:a="http://schemas.openxmlformats.org/drawingml/2006/main">
                          <a:ext uri="{FF2B5EF4-FFF2-40B4-BE49-F238E27FC236}">
                            <a16:creationId xmlns:a16="http://schemas.microsoft.com/office/drawing/2014/main" id="{00000000-0008-0000-0000-00004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70AA34" id="Text Box 3299" o:spid="_x0000_s1026" type="#_x0000_t202" style="position:absolute;margin-left:0;margin-top:0;width:6pt;height:2.25pt;z-index:2522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59328" behindDoc="0" locked="0" layoutInCell="1" allowOverlap="1" wp14:anchorId="5B492BF7" wp14:editId="687237BF">
                      <wp:simplePos x="0" y="0"/>
                      <wp:positionH relativeFrom="column">
                        <wp:posOffset>0</wp:posOffset>
                      </wp:positionH>
                      <wp:positionV relativeFrom="paragraph">
                        <wp:posOffset>0</wp:posOffset>
                      </wp:positionV>
                      <wp:extent cx="76200" cy="28575"/>
                      <wp:effectExtent l="19050" t="19050" r="19050" b="28575"/>
                      <wp:wrapNone/>
                      <wp:docPr id="586" name="Text Box 3298">
                        <a:extLst xmlns:a="http://schemas.openxmlformats.org/drawingml/2006/main">
                          <a:ext uri="{FF2B5EF4-FFF2-40B4-BE49-F238E27FC236}">
                            <a16:creationId xmlns:a16="http://schemas.microsoft.com/office/drawing/2014/main" id="{00000000-0008-0000-0000-00004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E9B601" id="Text Box 3298" o:spid="_x0000_s1026" type="#_x0000_t202" style="position:absolute;margin-left:0;margin-top:0;width:6pt;height:2.25pt;z-index:2522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60352" behindDoc="0" locked="0" layoutInCell="1" allowOverlap="1" wp14:anchorId="21287FF2" wp14:editId="72CF486B">
                      <wp:simplePos x="0" y="0"/>
                      <wp:positionH relativeFrom="column">
                        <wp:posOffset>0</wp:posOffset>
                      </wp:positionH>
                      <wp:positionV relativeFrom="paragraph">
                        <wp:posOffset>0</wp:posOffset>
                      </wp:positionV>
                      <wp:extent cx="76200" cy="28575"/>
                      <wp:effectExtent l="19050" t="19050" r="19050" b="28575"/>
                      <wp:wrapNone/>
                      <wp:docPr id="587" name="Text Box 3297">
                        <a:extLst xmlns:a="http://schemas.openxmlformats.org/drawingml/2006/main">
                          <a:ext uri="{FF2B5EF4-FFF2-40B4-BE49-F238E27FC236}">
                            <a16:creationId xmlns:a16="http://schemas.microsoft.com/office/drawing/2014/main" id="{00000000-0008-0000-0000-00004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00603D" id="Text Box 3297" o:spid="_x0000_s1026" type="#_x0000_t202" style="position:absolute;margin-left:0;margin-top:0;width:6pt;height:2.25pt;z-index:2522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61376" behindDoc="0" locked="0" layoutInCell="1" allowOverlap="1" wp14:anchorId="29C118E5" wp14:editId="45318CF3">
                      <wp:simplePos x="0" y="0"/>
                      <wp:positionH relativeFrom="column">
                        <wp:posOffset>0</wp:posOffset>
                      </wp:positionH>
                      <wp:positionV relativeFrom="paragraph">
                        <wp:posOffset>0</wp:posOffset>
                      </wp:positionV>
                      <wp:extent cx="76200" cy="28575"/>
                      <wp:effectExtent l="19050" t="19050" r="19050" b="28575"/>
                      <wp:wrapNone/>
                      <wp:docPr id="588" name="Text Box 3296">
                        <a:extLst xmlns:a="http://schemas.openxmlformats.org/drawingml/2006/main">
                          <a:ext uri="{FF2B5EF4-FFF2-40B4-BE49-F238E27FC236}">
                            <a16:creationId xmlns:a16="http://schemas.microsoft.com/office/drawing/2014/main" id="{00000000-0008-0000-0000-00004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8A08F3" id="Text Box 3296" o:spid="_x0000_s1026" type="#_x0000_t202" style="position:absolute;margin-left:0;margin-top:0;width:6pt;height:2.25pt;z-index:2522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62400" behindDoc="0" locked="0" layoutInCell="1" allowOverlap="1" wp14:anchorId="6FE4C295" wp14:editId="3BEE7772">
                      <wp:simplePos x="0" y="0"/>
                      <wp:positionH relativeFrom="column">
                        <wp:posOffset>0</wp:posOffset>
                      </wp:positionH>
                      <wp:positionV relativeFrom="paragraph">
                        <wp:posOffset>0</wp:posOffset>
                      </wp:positionV>
                      <wp:extent cx="76200" cy="28575"/>
                      <wp:effectExtent l="19050" t="19050" r="19050" b="28575"/>
                      <wp:wrapNone/>
                      <wp:docPr id="589" name="Text Box 3295">
                        <a:extLst xmlns:a="http://schemas.openxmlformats.org/drawingml/2006/main">
                          <a:ext uri="{FF2B5EF4-FFF2-40B4-BE49-F238E27FC236}">
                            <a16:creationId xmlns:a16="http://schemas.microsoft.com/office/drawing/2014/main" id="{00000000-0008-0000-0000-00004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DE4292" id="Text Box 3295" o:spid="_x0000_s1026" type="#_x0000_t202" style="position:absolute;margin-left:0;margin-top:0;width:6pt;height:2.25pt;z-index:2522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63424" behindDoc="0" locked="0" layoutInCell="1" allowOverlap="1" wp14:anchorId="3609D394" wp14:editId="393E328C">
                      <wp:simplePos x="0" y="0"/>
                      <wp:positionH relativeFrom="column">
                        <wp:posOffset>0</wp:posOffset>
                      </wp:positionH>
                      <wp:positionV relativeFrom="paragraph">
                        <wp:posOffset>0</wp:posOffset>
                      </wp:positionV>
                      <wp:extent cx="76200" cy="28575"/>
                      <wp:effectExtent l="19050" t="19050" r="19050" b="28575"/>
                      <wp:wrapNone/>
                      <wp:docPr id="590" name="Text Box 3294">
                        <a:extLst xmlns:a="http://schemas.openxmlformats.org/drawingml/2006/main">
                          <a:ext uri="{FF2B5EF4-FFF2-40B4-BE49-F238E27FC236}">
                            <a16:creationId xmlns:a16="http://schemas.microsoft.com/office/drawing/2014/main" id="{00000000-0008-0000-0000-00004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088C58" id="Text Box 3294" o:spid="_x0000_s1026" type="#_x0000_t202" style="position:absolute;margin-left:0;margin-top:0;width:6pt;height:2.25pt;z-index:2522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64448" behindDoc="0" locked="0" layoutInCell="1" allowOverlap="1" wp14:anchorId="32069B93" wp14:editId="031A55D9">
                      <wp:simplePos x="0" y="0"/>
                      <wp:positionH relativeFrom="column">
                        <wp:posOffset>0</wp:posOffset>
                      </wp:positionH>
                      <wp:positionV relativeFrom="paragraph">
                        <wp:posOffset>0</wp:posOffset>
                      </wp:positionV>
                      <wp:extent cx="76200" cy="28575"/>
                      <wp:effectExtent l="19050" t="19050" r="19050" b="28575"/>
                      <wp:wrapNone/>
                      <wp:docPr id="591" name="Text Box 3293">
                        <a:extLst xmlns:a="http://schemas.openxmlformats.org/drawingml/2006/main">
                          <a:ext uri="{FF2B5EF4-FFF2-40B4-BE49-F238E27FC236}">
                            <a16:creationId xmlns:a16="http://schemas.microsoft.com/office/drawing/2014/main" id="{00000000-0008-0000-0000-00004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A98F3C" id="Text Box 3293" o:spid="_x0000_s1026" type="#_x0000_t202" style="position:absolute;margin-left:0;margin-top:0;width:6pt;height:2.25pt;z-index:25226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65472" behindDoc="0" locked="0" layoutInCell="1" allowOverlap="1" wp14:anchorId="428B22D4" wp14:editId="0AF8BB16">
                      <wp:simplePos x="0" y="0"/>
                      <wp:positionH relativeFrom="column">
                        <wp:posOffset>0</wp:posOffset>
                      </wp:positionH>
                      <wp:positionV relativeFrom="paragraph">
                        <wp:posOffset>0</wp:posOffset>
                      </wp:positionV>
                      <wp:extent cx="76200" cy="28575"/>
                      <wp:effectExtent l="19050" t="19050" r="19050" b="28575"/>
                      <wp:wrapNone/>
                      <wp:docPr id="592" name="Text Box 3292">
                        <a:extLst xmlns:a="http://schemas.openxmlformats.org/drawingml/2006/main">
                          <a:ext uri="{FF2B5EF4-FFF2-40B4-BE49-F238E27FC236}">
                            <a16:creationId xmlns:a16="http://schemas.microsoft.com/office/drawing/2014/main" id="{00000000-0008-0000-0000-00005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96EF17" id="Text Box 3292" o:spid="_x0000_s1026" type="#_x0000_t202" style="position:absolute;margin-left:0;margin-top:0;width:6pt;height:2.25pt;z-index:25226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66496" behindDoc="0" locked="0" layoutInCell="1" allowOverlap="1" wp14:anchorId="6EC40358" wp14:editId="776CF50F">
                      <wp:simplePos x="0" y="0"/>
                      <wp:positionH relativeFrom="column">
                        <wp:posOffset>0</wp:posOffset>
                      </wp:positionH>
                      <wp:positionV relativeFrom="paragraph">
                        <wp:posOffset>0</wp:posOffset>
                      </wp:positionV>
                      <wp:extent cx="76200" cy="28575"/>
                      <wp:effectExtent l="19050" t="19050" r="19050" b="28575"/>
                      <wp:wrapNone/>
                      <wp:docPr id="593" name="Text Box 3291">
                        <a:extLst xmlns:a="http://schemas.openxmlformats.org/drawingml/2006/main">
                          <a:ext uri="{FF2B5EF4-FFF2-40B4-BE49-F238E27FC236}">
                            <a16:creationId xmlns:a16="http://schemas.microsoft.com/office/drawing/2014/main" id="{00000000-0008-0000-0000-00005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41B89" id="Text Box 3291" o:spid="_x0000_s1026" type="#_x0000_t202" style="position:absolute;margin-left:0;margin-top:0;width:6pt;height:2.25pt;z-index:25226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67520" behindDoc="0" locked="0" layoutInCell="1" allowOverlap="1" wp14:anchorId="70C1291F" wp14:editId="4C3E6375">
                      <wp:simplePos x="0" y="0"/>
                      <wp:positionH relativeFrom="column">
                        <wp:posOffset>0</wp:posOffset>
                      </wp:positionH>
                      <wp:positionV relativeFrom="paragraph">
                        <wp:posOffset>0</wp:posOffset>
                      </wp:positionV>
                      <wp:extent cx="76200" cy="28575"/>
                      <wp:effectExtent l="19050" t="19050" r="19050" b="28575"/>
                      <wp:wrapNone/>
                      <wp:docPr id="594" name="Text Box 3290">
                        <a:extLst xmlns:a="http://schemas.openxmlformats.org/drawingml/2006/main">
                          <a:ext uri="{FF2B5EF4-FFF2-40B4-BE49-F238E27FC236}">
                            <a16:creationId xmlns:a16="http://schemas.microsoft.com/office/drawing/2014/main" id="{00000000-0008-0000-0000-00005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9FCD5A" id="Text Box 3290" o:spid="_x0000_s1026" type="#_x0000_t202" style="position:absolute;margin-left:0;margin-top:0;width:6pt;height:2.25pt;z-index:2522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68544" behindDoc="0" locked="0" layoutInCell="1" allowOverlap="1" wp14:anchorId="3D5388AB" wp14:editId="725889CE">
                      <wp:simplePos x="0" y="0"/>
                      <wp:positionH relativeFrom="column">
                        <wp:posOffset>0</wp:posOffset>
                      </wp:positionH>
                      <wp:positionV relativeFrom="paragraph">
                        <wp:posOffset>0</wp:posOffset>
                      </wp:positionV>
                      <wp:extent cx="76200" cy="28575"/>
                      <wp:effectExtent l="19050" t="19050" r="19050" b="28575"/>
                      <wp:wrapNone/>
                      <wp:docPr id="595" name="Text Box 3289">
                        <a:extLst xmlns:a="http://schemas.openxmlformats.org/drawingml/2006/main">
                          <a:ext uri="{FF2B5EF4-FFF2-40B4-BE49-F238E27FC236}">
                            <a16:creationId xmlns:a16="http://schemas.microsoft.com/office/drawing/2014/main" id="{00000000-0008-0000-0000-00005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58CF7F" id="Text Box 3289" o:spid="_x0000_s1026" type="#_x0000_t202" style="position:absolute;margin-left:0;margin-top:0;width:6pt;height:2.25pt;z-index:2522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69568" behindDoc="0" locked="0" layoutInCell="1" allowOverlap="1" wp14:anchorId="48AECC15" wp14:editId="1EC51C5F">
                      <wp:simplePos x="0" y="0"/>
                      <wp:positionH relativeFrom="column">
                        <wp:posOffset>0</wp:posOffset>
                      </wp:positionH>
                      <wp:positionV relativeFrom="paragraph">
                        <wp:posOffset>0</wp:posOffset>
                      </wp:positionV>
                      <wp:extent cx="76200" cy="28575"/>
                      <wp:effectExtent l="19050" t="19050" r="19050" b="28575"/>
                      <wp:wrapNone/>
                      <wp:docPr id="596" name="Text Box 3288">
                        <a:extLst xmlns:a="http://schemas.openxmlformats.org/drawingml/2006/main">
                          <a:ext uri="{FF2B5EF4-FFF2-40B4-BE49-F238E27FC236}">
                            <a16:creationId xmlns:a16="http://schemas.microsoft.com/office/drawing/2014/main" id="{00000000-0008-0000-0000-00005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C30EDB" id="Text Box 3288" o:spid="_x0000_s1026" type="#_x0000_t202" style="position:absolute;margin-left:0;margin-top:0;width:6pt;height:2.25pt;z-index:2522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70592" behindDoc="0" locked="0" layoutInCell="1" allowOverlap="1" wp14:anchorId="74D811CD" wp14:editId="7E4FE5F5">
                      <wp:simplePos x="0" y="0"/>
                      <wp:positionH relativeFrom="column">
                        <wp:posOffset>0</wp:posOffset>
                      </wp:positionH>
                      <wp:positionV relativeFrom="paragraph">
                        <wp:posOffset>0</wp:posOffset>
                      </wp:positionV>
                      <wp:extent cx="76200" cy="28575"/>
                      <wp:effectExtent l="19050" t="19050" r="19050" b="28575"/>
                      <wp:wrapNone/>
                      <wp:docPr id="597" name="Text Box 3287">
                        <a:extLst xmlns:a="http://schemas.openxmlformats.org/drawingml/2006/main">
                          <a:ext uri="{FF2B5EF4-FFF2-40B4-BE49-F238E27FC236}">
                            <a16:creationId xmlns:a16="http://schemas.microsoft.com/office/drawing/2014/main" id="{00000000-0008-0000-0000-00005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5F2FC" id="Text Box 3287" o:spid="_x0000_s1026" type="#_x0000_t202" style="position:absolute;margin-left:0;margin-top:0;width:6pt;height:2.25pt;z-index:2522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71616" behindDoc="0" locked="0" layoutInCell="1" allowOverlap="1" wp14:anchorId="202FCCF3" wp14:editId="3B926171">
                      <wp:simplePos x="0" y="0"/>
                      <wp:positionH relativeFrom="column">
                        <wp:posOffset>0</wp:posOffset>
                      </wp:positionH>
                      <wp:positionV relativeFrom="paragraph">
                        <wp:posOffset>0</wp:posOffset>
                      </wp:positionV>
                      <wp:extent cx="76200" cy="28575"/>
                      <wp:effectExtent l="19050" t="19050" r="19050" b="28575"/>
                      <wp:wrapNone/>
                      <wp:docPr id="598" name="Text Box 3286">
                        <a:extLst xmlns:a="http://schemas.openxmlformats.org/drawingml/2006/main">
                          <a:ext uri="{FF2B5EF4-FFF2-40B4-BE49-F238E27FC236}">
                            <a16:creationId xmlns:a16="http://schemas.microsoft.com/office/drawing/2014/main" id="{00000000-0008-0000-0000-00005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799BB4" id="Text Box 3286" o:spid="_x0000_s1026" type="#_x0000_t202" style="position:absolute;margin-left:0;margin-top:0;width:6pt;height:2.25pt;z-index:2522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72640" behindDoc="0" locked="0" layoutInCell="1" allowOverlap="1" wp14:anchorId="64D65A45" wp14:editId="687FD1C6">
                      <wp:simplePos x="0" y="0"/>
                      <wp:positionH relativeFrom="column">
                        <wp:posOffset>0</wp:posOffset>
                      </wp:positionH>
                      <wp:positionV relativeFrom="paragraph">
                        <wp:posOffset>0</wp:posOffset>
                      </wp:positionV>
                      <wp:extent cx="76200" cy="28575"/>
                      <wp:effectExtent l="19050" t="19050" r="19050" b="28575"/>
                      <wp:wrapNone/>
                      <wp:docPr id="599" name="Text Box 3285">
                        <a:extLst xmlns:a="http://schemas.openxmlformats.org/drawingml/2006/main">
                          <a:ext uri="{FF2B5EF4-FFF2-40B4-BE49-F238E27FC236}">
                            <a16:creationId xmlns:a16="http://schemas.microsoft.com/office/drawing/2014/main" id="{00000000-0008-0000-0000-00005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03F4BE" id="Text Box 3285" o:spid="_x0000_s1026" type="#_x0000_t202" style="position:absolute;margin-left:0;margin-top:0;width:6pt;height:2.25pt;z-index:2522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73664" behindDoc="0" locked="0" layoutInCell="1" allowOverlap="1" wp14:anchorId="0E51FAA9" wp14:editId="0DFBA2C5">
                      <wp:simplePos x="0" y="0"/>
                      <wp:positionH relativeFrom="column">
                        <wp:posOffset>0</wp:posOffset>
                      </wp:positionH>
                      <wp:positionV relativeFrom="paragraph">
                        <wp:posOffset>0</wp:posOffset>
                      </wp:positionV>
                      <wp:extent cx="76200" cy="28575"/>
                      <wp:effectExtent l="19050" t="19050" r="19050" b="28575"/>
                      <wp:wrapNone/>
                      <wp:docPr id="600" name="Text Box 3284">
                        <a:extLst xmlns:a="http://schemas.openxmlformats.org/drawingml/2006/main">
                          <a:ext uri="{FF2B5EF4-FFF2-40B4-BE49-F238E27FC236}">
                            <a16:creationId xmlns:a16="http://schemas.microsoft.com/office/drawing/2014/main" id="{00000000-0008-0000-0000-00005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850885" id="Text Box 3284" o:spid="_x0000_s1026" type="#_x0000_t202" style="position:absolute;margin-left:0;margin-top:0;width:6pt;height:2.25pt;z-index:25227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74688" behindDoc="0" locked="0" layoutInCell="1" allowOverlap="1" wp14:anchorId="7A09E6F4" wp14:editId="63490B5B">
                      <wp:simplePos x="0" y="0"/>
                      <wp:positionH relativeFrom="column">
                        <wp:posOffset>0</wp:posOffset>
                      </wp:positionH>
                      <wp:positionV relativeFrom="paragraph">
                        <wp:posOffset>0</wp:posOffset>
                      </wp:positionV>
                      <wp:extent cx="76200" cy="28575"/>
                      <wp:effectExtent l="19050" t="19050" r="19050" b="28575"/>
                      <wp:wrapNone/>
                      <wp:docPr id="601" name="Text Box 3283">
                        <a:extLst xmlns:a="http://schemas.openxmlformats.org/drawingml/2006/main">
                          <a:ext uri="{FF2B5EF4-FFF2-40B4-BE49-F238E27FC236}">
                            <a16:creationId xmlns:a16="http://schemas.microsoft.com/office/drawing/2014/main" id="{00000000-0008-0000-0000-00005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9FEC37" id="Text Box 3283" o:spid="_x0000_s1026" type="#_x0000_t202" style="position:absolute;margin-left:0;margin-top:0;width:6pt;height:2.25pt;z-index:2522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75712" behindDoc="0" locked="0" layoutInCell="1" allowOverlap="1" wp14:anchorId="68EE1C5E" wp14:editId="59812902">
                      <wp:simplePos x="0" y="0"/>
                      <wp:positionH relativeFrom="column">
                        <wp:posOffset>0</wp:posOffset>
                      </wp:positionH>
                      <wp:positionV relativeFrom="paragraph">
                        <wp:posOffset>0</wp:posOffset>
                      </wp:positionV>
                      <wp:extent cx="76200" cy="28575"/>
                      <wp:effectExtent l="19050" t="19050" r="19050" b="28575"/>
                      <wp:wrapNone/>
                      <wp:docPr id="602" name="Text Box 3282">
                        <a:extLst xmlns:a="http://schemas.openxmlformats.org/drawingml/2006/main">
                          <a:ext uri="{FF2B5EF4-FFF2-40B4-BE49-F238E27FC236}">
                            <a16:creationId xmlns:a16="http://schemas.microsoft.com/office/drawing/2014/main" id="{00000000-0008-0000-0000-00005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469F46" id="Text Box 3282" o:spid="_x0000_s1026" type="#_x0000_t202" style="position:absolute;margin-left:0;margin-top:0;width:6pt;height:2.25pt;z-index:2522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76736" behindDoc="0" locked="0" layoutInCell="1" allowOverlap="1" wp14:anchorId="11C33A90" wp14:editId="65B6B50E">
                      <wp:simplePos x="0" y="0"/>
                      <wp:positionH relativeFrom="column">
                        <wp:posOffset>0</wp:posOffset>
                      </wp:positionH>
                      <wp:positionV relativeFrom="paragraph">
                        <wp:posOffset>0</wp:posOffset>
                      </wp:positionV>
                      <wp:extent cx="76200" cy="28575"/>
                      <wp:effectExtent l="19050" t="19050" r="19050" b="28575"/>
                      <wp:wrapNone/>
                      <wp:docPr id="603" name="Text Box 3281">
                        <a:extLst xmlns:a="http://schemas.openxmlformats.org/drawingml/2006/main">
                          <a:ext uri="{FF2B5EF4-FFF2-40B4-BE49-F238E27FC236}">
                            <a16:creationId xmlns:a16="http://schemas.microsoft.com/office/drawing/2014/main" id="{00000000-0008-0000-0000-00005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E7BA20" id="Text Box 3281" o:spid="_x0000_s1026" type="#_x0000_t202" style="position:absolute;margin-left:0;margin-top:0;width:6pt;height:2.25pt;z-index:2522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89024" behindDoc="0" locked="0" layoutInCell="1" allowOverlap="1" wp14:anchorId="09AA55D2" wp14:editId="05266399">
                      <wp:simplePos x="0" y="0"/>
                      <wp:positionH relativeFrom="column">
                        <wp:posOffset>0</wp:posOffset>
                      </wp:positionH>
                      <wp:positionV relativeFrom="paragraph">
                        <wp:posOffset>0</wp:posOffset>
                      </wp:positionV>
                      <wp:extent cx="76200" cy="28575"/>
                      <wp:effectExtent l="19050" t="19050" r="19050" b="28575"/>
                      <wp:wrapNone/>
                      <wp:docPr id="615" name="Text Box 3280">
                        <a:extLst xmlns:a="http://schemas.openxmlformats.org/drawingml/2006/main">
                          <a:ext uri="{FF2B5EF4-FFF2-40B4-BE49-F238E27FC236}">
                            <a16:creationId xmlns:a16="http://schemas.microsoft.com/office/drawing/2014/main" id="{00000000-0008-0000-0000-00006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6EC3EA" id="Text Box 3280" o:spid="_x0000_s1026" type="#_x0000_t202" style="position:absolute;margin-left:0;margin-top:0;width:6pt;height:2.25pt;z-index:2522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90048" behindDoc="0" locked="0" layoutInCell="1" allowOverlap="1" wp14:anchorId="66AB12E8" wp14:editId="12D158D7">
                      <wp:simplePos x="0" y="0"/>
                      <wp:positionH relativeFrom="column">
                        <wp:posOffset>0</wp:posOffset>
                      </wp:positionH>
                      <wp:positionV relativeFrom="paragraph">
                        <wp:posOffset>0</wp:posOffset>
                      </wp:positionV>
                      <wp:extent cx="76200" cy="28575"/>
                      <wp:effectExtent l="19050" t="19050" r="19050" b="28575"/>
                      <wp:wrapNone/>
                      <wp:docPr id="616" name="Text Box 3279">
                        <a:extLst xmlns:a="http://schemas.openxmlformats.org/drawingml/2006/main">
                          <a:ext uri="{FF2B5EF4-FFF2-40B4-BE49-F238E27FC236}">
                            <a16:creationId xmlns:a16="http://schemas.microsoft.com/office/drawing/2014/main" id="{00000000-0008-0000-0000-00006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F5FC65" id="Text Box 3279" o:spid="_x0000_s1026" type="#_x0000_t202" style="position:absolute;margin-left:0;margin-top:0;width:6pt;height:2.25pt;z-index:2522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91072" behindDoc="0" locked="0" layoutInCell="1" allowOverlap="1" wp14:anchorId="4C014245" wp14:editId="15AA35D6">
                      <wp:simplePos x="0" y="0"/>
                      <wp:positionH relativeFrom="column">
                        <wp:posOffset>0</wp:posOffset>
                      </wp:positionH>
                      <wp:positionV relativeFrom="paragraph">
                        <wp:posOffset>0</wp:posOffset>
                      </wp:positionV>
                      <wp:extent cx="76200" cy="28575"/>
                      <wp:effectExtent l="19050" t="19050" r="19050" b="28575"/>
                      <wp:wrapNone/>
                      <wp:docPr id="617" name="Text Box 3278">
                        <a:extLst xmlns:a="http://schemas.openxmlformats.org/drawingml/2006/main">
                          <a:ext uri="{FF2B5EF4-FFF2-40B4-BE49-F238E27FC236}">
                            <a16:creationId xmlns:a16="http://schemas.microsoft.com/office/drawing/2014/main" id="{00000000-0008-0000-0000-00006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438E83" id="Text Box 3278" o:spid="_x0000_s1026" type="#_x0000_t202" style="position:absolute;margin-left:0;margin-top:0;width:6pt;height:2.25pt;z-index:2522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92096" behindDoc="0" locked="0" layoutInCell="1" allowOverlap="1" wp14:anchorId="675831CC" wp14:editId="050CE95F">
                      <wp:simplePos x="0" y="0"/>
                      <wp:positionH relativeFrom="column">
                        <wp:posOffset>0</wp:posOffset>
                      </wp:positionH>
                      <wp:positionV relativeFrom="paragraph">
                        <wp:posOffset>0</wp:posOffset>
                      </wp:positionV>
                      <wp:extent cx="76200" cy="28575"/>
                      <wp:effectExtent l="19050" t="19050" r="19050" b="28575"/>
                      <wp:wrapNone/>
                      <wp:docPr id="618" name="Text Box 3277">
                        <a:extLst xmlns:a="http://schemas.openxmlformats.org/drawingml/2006/main">
                          <a:ext uri="{FF2B5EF4-FFF2-40B4-BE49-F238E27FC236}">
                            <a16:creationId xmlns:a16="http://schemas.microsoft.com/office/drawing/2014/main" id="{00000000-0008-0000-0000-00006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F0D34F" id="Text Box 3277" o:spid="_x0000_s1026" type="#_x0000_t202" style="position:absolute;margin-left:0;margin-top:0;width:6pt;height:2.25pt;z-index:2522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93120" behindDoc="0" locked="0" layoutInCell="1" allowOverlap="1" wp14:anchorId="3D7B4C0E" wp14:editId="47B2D632">
                      <wp:simplePos x="0" y="0"/>
                      <wp:positionH relativeFrom="column">
                        <wp:posOffset>0</wp:posOffset>
                      </wp:positionH>
                      <wp:positionV relativeFrom="paragraph">
                        <wp:posOffset>0</wp:posOffset>
                      </wp:positionV>
                      <wp:extent cx="76200" cy="28575"/>
                      <wp:effectExtent l="19050" t="19050" r="19050" b="28575"/>
                      <wp:wrapNone/>
                      <wp:docPr id="619" name="Text Box 3276">
                        <a:extLst xmlns:a="http://schemas.openxmlformats.org/drawingml/2006/main">
                          <a:ext uri="{FF2B5EF4-FFF2-40B4-BE49-F238E27FC236}">
                            <a16:creationId xmlns:a16="http://schemas.microsoft.com/office/drawing/2014/main" id="{00000000-0008-0000-0000-00006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3BEE84" id="Text Box 3276" o:spid="_x0000_s1026" type="#_x0000_t202" style="position:absolute;margin-left:0;margin-top:0;width:6pt;height:2.25pt;z-index:2522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94144" behindDoc="0" locked="0" layoutInCell="1" allowOverlap="1" wp14:anchorId="3E2192F9" wp14:editId="04689475">
                      <wp:simplePos x="0" y="0"/>
                      <wp:positionH relativeFrom="column">
                        <wp:posOffset>0</wp:posOffset>
                      </wp:positionH>
                      <wp:positionV relativeFrom="paragraph">
                        <wp:posOffset>0</wp:posOffset>
                      </wp:positionV>
                      <wp:extent cx="76200" cy="28575"/>
                      <wp:effectExtent l="19050" t="19050" r="19050" b="28575"/>
                      <wp:wrapNone/>
                      <wp:docPr id="620" name="Text Box 3275">
                        <a:extLst xmlns:a="http://schemas.openxmlformats.org/drawingml/2006/main">
                          <a:ext uri="{FF2B5EF4-FFF2-40B4-BE49-F238E27FC236}">
                            <a16:creationId xmlns:a16="http://schemas.microsoft.com/office/drawing/2014/main" id="{00000000-0008-0000-0000-00006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FF1CDA" id="Text Box 3275" o:spid="_x0000_s1026" type="#_x0000_t202" style="position:absolute;margin-left:0;margin-top:0;width:6pt;height:2.25pt;z-index:2522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95168" behindDoc="0" locked="0" layoutInCell="1" allowOverlap="1" wp14:anchorId="291024CA" wp14:editId="668F33C7">
                      <wp:simplePos x="0" y="0"/>
                      <wp:positionH relativeFrom="column">
                        <wp:posOffset>0</wp:posOffset>
                      </wp:positionH>
                      <wp:positionV relativeFrom="paragraph">
                        <wp:posOffset>0</wp:posOffset>
                      </wp:positionV>
                      <wp:extent cx="76200" cy="28575"/>
                      <wp:effectExtent l="19050" t="19050" r="19050" b="28575"/>
                      <wp:wrapNone/>
                      <wp:docPr id="621" name="Text Box 3274">
                        <a:extLst xmlns:a="http://schemas.openxmlformats.org/drawingml/2006/main">
                          <a:ext uri="{FF2B5EF4-FFF2-40B4-BE49-F238E27FC236}">
                            <a16:creationId xmlns:a16="http://schemas.microsoft.com/office/drawing/2014/main" id="{00000000-0008-0000-0000-00006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CE453F" id="Text Box 3274" o:spid="_x0000_s1026" type="#_x0000_t202" style="position:absolute;margin-left:0;margin-top:0;width:6pt;height:2.25pt;z-index:2522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96192" behindDoc="0" locked="0" layoutInCell="1" allowOverlap="1" wp14:anchorId="6B60140D" wp14:editId="0B2F087E">
                      <wp:simplePos x="0" y="0"/>
                      <wp:positionH relativeFrom="column">
                        <wp:posOffset>0</wp:posOffset>
                      </wp:positionH>
                      <wp:positionV relativeFrom="paragraph">
                        <wp:posOffset>0</wp:posOffset>
                      </wp:positionV>
                      <wp:extent cx="76200" cy="28575"/>
                      <wp:effectExtent l="19050" t="19050" r="19050" b="28575"/>
                      <wp:wrapNone/>
                      <wp:docPr id="622" name="Text Box 3273">
                        <a:extLst xmlns:a="http://schemas.openxmlformats.org/drawingml/2006/main">
                          <a:ext uri="{FF2B5EF4-FFF2-40B4-BE49-F238E27FC236}">
                            <a16:creationId xmlns:a16="http://schemas.microsoft.com/office/drawing/2014/main" id="{00000000-0008-0000-0000-00006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AB2158" id="Text Box 3273" o:spid="_x0000_s1026" type="#_x0000_t202" style="position:absolute;margin-left:0;margin-top:0;width:6pt;height:2.25pt;z-index:2522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97216" behindDoc="0" locked="0" layoutInCell="1" allowOverlap="1" wp14:anchorId="5FEE192D" wp14:editId="590871E1">
                      <wp:simplePos x="0" y="0"/>
                      <wp:positionH relativeFrom="column">
                        <wp:posOffset>0</wp:posOffset>
                      </wp:positionH>
                      <wp:positionV relativeFrom="paragraph">
                        <wp:posOffset>0</wp:posOffset>
                      </wp:positionV>
                      <wp:extent cx="76200" cy="28575"/>
                      <wp:effectExtent l="19050" t="19050" r="19050" b="28575"/>
                      <wp:wrapNone/>
                      <wp:docPr id="623" name="Text Box 3272">
                        <a:extLst xmlns:a="http://schemas.openxmlformats.org/drawingml/2006/main">
                          <a:ext uri="{FF2B5EF4-FFF2-40B4-BE49-F238E27FC236}">
                            <a16:creationId xmlns:a16="http://schemas.microsoft.com/office/drawing/2014/main" id="{00000000-0008-0000-0000-00006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38F0D8" id="Text Box 3272" o:spid="_x0000_s1026" type="#_x0000_t202" style="position:absolute;margin-left:0;margin-top:0;width:6pt;height:2.25pt;z-index:2522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98240" behindDoc="0" locked="0" layoutInCell="1" allowOverlap="1" wp14:anchorId="4C48C743" wp14:editId="2B8294C2">
                      <wp:simplePos x="0" y="0"/>
                      <wp:positionH relativeFrom="column">
                        <wp:posOffset>0</wp:posOffset>
                      </wp:positionH>
                      <wp:positionV relativeFrom="paragraph">
                        <wp:posOffset>0</wp:posOffset>
                      </wp:positionV>
                      <wp:extent cx="76200" cy="28575"/>
                      <wp:effectExtent l="19050" t="19050" r="19050" b="28575"/>
                      <wp:wrapNone/>
                      <wp:docPr id="624" name="Text Box 3271">
                        <a:extLst xmlns:a="http://schemas.openxmlformats.org/drawingml/2006/main">
                          <a:ext uri="{FF2B5EF4-FFF2-40B4-BE49-F238E27FC236}">
                            <a16:creationId xmlns:a16="http://schemas.microsoft.com/office/drawing/2014/main" id="{00000000-0008-0000-0000-00007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9B99AD" id="Text Box 3271" o:spid="_x0000_s1026" type="#_x0000_t202" style="position:absolute;margin-left:0;margin-top:0;width:6pt;height:2.2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299264" behindDoc="0" locked="0" layoutInCell="1" allowOverlap="1" wp14:anchorId="1F112F1B" wp14:editId="6CEB2473">
                      <wp:simplePos x="0" y="0"/>
                      <wp:positionH relativeFrom="column">
                        <wp:posOffset>0</wp:posOffset>
                      </wp:positionH>
                      <wp:positionV relativeFrom="paragraph">
                        <wp:posOffset>0</wp:posOffset>
                      </wp:positionV>
                      <wp:extent cx="76200" cy="28575"/>
                      <wp:effectExtent l="19050" t="19050" r="19050" b="28575"/>
                      <wp:wrapNone/>
                      <wp:docPr id="625" name="Text Box 3270">
                        <a:extLst xmlns:a="http://schemas.openxmlformats.org/drawingml/2006/main">
                          <a:ext uri="{FF2B5EF4-FFF2-40B4-BE49-F238E27FC236}">
                            <a16:creationId xmlns:a16="http://schemas.microsoft.com/office/drawing/2014/main" id="{00000000-0008-0000-0000-00007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9D3870" id="Text Box 3270" o:spid="_x0000_s1026" type="#_x0000_t202" style="position:absolute;margin-left:0;margin-top:0;width:6pt;height:2.25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00288" behindDoc="0" locked="0" layoutInCell="1" allowOverlap="1" wp14:anchorId="7148E982" wp14:editId="69B01FE1">
                      <wp:simplePos x="0" y="0"/>
                      <wp:positionH relativeFrom="column">
                        <wp:posOffset>0</wp:posOffset>
                      </wp:positionH>
                      <wp:positionV relativeFrom="paragraph">
                        <wp:posOffset>0</wp:posOffset>
                      </wp:positionV>
                      <wp:extent cx="76200" cy="28575"/>
                      <wp:effectExtent l="19050" t="19050" r="19050" b="28575"/>
                      <wp:wrapNone/>
                      <wp:docPr id="626" name="Text Box 3269">
                        <a:extLst xmlns:a="http://schemas.openxmlformats.org/drawingml/2006/main">
                          <a:ext uri="{FF2B5EF4-FFF2-40B4-BE49-F238E27FC236}">
                            <a16:creationId xmlns:a16="http://schemas.microsoft.com/office/drawing/2014/main" id="{00000000-0008-0000-0000-00007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D1BAB6" id="Text Box 3269" o:spid="_x0000_s1026" type="#_x0000_t202" style="position:absolute;margin-left:0;margin-top:0;width:6pt;height:2.25pt;z-index:2523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01312" behindDoc="0" locked="0" layoutInCell="1" allowOverlap="1" wp14:anchorId="1533241A" wp14:editId="5543C01A">
                      <wp:simplePos x="0" y="0"/>
                      <wp:positionH relativeFrom="column">
                        <wp:posOffset>0</wp:posOffset>
                      </wp:positionH>
                      <wp:positionV relativeFrom="paragraph">
                        <wp:posOffset>0</wp:posOffset>
                      </wp:positionV>
                      <wp:extent cx="76200" cy="28575"/>
                      <wp:effectExtent l="19050" t="19050" r="19050" b="28575"/>
                      <wp:wrapNone/>
                      <wp:docPr id="627" name="Text Box 3268">
                        <a:extLst xmlns:a="http://schemas.openxmlformats.org/drawingml/2006/main">
                          <a:ext uri="{FF2B5EF4-FFF2-40B4-BE49-F238E27FC236}">
                            <a16:creationId xmlns:a16="http://schemas.microsoft.com/office/drawing/2014/main" id="{00000000-0008-0000-0000-00007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B2C0A4" id="Text Box 3268" o:spid="_x0000_s1026" type="#_x0000_t202" style="position:absolute;margin-left:0;margin-top:0;width:6pt;height:2.25pt;z-index:2523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02336" behindDoc="0" locked="0" layoutInCell="1" allowOverlap="1" wp14:anchorId="65FCC74B" wp14:editId="288B535E">
                      <wp:simplePos x="0" y="0"/>
                      <wp:positionH relativeFrom="column">
                        <wp:posOffset>0</wp:posOffset>
                      </wp:positionH>
                      <wp:positionV relativeFrom="paragraph">
                        <wp:posOffset>0</wp:posOffset>
                      </wp:positionV>
                      <wp:extent cx="76200" cy="28575"/>
                      <wp:effectExtent l="19050" t="19050" r="19050" b="28575"/>
                      <wp:wrapNone/>
                      <wp:docPr id="628" name="Text Box 3267">
                        <a:extLst xmlns:a="http://schemas.openxmlformats.org/drawingml/2006/main">
                          <a:ext uri="{FF2B5EF4-FFF2-40B4-BE49-F238E27FC236}">
                            <a16:creationId xmlns:a16="http://schemas.microsoft.com/office/drawing/2014/main" id="{00000000-0008-0000-0000-00007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5EA2F7" id="Text Box 3267" o:spid="_x0000_s1026" type="#_x0000_t202" style="position:absolute;margin-left:0;margin-top:0;width:6pt;height:2.25pt;z-index:25230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03360" behindDoc="0" locked="0" layoutInCell="1" allowOverlap="1" wp14:anchorId="2D767DE3" wp14:editId="3D48C045">
                      <wp:simplePos x="0" y="0"/>
                      <wp:positionH relativeFrom="column">
                        <wp:posOffset>0</wp:posOffset>
                      </wp:positionH>
                      <wp:positionV relativeFrom="paragraph">
                        <wp:posOffset>0</wp:posOffset>
                      </wp:positionV>
                      <wp:extent cx="76200" cy="28575"/>
                      <wp:effectExtent l="19050" t="19050" r="19050" b="28575"/>
                      <wp:wrapNone/>
                      <wp:docPr id="629" name="Text Box 3266">
                        <a:extLst xmlns:a="http://schemas.openxmlformats.org/drawingml/2006/main">
                          <a:ext uri="{FF2B5EF4-FFF2-40B4-BE49-F238E27FC236}">
                            <a16:creationId xmlns:a16="http://schemas.microsoft.com/office/drawing/2014/main" id="{00000000-0008-0000-0000-00007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613D99" id="Text Box 3266" o:spid="_x0000_s1026" type="#_x0000_t202" style="position:absolute;margin-left:0;margin-top:0;width:6pt;height:2.25pt;z-index:2523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04384" behindDoc="0" locked="0" layoutInCell="1" allowOverlap="1" wp14:anchorId="35C827AF" wp14:editId="63454A5F">
                      <wp:simplePos x="0" y="0"/>
                      <wp:positionH relativeFrom="column">
                        <wp:posOffset>0</wp:posOffset>
                      </wp:positionH>
                      <wp:positionV relativeFrom="paragraph">
                        <wp:posOffset>0</wp:posOffset>
                      </wp:positionV>
                      <wp:extent cx="76200" cy="28575"/>
                      <wp:effectExtent l="19050" t="19050" r="19050" b="28575"/>
                      <wp:wrapNone/>
                      <wp:docPr id="630" name="Text Box 3265">
                        <a:extLst xmlns:a="http://schemas.openxmlformats.org/drawingml/2006/main">
                          <a:ext uri="{FF2B5EF4-FFF2-40B4-BE49-F238E27FC236}">
                            <a16:creationId xmlns:a16="http://schemas.microsoft.com/office/drawing/2014/main" id="{00000000-0008-0000-0000-00007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D34F14" id="Text Box 3265" o:spid="_x0000_s1026" type="#_x0000_t202" style="position:absolute;margin-left:0;margin-top:0;width:6pt;height:2.25pt;z-index:2523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05408" behindDoc="0" locked="0" layoutInCell="1" allowOverlap="1" wp14:anchorId="5AA74395" wp14:editId="1FCC0BF0">
                      <wp:simplePos x="0" y="0"/>
                      <wp:positionH relativeFrom="column">
                        <wp:posOffset>0</wp:posOffset>
                      </wp:positionH>
                      <wp:positionV relativeFrom="paragraph">
                        <wp:posOffset>0</wp:posOffset>
                      </wp:positionV>
                      <wp:extent cx="76200" cy="28575"/>
                      <wp:effectExtent l="19050" t="19050" r="19050" b="28575"/>
                      <wp:wrapNone/>
                      <wp:docPr id="631" name="Text Box 3264">
                        <a:extLst xmlns:a="http://schemas.openxmlformats.org/drawingml/2006/main">
                          <a:ext uri="{FF2B5EF4-FFF2-40B4-BE49-F238E27FC236}">
                            <a16:creationId xmlns:a16="http://schemas.microsoft.com/office/drawing/2014/main" id="{00000000-0008-0000-0000-00007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A5D106" id="Text Box 3264" o:spid="_x0000_s1026" type="#_x0000_t202" style="position:absolute;margin-left:0;margin-top:0;width:6pt;height:2.25pt;z-index:25230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06432" behindDoc="0" locked="0" layoutInCell="1" allowOverlap="1" wp14:anchorId="5DD89141" wp14:editId="0FC44A65">
                      <wp:simplePos x="0" y="0"/>
                      <wp:positionH relativeFrom="column">
                        <wp:posOffset>0</wp:posOffset>
                      </wp:positionH>
                      <wp:positionV relativeFrom="paragraph">
                        <wp:posOffset>0</wp:posOffset>
                      </wp:positionV>
                      <wp:extent cx="76200" cy="28575"/>
                      <wp:effectExtent l="19050" t="19050" r="19050" b="28575"/>
                      <wp:wrapNone/>
                      <wp:docPr id="632" name="Text Box 3263">
                        <a:extLst xmlns:a="http://schemas.openxmlformats.org/drawingml/2006/main">
                          <a:ext uri="{FF2B5EF4-FFF2-40B4-BE49-F238E27FC236}">
                            <a16:creationId xmlns:a16="http://schemas.microsoft.com/office/drawing/2014/main" id="{00000000-0008-0000-0000-00007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4D2F9C" id="Text Box 3263" o:spid="_x0000_s1026" type="#_x0000_t202" style="position:absolute;margin-left:0;margin-top:0;width:6pt;height:2.25pt;z-index:2523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07456" behindDoc="0" locked="0" layoutInCell="1" allowOverlap="1" wp14:anchorId="58495A8E" wp14:editId="026B895D">
                      <wp:simplePos x="0" y="0"/>
                      <wp:positionH relativeFrom="column">
                        <wp:posOffset>0</wp:posOffset>
                      </wp:positionH>
                      <wp:positionV relativeFrom="paragraph">
                        <wp:posOffset>0</wp:posOffset>
                      </wp:positionV>
                      <wp:extent cx="76200" cy="28575"/>
                      <wp:effectExtent l="19050" t="19050" r="19050" b="28575"/>
                      <wp:wrapNone/>
                      <wp:docPr id="633" name="Text Box 3262">
                        <a:extLst xmlns:a="http://schemas.openxmlformats.org/drawingml/2006/main">
                          <a:ext uri="{FF2B5EF4-FFF2-40B4-BE49-F238E27FC236}">
                            <a16:creationId xmlns:a16="http://schemas.microsoft.com/office/drawing/2014/main" id="{00000000-0008-0000-0000-00007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A2C170" id="Text Box 3262" o:spid="_x0000_s1026" type="#_x0000_t202" style="position:absolute;margin-left:0;margin-top:0;width:6pt;height:2.25pt;z-index:2523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08480" behindDoc="0" locked="0" layoutInCell="1" allowOverlap="1" wp14:anchorId="1123E1AA" wp14:editId="7A058216">
                      <wp:simplePos x="0" y="0"/>
                      <wp:positionH relativeFrom="column">
                        <wp:posOffset>0</wp:posOffset>
                      </wp:positionH>
                      <wp:positionV relativeFrom="paragraph">
                        <wp:posOffset>0</wp:posOffset>
                      </wp:positionV>
                      <wp:extent cx="76200" cy="28575"/>
                      <wp:effectExtent l="19050" t="19050" r="19050" b="28575"/>
                      <wp:wrapNone/>
                      <wp:docPr id="634" name="Text Box 3261">
                        <a:extLst xmlns:a="http://schemas.openxmlformats.org/drawingml/2006/main">
                          <a:ext uri="{FF2B5EF4-FFF2-40B4-BE49-F238E27FC236}">
                            <a16:creationId xmlns:a16="http://schemas.microsoft.com/office/drawing/2014/main" id="{00000000-0008-0000-0000-00007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97BCB9" id="Text Box 3261" o:spid="_x0000_s1026" type="#_x0000_t202" style="position:absolute;margin-left:0;margin-top:0;width:6pt;height:2.25pt;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09504" behindDoc="0" locked="0" layoutInCell="1" allowOverlap="1" wp14:anchorId="2894F5B3" wp14:editId="20DE1049">
                      <wp:simplePos x="0" y="0"/>
                      <wp:positionH relativeFrom="column">
                        <wp:posOffset>0</wp:posOffset>
                      </wp:positionH>
                      <wp:positionV relativeFrom="paragraph">
                        <wp:posOffset>0</wp:posOffset>
                      </wp:positionV>
                      <wp:extent cx="76200" cy="28575"/>
                      <wp:effectExtent l="19050" t="19050" r="19050" b="28575"/>
                      <wp:wrapNone/>
                      <wp:docPr id="635" name="Text Box 3260">
                        <a:extLst xmlns:a="http://schemas.openxmlformats.org/drawingml/2006/main">
                          <a:ext uri="{FF2B5EF4-FFF2-40B4-BE49-F238E27FC236}">
                            <a16:creationId xmlns:a16="http://schemas.microsoft.com/office/drawing/2014/main" id="{00000000-0008-0000-0000-00007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453ADF" id="Text Box 3260" o:spid="_x0000_s1026" type="#_x0000_t202" style="position:absolute;margin-left:0;margin-top:0;width:6pt;height:2.25pt;z-index:25230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10528" behindDoc="0" locked="0" layoutInCell="1" allowOverlap="1" wp14:anchorId="75A29DAE" wp14:editId="506098E1">
                      <wp:simplePos x="0" y="0"/>
                      <wp:positionH relativeFrom="column">
                        <wp:posOffset>0</wp:posOffset>
                      </wp:positionH>
                      <wp:positionV relativeFrom="paragraph">
                        <wp:posOffset>0</wp:posOffset>
                      </wp:positionV>
                      <wp:extent cx="76200" cy="28575"/>
                      <wp:effectExtent l="19050" t="19050" r="19050" b="28575"/>
                      <wp:wrapNone/>
                      <wp:docPr id="636" name="Text Box 3259">
                        <a:extLst xmlns:a="http://schemas.openxmlformats.org/drawingml/2006/main">
                          <a:ext uri="{FF2B5EF4-FFF2-40B4-BE49-F238E27FC236}">
                            <a16:creationId xmlns:a16="http://schemas.microsoft.com/office/drawing/2014/main" id="{00000000-0008-0000-0000-00007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FAA4A" id="Text Box 3259" o:spid="_x0000_s1026" type="#_x0000_t202" style="position:absolute;margin-left:0;margin-top:0;width:6pt;height:2.25pt;z-index:2523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11552" behindDoc="0" locked="0" layoutInCell="1" allowOverlap="1" wp14:anchorId="7A880B40" wp14:editId="19A49E42">
                      <wp:simplePos x="0" y="0"/>
                      <wp:positionH relativeFrom="column">
                        <wp:posOffset>0</wp:posOffset>
                      </wp:positionH>
                      <wp:positionV relativeFrom="paragraph">
                        <wp:posOffset>0</wp:posOffset>
                      </wp:positionV>
                      <wp:extent cx="76200" cy="28575"/>
                      <wp:effectExtent l="19050" t="19050" r="19050" b="28575"/>
                      <wp:wrapNone/>
                      <wp:docPr id="637" name="Text Box 3258">
                        <a:extLst xmlns:a="http://schemas.openxmlformats.org/drawingml/2006/main">
                          <a:ext uri="{FF2B5EF4-FFF2-40B4-BE49-F238E27FC236}">
                            <a16:creationId xmlns:a16="http://schemas.microsoft.com/office/drawing/2014/main" id="{00000000-0008-0000-0000-00007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F3B6EE" id="Text Box 3258" o:spid="_x0000_s1026" type="#_x0000_t202" style="position:absolute;margin-left:0;margin-top:0;width:6pt;height:2.25pt;z-index:2523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12576" behindDoc="0" locked="0" layoutInCell="1" allowOverlap="1" wp14:anchorId="50249DF2" wp14:editId="2E38F1AD">
                      <wp:simplePos x="0" y="0"/>
                      <wp:positionH relativeFrom="column">
                        <wp:posOffset>0</wp:posOffset>
                      </wp:positionH>
                      <wp:positionV relativeFrom="paragraph">
                        <wp:posOffset>0</wp:posOffset>
                      </wp:positionV>
                      <wp:extent cx="76200" cy="28575"/>
                      <wp:effectExtent l="19050" t="19050" r="19050" b="28575"/>
                      <wp:wrapNone/>
                      <wp:docPr id="638" name="Text Box 3257">
                        <a:extLst xmlns:a="http://schemas.openxmlformats.org/drawingml/2006/main">
                          <a:ext uri="{FF2B5EF4-FFF2-40B4-BE49-F238E27FC236}">
                            <a16:creationId xmlns:a16="http://schemas.microsoft.com/office/drawing/2014/main" id="{00000000-0008-0000-0000-00007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3CEAF9" id="Text Box 3257" o:spid="_x0000_s1026" type="#_x0000_t202" style="position:absolute;margin-left:0;margin-top:0;width:6pt;height:2.25pt;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13600" behindDoc="0" locked="0" layoutInCell="1" allowOverlap="1" wp14:anchorId="27CC24F5" wp14:editId="47438E45">
                      <wp:simplePos x="0" y="0"/>
                      <wp:positionH relativeFrom="column">
                        <wp:posOffset>0</wp:posOffset>
                      </wp:positionH>
                      <wp:positionV relativeFrom="paragraph">
                        <wp:posOffset>0</wp:posOffset>
                      </wp:positionV>
                      <wp:extent cx="76200" cy="28575"/>
                      <wp:effectExtent l="19050" t="19050" r="19050" b="28575"/>
                      <wp:wrapNone/>
                      <wp:docPr id="639" name="Text Box 3256">
                        <a:extLst xmlns:a="http://schemas.openxmlformats.org/drawingml/2006/main">
                          <a:ext uri="{FF2B5EF4-FFF2-40B4-BE49-F238E27FC236}">
                            <a16:creationId xmlns:a16="http://schemas.microsoft.com/office/drawing/2014/main" id="{00000000-0008-0000-0000-00007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BDF339" id="Text Box 3256" o:spid="_x0000_s1026" type="#_x0000_t202" style="position:absolute;margin-left:0;margin-top:0;width:6pt;height:2.25pt;z-index:25231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14624" behindDoc="0" locked="0" layoutInCell="1" allowOverlap="1" wp14:anchorId="5DB28EE3" wp14:editId="2E005624">
                      <wp:simplePos x="0" y="0"/>
                      <wp:positionH relativeFrom="column">
                        <wp:posOffset>0</wp:posOffset>
                      </wp:positionH>
                      <wp:positionV relativeFrom="paragraph">
                        <wp:posOffset>0</wp:posOffset>
                      </wp:positionV>
                      <wp:extent cx="76200" cy="28575"/>
                      <wp:effectExtent l="19050" t="19050" r="19050" b="28575"/>
                      <wp:wrapNone/>
                      <wp:docPr id="640" name="Text Box 3255">
                        <a:extLst xmlns:a="http://schemas.openxmlformats.org/drawingml/2006/main">
                          <a:ext uri="{FF2B5EF4-FFF2-40B4-BE49-F238E27FC236}">
                            <a16:creationId xmlns:a16="http://schemas.microsoft.com/office/drawing/2014/main" id="{00000000-0008-0000-0000-00008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A512A5" id="Text Box 3255" o:spid="_x0000_s1026" type="#_x0000_t202" style="position:absolute;margin-left:0;margin-top:0;width:6pt;height:2.25pt;z-index:2523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15648" behindDoc="0" locked="0" layoutInCell="1" allowOverlap="1" wp14:anchorId="26208A09" wp14:editId="2B922E33">
                      <wp:simplePos x="0" y="0"/>
                      <wp:positionH relativeFrom="column">
                        <wp:posOffset>0</wp:posOffset>
                      </wp:positionH>
                      <wp:positionV relativeFrom="paragraph">
                        <wp:posOffset>0</wp:posOffset>
                      </wp:positionV>
                      <wp:extent cx="76200" cy="28575"/>
                      <wp:effectExtent l="19050" t="19050" r="19050" b="28575"/>
                      <wp:wrapNone/>
                      <wp:docPr id="641" name="Text Box 3254">
                        <a:extLst xmlns:a="http://schemas.openxmlformats.org/drawingml/2006/main">
                          <a:ext uri="{FF2B5EF4-FFF2-40B4-BE49-F238E27FC236}">
                            <a16:creationId xmlns:a16="http://schemas.microsoft.com/office/drawing/2014/main" id="{00000000-0008-0000-0000-00008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D26915" id="Text Box 3254" o:spid="_x0000_s1026" type="#_x0000_t202" style="position:absolute;margin-left:0;margin-top:0;width:6pt;height:2.25pt;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16672" behindDoc="0" locked="0" layoutInCell="1" allowOverlap="1" wp14:anchorId="495C4081" wp14:editId="0F6CF963">
                      <wp:simplePos x="0" y="0"/>
                      <wp:positionH relativeFrom="column">
                        <wp:posOffset>0</wp:posOffset>
                      </wp:positionH>
                      <wp:positionV relativeFrom="paragraph">
                        <wp:posOffset>0</wp:posOffset>
                      </wp:positionV>
                      <wp:extent cx="76200" cy="28575"/>
                      <wp:effectExtent l="19050" t="19050" r="19050" b="28575"/>
                      <wp:wrapNone/>
                      <wp:docPr id="642" name="Text Box 3253">
                        <a:extLst xmlns:a="http://schemas.openxmlformats.org/drawingml/2006/main">
                          <a:ext uri="{FF2B5EF4-FFF2-40B4-BE49-F238E27FC236}">
                            <a16:creationId xmlns:a16="http://schemas.microsoft.com/office/drawing/2014/main" id="{00000000-0008-0000-0000-00008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8B70E7" id="Text Box 3253" o:spid="_x0000_s1026" type="#_x0000_t202" style="position:absolute;margin-left:0;margin-top:0;width:6pt;height:2.25pt;z-index:2523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17696" behindDoc="0" locked="0" layoutInCell="1" allowOverlap="1" wp14:anchorId="73236868" wp14:editId="533B8EE3">
                      <wp:simplePos x="0" y="0"/>
                      <wp:positionH relativeFrom="column">
                        <wp:posOffset>0</wp:posOffset>
                      </wp:positionH>
                      <wp:positionV relativeFrom="paragraph">
                        <wp:posOffset>0</wp:posOffset>
                      </wp:positionV>
                      <wp:extent cx="76200" cy="28575"/>
                      <wp:effectExtent l="19050" t="19050" r="19050" b="28575"/>
                      <wp:wrapNone/>
                      <wp:docPr id="643" name="Text Box 3252">
                        <a:extLst xmlns:a="http://schemas.openxmlformats.org/drawingml/2006/main">
                          <a:ext uri="{FF2B5EF4-FFF2-40B4-BE49-F238E27FC236}">
                            <a16:creationId xmlns:a16="http://schemas.microsoft.com/office/drawing/2014/main" id="{00000000-0008-0000-0000-00008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AE938D" id="Text Box 3252" o:spid="_x0000_s1026" type="#_x0000_t202" style="position:absolute;margin-left:0;margin-top:0;width:6pt;height:2.25pt;z-index:25231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18720" behindDoc="0" locked="0" layoutInCell="1" allowOverlap="1" wp14:anchorId="30694BED" wp14:editId="20FD19DB">
                      <wp:simplePos x="0" y="0"/>
                      <wp:positionH relativeFrom="column">
                        <wp:posOffset>0</wp:posOffset>
                      </wp:positionH>
                      <wp:positionV relativeFrom="paragraph">
                        <wp:posOffset>0</wp:posOffset>
                      </wp:positionV>
                      <wp:extent cx="76200" cy="28575"/>
                      <wp:effectExtent l="19050" t="19050" r="19050" b="28575"/>
                      <wp:wrapNone/>
                      <wp:docPr id="644" name="Text Box 3251">
                        <a:extLst xmlns:a="http://schemas.openxmlformats.org/drawingml/2006/main">
                          <a:ext uri="{FF2B5EF4-FFF2-40B4-BE49-F238E27FC236}">
                            <a16:creationId xmlns:a16="http://schemas.microsoft.com/office/drawing/2014/main" id="{00000000-0008-0000-0000-00008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7D47A" id="Text Box 3251" o:spid="_x0000_s1026" type="#_x0000_t202" style="position:absolute;margin-left:0;margin-top:0;width:6pt;height:2.25pt;z-index:2523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19744" behindDoc="0" locked="0" layoutInCell="1" allowOverlap="1" wp14:anchorId="52929D89" wp14:editId="3480219B">
                      <wp:simplePos x="0" y="0"/>
                      <wp:positionH relativeFrom="column">
                        <wp:posOffset>0</wp:posOffset>
                      </wp:positionH>
                      <wp:positionV relativeFrom="paragraph">
                        <wp:posOffset>0</wp:posOffset>
                      </wp:positionV>
                      <wp:extent cx="76200" cy="28575"/>
                      <wp:effectExtent l="19050" t="19050" r="19050" b="28575"/>
                      <wp:wrapNone/>
                      <wp:docPr id="645" name="Text Box 3250">
                        <a:extLst xmlns:a="http://schemas.openxmlformats.org/drawingml/2006/main">
                          <a:ext uri="{FF2B5EF4-FFF2-40B4-BE49-F238E27FC236}">
                            <a16:creationId xmlns:a16="http://schemas.microsoft.com/office/drawing/2014/main" id="{00000000-0008-0000-0000-00008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812D8A" id="Text Box 3250" o:spid="_x0000_s1026" type="#_x0000_t202" style="position:absolute;margin-left:0;margin-top:0;width:6pt;height:2.25pt;z-index:2523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20768" behindDoc="0" locked="0" layoutInCell="1" allowOverlap="1" wp14:anchorId="5DB273D3" wp14:editId="3BA01B31">
                      <wp:simplePos x="0" y="0"/>
                      <wp:positionH relativeFrom="column">
                        <wp:posOffset>0</wp:posOffset>
                      </wp:positionH>
                      <wp:positionV relativeFrom="paragraph">
                        <wp:posOffset>0</wp:posOffset>
                      </wp:positionV>
                      <wp:extent cx="76200" cy="28575"/>
                      <wp:effectExtent l="19050" t="19050" r="19050" b="28575"/>
                      <wp:wrapNone/>
                      <wp:docPr id="646" name="Text Box 3249">
                        <a:extLst xmlns:a="http://schemas.openxmlformats.org/drawingml/2006/main">
                          <a:ext uri="{FF2B5EF4-FFF2-40B4-BE49-F238E27FC236}">
                            <a16:creationId xmlns:a16="http://schemas.microsoft.com/office/drawing/2014/main" id="{00000000-0008-0000-0000-00008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82415D" id="Text Box 3249" o:spid="_x0000_s1026" type="#_x0000_t202" style="position:absolute;margin-left:0;margin-top:0;width:6pt;height:2.25pt;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21792" behindDoc="0" locked="0" layoutInCell="1" allowOverlap="1" wp14:anchorId="22124470" wp14:editId="1564CB20">
                      <wp:simplePos x="0" y="0"/>
                      <wp:positionH relativeFrom="column">
                        <wp:posOffset>0</wp:posOffset>
                      </wp:positionH>
                      <wp:positionV relativeFrom="paragraph">
                        <wp:posOffset>0</wp:posOffset>
                      </wp:positionV>
                      <wp:extent cx="76200" cy="28575"/>
                      <wp:effectExtent l="19050" t="19050" r="19050" b="28575"/>
                      <wp:wrapNone/>
                      <wp:docPr id="647" name="Text Box 3248">
                        <a:extLst xmlns:a="http://schemas.openxmlformats.org/drawingml/2006/main">
                          <a:ext uri="{FF2B5EF4-FFF2-40B4-BE49-F238E27FC236}">
                            <a16:creationId xmlns:a16="http://schemas.microsoft.com/office/drawing/2014/main" id="{00000000-0008-0000-0000-00008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96A8B3" id="Text Box 3248" o:spid="_x0000_s1026" type="#_x0000_t202" style="position:absolute;margin-left:0;margin-top:0;width:6pt;height:2.25pt;z-index:25232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22816" behindDoc="0" locked="0" layoutInCell="1" allowOverlap="1" wp14:anchorId="31D84DE9" wp14:editId="48FAA47E">
                      <wp:simplePos x="0" y="0"/>
                      <wp:positionH relativeFrom="column">
                        <wp:posOffset>0</wp:posOffset>
                      </wp:positionH>
                      <wp:positionV relativeFrom="paragraph">
                        <wp:posOffset>0</wp:posOffset>
                      </wp:positionV>
                      <wp:extent cx="76200" cy="28575"/>
                      <wp:effectExtent l="19050" t="19050" r="19050" b="28575"/>
                      <wp:wrapNone/>
                      <wp:docPr id="648" name="Text Box 3247">
                        <a:extLst xmlns:a="http://schemas.openxmlformats.org/drawingml/2006/main">
                          <a:ext uri="{FF2B5EF4-FFF2-40B4-BE49-F238E27FC236}">
                            <a16:creationId xmlns:a16="http://schemas.microsoft.com/office/drawing/2014/main" id="{00000000-0008-0000-0000-00008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54939" id="Text Box 3247" o:spid="_x0000_s1026" type="#_x0000_t202" style="position:absolute;margin-left:0;margin-top:0;width:6pt;height:2.25pt;z-index:2523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23840" behindDoc="0" locked="0" layoutInCell="1" allowOverlap="1" wp14:anchorId="5231B996" wp14:editId="02433C4D">
                      <wp:simplePos x="0" y="0"/>
                      <wp:positionH relativeFrom="column">
                        <wp:posOffset>0</wp:posOffset>
                      </wp:positionH>
                      <wp:positionV relativeFrom="paragraph">
                        <wp:posOffset>0</wp:posOffset>
                      </wp:positionV>
                      <wp:extent cx="76200" cy="28575"/>
                      <wp:effectExtent l="19050" t="19050" r="19050" b="28575"/>
                      <wp:wrapNone/>
                      <wp:docPr id="649" name="Text Box 3246">
                        <a:extLst xmlns:a="http://schemas.openxmlformats.org/drawingml/2006/main">
                          <a:ext uri="{FF2B5EF4-FFF2-40B4-BE49-F238E27FC236}">
                            <a16:creationId xmlns:a16="http://schemas.microsoft.com/office/drawing/2014/main" id="{00000000-0008-0000-0000-00008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F21E19" id="Text Box 3246" o:spid="_x0000_s1026" type="#_x0000_t202" style="position:absolute;margin-left:0;margin-top:0;width:6pt;height:2.25pt;z-index:25232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24864" behindDoc="0" locked="0" layoutInCell="1" allowOverlap="1" wp14:anchorId="58A99671" wp14:editId="3D463E29">
                      <wp:simplePos x="0" y="0"/>
                      <wp:positionH relativeFrom="column">
                        <wp:posOffset>0</wp:posOffset>
                      </wp:positionH>
                      <wp:positionV relativeFrom="paragraph">
                        <wp:posOffset>0</wp:posOffset>
                      </wp:positionV>
                      <wp:extent cx="76200" cy="28575"/>
                      <wp:effectExtent l="19050" t="19050" r="19050" b="28575"/>
                      <wp:wrapNone/>
                      <wp:docPr id="650" name="Text Box 3245">
                        <a:extLst xmlns:a="http://schemas.openxmlformats.org/drawingml/2006/main">
                          <a:ext uri="{FF2B5EF4-FFF2-40B4-BE49-F238E27FC236}">
                            <a16:creationId xmlns:a16="http://schemas.microsoft.com/office/drawing/2014/main" id="{00000000-0008-0000-0000-00008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A2B74A" id="Text Box 3245" o:spid="_x0000_s1026" type="#_x0000_t202" style="position:absolute;margin-left:0;margin-top:0;width:6pt;height:2.25pt;z-index:2523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25888" behindDoc="0" locked="0" layoutInCell="1" allowOverlap="1" wp14:anchorId="7CFD5CEA" wp14:editId="3F540DF9">
                      <wp:simplePos x="0" y="0"/>
                      <wp:positionH relativeFrom="column">
                        <wp:posOffset>0</wp:posOffset>
                      </wp:positionH>
                      <wp:positionV relativeFrom="paragraph">
                        <wp:posOffset>0</wp:posOffset>
                      </wp:positionV>
                      <wp:extent cx="76200" cy="28575"/>
                      <wp:effectExtent l="19050" t="19050" r="19050" b="28575"/>
                      <wp:wrapNone/>
                      <wp:docPr id="651" name="Text Box 3244">
                        <a:extLst xmlns:a="http://schemas.openxmlformats.org/drawingml/2006/main">
                          <a:ext uri="{FF2B5EF4-FFF2-40B4-BE49-F238E27FC236}">
                            <a16:creationId xmlns:a16="http://schemas.microsoft.com/office/drawing/2014/main" id="{00000000-0008-0000-0000-00008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F57A9B" id="Text Box 3244" o:spid="_x0000_s1026" type="#_x0000_t202" style="position:absolute;margin-left:0;margin-top:0;width:6pt;height:2.25pt;z-index:2523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26912" behindDoc="0" locked="0" layoutInCell="1" allowOverlap="1" wp14:anchorId="1EE2847B" wp14:editId="31D68557">
                      <wp:simplePos x="0" y="0"/>
                      <wp:positionH relativeFrom="column">
                        <wp:posOffset>0</wp:posOffset>
                      </wp:positionH>
                      <wp:positionV relativeFrom="paragraph">
                        <wp:posOffset>0</wp:posOffset>
                      </wp:positionV>
                      <wp:extent cx="76200" cy="28575"/>
                      <wp:effectExtent l="19050" t="19050" r="19050" b="28575"/>
                      <wp:wrapNone/>
                      <wp:docPr id="652" name="Text Box 3243">
                        <a:extLst xmlns:a="http://schemas.openxmlformats.org/drawingml/2006/main">
                          <a:ext uri="{FF2B5EF4-FFF2-40B4-BE49-F238E27FC236}">
                            <a16:creationId xmlns:a16="http://schemas.microsoft.com/office/drawing/2014/main" id="{00000000-0008-0000-0000-00008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20AF6F" id="Text Box 3243" o:spid="_x0000_s1026" type="#_x0000_t202" style="position:absolute;margin-left:0;margin-top:0;width:6pt;height:2.25pt;z-index:2523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27936" behindDoc="0" locked="0" layoutInCell="1" allowOverlap="1" wp14:anchorId="730125BE" wp14:editId="07F0D796">
                      <wp:simplePos x="0" y="0"/>
                      <wp:positionH relativeFrom="column">
                        <wp:posOffset>0</wp:posOffset>
                      </wp:positionH>
                      <wp:positionV relativeFrom="paragraph">
                        <wp:posOffset>0</wp:posOffset>
                      </wp:positionV>
                      <wp:extent cx="76200" cy="28575"/>
                      <wp:effectExtent l="19050" t="19050" r="19050" b="28575"/>
                      <wp:wrapNone/>
                      <wp:docPr id="653" name="Text Box 3242">
                        <a:extLst xmlns:a="http://schemas.openxmlformats.org/drawingml/2006/main">
                          <a:ext uri="{FF2B5EF4-FFF2-40B4-BE49-F238E27FC236}">
                            <a16:creationId xmlns:a16="http://schemas.microsoft.com/office/drawing/2014/main" id="{00000000-0008-0000-0000-00008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323D01" id="Text Box 3242" o:spid="_x0000_s1026" type="#_x0000_t202" style="position:absolute;margin-left:0;margin-top:0;width:6pt;height:2.25pt;z-index:2523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28960" behindDoc="0" locked="0" layoutInCell="1" allowOverlap="1" wp14:anchorId="0E11D9AC" wp14:editId="43E17706">
                      <wp:simplePos x="0" y="0"/>
                      <wp:positionH relativeFrom="column">
                        <wp:posOffset>0</wp:posOffset>
                      </wp:positionH>
                      <wp:positionV relativeFrom="paragraph">
                        <wp:posOffset>0</wp:posOffset>
                      </wp:positionV>
                      <wp:extent cx="76200" cy="28575"/>
                      <wp:effectExtent l="19050" t="19050" r="19050" b="28575"/>
                      <wp:wrapNone/>
                      <wp:docPr id="654" name="Text Box 3241">
                        <a:extLst xmlns:a="http://schemas.openxmlformats.org/drawingml/2006/main">
                          <a:ext uri="{FF2B5EF4-FFF2-40B4-BE49-F238E27FC236}">
                            <a16:creationId xmlns:a16="http://schemas.microsoft.com/office/drawing/2014/main" id="{00000000-0008-0000-0000-00008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D655A0" id="Text Box 3241" o:spid="_x0000_s1026" type="#_x0000_t202" style="position:absolute;margin-left:0;margin-top:0;width:6pt;height:2.25pt;z-index:2523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29984" behindDoc="0" locked="0" layoutInCell="1" allowOverlap="1" wp14:anchorId="5DD84179" wp14:editId="59AA948D">
                      <wp:simplePos x="0" y="0"/>
                      <wp:positionH relativeFrom="column">
                        <wp:posOffset>0</wp:posOffset>
                      </wp:positionH>
                      <wp:positionV relativeFrom="paragraph">
                        <wp:posOffset>0</wp:posOffset>
                      </wp:positionV>
                      <wp:extent cx="76200" cy="28575"/>
                      <wp:effectExtent l="19050" t="19050" r="19050" b="28575"/>
                      <wp:wrapNone/>
                      <wp:docPr id="655" name="Text Box 3240">
                        <a:extLst xmlns:a="http://schemas.openxmlformats.org/drawingml/2006/main">
                          <a:ext uri="{FF2B5EF4-FFF2-40B4-BE49-F238E27FC236}">
                            <a16:creationId xmlns:a16="http://schemas.microsoft.com/office/drawing/2014/main" id="{00000000-0008-0000-0000-00008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2E1AD2" id="Text Box 3240" o:spid="_x0000_s1026" type="#_x0000_t202" style="position:absolute;margin-left:0;margin-top:0;width:6pt;height:2.25pt;z-index:2523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31008" behindDoc="0" locked="0" layoutInCell="1" allowOverlap="1" wp14:anchorId="4C549C51" wp14:editId="31F35D3F">
                      <wp:simplePos x="0" y="0"/>
                      <wp:positionH relativeFrom="column">
                        <wp:posOffset>0</wp:posOffset>
                      </wp:positionH>
                      <wp:positionV relativeFrom="paragraph">
                        <wp:posOffset>0</wp:posOffset>
                      </wp:positionV>
                      <wp:extent cx="76200" cy="28575"/>
                      <wp:effectExtent l="19050" t="19050" r="19050" b="28575"/>
                      <wp:wrapNone/>
                      <wp:docPr id="656" name="Text Box 3239">
                        <a:extLst xmlns:a="http://schemas.openxmlformats.org/drawingml/2006/main">
                          <a:ext uri="{FF2B5EF4-FFF2-40B4-BE49-F238E27FC236}">
                            <a16:creationId xmlns:a16="http://schemas.microsoft.com/office/drawing/2014/main" id="{00000000-0008-0000-0000-00009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2A0B3C" id="Text Box 3239" o:spid="_x0000_s1026" type="#_x0000_t202" style="position:absolute;margin-left:0;margin-top:0;width:6pt;height:2.25pt;z-index:2523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32032" behindDoc="0" locked="0" layoutInCell="1" allowOverlap="1" wp14:anchorId="64FDB5B3" wp14:editId="289D151D">
                      <wp:simplePos x="0" y="0"/>
                      <wp:positionH relativeFrom="column">
                        <wp:posOffset>0</wp:posOffset>
                      </wp:positionH>
                      <wp:positionV relativeFrom="paragraph">
                        <wp:posOffset>0</wp:posOffset>
                      </wp:positionV>
                      <wp:extent cx="76200" cy="28575"/>
                      <wp:effectExtent l="19050" t="19050" r="19050" b="28575"/>
                      <wp:wrapNone/>
                      <wp:docPr id="657" name="Text Box 3238">
                        <a:extLst xmlns:a="http://schemas.openxmlformats.org/drawingml/2006/main">
                          <a:ext uri="{FF2B5EF4-FFF2-40B4-BE49-F238E27FC236}">
                            <a16:creationId xmlns:a16="http://schemas.microsoft.com/office/drawing/2014/main" id="{00000000-0008-0000-0000-00009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D86581" id="Text Box 3238" o:spid="_x0000_s1026" type="#_x0000_t202" style="position:absolute;margin-left:0;margin-top:0;width:6pt;height:2.25pt;z-index:25233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33056" behindDoc="0" locked="0" layoutInCell="1" allowOverlap="1" wp14:anchorId="743091E7" wp14:editId="3ED46FF7">
                      <wp:simplePos x="0" y="0"/>
                      <wp:positionH relativeFrom="column">
                        <wp:posOffset>0</wp:posOffset>
                      </wp:positionH>
                      <wp:positionV relativeFrom="paragraph">
                        <wp:posOffset>0</wp:posOffset>
                      </wp:positionV>
                      <wp:extent cx="76200" cy="28575"/>
                      <wp:effectExtent l="19050" t="19050" r="19050" b="28575"/>
                      <wp:wrapNone/>
                      <wp:docPr id="658" name="Text Box 3237">
                        <a:extLst xmlns:a="http://schemas.openxmlformats.org/drawingml/2006/main">
                          <a:ext uri="{FF2B5EF4-FFF2-40B4-BE49-F238E27FC236}">
                            <a16:creationId xmlns:a16="http://schemas.microsoft.com/office/drawing/2014/main" id="{00000000-0008-0000-0000-00009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15B31C" id="Text Box 3237" o:spid="_x0000_s1026" type="#_x0000_t202" style="position:absolute;margin-left:0;margin-top:0;width:6pt;height:2.25pt;z-index:2523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34080" behindDoc="0" locked="0" layoutInCell="1" allowOverlap="1" wp14:anchorId="065A511E" wp14:editId="27154541">
                      <wp:simplePos x="0" y="0"/>
                      <wp:positionH relativeFrom="column">
                        <wp:posOffset>0</wp:posOffset>
                      </wp:positionH>
                      <wp:positionV relativeFrom="paragraph">
                        <wp:posOffset>0</wp:posOffset>
                      </wp:positionV>
                      <wp:extent cx="76200" cy="28575"/>
                      <wp:effectExtent l="19050" t="19050" r="19050" b="28575"/>
                      <wp:wrapNone/>
                      <wp:docPr id="659" name="Text Box 3236">
                        <a:extLst xmlns:a="http://schemas.openxmlformats.org/drawingml/2006/main">
                          <a:ext uri="{FF2B5EF4-FFF2-40B4-BE49-F238E27FC236}">
                            <a16:creationId xmlns:a16="http://schemas.microsoft.com/office/drawing/2014/main" id="{00000000-0008-0000-0000-00009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6DA721" id="Text Box 3236" o:spid="_x0000_s1026" type="#_x0000_t202" style="position:absolute;margin-left:0;margin-top:0;width:6pt;height:2.25pt;z-index:2523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35104" behindDoc="0" locked="0" layoutInCell="1" allowOverlap="1" wp14:anchorId="51E6ABA9" wp14:editId="7F21199F">
                      <wp:simplePos x="0" y="0"/>
                      <wp:positionH relativeFrom="column">
                        <wp:posOffset>0</wp:posOffset>
                      </wp:positionH>
                      <wp:positionV relativeFrom="paragraph">
                        <wp:posOffset>0</wp:posOffset>
                      </wp:positionV>
                      <wp:extent cx="76200" cy="28575"/>
                      <wp:effectExtent l="19050" t="19050" r="19050" b="28575"/>
                      <wp:wrapNone/>
                      <wp:docPr id="660" name="Text Box 3235">
                        <a:extLst xmlns:a="http://schemas.openxmlformats.org/drawingml/2006/main">
                          <a:ext uri="{FF2B5EF4-FFF2-40B4-BE49-F238E27FC236}">
                            <a16:creationId xmlns:a16="http://schemas.microsoft.com/office/drawing/2014/main" id="{00000000-0008-0000-0000-00009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427267" id="Text Box 3235" o:spid="_x0000_s1026" type="#_x0000_t202" style="position:absolute;margin-left:0;margin-top:0;width:6pt;height:2.25pt;z-index:2523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36128" behindDoc="0" locked="0" layoutInCell="1" allowOverlap="1" wp14:anchorId="19546257" wp14:editId="7EF8FADA">
                      <wp:simplePos x="0" y="0"/>
                      <wp:positionH relativeFrom="column">
                        <wp:posOffset>0</wp:posOffset>
                      </wp:positionH>
                      <wp:positionV relativeFrom="paragraph">
                        <wp:posOffset>0</wp:posOffset>
                      </wp:positionV>
                      <wp:extent cx="76200" cy="28575"/>
                      <wp:effectExtent l="19050" t="19050" r="19050" b="28575"/>
                      <wp:wrapNone/>
                      <wp:docPr id="661" name="Text Box 3234">
                        <a:extLst xmlns:a="http://schemas.openxmlformats.org/drawingml/2006/main">
                          <a:ext uri="{FF2B5EF4-FFF2-40B4-BE49-F238E27FC236}">
                            <a16:creationId xmlns:a16="http://schemas.microsoft.com/office/drawing/2014/main" id="{00000000-0008-0000-0000-00009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D9F754" id="Text Box 3234" o:spid="_x0000_s1026" type="#_x0000_t202" style="position:absolute;margin-left:0;margin-top:0;width:6pt;height:2.25pt;z-index:2523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37152" behindDoc="0" locked="0" layoutInCell="1" allowOverlap="1" wp14:anchorId="554D6551" wp14:editId="3A8EC36E">
                      <wp:simplePos x="0" y="0"/>
                      <wp:positionH relativeFrom="column">
                        <wp:posOffset>0</wp:posOffset>
                      </wp:positionH>
                      <wp:positionV relativeFrom="paragraph">
                        <wp:posOffset>0</wp:posOffset>
                      </wp:positionV>
                      <wp:extent cx="76200" cy="28575"/>
                      <wp:effectExtent l="19050" t="19050" r="19050" b="28575"/>
                      <wp:wrapNone/>
                      <wp:docPr id="662" name="Text Box 3233">
                        <a:extLst xmlns:a="http://schemas.openxmlformats.org/drawingml/2006/main">
                          <a:ext uri="{FF2B5EF4-FFF2-40B4-BE49-F238E27FC236}">
                            <a16:creationId xmlns:a16="http://schemas.microsoft.com/office/drawing/2014/main" id="{00000000-0008-0000-0000-00009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7BA2A7" id="Text Box 3233" o:spid="_x0000_s1026" type="#_x0000_t202" style="position:absolute;margin-left:0;margin-top:0;width:6pt;height:2.25pt;z-index:2523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38176" behindDoc="0" locked="0" layoutInCell="1" allowOverlap="1" wp14:anchorId="1534B9BB" wp14:editId="3BFF2909">
                      <wp:simplePos x="0" y="0"/>
                      <wp:positionH relativeFrom="column">
                        <wp:posOffset>0</wp:posOffset>
                      </wp:positionH>
                      <wp:positionV relativeFrom="paragraph">
                        <wp:posOffset>0</wp:posOffset>
                      </wp:positionV>
                      <wp:extent cx="76200" cy="28575"/>
                      <wp:effectExtent l="19050" t="19050" r="19050" b="28575"/>
                      <wp:wrapNone/>
                      <wp:docPr id="663" name="Text Box 3232">
                        <a:extLst xmlns:a="http://schemas.openxmlformats.org/drawingml/2006/main">
                          <a:ext uri="{FF2B5EF4-FFF2-40B4-BE49-F238E27FC236}">
                            <a16:creationId xmlns:a16="http://schemas.microsoft.com/office/drawing/2014/main" id="{00000000-0008-0000-0000-00009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63E5BE" id="Text Box 3232" o:spid="_x0000_s1026" type="#_x0000_t202" style="position:absolute;margin-left:0;margin-top:0;width:6pt;height:2.25pt;z-index:25233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39200" behindDoc="0" locked="0" layoutInCell="1" allowOverlap="1" wp14:anchorId="22C60497" wp14:editId="1DC9216C">
                      <wp:simplePos x="0" y="0"/>
                      <wp:positionH relativeFrom="column">
                        <wp:posOffset>0</wp:posOffset>
                      </wp:positionH>
                      <wp:positionV relativeFrom="paragraph">
                        <wp:posOffset>0</wp:posOffset>
                      </wp:positionV>
                      <wp:extent cx="76200" cy="28575"/>
                      <wp:effectExtent l="19050" t="19050" r="19050" b="28575"/>
                      <wp:wrapNone/>
                      <wp:docPr id="664" name="Text Box 3231">
                        <a:extLst xmlns:a="http://schemas.openxmlformats.org/drawingml/2006/main">
                          <a:ext uri="{FF2B5EF4-FFF2-40B4-BE49-F238E27FC236}">
                            <a16:creationId xmlns:a16="http://schemas.microsoft.com/office/drawing/2014/main" id="{00000000-0008-0000-0000-00009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E6039E" id="Text Box 3231" o:spid="_x0000_s1026" type="#_x0000_t202" style="position:absolute;margin-left:0;margin-top:0;width:6pt;height:2.25pt;z-index:2523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40224" behindDoc="0" locked="0" layoutInCell="1" allowOverlap="1" wp14:anchorId="21AADD8A" wp14:editId="6E2D0AEC">
                      <wp:simplePos x="0" y="0"/>
                      <wp:positionH relativeFrom="column">
                        <wp:posOffset>0</wp:posOffset>
                      </wp:positionH>
                      <wp:positionV relativeFrom="paragraph">
                        <wp:posOffset>0</wp:posOffset>
                      </wp:positionV>
                      <wp:extent cx="76200" cy="28575"/>
                      <wp:effectExtent l="19050" t="19050" r="19050" b="28575"/>
                      <wp:wrapNone/>
                      <wp:docPr id="665" name="Text Box 3230">
                        <a:extLst xmlns:a="http://schemas.openxmlformats.org/drawingml/2006/main">
                          <a:ext uri="{FF2B5EF4-FFF2-40B4-BE49-F238E27FC236}">
                            <a16:creationId xmlns:a16="http://schemas.microsoft.com/office/drawing/2014/main" id="{00000000-0008-0000-0000-00009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2DEBBF" id="Text Box 3230" o:spid="_x0000_s1026" type="#_x0000_t202" style="position:absolute;margin-left:0;margin-top:0;width:6pt;height:2.25pt;z-index:2523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41248" behindDoc="0" locked="0" layoutInCell="1" allowOverlap="1" wp14:anchorId="3301B1F4" wp14:editId="3DF71DB0">
                      <wp:simplePos x="0" y="0"/>
                      <wp:positionH relativeFrom="column">
                        <wp:posOffset>0</wp:posOffset>
                      </wp:positionH>
                      <wp:positionV relativeFrom="paragraph">
                        <wp:posOffset>0</wp:posOffset>
                      </wp:positionV>
                      <wp:extent cx="76200" cy="28575"/>
                      <wp:effectExtent l="19050" t="19050" r="19050" b="28575"/>
                      <wp:wrapNone/>
                      <wp:docPr id="666" name="Text Box 3229">
                        <a:extLst xmlns:a="http://schemas.openxmlformats.org/drawingml/2006/main">
                          <a:ext uri="{FF2B5EF4-FFF2-40B4-BE49-F238E27FC236}">
                            <a16:creationId xmlns:a16="http://schemas.microsoft.com/office/drawing/2014/main" id="{00000000-0008-0000-0000-00009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C9F32C" id="Text Box 3229" o:spid="_x0000_s1026" type="#_x0000_t202" style="position:absolute;margin-left:0;margin-top:0;width:6pt;height:2.25pt;z-index:2523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42272" behindDoc="0" locked="0" layoutInCell="1" allowOverlap="1" wp14:anchorId="6314A7AB" wp14:editId="533742F2">
                      <wp:simplePos x="0" y="0"/>
                      <wp:positionH relativeFrom="column">
                        <wp:posOffset>0</wp:posOffset>
                      </wp:positionH>
                      <wp:positionV relativeFrom="paragraph">
                        <wp:posOffset>0</wp:posOffset>
                      </wp:positionV>
                      <wp:extent cx="76200" cy="28575"/>
                      <wp:effectExtent l="19050" t="19050" r="19050" b="28575"/>
                      <wp:wrapNone/>
                      <wp:docPr id="667" name="Text Box 3228">
                        <a:extLst xmlns:a="http://schemas.openxmlformats.org/drawingml/2006/main">
                          <a:ext uri="{FF2B5EF4-FFF2-40B4-BE49-F238E27FC236}">
                            <a16:creationId xmlns:a16="http://schemas.microsoft.com/office/drawing/2014/main" id="{00000000-0008-0000-0000-00009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448C5F" id="Text Box 3228" o:spid="_x0000_s1026" type="#_x0000_t202" style="position:absolute;margin-left:0;margin-top:0;width:6pt;height:2.25pt;z-index:25234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43296" behindDoc="0" locked="0" layoutInCell="1" allowOverlap="1" wp14:anchorId="2A7136A5" wp14:editId="4EB49E15">
                      <wp:simplePos x="0" y="0"/>
                      <wp:positionH relativeFrom="column">
                        <wp:posOffset>0</wp:posOffset>
                      </wp:positionH>
                      <wp:positionV relativeFrom="paragraph">
                        <wp:posOffset>0</wp:posOffset>
                      </wp:positionV>
                      <wp:extent cx="76200" cy="28575"/>
                      <wp:effectExtent l="19050" t="19050" r="19050" b="28575"/>
                      <wp:wrapNone/>
                      <wp:docPr id="668" name="Text Box 3227">
                        <a:extLst xmlns:a="http://schemas.openxmlformats.org/drawingml/2006/main">
                          <a:ext uri="{FF2B5EF4-FFF2-40B4-BE49-F238E27FC236}">
                            <a16:creationId xmlns:a16="http://schemas.microsoft.com/office/drawing/2014/main" id="{00000000-0008-0000-0000-00009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F2ECF4" id="Text Box 3227" o:spid="_x0000_s1026" type="#_x0000_t202" style="position:absolute;margin-left:0;margin-top:0;width:6pt;height:2.25pt;z-index:2523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44320" behindDoc="0" locked="0" layoutInCell="1" allowOverlap="1" wp14:anchorId="544A2484" wp14:editId="4AD53803">
                      <wp:simplePos x="0" y="0"/>
                      <wp:positionH relativeFrom="column">
                        <wp:posOffset>0</wp:posOffset>
                      </wp:positionH>
                      <wp:positionV relativeFrom="paragraph">
                        <wp:posOffset>0</wp:posOffset>
                      </wp:positionV>
                      <wp:extent cx="76200" cy="28575"/>
                      <wp:effectExtent l="19050" t="19050" r="19050" b="28575"/>
                      <wp:wrapNone/>
                      <wp:docPr id="669" name="Text Box 3226">
                        <a:extLst xmlns:a="http://schemas.openxmlformats.org/drawingml/2006/main">
                          <a:ext uri="{FF2B5EF4-FFF2-40B4-BE49-F238E27FC236}">
                            <a16:creationId xmlns:a16="http://schemas.microsoft.com/office/drawing/2014/main" id="{00000000-0008-0000-0000-00009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22B8AA" id="Text Box 3226" o:spid="_x0000_s1026" type="#_x0000_t202" style="position:absolute;margin-left:0;margin-top:0;width:6pt;height:2.25pt;z-index:25234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45344" behindDoc="0" locked="0" layoutInCell="1" allowOverlap="1" wp14:anchorId="3B67CE38" wp14:editId="17EC6C63">
                      <wp:simplePos x="0" y="0"/>
                      <wp:positionH relativeFrom="column">
                        <wp:posOffset>0</wp:posOffset>
                      </wp:positionH>
                      <wp:positionV relativeFrom="paragraph">
                        <wp:posOffset>0</wp:posOffset>
                      </wp:positionV>
                      <wp:extent cx="76200" cy="28575"/>
                      <wp:effectExtent l="19050" t="19050" r="19050" b="28575"/>
                      <wp:wrapNone/>
                      <wp:docPr id="670" name="Text Box 3225">
                        <a:extLst xmlns:a="http://schemas.openxmlformats.org/drawingml/2006/main">
                          <a:ext uri="{FF2B5EF4-FFF2-40B4-BE49-F238E27FC236}">
                            <a16:creationId xmlns:a16="http://schemas.microsoft.com/office/drawing/2014/main" id="{00000000-0008-0000-0000-00009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3EEE63" id="Text Box 3225" o:spid="_x0000_s1026" type="#_x0000_t202" style="position:absolute;margin-left:0;margin-top:0;width:6pt;height:2.25pt;z-index:2523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46368" behindDoc="0" locked="0" layoutInCell="1" allowOverlap="1" wp14:anchorId="185F1443" wp14:editId="248E3E84">
                      <wp:simplePos x="0" y="0"/>
                      <wp:positionH relativeFrom="column">
                        <wp:posOffset>0</wp:posOffset>
                      </wp:positionH>
                      <wp:positionV relativeFrom="paragraph">
                        <wp:posOffset>0</wp:posOffset>
                      </wp:positionV>
                      <wp:extent cx="76200" cy="28575"/>
                      <wp:effectExtent l="19050" t="19050" r="19050" b="28575"/>
                      <wp:wrapNone/>
                      <wp:docPr id="671" name="Text Box 3224">
                        <a:extLst xmlns:a="http://schemas.openxmlformats.org/drawingml/2006/main">
                          <a:ext uri="{FF2B5EF4-FFF2-40B4-BE49-F238E27FC236}">
                            <a16:creationId xmlns:a16="http://schemas.microsoft.com/office/drawing/2014/main" id="{00000000-0008-0000-0000-00009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ADF906" id="Text Box 3224" o:spid="_x0000_s1026" type="#_x0000_t202" style="position:absolute;margin-left:0;margin-top:0;width:6pt;height:2.25pt;z-index:2523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47392" behindDoc="0" locked="0" layoutInCell="1" allowOverlap="1" wp14:anchorId="1299009F" wp14:editId="5A876C9E">
                      <wp:simplePos x="0" y="0"/>
                      <wp:positionH relativeFrom="column">
                        <wp:posOffset>0</wp:posOffset>
                      </wp:positionH>
                      <wp:positionV relativeFrom="paragraph">
                        <wp:posOffset>0</wp:posOffset>
                      </wp:positionV>
                      <wp:extent cx="76200" cy="28575"/>
                      <wp:effectExtent l="19050" t="19050" r="19050" b="28575"/>
                      <wp:wrapNone/>
                      <wp:docPr id="672" name="Text Box 3223">
                        <a:extLst xmlns:a="http://schemas.openxmlformats.org/drawingml/2006/main">
                          <a:ext uri="{FF2B5EF4-FFF2-40B4-BE49-F238E27FC236}">
                            <a16:creationId xmlns:a16="http://schemas.microsoft.com/office/drawing/2014/main" id="{00000000-0008-0000-0000-0000A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A32672" id="Text Box 3223" o:spid="_x0000_s1026" type="#_x0000_t202" style="position:absolute;margin-left:0;margin-top:0;width:6pt;height:2.25pt;z-index:2523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48416" behindDoc="0" locked="0" layoutInCell="1" allowOverlap="1" wp14:anchorId="12B982AC" wp14:editId="4608132F">
                      <wp:simplePos x="0" y="0"/>
                      <wp:positionH relativeFrom="column">
                        <wp:posOffset>0</wp:posOffset>
                      </wp:positionH>
                      <wp:positionV relativeFrom="paragraph">
                        <wp:posOffset>0</wp:posOffset>
                      </wp:positionV>
                      <wp:extent cx="76200" cy="28575"/>
                      <wp:effectExtent l="19050" t="19050" r="19050" b="28575"/>
                      <wp:wrapNone/>
                      <wp:docPr id="673" name="Text Box 3222">
                        <a:extLst xmlns:a="http://schemas.openxmlformats.org/drawingml/2006/main">
                          <a:ext uri="{FF2B5EF4-FFF2-40B4-BE49-F238E27FC236}">
                            <a16:creationId xmlns:a16="http://schemas.microsoft.com/office/drawing/2014/main" id="{00000000-0008-0000-0000-0000A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D88936" id="Text Box 3222" o:spid="_x0000_s1026" type="#_x0000_t202" style="position:absolute;margin-left:0;margin-top:0;width:6pt;height:2.25pt;z-index:2523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49440" behindDoc="0" locked="0" layoutInCell="1" allowOverlap="1" wp14:anchorId="71D6A8B8" wp14:editId="22B39C10">
                      <wp:simplePos x="0" y="0"/>
                      <wp:positionH relativeFrom="column">
                        <wp:posOffset>0</wp:posOffset>
                      </wp:positionH>
                      <wp:positionV relativeFrom="paragraph">
                        <wp:posOffset>0</wp:posOffset>
                      </wp:positionV>
                      <wp:extent cx="76200" cy="28575"/>
                      <wp:effectExtent l="19050" t="19050" r="19050" b="28575"/>
                      <wp:wrapNone/>
                      <wp:docPr id="674" name="Text Box 3221">
                        <a:extLst xmlns:a="http://schemas.openxmlformats.org/drawingml/2006/main">
                          <a:ext uri="{FF2B5EF4-FFF2-40B4-BE49-F238E27FC236}">
                            <a16:creationId xmlns:a16="http://schemas.microsoft.com/office/drawing/2014/main" id="{00000000-0008-0000-0000-0000A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357457" id="Text Box 3221" o:spid="_x0000_s1026" type="#_x0000_t202" style="position:absolute;margin-left:0;margin-top:0;width:6pt;height:2.25pt;z-index:2523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50464" behindDoc="0" locked="0" layoutInCell="1" allowOverlap="1" wp14:anchorId="53138970" wp14:editId="4F91A9CF">
                      <wp:simplePos x="0" y="0"/>
                      <wp:positionH relativeFrom="column">
                        <wp:posOffset>0</wp:posOffset>
                      </wp:positionH>
                      <wp:positionV relativeFrom="paragraph">
                        <wp:posOffset>0</wp:posOffset>
                      </wp:positionV>
                      <wp:extent cx="76200" cy="28575"/>
                      <wp:effectExtent l="19050" t="19050" r="19050" b="28575"/>
                      <wp:wrapNone/>
                      <wp:docPr id="675" name="Text Box 3220">
                        <a:extLst xmlns:a="http://schemas.openxmlformats.org/drawingml/2006/main">
                          <a:ext uri="{FF2B5EF4-FFF2-40B4-BE49-F238E27FC236}">
                            <a16:creationId xmlns:a16="http://schemas.microsoft.com/office/drawing/2014/main" id="{00000000-0008-0000-0000-0000A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33DF9F" id="Text Box 3220" o:spid="_x0000_s1026" type="#_x0000_t202" style="position:absolute;margin-left:0;margin-top:0;width:6pt;height:2.25pt;z-index:2523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51488" behindDoc="0" locked="0" layoutInCell="1" allowOverlap="1" wp14:anchorId="2F8C6B6D" wp14:editId="1606EABC">
                      <wp:simplePos x="0" y="0"/>
                      <wp:positionH relativeFrom="column">
                        <wp:posOffset>0</wp:posOffset>
                      </wp:positionH>
                      <wp:positionV relativeFrom="paragraph">
                        <wp:posOffset>0</wp:posOffset>
                      </wp:positionV>
                      <wp:extent cx="76200" cy="28575"/>
                      <wp:effectExtent l="19050" t="19050" r="19050" b="28575"/>
                      <wp:wrapNone/>
                      <wp:docPr id="676" name="Text Box 3219">
                        <a:extLst xmlns:a="http://schemas.openxmlformats.org/drawingml/2006/main">
                          <a:ext uri="{FF2B5EF4-FFF2-40B4-BE49-F238E27FC236}">
                            <a16:creationId xmlns:a16="http://schemas.microsoft.com/office/drawing/2014/main" id="{00000000-0008-0000-0000-0000A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C7E2B1" id="Text Box 3219" o:spid="_x0000_s1026" type="#_x0000_t202" style="position:absolute;margin-left:0;margin-top:0;width:6pt;height:2.25pt;z-index:2523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52512" behindDoc="0" locked="0" layoutInCell="1" allowOverlap="1" wp14:anchorId="3901F0FE" wp14:editId="571EB4AA">
                      <wp:simplePos x="0" y="0"/>
                      <wp:positionH relativeFrom="column">
                        <wp:posOffset>0</wp:posOffset>
                      </wp:positionH>
                      <wp:positionV relativeFrom="paragraph">
                        <wp:posOffset>0</wp:posOffset>
                      </wp:positionV>
                      <wp:extent cx="76200" cy="28575"/>
                      <wp:effectExtent l="19050" t="19050" r="19050" b="28575"/>
                      <wp:wrapNone/>
                      <wp:docPr id="677" name="Text Box 3218">
                        <a:extLst xmlns:a="http://schemas.openxmlformats.org/drawingml/2006/main">
                          <a:ext uri="{FF2B5EF4-FFF2-40B4-BE49-F238E27FC236}">
                            <a16:creationId xmlns:a16="http://schemas.microsoft.com/office/drawing/2014/main" id="{00000000-0008-0000-0000-0000A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DF50B6" id="Text Box 3218" o:spid="_x0000_s1026" type="#_x0000_t202" style="position:absolute;margin-left:0;margin-top:0;width:6pt;height:2.25pt;z-index:25235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53536" behindDoc="0" locked="0" layoutInCell="1" allowOverlap="1" wp14:anchorId="1A870330" wp14:editId="3B0D97BB">
                      <wp:simplePos x="0" y="0"/>
                      <wp:positionH relativeFrom="column">
                        <wp:posOffset>0</wp:posOffset>
                      </wp:positionH>
                      <wp:positionV relativeFrom="paragraph">
                        <wp:posOffset>0</wp:posOffset>
                      </wp:positionV>
                      <wp:extent cx="76200" cy="28575"/>
                      <wp:effectExtent l="19050" t="19050" r="19050" b="28575"/>
                      <wp:wrapNone/>
                      <wp:docPr id="678" name="Text Box 3217">
                        <a:extLst xmlns:a="http://schemas.openxmlformats.org/drawingml/2006/main">
                          <a:ext uri="{FF2B5EF4-FFF2-40B4-BE49-F238E27FC236}">
                            <a16:creationId xmlns:a16="http://schemas.microsoft.com/office/drawing/2014/main" id="{00000000-0008-0000-0000-0000A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2CF052" id="Text Box 3217" o:spid="_x0000_s1026" type="#_x0000_t202" style="position:absolute;margin-left:0;margin-top:0;width:6pt;height:2.25pt;z-index:2523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54560" behindDoc="0" locked="0" layoutInCell="1" allowOverlap="1" wp14:anchorId="489203C8" wp14:editId="4CDB67E8">
                      <wp:simplePos x="0" y="0"/>
                      <wp:positionH relativeFrom="column">
                        <wp:posOffset>0</wp:posOffset>
                      </wp:positionH>
                      <wp:positionV relativeFrom="paragraph">
                        <wp:posOffset>0</wp:posOffset>
                      </wp:positionV>
                      <wp:extent cx="76200" cy="28575"/>
                      <wp:effectExtent l="19050" t="19050" r="19050" b="28575"/>
                      <wp:wrapNone/>
                      <wp:docPr id="679" name="Text Box 3216">
                        <a:extLst xmlns:a="http://schemas.openxmlformats.org/drawingml/2006/main">
                          <a:ext uri="{FF2B5EF4-FFF2-40B4-BE49-F238E27FC236}">
                            <a16:creationId xmlns:a16="http://schemas.microsoft.com/office/drawing/2014/main" id="{00000000-0008-0000-0000-0000A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738814" id="Text Box 3216" o:spid="_x0000_s1026" type="#_x0000_t202" style="position:absolute;margin-left:0;margin-top:0;width:6pt;height:2.25pt;z-index:2523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55584" behindDoc="0" locked="0" layoutInCell="1" allowOverlap="1" wp14:anchorId="24A7E41A" wp14:editId="59224D16">
                      <wp:simplePos x="0" y="0"/>
                      <wp:positionH relativeFrom="column">
                        <wp:posOffset>0</wp:posOffset>
                      </wp:positionH>
                      <wp:positionV relativeFrom="paragraph">
                        <wp:posOffset>0</wp:posOffset>
                      </wp:positionV>
                      <wp:extent cx="76200" cy="28575"/>
                      <wp:effectExtent l="19050" t="19050" r="19050" b="28575"/>
                      <wp:wrapNone/>
                      <wp:docPr id="680" name="Text Box 3215">
                        <a:extLst xmlns:a="http://schemas.openxmlformats.org/drawingml/2006/main">
                          <a:ext uri="{FF2B5EF4-FFF2-40B4-BE49-F238E27FC236}">
                            <a16:creationId xmlns:a16="http://schemas.microsoft.com/office/drawing/2014/main" id="{00000000-0008-0000-0000-0000A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C5A40D" id="Text Box 3215" o:spid="_x0000_s1026" type="#_x0000_t202" style="position:absolute;margin-left:0;margin-top:0;width:6pt;height:2.25pt;z-index:25235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56608" behindDoc="0" locked="0" layoutInCell="1" allowOverlap="1" wp14:anchorId="57E6881E" wp14:editId="51D2AFAB">
                      <wp:simplePos x="0" y="0"/>
                      <wp:positionH relativeFrom="column">
                        <wp:posOffset>0</wp:posOffset>
                      </wp:positionH>
                      <wp:positionV relativeFrom="paragraph">
                        <wp:posOffset>0</wp:posOffset>
                      </wp:positionV>
                      <wp:extent cx="76200" cy="28575"/>
                      <wp:effectExtent l="19050" t="19050" r="19050" b="28575"/>
                      <wp:wrapNone/>
                      <wp:docPr id="681" name="Text Box 3214">
                        <a:extLst xmlns:a="http://schemas.openxmlformats.org/drawingml/2006/main">
                          <a:ext uri="{FF2B5EF4-FFF2-40B4-BE49-F238E27FC236}">
                            <a16:creationId xmlns:a16="http://schemas.microsoft.com/office/drawing/2014/main" id="{00000000-0008-0000-0000-0000A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0B5578" id="Text Box 3214" o:spid="_x0000_s1026" type="#_x0000_t202" style="position:absolute;margin-left:0;margin-top:0;width:6pt;height:2.25pt;z-index:25235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57632" behindDoc="0" locked="0" layoutInCell="1" allowOverlap="1" wp14:anchorId="4200DC76" wp14:editId="05DBA80A">
                      <wp:simplePos x="0" y="0"/>
                      <wp:positionH relativeFrom="column">
                        <wp:posOffset>0</wp:posOffset>
                      </wp:positionH>
                      <wp:positionV relativeFrom="paragraph">
                        <wp:posOffset>0</wp:posOffset>
                      </wp:positionV>
                      <wp:extent cx="76200" cy="28575"/>
                      <wp:effectExtent l="19050" t="19050" r="19050" b="28575"/>
                      <wp:wrapNone/>
                      <wp:docPr id="682" name="Text Box 3213">
                        <a:extLst xmlns:a="http://schemas.openxmlformats.org/drawingml/2006/main">
                          <a:ext uri="{FF2B5EF4-FFF2-40B4-BE49-F238E27FC236}">
                            <a16:creationId xmlns:a16="http://schemas.microsoft.com/office/drawing/2014/main" id="{00000000-0008-0000-0000-0000A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78A36D" id="Text Box 3213" o:spid="_x0000_s1026" type="#_x0000_t202" style="position:absolute;margin-left:0;margin-top:0;width:6pt;height:2.25pt;z-index:25235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58656" behindDoc="0" locked="0" layoutInCell="1" allowOverlap="1" wp14:anchorId="3616747B" wp14:editId="0570185B">
                      <wp:simplePos x="0" y="0"/>
                      <wp:positionH relativeFrom="column">
                        <wp:posOffset>0</wp:posOffset>
                      </wp:positionH>
                      <wp:positionV relativeFrom="paragraph">
                        <wp:posOffset>0</wp:posOffset>
                      </wp:positionV>
                      <wp:extent cx="76200" cy="28575"/>
                      <wp:effectExtent l="19050" t="19050" r="19050" b="28575"/>
                      <wp:wrapNone/>
                      <wp:docPr id="683" name="Text Box 3212">
                        <a:extLst xmlns:a="http://schemas.openxmlformats.org/drawingml/2006/main">
                          <a:ext uri="{FF2B5EF4-FFF2-40B4-BE49-F238E27FC236}">
                            <a16:creationId xmlns:a16="http://schemas.microsoft.com/office/drawing/2014/main" id="{00000000-0008-0000-0000-0000A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72412D" id="Text Box 3212" o:spid="_x0000_s1026" type="#_x0000_t202" style="position:absolute;margin-left:0;margin-top:0;width:6pt;height:2.25pt;z-index:2523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59680" behindDoc="0" locked="0" layoutInCell="1" allowOverlap="1" wp14:anchorId="167F75D1" wp14:editId="440DB621">
                      <wp:simplePos x="0" y="0"/>
                      <wp:positionH relativeFrom="column">
                        <wp:posOffset>0</wp:posOffset>
                      </wp:positionH>
                      <wp:positionV relativeFrom="paragraph">
                        <wp:posOffset>0</wp:posOffset>
                      </wp:positionV>
                      <wp:extent cx="76200" cy="28575"/>
                      <wp:effectExtent l="19050" t="19050" r="19050" b="28575"/>
                      <wp:wrapNone/>
                      <wp:docPr id="684" name="Text Box 3211">
                        <a:extLst xmlns:a="http://schemas.openxmlformats.org/drawingml/2006/main">
                          <a:ext uri="{FF2B5EF4-FFF2-40B4-BE49-F238E27FC236}">
                            <a16:creationId xmlns:a16="http://schemas.microsoft.com/office/drawing/2014/main" id="{00000000-0008-0000-0000-0000A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88BCF5" id="Text Box 3211" o:spid="_x0000_s1026" type="#_x0000_t202" style="position:absolute;margin-left:0;margin-top:0;width:6pt;height:2.2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60704" behindDoc="0" locked="0" layoutInCell="1" allowOverlap="1" wp14:anchorId="32D79251" wp14:editId="283EE04D">
                      <wp:simplePos x="0" y="0"/>
                      <wp:positionH relativeFrom="column">
                        <wp:posOffset>0</wp:posOffset>
                      </wp:positionH>
                      <wp:positionV relativeFrom="paragraph">
                        <wp:posOffset>0</wp:posOffset>
                      </wp:positionV>
                      <wp:extent cx="76200" cy="28575"/>
                      <wp:effectExtent l="19050" t="19050" r="19050" b="28575"/>
                      <wp:wrapNone/>
                      <wp:docPr id="685" name="Text Box 3210">
                        <a:extLst xmlns:a="http://schemas.openxmlformats.org/drawingml/2006/main">
                          <a:ext uri="{FF2B5EF4-FFF2-40B4-BE49-F238E27FC236}">
                            <a16:creationId xmlns:a16="http://schemas.microsoft.com/office/drawing/2014/main" id="{00000000-0008-0000-0000-0000A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C89A53" id="Text Box 3210" o:spid="_x0000_s1026" type="#_x0000_t202" style="position:absolute;margin-left:0;margin-top:0;width:6pt;height:2.25pt;z-index:2523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61728" behindDoc="0" locked="0" layoutInCell="1" allowOverlap="1" wp14:anchorId="1314FA88" wp14:editId="7CA5DB9B">
                      <wp:simplePos x="0" y="0"/>
                      <wp:positionH relativeFrom="column">
                        <wp:posOffset>0</wp:posOffset>
                      </wp:positionH>
                      <wp:positionV relativeFrom="paragraph">
                        <wp:posOffset>0</wp:posOffset>
                      </wp:positionV>
                      <wp:extent cx="76200" cy="28575"/>
                      <wp:effectExtent l="19050" t="19050" r="19050" b="28575"/>
                      <wp:wrapNone/>
                      <wp:docPr id="686" name="Text Box 3209">
                        <a:extLst xmlns:a="http://schemas.openxmlformats.org/drawingml/2006/main">
                          <a:ext uri="{FF2B5EF4-FFF2-40B4-BE49-F238E27FC236}">
                            <a16:creationId xmlns:a16="http://schemas.microsoft.com/office/drawing/2014/main" id="{00000000-0008-0000-0000-0000A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4695DE" id="Text Box 3209" o:spid="_x0000_s1026" type="#_x0000_t202" style="position:absolute;margin-left:0;margin-top:0;width:6pt;height:2.2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62752" behindDoc="0" locked="0" layoutInCell="1" allowOverlap="1" wp14:anchorId="26DBE35D" wp14:editId="6A0647B5">
                      <wp:simplePos x="0" y="0"/>
                      <wp:positionH relativeFrom="column">
                        <wp:posOffset>0</wp:posOffset>
                      </wp:positionH>
                      <wp:positionV relativeFrom="paragraph">
                        <wp:posOffset>0</wp:posOffset>
                      </wp:positionV>
                      <wp:extent cx="76200" cy="28575"/>
                      <wp:effectExtent l="19050" t="19050" r="19050" b="28575"/>
                      <wp:wrapNone/>
                      <wp:docPr id="687" name="Text Box 3208">
                        <a:extLst xmlns:a="http://schemas.openxmlformats.org/drawingml/2006/main">
                          <a:ext uri="{FF2B5EF4-FFF2-40B4-BE49-F238E27FC236}">
                            <a16:creationId xmlns:a16="http://schemas.microsoft.com/office/drawing/2014/main" id="{00000000-0008-0000-0000-0000A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F2989F" id="Text Box 3208" o:spid="_x0000_s1026" type="#_x0000_t202" style="position:absolute;margin-left:0;margin-top:0;width:6pt;height:2.25pt;z-index:2523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63776" behindDoc="0" locked="0" layoutInCell="1" allowOverlap="1" wp14:anchorId="5CAE23DA" wp14:editId="352DD56A">
                      <wp:simplePos x="0" y="0"/>
                      <wp:positionH relativeFrom="column">
                        <wp:posOffset>0</wp:posOffset>
                      </wp:positionH>
                      <wp:positionV relativeFrom="paragraph">
                        <wp:posOffset>0</wp:posOffset>
                      </wp:positionV>
                      <wp:extent cx="76200" cy="28575"/>
                      <wp:effectExtent l="19050" t="19050" r="19050" b="28575"/>
                      <wp:wrapNone/>
                      <wp:docPr id="688" name="Text Box 3207">
                        <a:extLst xmlns:a="http://schemas.openxmlformats.org/drawingml/2006/main">
                          <a:ext uri="{FF2B5EF4-FFF2-40B4-BE49-F238E27FC236}">
                            <a16:creationId xmlns:a16="http://schemas.microsoft.com/office/drawing/2014/main" id="{00000000-0008-0000-0000-0000B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DE440A" id="Text Box 3207" o:spid="_x0000_s1026" type="#_x0000_t202" style="position:absolute;margin-left:0;margin-top:0;width:6pt;height:2.25pt;z-index:25236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64800" behindDoc="0" locked="0" layoutInCell="1" allowOverlap="1" wp14:anchorId="1FA23D76" wp14:editId="1FC8EDD0">
                      <wp:simplePos x="0" y="0"/>
                      <wp:positionH relativeFrom="column">
                        <wp:posOffset>0</wp:posOffset>
                      </wp:positionH>
                      <wp:positionV relativeFrom="paragraph">
                        <wp:posOffset>0</wp:posOffset>
                      </wp:positionV>
                      <wp:extent cx="76200" cy="28575"/>
                      <wp:effectExtent l="19050" t="19050" r="19050" b="28575"/>
                      <wp:wrapNone/>
                      <wp:docPr id="689" name="Text Box 3206">
                        <a:extLst xmlns:a="http://schemas.openxmlformats.org/drawingml/2006/main">
                          <a:ext uri="{FF2B5EF4-FFF2-40B4-BE49-F238E27FC236}">
                            <a16:creationId xmlns:a16="http://schemas.microsoft.com/office/drawing/2014/main" id="{00000000-0008-0000-0000-0000B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8036BA" id="Text Box 3206" o:spid="_x0000_s1026" type="#_x0000_t202" style="position:absolute;margin-left:0;margin-top:0;width:6pt;height:2.25pt;z-index:25236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65824" behindDoc="0" locked="0" layoutInCell="1" allowOverlap="1" wp14:anchorId="2E1C947C" wp14:editId="1C07F4BB">
                      <wp:simplePos x="0" y="0"/>
                      <wp:positionH relativeFrom="column">
                        <wp:posOffset>0</wp:posOffset>
                      </wp:positionH>
                      <wp:positionV relativeFrom="paragraph">
                        <wp:posOffset>0</wp:posOffset>
                      </wp:positionV>
                      <wp:extent cx="76200" cy="28575"/>
                      <wp:effectExtent l="19050" t="19050" r="19050" b="28575"/>
                      <wp:wrapNone/>
                      <wp:docPr id="690" name="Text Box 3205">
                        <a:extLst xmlns:a="http://schemas.openxmlformats.org/drawingml/2006/main">
                          <a:ext uri="{FF2B5EF4-FFF2-40B4-BE49-F238E27FC236}">
                            <a16:creationId xmlns:a16="http://schemas.microsoft.com/office/drawing/2014/main" id="{00000000-0008-0000-0000-0000B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1A346D" id="Text Box 3205" o:spid="_x0000_s1026" type="#_x0000_t202" style="position:absolute;margin-left:0;margin-top:0;width:6pt;height:2.25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66848" behindDoc="0" locked="0" layoutInCell="1" allowOverlap="1" wp14:anchorId="197930DE" wp14:editId="0557E9A8">
                      <wp:simplePos x="0" y="0"/>
                      <wp:positionH relativeFrom="column">
                        <wp:posOffset>0</wp:posOffset>
                      </wp:positionH>
                      <wp:positionV relativeFrom="paragraph">
                        <wp:posOffset>0</wp:posOffset>
                      </wp:positionV>
                      <wp:extent cx="76200" cy="28575"/>
                      <wp:effectExtent l="19050" t="19050" r="19050" b="28575"/>
                      <wp:wrapNone/>
                      <wp:docPr id="691" name="Text Box 3204">
                        <a:extLst xmlns:a="http://schemas.openxmlformats.org/drawingml/2006/main">
                          <a:ext uri="{FF2B5EF4-FFF2-40B4-BE49-F238E27FC236}">
                            <a16:creationId xmlns:a16="http://schemas.microsoft.com/office/drawing/2014/main" id="{00000000-0008-0000-0000-0000B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C7CD6C" id="Text Box 3204" o:spid="_x0000_s1026" type="#_x0000_t202" style="position:absolute;margin-left:0;margin-top:0;width:6pt;height:2.25pt;z-index:2523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67872" behindDoc="0" locked="0" layoutInCell="1" allowOverlap="1" wp14:anchorId="595463A1" wp14:editId="0D3E8D28">
                      <wp:simplePos x="0" y="0"/>
                      <wp:positionH relativeFrom="column">
                        <wp:posOffset>0</wp:posOffset>
                      </wp:positionH>
                      <wp:positionV relativeFrom="paragraph">
                        <wp:posOffset>0</wp:posOffset>
                      </wp:positionV>
                      <wp:extent cx="76200" cy="28575"/>
                      <wp:effectExtent l="19050" t="19050" r="19050" b="28575"/>
                      <wp:wrapNone/>
                      <wp:docPr id="692" name="Text Box 3203">
                        <a:extLst xmlns:a="http://schemas.openxmlformats.org/drawingml/2006/main">
                          <a:ext uri="{FF2B5EF4-FFF2-40B4-BE49-F238E27FC236}">
                            <a16:creationId xmlns:a16="http://schemas.microsoft.com/office/drawing/2014/main" id="{00000000-0008-0000-0000-0000B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816B6A" id="Text Box 3203" o:spid="_x0000_s1026" type="#_x0000_t202" style="position:absolute;margin-left:0;margin-top:0;width:6pt;height:2.2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68896" behindDoc="0" locked="0" layoutInCell="1" allowOverlap="1" wp14:anchorId="157EED0F" wp14:editId="1A90CBEB">
                      <wp:simplePos x="0" y="0"/>
                      <wp:positionH relativeFrom="column">
                        <wp:posOffset>0</wp:posOffset>
                      </wp:positionH>
                      <wp:positionV relativeFrom="paragraph">
                        <wp:posOffset>0</wp:posOffset>
                      </wp:positionV>
                      <wp:extent cx="76200" cy="28575"/>
                      <wp:effectExtent l="19050" t="19050" r="19050" b="28575"/>
                      <wp:wrapNone/>
                      <wp:docPr id="693" name="Text Box 3202">
                        <a:extLst xmlns:a="http://schemas.openxmlformats.org/drawingml/2006/main">
                          <a:ext uri="{FF2B5EF4-FFF2-40B4-BE49-F238E27FC236}">
                            <a16:creationId xmlns:a16="http://schemas.microsoft.com/office/drawing/2014/main" id="{00000000-0008-0000-0000-0000B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942B58" id="Text Box 3202" o:spid="_x0000_s1026" type="#_x0000_t202" style="position:absolute;margin-left:0;margin-top:0;width:6pt;height:2.25pt;z-index:25236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69920" behindDoc="0" locked="0" layoutInCell="1" allowOverlap="1" wp14:anchorId="41591C8F" wp14:editId="3993C18A">
                      <wp:simplePos x="0" y="0"/>
                      <wp:positionH relativeFrom="column">
                        <wp:posOffset>0</wp:posOffset>
                      </wp:positionH>
                      <wp:positionV relativeFrom="paragraph">
                        <wp:posOffset>0</wp:posOffset>
                      </wp:positionV>
                      <wp:extent cx="76200" cy="28575"/>
                      <wp:effectExtent l="19050" t="19050" r="19050" b="28575"/>
                      <wp:wrapNone/>
                      <wp:docPr id="694" name="Text Box 3201">
                        <a:extLst xmlns:a="http://schemas.openxmlformats.org/drawingml/2006/main">
                          <a:ext uri="{FF2B5EF4-FFF2-40B4-BE49-F238E27FC236}">
                            <a16:creationId xmlns:a16="http://schemas.microsoft.com/office/drawing/2014/main" id="{00000000-0008-0000-0000-0000B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B02B48" id="Text Box 3201" o:spid="_x0000_s1026" type="#_x0000_t202" style="position:absolute;margin-left:0;margin-top:0;width:6pt;height:2.25pt;z-index:25236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70944" behindDoc="0" locked="0" layoutInCell="1" allowOverlap="1" wp14:anchorId="12A97810" wp14:editId="16E80CC2">
                      <wp:simplePos x="0" y="0"/>
                      <wp:positionH relativeFrom="column">
                        <wp:posOffset>0</wp:posOffset>
                      </wp:positionH>
                      <wp:positionV relativeFrom="paragraph">
                        <wp:posOffset>0</wp:posOffset>
                      </wp:positionV>
                      <wp:extent cx="76200" cy="28575"/>
                      <wp:effectExtent l="19050" t="19050" r="19050" b="28575"/>
                      <wp:wrapNone/>
                      <wp:docPr id="695" name="Text Box 3200">
                        <a:extLst xmlns:a="http://schemas.openxmlformats.org/drawingml/2006/main">
                          <a:ext uri="{FF2B5EF4-FFF2-40B4-BE49-F238E27FC236}">
                            <a16:creationId xmlns:a16="http://schemas.microsoft.com/office/drawing/2014/main" id="{00000000-0008-0000-0000-0000B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6FC64B" id="Text Box 3200" o:spid="_x0000_s1026" type="#_x0000_t202" style="position:absolute;margin-left:0;margin-top:0;width:6pt;height:2.25pt;z-index:2523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71968" behindDoc="0" locked="0" layoutInCell="1" allowOverlap="1" wp14:anchorId="0A6FB6B0" wp14:editId="529A1702">
                      <wp:simplePos x="0" y="0"/>
                      <wp:positionH relativeFrom="column">
                        <wp:posOffset>0</wp:posOffset>
                      </wp:positionH>
                      <wp:positionV relativeFrom="paragraph">
                        <wp:posOffset>0</wp:posOffset>
                      </wp:positionV>
                      <wp:extent cx="76200" cy="28575"/>
                      <wp:effectExtent l="19050" t="19050" r="19050" b="28575"/>
                      <wp:wrapNone/>
                      <wp:docPr id="696" name="Text Box 3199">
                        <a:extLst xmlns:a="http://schemas.openxmlformats.org/drawingml/2006/main">
                          <a:ext uri="{FF2B5EF4-FFF2-40B4-BE49-F238E27FC236}">
                            <a16:creationId xmlns:a16="http://schemas.microsoft.com/office/drawing/2014/main" id="{00000000-0008-0000-0000-0000B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DA127D" id="Text Box 3199" o:spid="_x0000_s1026" type="#_x0000_t202" style="position:absolute;margin-left:0;margin-top:0;width:6pt;height:2.25pt;z-index:25237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72992" behindDoc="0" locked="0" layoutInCell="1" allowOverlap="1" wp14:anchorId="7AC02C3D" wp14:editId="5F7C5C0D">
                      <wp:simplePos x="0" y="0"/>
                      <wp:positionH relativeFrom="column">
                        <wp:posOffset>0</wp:posOffset>
                      </wp:positionH>
                      <wp:positionV relativeFrom="paragraph">
                        <wp:posOffset>0</wp:posOffset>
                      </wp:positionV>
                      <wp:extent cx="76200" cy="28575"/>
                      <wp:effectExtent l="19050" t="19050" r="19050" b="28575"/>
                      <wp:wrapNone/>
                      <wp:docPr id="697" name="Text Box 3198">
                        <a:extLst xmlns:a="http://schemas.openxmlformats.org/drawingml/2006/main">
                          <a:ext uri="{FF2B5EF4-FFF2-40B4-BE49-F238E27FC236}">
                            <a16:creationId xmlns:a16="http://schemas.microsoft.com/office/drawing/2014/main" id="{00000000-0008-0000-0000-0000B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ADE1C2" id="Text Box 3198" o:spid="_x0000_s1026" type="#_x0000_t202" style="position:absolute;margin-left:0;margin-top:0;width:6pt;height:2.2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74016" behindDoc="0" locked="0" layoutInCell="1" allowOverlap="1" wp14:anchorId="396E2A1B" wp14:editId="4B4067CC">
                      <wp:simplePos x="0" y="0"/>
                      <wp:positionH relativeFrom="column">
                        <wp:posOffset>0</wp:posOffset>
                      </wp:positionH>
                      <wp:positionV relativeFrom="paragraph">
                        <wp:posOffset>0</wp:posOffset>
                      </wp:positionV>
                      <wp:extent cx="76200" cy="28575"/>
                      <wp:effectExtent l="19050" t="19050" r="19050" b="28575"/>
                      <wp:wrapNone/>
                      <wp:docPr id="698" name="Text Box 3197">
                        <a:extLst xmlns:a="http://schemas.openxmlformats.org/drawingml/2006/main">
                          <a:ext uri="{FF2B5EF4-FFF2-40B4-BE49-F238E27FC236}">
                            <a16:creationId xmlns:a16="http://schemas.microsoft.com/office/drawing/2014/main" id="{00000000-0008-0000-0000-0000B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56CA88" id="Text Box 3197" o:spid="_x0000_s1026" type="#_x0000_t202" style="position:absolute;margin-left:0;margin-top:0;width:6pt;height:2.25pt;z-index:25237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75040" behindDoc="0" locked="0" layoutInCell="1" allowOverlap="1" wp14:anchorId="525210B8" wp14:editId="3A059ED1">
                      <wp:simplePos x="0" y="0"/>
                      <wp:positionH relativeFrom="column">
                        <wp:posOffset>0</wp:posOffset>
                      </wp:positionH>
                      <wp:positionV relativeFrom="paragraph">
                        <wp:posOffset>0</wp:posOffset>
                      </wp:positionV>
                      <wp:extent cx="76200" cy="28575"/>
                      <wp:effectExtent l="19050" t="19050" r="19050" b="28575"/>
                      <wp:wrapNone/>
                      <wp:docPr id="699" name="Text Box 3196">
                        <a:extLst xmlns:a="http://schemas.openxmlformats.org/drawingml/2006/main">
                          <a:ext uri="{FF2B5EF4-FFF2-40B4-BE49-F238E27FC236}">
                            <a16:creationId xmlns:a16="http://schemas.microsoft.com/office/drawing/2014/main" id="{00000000-0008-0000-0000-0000B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D75DF2" id="Text Box 3196" o:spid="_x0000_s1026" type="#_x0000_t202" style="position:absolute;margin-left:0;margin-top:0;width:6pt;height:2.25pt;z-index:25237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76064" behindDoc="0" locked="0" layoutInCell="1" allowOverlap="1" wp14:anchorId="3158448D" wp14:editId="6CD290FC">
                      <wp:simplePos x="0" y="0"/>
                      <wp:positionH relativeFrom="column">
                        <wp:posOffset>0</wp:posOffset>
                      </wp:positionH>
                      <wp:positionV relativeFrom="paragraph">
                        <wp:posOffset>0</wp:posOffset>
                      </wp:positionV>
                      <wp:extent cx="76200" cy="28575"/>
                      <wp:effectExtent l="19050" t="19050" r="19050" b="28575"/>
                      <wp:wrapNone/>
                      <wp:docPr id="700" name="Text Box 3195">
                        <a:extLst xmlns:a="http://schemas.openxmlformats.org/drawingml/2006/main">
                          <a:ext uri="{FF2B5EF4-FFF2-40B4-BE49-F238E27FC236}">
                            <a16:creationId xmlns:a16="http://schemas.microsoft.com/office/drawing/2014/main" id="{00000000-0008-0000-0000-0000B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EEB169" id="Text Box 3195" o:spid="_x0000_s1026" type="#_x0000_t202" style="position:absolute;margin-left:0;margin-top:0;width:6pt;height:2.25pt;z-index:2523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77088" behindDoc="0" locked="0" layoutInCell="1" allowOverlap="1" wp14:anchorId="224AA9AB" wp14:editId="3B6D3B29">
                      <wp:simplePos x="0" y="0"/>
                      <wp:positionH relativeFrom="column">
                        <wp:posOffset>0</wp:posOffset>
                      </wp:positionH>
                      <wp:positionV relativeFrom="paragraph">
                        <wp:posOffset>0</wp:posOffset>
                      </wp:positionV>
                      <wp:extent cx="76200" cy="28575"/>
                      <wp:effectExtent l="19050" t="19050" r="19050" b="28575"/>
                      <wp:wrapNone/>
                      <wp:docPr id="701" name="Text Box 3194">
                        <a:extLst xmlns:a="http://schemas.openxmlformats.org/drawingml/2006/main">
                          <a:ext uri="{FF2B5EF4-FFF2-40B4-BE49-F238E27FC236}">
                            <a16:creationId xmlns:a16="http://schemas.microsoft.com/office/drawing/2014/main" id="{00000000-0008-0000-0000-0000B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C7FB72" id="Text Box 3194" o:spid="_x0000_s1026" type="#_x0000_t202" style="position:absolute;margin-left:0;margin-top:0;width:6pt;height:2.2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78112" behindDoc="0" locked="0" layoutInCell="1" allowOverlap="1" wp14:anchorId="255BD3CC" wp14:editId="5F7D61F0">
                      <wp:simplePos x="0" y="0"/>
                      <wp:positionH relativeFrom="column">
                        <wp:posOffset>0</wp:posOffset>
                      </wp:positionH>
                      <wp:positionV relativeFrom="paragraph">
                        <wp:posOffset>0</wp:posOffset>
                      </wp:positionV>
                      <wp:extent cx="76200" cy="28575"/>
                      <wp:effectExtent l="19050" t="19050" r="19050" b="28575"/>
                      <wp:wrapNone/>
                      <wp:docPr id="702" name="Text Box 3193">
                        <a:extLst xmlns:a="http://schemas.openxmlformats.org/drawingml/2006/main">
                          <a:ext uri="{FF2B5EF4-FFF2-40B4-BE49-F238E27FC236}">
                            <a16:creationId xmlns:a16="http://schemas.microsoft.com/office/drawing/2014/main" id="{00000000-0008-0000-0000-0000B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71B1E5" id="Text Box 3193" o:spid="_x0000_s1026" type="#_x0000_t202" style="position:absolute;margin-left:0;margin-top:0;width:6pt;height:2.25pt;z-index:25237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79136" behindDoc="0" locked="0" layoutInCell="1" allowOverlap="1" wp14:anchorId="4ED9084F" wp14:editId="23CCA2CB">
                      <wp:simplePos x="0" y="0"/>
                      <wp:positionH relativeFrom="column">
                        <wp:posOffset>0</wp:posOffset>
                      </wp:positionH>
                      <wp:positionV relativeFrom="paragraph">
                        <wp:posOffset>0</wp:posOffset>
                      </wp:positionV>
                      <wp:extent cx="76200" cy="28575"/>
                      <wp:effectExtent l="19050" t="19050" r="19050" b="28575"/>
                      <wp:wrapNone/>
                      <wp:docPr id="703" name="Text Box 3192">
                        <a:extLst xmlns:a="http://schemas.openxmlformats.org/drawingml/2006/main">
                          <a:ext uri="{FF2B5EF4-FFF2-40B4-BE49-F238E27FC236}">
                            <a16:creationId xmlns:a16="http://schemas.microsoft.com/office/drawing/2014/main" id="{00000000-0008-0000-0000-0000B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D84F5E" id="Text Box 3192" o:spid="_x0000_s1026" type="#_x0000_t202" style="position:absolute;margin-left:0;margin-top:0;width:6pt;height:2.25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80160" behindDoc="0" locked="0" layoutInCell="1" allowOverlap="1" wp14:anchorId="7720984F" wp14:editId="1B539050">
                      <wp:simplePos x="0" y="0"/>
                      <wp:positionH relativeFrom="column">
                        <wp:posOffset>0</wp:posOffset>
                      </wp:positionH>
                      <wp:positionV relativeFrom="paragraph">
                        <wp:posOffset>0</wp:posOffset>
                      </wp:positionV>
                      <wp:extent cx="76200" cy="28575"/>
                      <wp:effectExtent l="19050" t="19050" r="19050" b="28575"/>
                      <wp:wrapNone/>
                      <wp:docPr id="704" name="Text Box 3191">
                        <a:extLst xmlns:a="http://schemas.openxmlformats.org/drawingml/2006/main">
                          <a:ext uri="{FF2B5EF4-FFF2-40B4-BE49-F238E27FC236}">
                            <a16:creationId xmlns:a16="http://schemas.microsoft.com/office/drawing/2014/main" id="{00000000-0008-0000-0000-0000C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B4489" id="Text Box 3191" o:spid="_x0000_s1026" type="#_x0000_t202" style="position:absolute;margin-left:0;margin-top:0;width:6pt;height:2.25pt;z-index:25238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81184" behindDoc="0" locked="0" layoutInCell="1" allowOverlap="1" wp14:anchorId="38801832" wp14:editId="1E69D9AC">
                      <wp:simplePos x="0" y="0"/>
                      <wp:positionH relativeFrom="column">
                        <wp:posOffset>0</wp:posOffset>
                      </wp:positionH>
                      <wp:positionV relativeFrom="paragraph">
                        <wp:posOffset>0</wp:posOffset>
                      </wp:positionV>
                      <wp:extent cx="76200" cy="28575"/>
                      <wp:effectExtent l="19050" t="19050" r="19050" b="28575"/>
                      <wp:wrapNone/>
                      <wp:docPr id="705" name="Text Box 3190">
                        <a:extLst xmlns:a="http://schemas.openxmlformats.org/drawingml/2006/main">
                          <a:ext uri="{FF2B5EF4-FFF2-40B4-BE49-F238E27FC236}">
                            <a16:creationId xmlns:a16="http://schemas.microsoft.com/office/drawing/2014/main" id="{00000000-0008-0000-0000-0000C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2A7F7B" id="Text Box 3190" o:spid="_x0000_s1026" type="#_x0000_t202" style="position:absolute;margin-left:0;margin-top:0;width:6pt;height:2.25pt;z-index:2523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82208" behindDoc="0" locked="0" layoutInCell="1" allowOverlap="1" wp14:anchorId="252CF5A1" wp14:editId="544495A3">
                      <wp:simplePos x="0" y="0"/>
                      <wp:positionH relativeFrom="column">
                        <wp:posOffset>0</wp:posOffset>
                      </wp:positionH>
                      <wp:positionV relativeFrom="paragraph">
                        <wp:posOffset>0</wp:posOffset>
                      </wp:positionV>
                      <wp:extent cx="76200" cy="28575"/>
                      <wp:effectExtent l="19050" t="19050" r="19050" b="28575"/>
                      <wp:wrapNone/>
                      <wp:docPr id="706" name="Text Box 3189">
                        <a:extLst xmlns:a="http://schemas.openxmlformats.org/drawingml/2006/main">
                          <a:ext uri="{FF2B5EF4-FFF2-40B4-BE49-F238E27FC236}">
                            <a16:creationId xmlns:a16="http://schemas.microsoft.com/office/drawing/2014/main" id="{00000000-0008-0000-0000-0000C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91929A" id="Text Box 3189" o:spid="_x0000_s1026" type="#_x0000_t202" style="position:absolute;margin-left:0;margin-top:0;width:6pt;height:2.25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83232" behindDoc="0" locked="0" layoutInCell="1" allowOverlap="1" wp14:anchorId="48D7F58F" wp14:editId="65FEEEF7">
                      <wp:simplePos x="0" y="0"/>
                      <wp:positionH relativeFrom="column">
                        <wp:posOffset>0</wp:posOffset>
                      </wp:positionH>
                      <wp:positionV relativeFrom="paragraph">
                        <wp:posOffset>0</wp:posOffset>
                      </wp:positionV>
                      <wp:extent cx="76200" cy="28575"/>
                      <wp:effectExtent l="19050" t="19050" r="19050" b="28575"/>
                      <wp:wrapNone/>
                      <wp:docPr id="707" name="Text Box 3188">
                        <a:extLst xmlns:a="http://schemas.openxmlformats.org/drawingml/2006/main">
                          <a:ext uri="{FF2B5EF4-FFF2-40B4-BE49-F238E27FC236}">
                            <a16:creationId xmlns:a16="http://schemas.microsoft.com/office/drawing/2014/main" id="{00000000-0008-0000-0000-0000C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BC3C12" id="Text Box 3188" o:spid="_x0000_s1026" type="#_x0000_t202" style="position:absolute;margin-left:0;margin-top:0;width:6pt;height:2.25pt;z-index:25238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84256" behindDoc="0" locked="0" layoutInCell="1" allowOverlap="1" wp14:anchorId="1FF44126" wp14:editId="0C1318E8">
                      <wp:simplePos x="0" y="0"/>
                      <wp:positionH relativeFrom="column">
                        <wp:posOffset>0</wp:posOffset>
                      </wp:positionH>
                      <wp:positionV relativeFrom="paragraph">
                        <wp:posOffset>0</wp:posOffset>
                      </wp:positionV>
                      <wp:extent cx="76200" cy="28575"/>
                      <wp:effectExtent l="19050" t="19050" r="19050" b="28575"/>
                      <wp:wrapNone/>
                      <wp:docPr id="708" name="Text Box 3187">
                        <a:extLst xmlns:a="http://schemas.openxmlformats.org/drawingml/2006/main">
                          <a:ext uri="{FF2B5EF4-FFF2-40B4-BE49-F238E27FC236}">
                            <a16:creationId xmlns:a16="http://schemas.microsoft.com/office/drawing/2014/main" id="{00000000-0008-0000-0000-0000C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898AC7" id="Text Box 3187" o:spid="_x0000_s1026" type="#_x0000_t202" style="position:absolute;margin-left:0;margin-top:0;width:6pt;height:2.25pt;z-index:25238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85280" behindDoc="0" locked="0" layoutInCell="1" allowOverlap="1" wp14:anchorId="78740C3E" wp14:editId="4544951D">
                      <wp:simplePos x="0" y="0"/>
                      <wp:positionH relativeFrom="column">
                        <wp:posOffset>0</wp:posOffset>
                      </wp:positionH>
                      <wp:positionV relativeFrom="paragraph">
                        <wp:posOffset>0</wp:posOffset>
                      </wp:positionV>
                      <wp:extent cx="76200" cy="28575"/>
                      <wp:effectExtent l="19050" t="19050" r="19050" b="28575"/>
                      <wp:wrapNone/>
                      <wp:docPr id="709" name="Text Box 3186">
                        <a:extLst xmlns:a="http://schemas.openxmlformats.org/drawingml/2006/main">
                          <a:ext uri="{FF2B5EF4-FFF2-40B4-BE49-F238E27FC236}">
                            <a16:creationId xmlns:a16="http://schemas.microsoft.com/office/drawing/2014/main" id="{00000000-0008-0000-0000-0000C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3AC07" id="Text Box 3186" o:spid="_x0000_s1026" type="#_x0000_t202" style="position:absolute;margin-left:0;margin-top:0;width:6pt;height:2.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86304" behindDoc="0" locked="0" layoutInCell="1" allowOverlap="1" wp14:anchorId="1706A4A1" wp14:editId="1DFEACD5">
                      <wp:simplePos x="0" y="0"/>
                      <wp:positionH relativeFrom="column">
                        <wp:posOffset>0</wp:posOffset>
                      </wp:positionH>
                      <wp:positionV relativeFrom="paragraph">
                        <wp:posOffset>0</wp:posOffset>
                      </wp:positionV>
                      <wp:extent cx="76200" cy="28575"/>
                      <wp:effectExtent l="19050" t="19050" r="19050" b="28575"/>
                      <wp:wrapNone/>
                      <wp:docPr id="710" name="Text Box 3185">
                        <a:extLst xmlns:a="http://schemas.openxmlformats.org/drawingml/2006/main">
                          <a:ext uri="{FF2B5EF4-FFF2-40B4-BE49-F238E27FC236}">
                            <a16:creationId xmlns:a16="http://schemas.microsoft.com/office/drawing/2014/main" id="{00000000-0008-0000-0000-0000C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3C7FA1" id="Text Box 3185" o:spid="_x0000_s1026" type="#_x0000_t202" style="position:absolute;margin-left:0;margin-top:0;width:6pt;height:2.25pt;z-index:25238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87328" behindDoc="0" locked="0" layoutInCell="1" allowOverlap="1" wp14:anchorId="74E682EF" wp14:editId="04ACF018">
                      <wp:simplePos x="0" y="0"/>
                      <wp:positionH relativeFrom="column">
                        <wp:posOffset>0</wp:posOffset>
                      </wp:positionH>
                      <wp:positionV relativeFrom="paragraph">
                        <wp:posOffset>0</wp:posOffset>
                      </wp:positionV>
                      <wp:extent cx="76200" cy="28575"/>
                      <wp:effectExtent l="19050" t="19050" r="19050" b="28575"/>
                      <wp:wrapNone/>
                      <wp:docPr id="711" name="Text Box 3184">
                        <a:extLst xmlns:a="http://schemas.openxmlformats.org/drawingml/2006/main">
                          <a:ext uri="{FF2B5EF4-FFF2-40B4-BE49-F238E27FC236}">
                            <a16:creationId xmlns:a16="http://schemas.microsoft.com/office/drawing/2014/main" id="{00000000-0008-0000-0000-0000C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11922C" id="Text Box 3184" o:spid="_x0000_s1026" type="#_x0000_t202" style="position:absolute;margin-left:0;margin-top:0;width:6pt;height:2.2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88352" behindDoc="0" locked="0" layoutInCell="1" allowOverlap="1" wp14:anchorId="4A3A11D8" wp14:editId="4D5CEB46">
                      <wp:simplePos x="0" y="0"/>
                      <wp:positionH relativeFrom="column">
                        <wp:posOffset>0</wp:posOffset>
                      </wp:positionH>
                      <wp:positionV relativeFrom="paragraph">
                        <wp:posOffset>0</wp:posOffset>
                      </wp:positionV>
                      <wp:extent cx="76200" cy="28575"/>
                      <wp:effectExtent l="19050" t="19050" r="19050" b="28575"/>
                      <wp:wrapNone/>
                      <wp:docPr id="712" name="Text Box 3183">
                        <a:extLst xmlns:a="http://schemas.openxmlformats.org/drawingml/2006/main">
                          <a:ext uri="{FF2B5EF4-FFF2-40B4-BE49-F238E27FC236}">
                            <a16:creationId xmlns:a16="http://schemas.microsoft.com/office/drawing/2014/main" id="{00000000-0008-0000-0000-0000C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D72773" id="Text Box 3183" o:spid="_x0000_s1026" type="#_x0000_t202" style="position:absolute;margin-left:0;margin-top:0;width:6pt;height:2.25pt;z-index:25238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89376" behindDoc="0" locked="0" layoutInCell="1" allowOverlap="1" wp14:anchorId="30CB7199" wp14:editId="24E835DA">
                      <wp:simplePos x="0" y="0"/>
                      <wp:positionH relativeFrom="column">
                        <wp:posOffset>0</wp:posOffset>
                      </wp:positionH>
                      <wp:positionV relativeFrom="paragraph">
                        <wp:posOffset>0</wp:posOffset>
                      </wp:positionV>
                      <wp:extent cx="76200" cy="28575"/>
                      <wp:effectExtent l="19050" t="19050" r="19050" b="28575"/>
                      <wp:wrapNone/>
                      <wp:docPr id="713" name="Text Box 3182">
                        <a:extLst xmlns:a="http://schemas.openxmlformats.org/drawingml/2006/main">
                          <a:ext uri="{FF2B5EF4-FFF2-40B4-BE49-F238E27FC236}">
                            <a16:creationId xmlns:a16="http://schemas.microsoft.com/office/drawing/2014/main" id="{00000000-0008-0000-0000-0000C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20355B" id="Text Box 3182" o:spid="_x0000_s1026" type="#_x0000_t202" style="position:absolute;margin-left:0;margin-top:0;width:6pt;height:2.25pt;z-index:25238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90400" behindDoc="0" locked="0" layoutInCell="1" allowOverlap="1" wp14:anchorId="07D1C42A" wp14:editId="34CA9B38">
                      <wp:simplePos x="0" y="0"/>
                      <wp:positionH relativeFrom="column">
                        <wp:posOffset>0</wp:posOffset>
                      </wp:positionH>
                      <wp:positionV relativeFrom="paragraph">
                        <wp:posOffset>0</wp:posOffset>
                      </wp:positionV>
                      <wp:extent cx="76200" cy="28575"/>
                      <wp:effectExtent l="19050" t="19050" r="19050" b="28575"/>
                      <wp:wrapNone/>
                      <wp:docPr id="714" name="Text Box 3181">
                        <a:extLst xmlns:a="http://schemas.openxmlformats.org/drawingml/2006/main">
                          <a:ext uri="{FF2B5EF4-FFF2-40B4-BE49-F238E27FC236}">
                            <a16:creationId xmlns:a16="http://schemas.microsoft.com/office/drawing/2014/main" id="{00000000-0008-0000-0000-0000C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F79910" id="Text Box 3181" o:spid="_x0000_s1026" type="#_x0000_t202" style="position:absolute;margin-left:0;margin-top:0;width:6pt;height:2.25pt;z-index:25239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91424" behindDoc="0" locked="0" layoutInCell="1" allowOverlap="1" wp14:anchorId="155F40F9" wp14:editId="69D2F270">
                      <wp:simplePos x="0" y="0"/>
                      <wp:positionH relativeFrom="column">
                        <wp:posOffset>0</wp:posOffset>
                      </wp:positionH>
                      <wp:positionV relativeFrom="paragraph">
                        <wp:posOffset>0</wp:posOffset>
                      </wp:positionV>
                      <wp:extent cx="76200" cy="28575"/>
                      <wp:effectExtent l="19050" t="19050" r="19050" b="28575"/>
                      <wp:wrapNone/>
                      <wp:docPr id="715" name="Text Box 3180">
                        <a:extLst xmlns:a="http://schemas.openxmlformats.org/drawingml/2006/main">
                          <a:ext uri="{FF2B5EF4-FFF2-40B4-BE49-F238E27FC236}">
                            <a16:creationId xmlns:a16="http://schemas.microsoft.com/office/drawing/2014/main" id="{00000000-0008-0000-0000-0000C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5E0561" id="Text Box 3180" o:spid="_x0000_s1026" type="#_x0000_t202" style="position:absolute;margin-left:0;margin-top:0;width:6pt;height:2.25pt;z-index:25239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92448" behindDoc="0" locked="0" layoutInCell="1" allowOverlap="1" wp14:anchorId="024C4F67" wp14:editId="0D806243">
                      <wp:simplePos x="0" y="0"/>
                      <wp:positionH relativeFrom="column">
                        <wp:posOffset>0</wp:posOffset>
                      </wp:positionH>
                      <wp:positionV relativeFrom="paragraph">
                        <wp:posOffset>0</wp:posOffset>
                      </wp:positionV>
                      <wp:extent cx="76200" cy="28575"/>
                      <wp:effectExtent l="19050" t="19050" r="19050" b="28575"/>
                      <wp:wrapNone/>
                      <wp:docPr id="716" name="Text Box 3179">
                        <a:extLst xmlns:a="http://schemas.openxmlformats.org/drawingml/2006/main">
                          <a:ext uri="{FF2B5EF4-FFF2-40B4-BE49-F238E27FC236}">
                            <a16:creationId xmlns:a16="http://schemas.microsoft.com/office/drawing/2014/main" id="{00000000-0008-0000-0000-0000C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0AD90B" id="Text Box 3179" o:spid="_x0000_s1026" type="#_x0000_t202" style="position:absolute;margin-left:0;margin-top:0;width:6pt;height:2.25pt;z-index:25239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93472" behindDoc="0" locked="0" layoutInCell="1" allowOverlap="1" wp14:anchorId="448EC5B6" wp14:editId="7607080A">
                      <wp:simplePos x="0" y="0"/>
                      <wp:positionH relativeFrom="column">
                        <wp:posOffset>0</wp:posOffset>
                      </wp:positionH>
                      <wp:positionV relativeFrom="paragraph">
                        <wp:posOffset>0</wp:posOffset>
                      </wp:positionV>
                      <wp:extent cx="76200" cy="28575"/>
                      <wp:effectExtent l="19050" t="19050" r="19050" b="28575"/>
                      <wp:wrapNone/>
                      <wp:docPr id="717" name="Text Box 3178">
                        <a:extLst xmlns:a="http://schemas.openxmlformats.org/drawingml/2006/main">
                          <a:ext uri="{FF2B5EF4-FFF2-40B4-BE49-F238E27FC236}">
                            <a16:creationId xmlns:a16="http://schemas.microsoft.com/office/drawing/2014/main" id="{00000000-0008-0000-0000-0000C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3397C5" id="Text Box 3178" o:spid="_x0000_s1026" type="#_x0000_t202" style="position:absolute;margin-left:0;margin-top:0;width:6pt;height:2.25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94496" behindDoc="0" locked="0" layoutInCell="1" allowOverlap="1" wp14:anchorId="34439FCD" wp14:editId="1D6A346D">
                      <wp:simplePos x="0" y="0"/>
                      <wp:positionH relativeFrom="column">
                        <wp:posOffset>0</wp:posOffset>
                      </wp:positionH>
                      <wp:positionV relativeFrom="paragraph">
                        <wp:posOffset>0</wp:posOffset>
                      </wp:positionV>
                      <wp:extent cx="76200" cy="28575"/>
                      <wp:effectExtent l="19050" t="19050" r="19050" b="28575"/>
                      <wp:wrapNone/>
                      <wp:docPr id="718" name="Text Box 3177">
                        <a:extLst xmlns:a="http://schemas.openxmlformats.org/drawingml/2006/main">
                          <a:ext uri="{FF2B5EF4-FFF2-40B4-BE49-F238E27FC236}">
                            <a16:creationId xmlns:a16="http://schemas.microsoft.com/office/drawing/2014/main" id="{00000000-0008-0000-0000-0000C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CB16AC" id="Text Box 3177" o:spid="_x0000_s1026" type="#_x0000_t202" style="position:absolute;margin-left:0;margin-top:0;width:6pt;height:2.25pt;z-index:25239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95520" behindDoc="0" locked="0" layoutInCell="1" allowOverlap="1" wp14:anchorId="21564D4C" wp14:editId="6FED9063">
                      <wp:simplePos x="0" y="0"/>
                      <wp:positionH relativeFrom="column">
                        <wp:posOffset>0</wp:posOffset>
                      </wp:positionH>
                      <wp:positionV relativeFrom="paragraph">
                        <wp:posOffset>0</wp:posOffset>
                      </wp:positionV>
                      <wp:extent cx="76200" cy="28575"/>
                      <wp:effectExtent l="19050" t="19050" r="19050" b="28575"/>
                      <wp:wrapNone/>
                      <wp:docPr id="719" name="Text Box 3176">
                        <a:extLst xmlns:a="http://schemas.openxmlformats.org/drawingml/2006/main">
                          <a:ext uri="{FF2B5EF4-FFF2-40B4-BE49-F238E27FC236}">
                            <a16:creationId xmlns:a16="http://schemas.microsoft.com/office/drawing/2014/main" id="{00000000-0008-0000-0000-0000C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B71C6" id="Text Box 3176" o:spid="_x0000_s1026" type="#_x0000_t202" style="position:absolute;margin-left:0;margin-top:0;width:6pt;height:2.25pt;z-index:2523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96544" behindDoc="0" locked="0" layoutInCell="1" allowOverlap="1" wp14:anchorId="06E01D93" wp14:editId="082B53D5">
                      <wp:simplePos x="0" y="0"/>
                      <wp:positionH relativeFrom="column">
                        <wp:posOffset>0</wp:posOffset>
                      </wp:positionH>
                      <wp:positionV relativeFrom="paragraph">
                        <wp:posOffset>0</wp:posOffset>
                      </wp:positionV>
                      <wp:extent cx="76200" cy="28575"/>
                      <wp:effectExtent l="19050" t="19050" r="19050" b="28575"/>
                      <wp:wrapNone/>
                      <wp:docPr id="720" name="Text Box 3175">
                        <a:extLst xmlns:a="http://schemas.openxmlformats.org/drawingml/2006/main">
                          <a:ext uri="{FF2B5EF4-FFF2-40B4-BE49-F238E27FC236}">
                            <a16:creationId xmlns:a16="http://schemas.microsoft.com/office/drawing/2014/main" id="{00000000-0008-0000-0000-0000D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725DFE" id="Text Box 3175" o:spid="_x0000_s1026" type="#_x0000_t202" style="position:absolute;margin-left:0;margin-top:0;width:6pt;height:2.25pt;z-index:25239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97568" behindDoc="0" locked="0" layoutInCell="1" allowOverlap="1" wp14:anchorId="5EDB5662" wp14:editId="07464564">
                      <wp:simplePos x="0" y="0"/>
                      <wp:positionH relativeFrom="column">
                        <wp:posOffset>0</wp:posOffset>
                      </wp:positionH>
                      <wp:positionV relativeFrom="paragraph">
                        <wp:posOffset>0</wp:posOffset>
                      </wp:positionV>
                      <wp:extent cx="76200" cy="28575"/>
                      <wp:effectExtent l="19050" t="19050" r="19050" b="28575"/>
                      <wp:wrapNone/>
                      <wp:docPr id="721" name="Text Box 3174">
                        <a:extLst xmlns:a="http://schemas.openxmlformats.org/drawingml/2006/main">
                          <a:ext uri="{FF2B5EF4-FFF2-40B4-BE49-F238E27FC236}">
                            <a16:creationId xmlns:a16="http://schemas.microsoft.com/office/drawing/2014/main" id="{00000000-0008-0000-0000-0000D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70E194" id="Text Box 3174" o:spid="_x0000_s1026" type="#_x0000_t202" style="position:absolute;margin-left:0;margin-top:0;width:6pt;height:2.2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98592" behindDoc="0" locked="0" layoutInCell="1" allowOverlap="1" wp14:anchorId="1F8DE078" wp14:editId="1ACB7FA2">
                      <wp:simplePos x="0" y="0"/>
                      <wp:positionH relativeFrom="column">
                        <wp:posOffset>0</wp:posOffset>
                      </wp:positionH>
                      <wp:positionV relativeFrom="paragraph">
                        <wp:posOffset>0</wp:posOffset>
                      </wp:positionV>
                      <wp:extent cx="76200" cy="28575"/>
                      <wp:effectExtent l="19050" t="19050" r="19050" b="28575"/>
                      <wp:wrapNone/>
                      <wp:docPr id="722" name="Text Box 3173">
                        <a:extLst xmlns:a="http://schemas.openxmlformats.org/drawingml/2006/main">
                          <a:ext uri="{FF2B5EF4-FFF2-40B4-BE49-F238E27FC236}">
                            <a16:creationId xmlns:a16="http://schemas.microsoft.com/office/drawing/2014/main" id="{00000000-0008-0000-0000-0000D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24DF15" id="Text Box 3173" o:spid="_x0000_s1026" type="#_x0000_t202" style="position:absolute;margin-left:0;margin-top:0;width:6pt;height:2.25pt;z-index:25239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399616" behindDoc="0" locked="0" layoutInCell="1" allowOverlap="1" wp14:anchorId="20E92088" wp14:editId="2394C1E4">
                      <wp:simplePos x="0" y="0"/>
                      <wp:positionH relativeFrom="column">
                        <wp:posOffset>0</wp:posOffset>
                      </wp:positionH>
                      <wp:positionV relativeFrom="paragraph">
                        <wp:posOffset>0</wp:posOffset>
                      </wp:positionV>
                      <wp:extent cx="76200" cy="28575"/>
                      <wp:effectExtent l="19050" t="19050" r="19050" b="28575"/>
                      <wp:wrapNone/>
                      <wp:docPr id="723" name="Text Box 3172">
                        <a:extLst xmlns:a="http://schemas.openxmlformats.org/drawingml/2006/main">
                          <a:ext uri="{FF2B5EF4-FFF2-40B4-BE49-F238E27FC236}">
                            <a16:creationId xmlns:a16="http://schemas.microsoft.com/office/drawing/2014/main" id="{00000000-0008-0000-0000-0000D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9C8205" id="Text Box 3172" o:spid="_x0000_s1026" type="#_x0000_t202" style="position:absolute;margin-left:0;margin-top:0;width:6pt;height:2.25pt;z-index:2523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00640" behindDoc="0" locked="0" layoutInCell="1" allowOverlap="1" wp14:anchorId="2A91B914" wp14:editId="60F83843">
                      <wp:simplePos x="0" y="0"/>
                      <wp:positionH relativeFrom="column">
                        <wp:posOffset>0</wp:posOffset>
                      </wp:positionH>
                      <wp:positionV relativeFrom="paragraph">
                        <wp:posOffset>0</wp:posOffset>
                      </wp:positionV>
                      <wp:extent cx="76200" cy="28575"/>
                      <wp:effectExtent l="19050" t="19050" r="19050" b="28575"/>
                      <wp:wrapNone/>
                      <wp:docPr id="724" name="Text Box 3171">
                        <a:extLst xmlns:a="http://schemas.openxmlformats.org/drawingml/2006/main">
                          <a:ext uri="{FF2B5EF4-FFF2-40B4-BE49-F238E27FC236}">
                            <a16:creationId xmlns:a16="http://schemas.microsoft.com/office/drawing/2014/main" id="{00000000-0008-0000-0000-0000D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CAE1B0" id="Text Box 3171" o:spid="_x0000_s1026" type="#_x0000_t202" style="position:absolute;margin-left:0;margin-top:0;width:6pt;height:2.25pt;z-index:2524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01664" behindDoc="0" locked="0" layoutInCell="1" allowOverlap="1" wp14:anchorId="33760C88" wp14:editId="6379538C">
                      <wp:simplePos x="0" y="0"/>
                      <wp:positionH relativeFrom="column">
                        <wp:posOffset>0</wp:posOffset>
                      </wp:positionH>
                      <wp:positionV relativeFrom="paragraph">
                        <wp:posOffset>0</wp:posOffset>
                      </wp:positionV>
                      <wp:extent cx="76200" cy="28575"/>
                      <wp:effectExtent l="19050" t="19050" r="19050" b="28575"/>
                      <wp:wrapNone/>
                      <wp:docPr id="725" name="Text Box 3170">
                        <a:extLst xmlns:a="http://schemas.openxmlformats.org/drawingml/2006/main">
                          <a:ext uri="{FF2B5EF4-FFF2-40B4-BE49-F238E27FC236}">
                            <a16:creationId xmlns:a16="http://schemas.microsoft.com/office/drawing/2014/main" id="{00000000-0008-0000-0000-0000D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7DC6D7" id="Text Box 3170" o:spid="_x0000_s1026" type="#_x0000_t202" style="position:absolute;margin-left:0;margin-top:0;width:6pt;height:2.25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02688" behindDoc="0" locked="0" layoutInCell="1" allowOverlap="1" wp14:anchorId="52CB9632" wp14:editId="435AFEFF">
                      <wp:simplePos x="0" y="0"/>
                      <wp:positionH relativeFrom="column">
                        <wp:posOffset>0</wp:posOffset>
                      </wp:positionH>
                      <wp:positionV relativeFrom="paragraph">
                        <wp:posOffset>0</wp:posOffset>
                      </wp:positionV>
                      <wp:extent cx="76200" cy="28575"/>
                      <wp:effectExtent l="19050" t="19050" r="19050" b="28575"/>
                      <wp:wrapNone/>
                      <wp:docPr id="726" name="Text Box 3169">
                        <a:extLst xmlns:a="http://schemas.openxmlformats.org/drawingml/2006/main">
                          <a:ext uri="{FF2B5EF4-FFF2-40B4-BE49-F238E27FC236}">
                            <a16:creationId xmlns:a16="http://schemas.microsoft.com/office/drawing/2014/main" id="{00000000-0008-0000-0000-0000D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CB7943" id="Text Box 3169" o:spid="_x0000_s1026" type="#_x0000_t202" style="position:absolute;margin-left:0;margin-top:0;width:6pt;height:2.25pt;z-index:25240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03712" behindDoc="0" locked="0" layoutInCell="1" allowOverlap="1" wp14:anchorId="674DDF5E" wp14:editId="6068D882">
                      <wp:simplePos x="0" y="0"/>
                      <wp:positionH relativeFrom="column">
                        <wp:posOffset>0</wp:posOffset>
                      </wp:positionH>
                      <wp:positionV relativeFrom="paragraph">
                        <wp:posOffset>0</wp:posOffset>
                      </wp:positionV>
                      <wp:extent cx="76200" cy="28575"/>
                      <wp:effectExtent l="19050" t="19050" r="19050" b="28575"/>
                      <wp:wrapNone/>
                      <wp:docPr id="727" name="Text Box 3168">
                        <a:extLst xmlns:a="http://schemas.openxmlformats.org/drawingml/2006/main">
                          <a:ext uri="{FF2B5EF4-FFF2-40B4-BE49-F238E27FC236}">
                            <a16:creationId xmlns:a16="http://schemas.microsoft.com/office/drawing/2014/main" id="{00000000-0008-0000-0000-0000D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E2D59D" id="Text Box 3168" o:spid="_x0000_s1026" type="#_x0000_t202" style="position:absolute;margin-left:0;margin-top:0;width:6pt;height:2.25pt;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04736" behindDoc="0" locked="0" layoutInCell="1" allowOverlap="1" wp14:anchorId="317F05DF" wp14:editId="67C453A7">
                      <wp:simplePos x="0" y="0"/>
                      <wp:positionH relativeFrom="column">
                        <wp:posOffset>0</wp:posOffset>
                      </wp:positionH>
                      <wp:positionV relativeFrom="paragraph">
                        <wp:posOffset>0</wp:posOffset>
                      </wp:positionV>
                      <wp:extent cx="76200" cy="28575"/>
                      <wp:effectExtent l="19050" t="19050" r="19050" b="28575"/>
                      <wp:wrapNone/>
                      <wp:docPr id="728" name="Text Box 3167">
                        <a:extLst xmlns:a="http://schemas.openxmlformats.org/drawingml/2006/main">
                          <a:ext uri="{FF2B5EF4-FFF2-40B4-BE49-F238E27FC236}">
                            <a16:creationId xmlns:a16="http://schemas.microsoft.com/office/drawing/2014/main" id="{00000000-0008-0000-0000-0000D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96251E" id="Text Box 3167" o:spid="_x0000_s1026" type="#_x0000_t202" style="position:absolute;margin-left:0;margin-top:0;width:6pt;height:2.25pt;z-index:2524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05760" behindDoc="0" locked="0" layoutInCell="1" allowOverlap="1" wp14:anchorId="711104FD" wp14:editId="2A34692F">
                      <wp:simplePos x="0" y="0"/>
                      <wp:positionH relativeFrom="column">
                        <wp:posOffset>0</wp:posOffset>
                      </wp:positionH>
                      <wp:positionV relativeFrom="paragraph">
                        <wp:posOffset>0</wp:posOffset>
                      </wp:positionV>
                      <wp:extent cx="76200" cy="28575"/>
                      <wp:effectExtent l="19050" t="19050" r="19050" b="28575"/>
                      <wp:wrapNone/>
                      <wp:docPr id="729" name="Text Box 3166">
                        <a:extLst xmlns:a="http://schemas.openxmlformats.org/drawingml/2006/main">
                          <a:ext uri="{FF2B5EF4-FFF2-40B4-BE49-F238E27FC236}">
                            <a16:creationId xmlns:a16="http://schemas.microsoft.com/office/drawing/2014/main" id="{00000000-0008-0000-0000-0000D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B47A9A" id="Text Box 3166" o:spid="_x0000_s1026" type="#_x0000_t202" style="position:absolute;margin-left:0;margin-top:0;width:6pt;height:2.25p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06784" behindDoc="0" locked="0" layoutInCell="1" allowOverlap="1" wp14:anchorId="34F95AF7" wp14:editId="33B82F66">
                      <wp:simplePos x="0" y="0"/>
                      <wp:positionH relativeFrom="column">
                        <wp:posOffset>0</wp:posOffset>
                      </wp:positionH>
                      <wp:positionV relativeFrom="paragraph">
                        <wp:posOffset>0</wp:posOffset>
                      </wp:positionV>
                      <wp:extent cx="76200" cy="28575"/>
                      <wp:effectExtent l="19050" t="19050" r="19050" b="28575"/>
                      <wp:wrapNone/>
                      <wp:docPr id="730" name="Text Box 3165">
                        <a:extLst xmlns:a="http://schemas.openxmlformats.org/drawingml/2006/main">
                          <a:ext uri="{FF2B5EF4-FFF2-40B4-BE49-F238E27FC236}">
                            <a16:creationId xmlns:a16="http://schemas.microsoft.com/office/drawing/2014/main" id="{00000000-0008-0000-0000-0000D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ABE408" id="Text Box 3165" o:spid="_x0000_s1026" type="#_x0000_t202" style="position:absolute;margin-left:0;margin-top:0;width:6pt;height:2.25pt;z-index:2524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07808" behindDoc="0" locked="0" layoutInCell="1" allowOverlap="1" wp14:anchorId="5D2395B6" wp14:editId="72A51418">
                      <wp:simplePos x="0" y="0"/>
                      <wp:positionH relativeFrom="column">
                        <wp:posOffset>0</wp:posOffset>
                      </wp:positionH>
                      <wp:positionV relativeFrom="paragraph">
                        <wp:posOffset>0</wp:posOffset>
                      </wp:positionV>
                      <wp:extent cx="76200" cy="28575"/>
                      <wp:effectExtent l="19050" t="19050" r="19050" b="28575"/>
                      <wp:wrapNone/>
                      <wp:docPr id="731" name="Text Box 3164">
                        <a:extLst xmlns:a="http://schemas.openxmlformats.org/drawingml/2006/main">
                          <a:ext uri="{FF2B5EF4-FFF2-40B4-BE49-F238E27FC236}">
                            <a16:creationId xmlns:a16="http://schemas.microsoft.com/office/drawing/2014/main" id="{00000000-0008-0000-0000-0000D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FC9115" id="Text Box 3164" o:spid="_x0000_s1026" type="#_x0000_t202" style="position:absolute;margin-left:0;margin-top:0;width:6pt;height:2.25pt;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08832" behindDoc="0" locked="0" layoutInCell="1" allowOverlap="1" wp14:anchorId="39335B1B" wp14:editId="7368CBD6">
                      <wp:simplePos x="0" y="0"/>
                      <wp:positionH relativeFrom="column">
                        <wp:posOffset>0</wp:posOffset>
                      </wp:positionH>
                      <wp:positionV relativeFrom="paragraph">
                        <wp:posOffset>0</wp:posOffset>
                      </wp:positionV>
                      <wp:extent cx="76200" cy="28575"/>
                      <wp:effectExtent l="19050" t="19050" r="19050" b="28575"/>
                      <wp:wrapNone/>
                      <wp:docPr id="732" name="Text Box 3163">
                        <a:extLst xmlns:a="http://schemas.openxmlformats.org/drawingml/2006/main">
                          <a:ext uri="{FF2B5EF4-FFF2-40B4-BE49-F238E27FC236}">
                            <a16:creationId xmlns:a16="http://schemas.microsoft.com/office/drawing/2014/main" id="{00000000-0008-0000-0000-0000D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02C8BA" id="Text Box 3163" o:spid="_x0000_s1026" type="#_x0000_t202" style="position:absolute;margin-left:0;margin-top:0;width:6pt;height:2.25pt;z-index:2524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09856" behindDoc="0" locked="0" layoutInCell="1" allowOverlap="1" wp14:anchorId="023AFB8C" wp14:editId="4BAD4E15">
                      <wp:simplePos x="0" y="0"/>
                      <wp:positionH relativeFrom="column">
                        <wp:posOffset>0</wp:posOffset>
                      </wp:positionH>
                      <wp:positionV relativeFrom="paragraph">
                        <wp:posOffset>0</wp:posOffset>
                      </wp:positionV>
                      <wp:extent cx="76200" cy="28575"/>
                      <wp:effectExtent l="19050" t="19050" r="19050" b="28575"/>
                      <wp:wrapNone/>
                      <wp:docPr id="733" name="Text Box 3162">
                        <a:extLst xmlns:a="http://schemas.openxmlformats.org/drawingml/2006/main">
                          <a:ext uri="{FF2B5EF4-FFF2-40B4-BE49-F238E27FC236}">
                            <a16:creationId xmlns:a16="http://schemas.microsoft.com/office/drawing/2014/main" id="{00000000-0008-0000-0000-0000D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0B95E8" id="Text Box 3162" o:spid="_x0000_s1026" type="#_x0000_t202" style="position:absolute;margin-left:0;margin-top:0;width:6pt;height:2.25pt;z-index:2524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10880" behindDoc="0" locked="0" layoutInCell="1" allowOverlap="1" wp14:anchorId="2BD0CA15" wp14:editId="19218865">
                      <wp:simplePos x="0" y="0"/>
                      <wp:positionH relativeFrom="column">
                        <wp:posOffset>0</wp:posOffset>
                      </wp:positionH>
                      <wp:positionV relativeFrom="paragraph">
                        <wp:posOffset>0</wp:posOffset>
                      </wp:positionV>
                      <wp:extent cx="76200" cy="28575"/>
                      <wp:effectExtent l="19050" t="19050" r="19050" b="28575"/>
                      <wp:wrapNone/>
                      <wp:docPr id="734" name="Text Box 3161">
                        <a:extLst xmlns:a="http://schemas.openxmlformats.org/drawingml/2006/main">
                          <a:ext uri="{FF2B5EF4-FFF2-40B4-BE49-F238E27FC236}">
                            <a16:creationId xmlns:a16="http://schemas.microsoft.com/office/drawing/2014/main" id="{00000000-0008-0000-0000-0000D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3FC5A5" id="Text Box 3161" o:spid="_x0000_s1026" type="#_x0000_t202" style="position:absolute;margin-left:0;margin-top:0;width:6pt;height:2.25pt;z-index:25241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11904" behindDoc="0" locked="0" layoutInCell="1" allowOverlap="1" wp14:anchorId="03E53F28" wp14:editId="1BE72694">
                      <wp:simplePos x="0" y="0"/>
                      <wp:positionH relativeFrom="column">
                        <wp:posOffset>0</wp:posOffset>
                      </wp:positionH>
                      <wp:positionV relativeFrom="paragraph">
                        <wp:posOffset>0</wp:posOffset>
                      </wp:positionV>
                      <wp:extent cx="76200" cy="28575"/>
                      <wp:effectExtent l="19050" t="19050" r="19050" b="28575"/>
                      <wp:wrapNone/>
                      <wp:docPr id="735" name="Text Box 3160">
                        <a:extLst xmlns:a="http://schemas.openxmlformats.org/drawingml/2006/main">
                          <a:ext uri="{FF2B5EF4-FFF2-40B4-BE49-F238E27FC236}">
                            <a16:creationId xmlns:a16="http://schemas.microsoft.com/office/drawing/2014/main" id="{00000000-0008-0000-0000-0000D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5D9F95" id="Text Box 3160" o:spid="_x0000_s1026" type="#_x0000_t202" style="position:absolute;margin-left:0;margin-top:0;width:6pt;height:2.25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12928" behindDoc="0" locked="0" layoutInCell="1" allowOverlap="1" wp14:anchorId="0CB49C81" wp14:editId="49092508">
                      <wp:simplePos x="0" y="0"/>
                      <wp:positionH relativeFrom="column">
                        <wp:posOffset>0</wp:posOffset>
                      </wp:positionH>
                      <wp:positionV relativeFrom="paragraph">
                        <wp:posOffset>0</wp:posOffset>
                      </wp:positionV>
                      <wp:extent cx="76200" cy="28575"/>
                      <wp:effectExtent l="19050" t="19050" r="19050" b="28575"/>
                      <wp:wrapNone/>
                      <wp:docPr id="736" name="Text Box 3159">
                        <a:extLst xmlns:a="http://schemas.openxmlformats.org/drawingml/2006/main">
                          <a:ext uri="{FF2B5EF4-FFF2-40B4-BE49-F238E27FC236}">
                            <a16:creationId xmlns:a16="http://schemas.microsoft.com/office/drawing/2014/main" id="{00000000-0008-0000-0000-0000E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05790A" id="Text Box 3159" o:spid="_x0000_s1026" type="#_x0000_t202" style="position:absolute;margin-left:0;margin-top:0;width:6pt;height:2.25pt;z-index:25241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13952" behindDoc="0" locked="0" layoutInCell="1" allowOverlap="1" wp14:anchorId="07E4B278" wp14:editId="68C920C3">
                      <wp:simplePos x="0" y="0"/>
                      <wp:positionH relativeFrom="column">
                        <wp:posOffset>0</wp:posOffset>
                      </wp:positionH>
                      <wp:positionV relativeFrom="paragraph">
                        <wp:posOffset>0</wp:posOffset>
                      </wp:positionV>
                      <wp:extent cx="76200" cy="28575"/>
                      <wp:effectExtent l="19050" t="19050" r="19050" b="28575"/>
                      <wp:wrapNone/>
                      <wp:docPr id="737" name="Text Box 3158">
                        <a:extLst xmlns:a="http://schemas.openxmlformats.org/drawingml/2006/main">
                          <a:ext uri="{FF2B5EF4-FFF2-40B4-BE49-F238E27FC236}">
                            <a16:creationId xmlns:a16="http://schemas.microsoft.com/office/drawing/2014/main" id="{00000000-0008-0000-0000-0000E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7842AB" id="Text Box 3158" o:spid="_x0000_s1026" type="#_x0000_t202" style="position:absolute;margin-left:0;margin-top:0;width:6pt;height:2.25pt;z-index:25241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14976" behindDoc="0" locked="0" layoutInCell="1" allowOverlap="1" wp14:anchorId="6B9F6282" wp14:editId="3929DED0">
                      <wp:simplePos x="0" y="0"/>
                      <wp:positionH relativeFrom="column">
                        <wp:posOffset>0</wp:posOffset>
                      </wp:positionH>
                      <wp:positionV relativeFrom="paragraph">
                        <wp:posOffset>0</wp:posOffset>
                      </wp:positionV>
                      <wp:extent cx="76200" cy="28575"/>
                      <wp:effectExtent l="19050" t="19050" r="19050" b="28575"/>
                      <wp:wrapNone/>
                      <wp:docPr id="738" name="Text Box 3157">
                        <a:extLst xmlns:a="http://schemas.openxmlformats.org/drawingml/2006/main">
                          <a:ext uri="{FF2B5EF4-FFF2-40B4-BE49-F238E27FC236}">
                            <a16:creationId xmlns:a16="http://schemas.microsoft.com/office/drawing/2014/main" id="{00000000-0008-0000-0000-0000E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024BBA" id="Text Box 3157" o:spid="_x0000_s1026" type="#_x0000_t202" style="position:absolute;margin-left:0;margin-top:0;width:6pt;height:2.25pt;z-index:25241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16000" behindDoc="0" locked="0" layoutInCell="1" allowOverlap="1" wp14:anchorId="5C9308EA" wp14:editId="3503CD41">
                      <wp:simplePos x="0" y="0"/>
                      <wp:positionH relativeFrom="column">
                        <wp:posOffset>0</wp:posOffset>
                      </wp:positionH>
                      <wp:positionV relativeFrom="paragraph">
                        <wp:posOffset>0</wp:posOffset>
                      </wp:positionV>
                      <wp:extent cx="76200" cy="28575"/>
                      <wp:effectExtent l="19050" t="19050" r="19050" b="28575"/>
                      <wp:wrapNone/>
                      <wp:docPr id="739" name="Text Box 3156">
                        <a:extLst xmlns:a="http://schemas.openxmlformats.org/drawingml/2006/main">
                          <a:ext uri="{FF2B5EF4-FFF2-40B4-BE49-F238E27FC236}">
                            <a16:creationId xmlns:a16="http://schemas.microsoft.com/office/drawing/2014/main" id="{00000000-0008-0000-0000-0000E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7A8C1D" id="Text Box 3156" o:spid="_x0000_s1026" type="#_x0000_t202" style="position:absolute;margin-left:0;margin-top:0;width:6pt;height:2.25pt;z-index:25241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17024" behindDoc="0" locked="0" layoutInCell="1" allowOverlap="1" wp14:anchorId="0FC9E43C" wp14:editId="2A5C7203">
                      <wp:simplePos x="0" y="0"/>
                      <wp:positionH relativeFrom="column">
                        <wp:posOffset>0</wp:posOffset>
                      </wp:positionH>
                      <wp:positionV relativeFrom="paragraph">
                        <wp:posOffset>0</wp:posOffset>
                      </wp:positionV>
                      <wp:extent cx="76200" cy="28575"/>
                      <wp:effectExtent l="19050" t="19050" r="19050" b="28575"/>
                      <wp:wrapNone/>
                      <wp:docPr id="740" name="Text Box 3155">
                        <a:extLst xmlns:a="http://schemas.openxmlformats.org/drawingml/2006/main">
                          <a:ext uri="{FF2B5EF4-FFF2-40B4-BE49-F238E27FC236}">
                            <a16:creationId xmlns:a16="http://schemas.microsoft.com/office/drawing/2014/main" id="{00000000-0008-0000-0000-0000E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C62F5" id="Text Box 3155" o:spid="_x0000_s1026" type="#_x0000_t202" style="position:absolute;margin-left:0;margin-top:0;width:6pt;height:2.25pt;z-index:25241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18048" behindDoc="0" locked="0" layoutInCell="1" allowOverlap="1" wp14:anchorId="4F458280" wp14:editId="0E0B5EFA">
                      <wp:simplePos x="0" y="0"/>
                      <wp:positionH relativeFrom="column">
                        <wp:posOffset>0</wp:posOffset>
                      </wp:positionH>
                      <wp:positionV relativeFrom="paragraph">
                        <wp:posOffset>0</wp:posOffset>
                      </wp:positionV>
                      <wp:extent cx="76200" cy="28575"/>
                      <wp:effectExtent l="19050" t="19050" r="19050" b="28575"/>
                      <wp:wrapNone/>
                      <wp:docPr id="741" name="Text Box 3154">
                        <a:extLst xmlns:a="http://schemas.openxmlformats.org/drawingml/2006/main">
                          <a:ext uri="{FF2B5EF4-FFF2-40B4-BE49-F238E27FC236}">
                            <a16:creationId xmlns:a16="http://schemas.microsoft.com/office/drawing/2014/main" id="{00000000-0008-0000-0000-0000E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CC222E" id="Text Box 3154" o:spid="_x0000_s1026" type="#_x0000_t202" style="position:absolute;margin-left:0;margin-top:0;width:6pt;height:2.25pt;z-index:25241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19072" behindDoc="0" locked="0" layoutInCell="1" allowOverlap="1" wp14:anchorId="38AC44E3" wp14:editId="437FB513">
                      <wp:simplePos x="0" y="0"/>
                      <wp:positionH relativeFrom="column">
                        <wp:posOffset>0</wp:posOffset>
                      </wp:positionH>
                      <wp:positionV relativeFrom="paragraph">
                        <wp:posOffset>0</wp:posOffset>
                      </wp:positionV>
                      <wp:extent cx="76200" cy="28575"/>
                      <wp:effectExtent l="19050" t="19050" r="19050" b="28575"/>
                      <wp:wrapNone/>
                      <wp:docPr id="742" name="Text Box 3153">
                        <a:extLst xmlns:a="http://schemas.openxmlformats.org/drawingml/2006/main">
                          <a:ext uri="{FF2B5EF4-FFF2-40B4-BE49-F238E27FC236}">
                            <a16:creationId xmlns:a16="http://schemas.microsoft.com/office/drawing/2014/main" id="{00000000-0008-0000-0000-0000E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6B7FDB" id="Text Box 3153" o:spid="_x0000_s1026" type="#_x0000_t202" style="position:absolute;margin-left:0;margin-top:0;width:6pt;height:2.25pt;z-index:25241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20096" behindDoc="0" locked="0" layoutInCell="1" allowOverlap="1" wp14:anchorId="43DB90E1" wp14:editId="14AFECA0">
                      <wp:simplePos x="0" y="0"/>
                      <wp:positionH relativeFrom="column">
                        <wp:posOffset>0</wp:posOffset>
                      </wp:positionH>
                      <wp:positionV relativeFrom="paragraph">
                        <wp:posOffset>0</wp:posOffset>
                      </wp:positionV>
                      <wp:extent cx="76200" cy="28575"/>
                      <wp:effectExtent l="19050" t="19050" r="19050" b="28575"/>
                      <wp:wrapNone/>
                      <wp:docPr id="743" name="Text Box 3152">
                        <a:extLst xmlns:a="http://schemas.openxmlformats.org/drawingml/2006/main">
                          <a:ext uri="{FF2B5EF4-FFF2-40B4-BE49-F238E27FC236}">
                            <a16:creationId xmlns:a16="http://schemas.microsoft.com/office/drawing/2014/main" id="{00000000-0008-0000-0000-0000E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2F25B" id="Text Box 3152" o:spid="_x0000_s1026" type="#_x0000_t202" style="position:absolute;margin-left:0;margin-top:0;width:6pt;height:2.25pt;z-index:25242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21120" behindDoc="0" locked="0" layoutInCell="1" allowOverlap="1" wp14:anchorId="5951EE77" wp14:editId="64C97151">
                      <wp:simplePos x="0" y="0"/>
                      <wp:positionH relativeFrom="column">
                        <wp:posOffset>0</wp:posOffset>
                      </wp:positionH>
                      <wp:positionV relativeFrom="paragraph">
                        <wp:posOffset>0</wp:posOffset>
                      </wp:positionV>
                      <wp:extent cx="76200" cy="28575"/>
                      <wp:effectExtent l="19050" t="19050" r="19050" b="28575"/>
                      <wp:wrapNone/>
                      <wp:docPr id="744" name="Text Box 3151">
                        <a:extLst xmlns:a="http://schemas.openxmlformats.org/drawingml/2006/main">
                          <a:ext uri="{FF2B5EF4-FFF2-40B4-BE49-F238E27FC236}">
                            <a16:creationId xmlns:a16="http://schemas.microsoft.com/office/drawing/2014/main" id="{00000000-0008-0000-0000-0000E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33BBED" id="Text Box 3151" o:spid="_x0000_s1026" type="#_x0000_t202" style="position:absolute;margin-left:0;margin-top:0;width:6pt;height:2.25pt;z-index:25242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22144" behindDoc="0" locked="0" layoutInCell="1" allowOverlap="1" wp14:anchorId="37362632" wp14:editId="584DC89D">
                      <wp:simplePos x="0" y="0"/>
                      <wp:positionH relativeFrom="column">
                        <wp:posOffset>0</wp:posOffset>
                      </wp:positionH>
                      <wp:positionV relativeFrom="paragraph">
                        <wp:posOffset>0</wp:posOffset>
                      </wp:positionV>
                      <wp:extent cx="76200" cy="28575"/>
                      <wp:effectExtent l="19050" t="19050" r="19050" b="28575"/>
                      <wp:wrapNone/>
                      <wp:docPr id="745" name="Text Box 3150">
                        <a:extLst xmlns:a="http://schemas.openxmlformats.org/drawingml/2006/main">
                          <a:ext uri="{FF2B5EF4-FFF2-40B4-BE49-F238E27FC236}">
                            <a16:creationId xmlns:a16="http://schemas.microsoft.com/office/drawing/2014/main" id="{00000000-0008-0000-0000-0000E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6E85FC" id="Text Box 3150" o:spid="_x0000_s1026" type="#_x0000_t202" style="position:absolute;margin-left:0;margin-top:0;width:6pt;height:2.25pt;z-index:25242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23168" behindDoc="0" locked="0" layoutInCell="1" allowOverlap="1" wp14:anchorId="33641346" wp14:editId="28331529">
                      <wp:simplePos x="0" y="0"/>
                      <wp:positionH relativeFrom="column">
                        <wp:posOffset>0</wp:posOffset>
                      </wp:positionH>
                      <wp:positionV relativeFrom="paragraph">
                        <wp:posOffset>0</wp:posOffset>
                      </wp:positionV>
                      <wp:extent cx="76200" cy="28575"/>
                      <wp:effectExtent l="19050" t="19050" r="19050" b="28575"/>
                      <wp:wrapNone/>
                      <wp:docPr id="746" name="Text Box 3149">
                        <a:extLst xmlns:a="http://schemas.openxmlformats.org/drawingml/2006/main">
                          <a:ext uri="{FF2B5EF4-FFF2-40B4-BE49-F238E27FC236}">
                            <a16:creationId xmlns:a16="http://schemas.microsoft.com/office/drawing/2014/main" id="{00000000-0008-0000-0000-0000E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B7C636" id="Text Box 3149" o:spid="_x0000_s1026" type="#_x0000_t202" style="position:absolute;margin-left:0;margin-top:0;width:6pt;height:2.25pt;z-index:25242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24192" behindDoc="0" locked="0" layoutInCell="1" allowOverlap="1" wp14:anchorId="2144265E" wp14:editId="2AD445E8">
                      <wp:simplePos x="0" y="0"/>
                      <wp:positionH relativeFrom="column">
                        <wp:posOffset>0</wp:posOffset>
                      </wp:positionH>
                      <wp:positionV relativeFrom="paragraph">
                        <wp:posOffset>0</wp:posOffset>
                      </wp:positionV>
                      <wp:extent cx="76200" cy="28575"/>
                      <wp:effectExtent l="19050" t="19050" r="19050" b="28575"/>
                      <wp:wrapNone/>
                      <wp:docPr id="747" name="Text Box 3148">
                        <a:extLst xmlns:a="http://schemas.openxmlformats.org/drawingml/2006/main">
                          <a:ext uri="{FF2B5EF4-FFF2-40B4-BE49-F238E27FC236}">
                            <a16:creationId xmlns:a16="http://schemas.microsoft.com/office/drawing/2014/main" id="{00000000-0008-0000-0000-0000E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6EF149" id="Text Box 3148" o:spid="_x0000_s1026" type="#_x0000_t202" style="position:absolute;margin-left:0;margin-top:0;width:6pt;height:2.25pt;z-index:25242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25216" behindDoc="0" locked="0" layoutInCell="1" allowOverlap="1" wp14:anchorId="4E80B7FE" wp14:editId="540A61B3">
                      <wp:simplePos x="0" y="0"/>
                      <wp:positionH relativeFrom="column">
                        <wp:posOffset>0</wp:posOffset>
                      </wp:positionH>
                      <wp:positionV relativeFrom="paragraph">
                        <wp:posOffset>0</wp:posOffset>
                      </wp:positionV>
                      <wp:extent cx="76200" cy="28575"/>
                      <wp:effectExtent l="19050" t="19050" r="19050" b="28575"/>
                      <wp:wrapNone/>
                      <wp:docPr id="748" name="Text Box 3147">
                        <a:extLst xmlns:a="http://schemas.openxmlformats.org/drawingml/2006/main">
                          <a:ext uri="{FF2B5EF4-FFF2-40B4-BE49-F238E27FC236}">
                            <a16:creationId xmlns:a16="http://schemas.microsoft.com/office/drawing/2014/main" id="{00000000-0008-0000-0000-0000E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A04AC4" id="Text Box 3147" o:spid="_x0000_s1026" type="#_x0000_t202" style="position:absolute;margin-left:0;margin-top:0;width:6pt;height:2.25pt;z-index:25242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26240" behindDoc="0" locked="0" layoutInCell="1" allowOverlap="1" wp14:anchorId="3B1F6EEE" wp14:editId="3CF81B9C">
                      <wp:simplePos x="0" y="0"/>
                      <wp:positionH relativeFrom="column">
                        <wp:posOffset>0</wp:posOffset>
                      </wp:positionH>
                      <wp:positionV relativeFrom="paragraph">
                        <wp:posOffset>0</wp:posOffset>
                      </wp:positionV>
                      <wp:extent cx="76200" cy="28575"/>
                      <wp:effectExtent l="19050" t="19050" r="19050" b="28575"/>
                      <wp:wrapNone/>
                      <wp:docPr id="749" name="Text Box 3146">
                        <a:extLst xmlns:a="http://schemas.openxmlformats.org/drawingml/2006/main">
                          <a:ext uri="{FF2B5EF4-FFF2-40B4-BE49-F238E27FC236}">
                            <a16:creationId xmlns:a16="http://schemas.microsoft.com/office/drawing/2014/main" id="{00000000-0008-0000-0000-0000E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9C81FD" id="Text Box 3146" o:spid="_x0000_s1026" type="#_x0000_t202" style="position:absolute;margin-left:0;margin-top:0;width:6pt;height:2.25pt;z-index:25242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27264" behindDoc="0" locked="0" layoutInCell="1" allowOverlap="1" wp14:anchorId="3FEF6A44" wp14:editId="778E0A3B">
                      <wp:simplePos x="0" y="0"/>
                      <wp:positionH relativeFrom="column">
                        <wp:posOffset>0</wp:posOffset>
                      </wp:positionH>
                      <wp:positionV relativeFrom="paragraph">
                        <wp:posOffset>0</wp:posOffset>
                      </wp:positionV>
                      <wp:extent cx="76200" cy="28575"/>
                      <wp:effectExtent l="19050" t="19050" r="19050" b="28575"/>
                      <wp:wrapNone/>
                      <wp:docPr id="750" name="Text Box 3145">
                        <a:extLst xmlns:a="http://schemas.openxmlformats.org/drawingml/2006/main">
                          <a:ext uri="{FF2B5EF4-FFF2-40B4-BE49-F238E27FC236}">
                            <a16:creationId xmlns:a16="http://schemas.microsoft.com/office/drawing/2014/main" id="{00000000-0008-0000-0000-0000E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106BE8" id="Text Box 3145" o:spid="_x0000_s1026" type="#_x0000_t202" style="position:absolute;margin-left:0;margin-top:0;width:6pt;height:2.25pt;z-index:25242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30336" behindDoc="0" locked="0" layoutInCell="1" allowOverlap="1" wp14:anchorId="5ECC8952" wp14:editId="3323EF77">
                      <wp:simplePos x="0" y="0"/>
                      <wp:positionH relativeFrom="column">
                        <wp:posOffset>0</wp:posOffset>
                      </wp:positionH>
                      <wp:positionV relativeFrom="paragraph">
                        <wp:posOffset>0</wp:posOffset>
                      </wp:positionV>
                      <wp:extent cx="76200" cy="28575"/>
                      <wp:effectExtent l="19050" t="19050" r="19050" b="28575"/>
                      <wp:wrapNone/>
                      <wp:docPr id="753" name="Text Box 3144">
                        <a:extLst xmlns:a="http://schemas.openxmlformats.org/drawingml/2006/main">
                          <a:ext uri="{FF2B5EF4-FFF2-40B4-BE49-F238E27FC236}">
                            <a16:creationId xmlns:a16="http://schemas.microsoft.com/office/drawing/2014/main" id="{00000000-0008-0000-0000-0000F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7D94A6" id="Text Box 3144" o:spid="_x0000_s1026" type="#_x0000_t202" style="position:absolute;margin-left:0;margin-top:0;width:6pt;height:2.25pt;z-index:25243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31360" behindDoc="0" locked="0" layoutInCell="1" allowOverlap="1" wp14:anchorId="67BCE7BA" wp14:editId="2AEF48BB">
                      <wp:simplePos x="0" y="0"/>
                      <wp:positionH relativeFrom="column">
                        <wp:posOffset>0</wp:posOffset>
                      </wp:positionH>
                      <wp:positionV relativeFrom="paragraph">
                        <wp:posOffset>0</wp:posOffset>
                      </wp:positionV>
                      <wp:extent cx="76200" cy="28575"/>
                      <wp:effectExtent l="19050" t="19050" r="19050" b="28575"/>
                      <wp:wrapNone/>
                      <wp:docPr id="754" name="Text Box 3143">
                        <a:extLst xmlns:a="http://schemas.openxmlformats.org/drawingml/2006/main">
                          <a:ext uri="{FF2B5EF4-FFF2-40B4-BE49-F238E27FC236}">
                            <a16:creationId xmlns:a16="http://schemas.microsoft.com/office/drawing/2014/main" id="{00000000-0008-0000-0000-0000F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B6CD41" id="Text Box 3143" o:spid="_x0000_s1026" type="#_x0000_t202" style="position:absolute;margin-left:0;margin-top:0;width:6pt;height:2.25pt;z-index:25243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32384" behindDoc="0" locked="0" layoutInCell="1" allowOverlap="1" wp14:anchorId="5512BBB6" wp14:editId="12E7DC87">
                      <wp:simplePos x="0" y="0"/>
                      <wp:positionH relativeFrom="column">
                        <wp:posOffset>0</wp:posOffset>
                      </wp:positionH>
                      <wp:positionV relativeFrom="paragraph">
                        <wp:posOffset>0</wp:posOffset>
                      </wp:positionV>
                      <wp:extent cx="76200" cy="28575"/>
                      <wp:effectExtent l="19050" t="19050" r="19050" b="28575"/>
                      <wp:wrapNone/>
                      <wp:docPr id="755" name="Text Box 3142">
                        <a:extLst xmlns:a="http://schemas.openxmlformats.org/drawingml/2006/main">
                          <a:ext uri="{FF2B5EF4-FFF2-40B4-BE49-F238E27FC236}">
                            <a16:creationId xmlns:a16="http://schemas.microsoft.com/office/drawing/2014/main" id="{00000000-0008-0000-0000-0000F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F97A7B" id="Text Box 3142" o:spid="_x0000_s1026" type="#_x0000_t202" style="position:absolute;margin-left:0;margin-top:0;width:6pt;height:2.25pt;z-index:25243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33408" behindDoc="0" locked="0" layoutInCell="1" allowOverlap="1" wp14:anchorId="4AB81998" wp14:editId="75B38A20">
                      <wp:simplePos x="0" y="0"/>
                      <wp:positionH relativeFrom="column">
                        <wp:posOffset>0</wp:posOffset>
                      </wp:positionH>
                      <wp:positionV relativeFrom="paragraph">
                        <wp:posOffset>0</wp:posOffset>
                      </wp:positionV>
                      <wp:extent cx="76200" cy="28575"/>
                      <wp:effectExtent l="19050" t="19050" r="19050" b="28575"/>
                      <wp:wrapNone/>
                      <wp:docPr id="756" name="Text Box 3141">
                        <a:extLst xmlns:a="http://schemas.openxmlformats.org/drawingml/2006/main">
                          <a:ext uri="{FF2B5EF4-FFF2-40B4-BE49-F238E27FC236}">
                            <a16:creationId xmlns:a16="http://schemas.microsoft.com/office/drawing/2014/main" id="{00000000-0008-0000-0000-0000F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714B37" id="Text Box 3141" o:spid="_x0000_s1026" type="#_x0000_t202" style="position:absolute;margin-left:0;margin-top:0;width:6pt;height:2.25pt;z-index:25243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34432" behindDoc="0" locked="0" layoutInCell="1" allowOverlap="1" wp14:anchorId="13BACC51" wp14:editId="3FA3DA57">
                      <wp:simplePos x="0" y="0"/>
                      <wp:positionH relativeFrom="column">
                        <wp:posOffset>0</wp:posOffset>
                      </wp:positionH>
                      <wp:positionV relativeFrom="paragraph">
                        <wp:posOffset>0</wp:posOffset>
                      </wp:positionV>
                      <wp:extent cx="76200" cy="28575"/>
                      <wp:effectExtent l="19050" t="19050" r="19050" b="28575"/>
                      <wp:wrapNone/>
                      <wp:docPr id="757" name="Text Box 3140">
                        <a:extLst xmlns:a="http://schemas.openxmlformats.org/drawingml/2006/main">
                          <a:ext uri="{FF2B5EF4-FFF2-40B4-BE49-F238E27FC236}">
                            <a16:creationId xmlns:a16="http://schemas.microsoft.com/office/drawing/2014/main" id="{00000000-0008-0000-0000-0000F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F79884" id="Text Box 3140" o:spid="_x0000_s1026" type="#_x0000_t202" style="position:absolute;margin-left:0;margin-top:0;width:6pt;height:2.25pt;z-index:2524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35456" behindDoc="0" locked="0" layoutInCell="1" allowOverlap="1" wp14:anchorId="003CE8B7" wp14:editId="0D7D6CDA">
                      <wp:simplePos x="0" y="0"/>
                      <wp:positionH relativeFrom="column">
                        <wp:posOffset>0</wp:posOffset>
                      </wp:positionH>
                      <wp:positionV relativeFrom="paragraph">
                        <wp:posOffset>0</wp:posOffset>
                      </wp:positionV>
                      <wp:extent cx="76200" cy="28575"/>
                      <wp:effectExtent l="19050" t="19050" r="19050" b="28575"/>
                      <wp:wrapNone/>
                      <wp:docPr id="758" name="Text Box 3139">
                        <a:extLst xmlns:a="http://schemas.openxmlformats.org/drawingml/2006/main">
                          <a:ext uri="{FF2B5EF4-FFF2-40B4-BE49-F238E27FC236}">
                            <a16:creationId xmlns:a16="http://schemas.microsoft.com/office/drawing/2014/main" id="{00000000-0008-0000-0000-0000F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477FCB" id="Text Box 3139" o:spid="_x0000_s1026" type="#_x0000_t202" style="position:absolute;margin-left:0;margin-top:0;width:6pt;height:2.25pt;z-index:2524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36480" behindDoc="0" locked="0" layoutInCell="1" allowOverlap="1" wp14:anchorId="3BB86B2E" wp14:editId="6B9591BA">
                      <wp:simplePos x="0" y="0"/>
                      <wp:positionH relativeFrom="column">
                        <wp:posOffset>0</wp:posOffset>
                      </wp:positionH>
                      <wp:positionV relativeFrom="paragraph">
                        <wp:posOffset>0</wp:posOffset>
                      </wp:positionV>
                      <wp:extent cx="76200" cy="28575"/>
                      <wp:effectExtent l="19050" t="19050" r="19050" b="28575"/>
                      <wp:wrapNone/>
                      <wp:docPr id="759" name="Text Box 3138">
                        <a:extLst xmlns:a="http://schemas.openxmlformats.org/drawingml/2006/main">
                          <a:ext uri="{FF2B5EF4-FFF2-40B4-BE49-F238E27FC236}">
                            <a16:creationId xmlns:a16="http://schemas.microsoft.com/office/drawing/2014/main" id="{00000000-0008-0000-0000-0000F7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375A6E" id="Text Box 3138" o:spid="_x0000_s1026" type="#_x0000_t202" style="position:absolute;margin-left:0;margin-top:0;width:6pt;height:2.25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37504" behindDoc="0" locked="0" layoutInCell="1" allowOverlap="1" wp14:anchorId="2CF48E1E" wp14:editId="4AF71CB5">
                      <wp:simplePos x="0" y="0"/>
                      <wp:positionH relativeFrom="column">
                        <wp:posOffset>0</wp:posOffset>
                      </wp:positionH>
                      <wp:positionV relativeFrom="paragraph">
                        <wp:posOffset>0</wp:posOffset>
                      </wp:positionV>
                      <wp:extent cx="76200" cy="28575"/>
                      <wp:effectExtent l="19050" t="19050" r="19050" b="28575"/>
                      <wp:wrapNone/>
                      <wp:docPr id="760" name="Text Box 3137">
                        <a:extLst xmlns:a="http://schemas.openxmlformats.org/drawingml/2006/main">
                          <a:ext uri="{FF2B5EF4-FFF2-40B4-BE49-F238E27FC236}">
                            <a16:creationId xmlns:a16="http://schemas.microsoft.com/office/drawing/2014/main" id="{00000000-0008-0000-0000-0000F8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87FB74" id="Text Box 3137" o:spid="_x0000_s1026" type="#_x0000_t202" style="position:absolute;margin-left:0;margin-top:0;width:6pt;height:2.25pt;z-index:25243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38528" behindDoc="0" locked="0" layoutInCell="1" allowOverlap="1" wp14:anchorId="3CFCE4EC" wp14:editId="4739077A">
                      <wp:simplePos x="0" y="0"/>
                      <wp:positionH relativeFrom="column">
                        <wp:posOffset>0</wp:posOffset>
                      </wp:positionH>
                      <wp:positionV relativeFrom="paragraph">
                        <wp:posOffset>0</wp:posOffset>
                      </wp:positionV>
                      <wp:extent cx="76200" cy="28575"/>
                      <wp:effectExtent l="19050" t="19050" r="19050" b="28575"/>
                      <wp:wrapNone/>
                      <wp:docPr id="761" name="Text Box 3136">
                        <a:extLst xmlns:a="http://schemas.openxmlformats.org/drawingml/2006/main">
                          <a:ext uri="{FF2B5EF4-FFF2-40B4-BE49-F238E27FC236}">
                            <a16:creationId xmlns:a16="http://schemas.microsoft.com/office/drawing/2014/main" id="{00000000-0008-0000-0000-0000F9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020195" id="Text Box 3136" o:spid="_x0000_s1026" type="#_x0000_t202" style="position:absolute;margin-left:0;margin-top:0;width:6pt;height:2.2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39552" behindDoc="0" locked="0" layoutInCell="1" allowOverlap="1" wp14:anchorId="4CE70B46" wp14:editId="0ACC8263">
                      <wp:simplePos x="0" y="0"/>
                      <wp:positionH relativeFrom="column">
                        <wp:posOffset>0</wp:posOffset>
                      </wp:positionH>
                      <wp:positionV relativeFrom="paragraph">
                        <wp:posOffset>0</wp:posOffset>
                      </wp:positionV>
                      <wp:extent cx="76200" cy="28575"/>
                      <wp:effectExtent l="19050" t="19050" r="19050" b="28575"/>
                      <wp:wrapNone/>
                      <wp:docPr id="762" name="Text Box 3135">
                        <a:extLst xmlns:a="http://schemas.openxmlformats.org/drawingml/2006/main">
                          <a:ext uri="{FF2B5EF4-FFF2-40B4-BE49-F238E27FC236}">
                            <a16:creationId xmlns:a16="http://schemas.microsoft.com/office/drawing/2014/main" id="{00000000-0008-0000-0000-0000FA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321034" id="Text Box 3135" o:spid="_x0000_s1026" type="#_x0000_t202" style="position:absolute;margin-left:0;margin-top:0;width:6pt;height:2.25pt;z-index:25243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40576" behindDoc="0" locked="0" layoutInCell="1" allowOverlap="1" wp14:anchorId="56A85897" wp14:editId="1283581B">
                      <wp:simplePos x="0" y="0"/>
                      <wp:positionH relativeFrom="column">
                        <wp:posOffset>0</wp:posOffset>
                      </wp:positionH>
                      <wp:positionV relativeFrom="paragraph">
                        <wp:posOffset>0</wp:posOffset>
                      </wp:positionV>
                      <wp:extent cx="76200" cy="28575"/>
                      <wp:effectExtent l="19050" t="19050" r="19050" b="28575"/>
                      <wp:wrapNone/>
                      <wp:docPr id="763" name="Text Box 3134">
                        <a:extLst xmlns:a="http://schemas.openxmlformats.org/drawingml/2006/main">
                          <a:ext uri="{FF2B5EF4-FFF2-40B4-BE49-F238E27FC236}">
                            <a16:creationId xmlns:a16="http://schemas.microsoft.com/office/drawing/2014/main" id="{00000000-0008-0000-0000-0000FB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9D0377" id="Text Box 3134" o:spid="_x0000_s1026" type="#_x0000_t202" style="position:absolute;margin-left:0;margin-top:0;width:6pt;height:2.25pt;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41600" behindDoc="0" locked="0" layoutInCell="1" allowOverlap="1" wp14:anchorId="135B82BB" wp14:editId="63C3524A">
                      <wp:simplePos x="0" y="0"/>
                      <wp:positionH relativeFrom="column">
                        <wp:posOffset>0</wp:posOffset>
                      </wp:positionH>
                      <wp:positionV relativeFrom="paragraph">
                        <wp:posOffset>0</wp:posOffset>
                      </wp:positionV>
                      <wp:extent cx="76200" cy="28575"/>
                      <wp:effectExtent l="19050" t="19050" r="19050" b="28575"/>
                      <wp:wrapNone/>
                      <wp:docPr id="764" name="Text Box 3133">
                        <a:extLst xmlns:a="http://schemas.openxmlformats.org/drawingml/2006/main">
                          <a:ext uri="{FF2B5EF4-FFF2-40B4-BE49-F238E27FC236}">
                            <a16:creationId xmlns:a16="http://schemas.microsoft.com/office/drawing/2014/main" id="{00000000-0008-0000-0000-0000F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7C40A5" id="Text Box 3133" o:spid="_x0000_s1026" type="#_x0000_t202" style="position:absolute;margin-left:0;margin-top:0;width:6pt;height:2.25pt;z-index:2524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42624" behindDoc="0" locked="0" layoutInCell="1" allowOverlap="1" wp14:anchorId="38B30CA9" wp14:editId="6A6F0D76">
                      <wp:simplePos x="0" y="0"/>
                      <wp:positionH relativeFrom="column">
                        <wp:posOffset>0</wp:posOffset>
                      </wp:positionH>
                      <wp:positionV relativeFrom="paragraph">
                        <wp:posOffset>0</wp:posOffset>
                      </wp:positionV>
                      <wp:extent cx="76200" cy="28575"/>
                      <wp:effectExtent l="19050" t="19050" r="19050" b="28575"/>
                      <wp:wrapNone/>
                      <wp:docPr id="765" name="Text Box 3132">
                        <a:extLst xmlns:a="http://schemas.openxmlformats.org/drawingml/2006/main">
                          <a:ext uri="{FF2B5EF4-FFF2-40B4-BE49-F238E27FC236}">
                            <a16:creationId xmlns:a16="http://schemas.microsoft.com/office/drawing/2014/main" id="{00000000-0008-0000-0000-0000F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269942" id="Text Box 3132" o:spid="_x0000_s1026" type="#_x0000_t202" style="position:absolute;margin-left:0;margin-top:0;width:6pt;height:2.25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43648" behindDoc="0" locked="0" layoutInCell="1" allowOverlap="1" wp14:anchorId="47F9893C" wp14:editId="7CBE7135">
                      <wp:simplePos x="0" y="0"/>
                      <wp:positionH relativeFrom="column">
                        <wp:posOffset>0</wp:posOffset>
                      </wp:positionH>
                      <wp:positionV relativeFrom="paragraph">
                        <wp:posOffset>0</wp:posOffset>
                      </wp:positionV>
                      <wp:extent cx="76200" cy="28575"/>
                      <wp:effectExtent l="19050" t="19050" r="19050" b="28575"/>
                      <wp:wrapNone/>
                      <wp:docPr id="766" name="Text Box 3131">
                        <a:extLst xmlns:a="http://schemas.openxmlformats.org/drawingml/2006/main">
                          <a:ext uri="{FF2B5EF4-FFF2-40B4-BE49-F238E27FC236}">
                            <a16:creationId xmlns:a16="http://schemas.microsoft.com/office/drawing/2014/main" id="{00000000-0008-0000-0000-0000F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0DEA80" id="Text Box 3131" o:spid="_x0000_s1026" type="#_x0000_t202" style="position:absolute;margin-left:0;margin-top:0;width:6pt;height:2.25pt;z-index:25244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44672" behindDoc="0" locked="0" layoutInCell="1" allowOverlap="1" wp14:anchorId="4B129478" wp14:editId="27243DFF">
                      <wp:simplePos x="0" y="0"/>
                      <wp:positionH relativeFrom="column">
                        <wp:posOffset>0</wp:posOffset>
                      </wp:positionH>
                      <wp:positionV relativeFrom="paragraph">
                        <wp:posOffset>0</wp:posOffset>
                      </wp:positionV>
                      <wp:extent cx="76200" cy="28575"/>
                      <wp:effectExtent l="19050" t="19050" r="19050" b="28575"/>
                      <wp:wrapNone/>
                      <wp:docPr id="767" name="Text Box 3130">
                        <a:extLst xmlns:a="http://schemas.openxmlformats.org/drawingml/2006/main">
                          <a:ext uri="{FF2B5EF4-FFF2-40B4-BE49-F238E27FC236}">
                            <a16:creationId xmlns:a16="http://schemas.microsoft.com/office/drawing/2014/main" id="{00000000-0008-0000-0000-0000F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406E5A" id="Text Box 3130" o:spid="_x0000_s1026" type="#_x0000_t202" style="position:absolute;margin-left:0;margin-top:0;width:6pt;height:2.2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45696" behindDoc="0" locked="0" layoutInCell="1" allowOverlap="1" wp14:anchorId="22D698FC" wp14:editId="6968C56F">
                      <wp:simplePos x="0" y="0"/>
                      <wp:positionH relativeFrom="column">
                        <wp:posOffset>0</wp:posOffset>
                      </wp:positionH>
                      <wp:positionV relativeFrom="paragraph">
                        <wp:posOffset>0</wp:posOffset>
                      </wp:positionV>
                      <wp:extent cx="76200" cy="28575"/>
                      <wp:effectExtent l="19050" t="19050" r="19050" b="28575"/>
                      <wp:wrapNone/>
                      <wp:docPr id="768" name="Text Box 3129">
                        <a:extLst xmlns:a="http://schemas.openxmlformats.org/drawingml/2006/main">
                          <a:ext uri="{FF2B5EF4-FFF2-40B4-BE49-F238E27FC236}">
                            <a16:creationId xmlns:a16="http://schemas.microsoft.com/office/drawing/2014/main" id="{00000000-0008-0000-0000-00000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D9603A" id="Text Box 3129" o:spid="_x0000_s1026" type="#_x0000_t202" style="position:absolute;margin-left:0;margin-top:0;width:6pt;height:2.25pt;z-index:25244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46720" behindDoc="0" locked="0" layoutInCell="1" allowOverlap="1" wp14:anchorId="1DB7C9C6" wp14:editId="2EC0CB30">
                      <wp:simplePos x="0" y="0"/>
                      <wp:positionH relativeFrom="column">
                        <wp:posOffset>0</wp:posOffset>
                      </wp:positionH>
                      <wp:positionV relativeFrom="paragraph">
                        <wp:posOffset>0</wp:posOffset>
                      </wp:positionV>
                      <wp:extent cx="76200" cy="28575"/>
                      <wp:effectExtent l="19050" t="19050" r="19050" b="28575"/>
                      <wp:wrapNone/>
                      <wp:docPr id="769" name="Text Box 3128">
                        <a:extLst xmlns:a="http://schemas.openxmlformats.org/drawingml/2006/main">
                          <a:ext uri="{FF2B5EF4-FFF2-40B4-BE49-F238E27FC236}">
                            <a16:creationId xmlns:a16="http://schemas.microsoft.com/office/drawing/2014/main" id="{00000000-0008-0000-0000-00000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DABE00" id="Text Box 3128" o:spid="_x0000_s1026" type="#_x0000_t202" style="position:absolute;margin-left:0;margin-top:0;width:6pt;height:2.25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47744" behindDoc="0" locked="0" layoutInCell="1" allowOverlap="1" wp14:anchorId="2EC47CAF" wp14:editId="03DFB5C7">
                      <wp:simplePos x="0" y="0"/>
                      <wp:positionH relativeFrom="column">
                        <wp:posOffset>0</wp:posOffset>
                      </wp:positionH>
                      <wp:positionV relativeFrom="paragraph">
                        <wp:posOffset>0</wp:posOffset>
                      </wp:positionV>
                      <wp:extent cx="76200" cy="28575"/>
                      <wp:effectExtent l="19050" t="19050" r="19050" b="28575"/>
                      <wp:wrapNone/>
                      <wp:docPr id="770" name="Text Box 3127">
                        <a:extLst xmlns:a="http://schemas.openxmlformats.org/drawingml/2006/main">
                          <a:ext uri="{FF2B5EF4-FFF2-40B4-BE49-F238E27FC236}">
                            <a16:creationId xmlns:a16="http://schemas.microsoft.com/office/drawing/2014/main" id="{00000000-0008-0000-0000-00000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851935" id="Text Box 3127" o:spid="_x0000_s1026" type="#_x0000_t202" style="position:absolute;margin-left:0;margin-top:0;width:6pt;height:2.25pt;z-index:25244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48768" behindDoc="0" locked="0" layoutInCell="1" allowOverlap="1" wp14:anchorId="42F0118D" wp14:editId="4F6E0573">
                      <wp:simplePos x="0" y="0"/>
                      <wp:positionH relativeFrom="column">
                        <wp:posOffset>0</wp:posOffset>
                      </wp:positionH>
                      <wp:positionV relativeFrom="paragraph">
                        <wp:posOffset>0</wp:posOffset>
                      </wp:positionV>
                      <wp:extent cx="76200" cy="28575"/>
                      <wp:effectExtent l="19050" t="19050" r="19050" b="28575"/>
                      <wp:wrapNone/>
                      <wp:docPr id="771" name="Text Box 3126">
                        <a:extLst xmlns:a="http://schemas.openxmlformats.org/drawingml/2006/main">
                          <a:ext uri="{FF2B5EF4-FFF2-40B4-BE49-F238E27FC236}">
                            <a16:creationId xmlns:a16="http://schemas.microsoft.com/office/drawing/2014/main" id="{00000000-0008-0000-0000-00000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3BF995" id="Text Box 3126" o:spid="_x0000_s1026" type="#_x0000_t202" style="position:absolute;margin-left:0;margin-top:0;width:6pt;height:2.2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49792" behindDoc="0" locked="0" layoutInCell="1" allowOverlap="1" wp14:anchorId="0EDE2F1C" wp14:editId="71FFBDC9">
                      <wp:simplePos x="0" y="0"/>
                      <wp:positionH relativeFrom="column">
                        <wp:posOffset>0</wp:posOffset>
                      </wp:positionH>
                      <wp:positionV relativeFrom="paragraph">
                        <wp:posOffset>0</wp:posOffset>
                      </wp:positionV>
                      <wp:extent cx="76200" cy="28575"/>
                      <wp:effectExtent l="19050" t="19050" r="19050" b="28575"/>
                      <wp:wrapNone/>
                      <wp:docPr id="772" name="Text Box 3125">
                        <a:extLst xmlns:a="http://schemas.openxmlformats.org/drawingml/2006/main">
                          <a:ext uri="{FF2B5EF4-FFF2-40B4-BE49-F238E27FC236}">
                            <a16:creationId xmlns:a16="http://schemas.microsoft.com/office/drawing/2014/main" id="{00000000-0008-0000-0000-00000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B81DC6" id="Text Box 3125" o:spid="_x0000_s1026" type="#_x0000_t202" style="position:absolute;margin-left:0;margin-top:0;width:6pt;height:2.25pt;z-index:25244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50816" behindDoc="0" locked="0" layoutInCell="1" allowOverlap="1" wp14:anchorId="7CC1F353" wp14:editId="6F35297A">
                      <wp:simplePos x="0" y="0"/>
                      <wp:positionH relativeFrom="column">
                        <wp:posOffset>0</wp:posOffset>
                      </wp:positionH>
                      <wp:positionV relativeFrom="paragraph">
                        <wp:posOffset>0</wp:posOffset>
                      </wp:positionV>
                      <wp:extent cx="76200" cy="28575"/>
                      <wp:effectExtent l="19050" t="19050" r="19050" b="28575"/>
                      <wp:wrapNone/>
                      <wp:docPr id="773" name="Text Box 3124">
                        <a:extLst xmlns:a="http://schemas.openxmlformats.org/drawingml/2006/main">
                          <a:ext uri="{FF2B5EF4-FFF2-40B4-BE49-F238E27FC236}">
                            <a16:creationId xmlns:a16="http://schemas.microsoft.com/office/drawing/2014/main" id="{00000000-0008-0000-0000-00000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086B2C" id="Text Box 3124" o:spid="_x0000_s1026" type="#_x0000_t202" style="position:absolute;margin-left:0;margin-top:0;width:6pt;height:2.25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51840" behindDoc="0" locked="0" layoutInCell="1" allowOverlap="1" wp14:anchorId="37A0B329" wp14:editId="0F624928">
                      <wp:simplePos x="0" y="0"/>
                      <wp:positionH relativeFrom="column">
                        <wp:posOffset>0</wp:posOffset>
                      </wp:positionH>
                      <wp:positionV relativeFrom="paragraph">
                        <wp:posOffset>0</wp:posOffset>
                      </wp:positionV>
                      <wp:extent cx="76200" cy="28575"/>
                      <wp:effectExtent l="19050" t="19050" r="19050" b="28575"/>
                      <wp:wrapNone/>
                      <wp:docPr id="774" name="Text Box 3123">
                        <a:extLst xmlns:a="http://schemas.openxmlformats.org/drawingml/2006/main">
                          <a:ext uri="{FF2B5EF4-FFF2-40B4-BE49-F238E27FC236}">
                            <a16:creationId xmlns:a16="http://schemas.microsoft.com/office/drawing/2014/main" id="{00000000-0008-0000-0000-00000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AEF9CD" id="Text Box 3123" o:spid="_x0000_s1026" type="#_x0000_t202" style="position:absolute;margin-left:0;margin-top:0;width:6pt;height:2.25pt;z-index:25245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52864" behindDoc="0" locked="0" layoutInCell="1" allowOverlap="1" wp14:anchorId="2B05F70D" wp14:editId="4B41BCA3">
                      <wp:simplePos x="0" y="0"/>
                      <wp:positionH relativeFrom="column">
                        <wp:posOffset>0</wp:posOffset>
                      </wp:positionH>
                      <wp:positionV relativeFrom="paragraph">
                        <wp:posOffset>0</wp:posOffset>
                      </wp:positionV>
                      <wp:extent cx="76200" cy="28575"/>
                      <wp:effectExtent l="19050" t="19050" r="19050" b="28575"/>
                      <wp:wrapNone/>
                      <wp:docPr id="775" name="Text Box 3122">
                        <a:extLst xmlns:a="http://schemas.openxmlformats.org/drawingml/2006/main">
                          <a:ext uri="{FF2B5EF4-FFF2-40B4-BE49-F238E27FC236}">
                            <a16:creationId xmlns:a16="http://schemas.microsoft.com/office/drawing/2014/main" id="{00000000-0008-0000-0000-00000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F05D10" id="Text Box 3122" o:spid="_x0000_s1026" type="#_x0000_t202" style="position:absolute;margin-left:0;margin-top:0;width:6pt;height:2.2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53888" behindDoc="0" locked="0" layoutInCell="1" allowOverlap="1" wp14:anchorId="1EE36852" wp14:editId="4E0953A4">
                      <wp:simplePos x="0" y="0"/>
                      <wp:positionH relativeFrom="column">
                        <wp:posOffset>0</wp:posOffset>
                      </wp:positionH>
                      <wp:positionV relativeFrom="paragraph">
                        <wp:posOffset>0</wp:posOffset>
                      </wp:positionV>
                      <wp:extent cx="76200" cy="28575"/>
                      <wp:effectExtent l="19050" t="19050" r="19050" b="28575"/>
                      <wp:wrapNone/>
                      <wp:docPr id="776" name="Text Box 3121">
                        <a:extLst xmlns:a="http://schemas.openxmlformats.org/drawingml/2006/main">
                          <a:ext uri="{FF2B5EF4-FFF2-40B4-BE49-F238E27FC236}">
                            <a16:creationId xmlns:a16="http://schemas.microsoft.com/office/drawing/2014/main" id="{00000000-0008-0000-0000-00000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889EE3" id="Text Box 3121" o:spid="_x0000_s1026" type="#_x0000_t202" style="position:absolute;margin-left:0;margin-top:0;width:6pt;height:2.25pt;z-index:25245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54912" behindDoc="0" locked="0" layoutInCell="1" allowOverlap="1" wp14:anchorId="1525C6EB" wp14:editId="0B3F211A">
                      <wp:simplePos x="0" y="0"/>
                      <wp:positionH relativeFrom="column">
                        <wp:posOffset>0</wp:posOffset>
                      </wp:positionH>
                      <wp:positionV relativeFrom="paragraph">
                        <wp:posOffset>0</wp:posOffset>
                      </wp:positionV>
                      <wp:extent cx="76200" cy="28575"/>
                      <wp:effectExtent l="19050" t="19050" r="19050" b="28575"/>
                      <wp:wrapNone/>
                      <wp:docPr id="777" name="Text Box 3120">
                        <a:extLst xmlns:a="http://schemas.openxmlformats.org/drawingml/2006/main">
                          <a:ext uri="{FF2B5EF4-FFF2-40B4-BE49-F238E27FC236}">
                            <a16:creationId xmlns:a16="http://schemas.microsoft.com/office/drawing/2014/main" id="{00000000-0008-0000-0000-00000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B4FFE" id="Text Box 3120" o:spid="_x0000_s1026" type="#_x0000_t202" style="position:absolute;margin-left:0;margin-top:0;width:6pt;height:2.25pt;z-index:25245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55936" behindDoc="0" locked="0" layoutInCell="1" allowOverlap="1" wp14:anchorId="654CD087" wp14:editId="1ED25686">
                      <wp:simplePos x="0" y="0"/>
                      <wp:positionH relativeFrom="column">
                        <wp:posOffset>0</wp:posOffset>
                      </wp:positionH>
                      <wp:positionV relativeFrom="paragraph">
                        <wp:posOffset>0</wp:posOffset>
                      </wp:positionV>
                      <wp:extent cx="76200" cy="28575"/>
                      <wp:effectExtent l="19050" t="19050" r="19050" b="28575"/>
                      <wp:wrapNone/>
                      <wp:docPr id="778" name="Text Box 3119">
                        <a:extLst xmlns:a="http://schemas.openxmlformats.org/drawingml/2006/main">
                          <a:ext uri="{FF2B5EF4-FFF2-40B4-BE49-F238E27FC236}">
                            <a16:creationId xmlns:a16="http://schemas.microsoft.com/office/drawing/2014/main" id="{00000000-0008-0000-0000-00000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0E7688" id="Text Box 3119" o:spid="_x0000_s1026" type="#_x0000_t202" style="position:absolute;margin-left:0;margin-top:0;width:6pt;height:2.25pt;z-index:25245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56960" behindDoc="0" locked="0" layoutInCell="1" allowOverlap="1" wp14:anchorId="4EE8BCDC" wp14:editId="3BC9DD2B">
                      <wp:simplePos x="0" y="0"/>
                      <wp:positionH relativeFrom="column">
                        <wp:posOffset>0</wp:posOffset>
                      </wp:positionH>
                      <wp:positionV relativeFrom="paragraph">
                        <wp:posOffset>0</wp:posOffset>
                      </wp:positionV>
                      <wp:extent cx="76200" cy="28575"/>
                      <wp:effectExtent l="19050" t="19050" r="19050" b="28575"/>
                      <wp:wrapNone/>
                      <wp:docPr id="779" name="Text Box 3118">
                        <a:extLst xmlns:a="http://schemas.openxmlformats.org/drawingml/2006/main">
                          <a:ext uri="{FF2B5EF4-FFF2-40B4-BE49-F238E27FC236}">
                            <a16:creationId xmlns:a16="http://schemas.microsoft.com/office/drawing/2014/main" id="{00000000-0008-0000-0000-00000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DDB9A2" id="Text Box 3118" o:spid="_x0000_s1026" type="#_x0000_t202" style="position:absolute;margin-left:0;margin-top:0;width:6pt;height:2.25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57984" behindDoc="0" locked="0" layoutInCell="1" allowOverlap="1" wp14:anchorId="51A21A63" wp14:editId="2EEFE0A1">
                      <wp:simplePos x="0" y="0"/>
                      <wp:positionH relativeFrom="column">
                        <wp:posOffset>0</wp:posOffset>
                      </wp:positionH>
                      <wp:positionV relativeFrom="paragraph">
                        <wp:posOffset>0</wp:posOffset>
                      </wp:positionV>
                      <wp:extent cx="76200" cy="28575"/>
                      <wp:effectExtent l="19050" t="19050" r="19050" b="28575"/>
                      <wp:wrapNone/>
                      <wp:docPr id="780" name="Text Box 3117">
                        <a:extLst xmlns:a="http://schemas.openxmlformats.org/drawingml/2006/main">
                          <a:ext uri="{FF2B5EF4-FFF2-40B4-BE49-F238E27FC236}">
                            <a16:creationId xmlns:a16="http://schemas.microsoft.com/office/drawing/2014/main" id="{00000000-0008-0000-0000-00000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03B2C" id="Text Box 3117" o:spid="_x0000_s1026" type="#_x0000_t202" style="position:absolute;margin-left:0;margin-top:0;width:6pt;height:2.25pt;z-index:25245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59008" behindDoc="0" locked="0" layoutInCell="1" allowOverlap="1" wp14:anchorId="52DB3955" wp14:editId="56748DD1">
                      <wp:simplePos x="0" y="0"/>
                      <wp:positionH relativeFrom="column">
                        <wp:posOffset>0</wp:posOffset>
                      </wp:positionH>
                      <wp:positionV relativeFrom="paragraph">
                        <wp:posOffset>0</wp:posOffset>
                      </wp:positionV>
                      <wp:extent cx="76200" cy="28575"/>
                      <wp:effectExtent l="19050" t="19050" r="19050" b="28575"/>
                      <wp:wrapNone/>
                      <wp:docPr id="781" name="Text Box 3116">
                        <a:extLst xmlns:a="http://schemas.openxmlformats.org/drawingml/2006/main">
                          <a:ext uri="{FF2B5EF4-FFF2-40B4-BE49-F238E27FC236}">
                            <a16:creationId xmlns:a16="http://schemas.microsoft.com/office/drawing/2014/main" id="{00000000-0008-0000-0000-00000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AD2DF2" id="Text Box 3116" o:spid="_x0000_s1026" type="#_x0000_t202" style="position:absolute;margin-left:0;margin-top:0;width:6pt;height:2.25pt;z-index:25245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60032" behindDoc="0" locked="0" layoutInCell="1" allowOverlap="1" wp14:anchorId="3F3344E6" wp14:editId="2838E676">
                      <wp:simplePos x="0" y="0"/>
                      <wp:positionH relativeFrom="column">
                        <wp:posOffset>0</wp:posOffset>
                      </wp:positionH>
                      <wp:positionV relativeFrom="paragraph">
                        <wp:posOffset>0</wp:posOffset>
                      </wp:positionV>
                      <wp:extent cx="76200" cy="28575"/>
                      <wp:effectExtent l="19050" t="19050" r="19050" b="28575"/>
                      <wp:wrapNone/>
                      <wp:docPr id="782" name="Text Box 3115">
                        <a:extLst xmlns:a="http://schemas.openxmlformats.org/drawingml/2006/main">
                          <a:ext uri="{FF2B5EF4-FFF2-40B4-BE49-F238E27FC236}">
                            <a16:creationId xmlns:a16="http://schemas.microsoft.com/office/drawing/2014/main" id="{00000000-0008-0000-0000-00000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23BF86" id="Text Box 3115" o:spid="_x0000_s1026" type="#_x0000_t202" style="position:absolute;margin-left:0;margin-top:0;width:6pt;height:2.25pt;z-index:2524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61056" behindDoc="0" locked="0" layoutInCell="1" allowOverlap="1" wp14:anchorId="2CE70F49" wp14:editId="3E863FF5">
                      <wp:simplePos x="0" y="0"/>
                      <wp:positionH relativeFrom="column">
                        <wp:posOffset>0</wp:posOffset>
                      </wp:positionH>
                      <wp:positionV relativeFrom="paragraph">
                        <wp:posOffset>0</wp:posOffset>
                      </wp:positionV>
                      <wp:extent cx="76200" cy="28575"/>
                      <wp:effectExtent l="19050" t="19050" r="19050" b="28575"/>
                      <wp:wrapNone/>
                      <wp:docPr id="783" name="Text Box 3114">
                        <a:extLst xmlns:a="http://schemas.openxmlformats.org/drawingml/2006/main">
                          <a:ext uri="{FF2B5EF4-FFF2-40B4-BE49-F238E27FC236}">
                            <a16:creationId xmlns:a16="http://schemas.microsoft.com/office/drawing/2014/main" id="{00000000-0008-0000-0000-00000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C86A34" id="Text Box 3114" o:spid="_x0000_s1026" type="#_x0000_t202" style="position:absolute;margin-left:0;margin-top:0;width:6pt;height:2.25pt;z-index:25246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62080" behindDoc="0" locked="0" layoutInCell="1" allowOverlap="1" wp14:anchorId="3742344B" wp14:editId="73C8C931">
                      <wp:simplePos x="0" y="0"/>
                      <wp:positionH relativeFrom="column">
                        <wp:posOffset>0</wp:posOffset>
                      </wp:positionH>
                      <wp:positionV relativeFrom="paragraph">
                        <wp:posOffset>0</wp:posOffset>
                      </wp:positionV>
                      <wp:extent cx="76200" cy="28575"/>
                      <wp:effectExtent l="19050" t="19050" r="19050" b="28575"/>
                      <wp:wrapNone/>
                      <wp:docPr id="784" name="Text Box 3113">
                        <a:extLst xmlns:a="http://schemas.openxmlformats.org/drawingml/2006/main">
                          <a:ext uri="{FF2B5EF4-FFF2-40B4-BE49-F238E27FC236}">
                            <a16:creationId xmlns:a16="http://schemas.microsoft.com/office/drawing/2014/main" id="{00000000-0008-0000-0000-00001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45F8E7" id="Text Box 3113" o:spid="_x0000_s1026" type="#_x0000_t202" style="position:absolute;margin-left:0;margin-top:0;width:6pt;height:2.25pt;z-index:2524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63104" behindDoc="0" locked="0" layoutInCell="1" allowOverlap="1" wp14:anchorId="01DCF3BF" wp14:editId="4EA81221">
                      <wp:simplePos x="0" y="0"/>
                      <wp:positionH relativeFrom="column">
                        <wp:posOffset>0</wp:posOffset>
                      </wp:positionH>
                      <wp:positionV relativeFrom="paragraph">
                        <wp:posOffset>0</wp:posOffset>
                      </wp:positionV>
                      <wp:extent cx="76200" cy="28575"/>
                      <wp:effectExtent l="19050" t="19050" r="19050" b="28575"/>
                      <wp:wrapNone/>
                      <wp:docPr id="785" name="Text Box 3112">
                        <a:extLst xmlns:a="http://schemas.openxmlformats.org/drawingml/2006/main">
                          <a:ext uri="{FF2B5EF4-FFF2-40B4-BE49-F238E27FC236}">
                            <a16:creationId xmlns:a16="http://schemas.microsoft.com/office/drawing/2014/main" id="{00000000-0008-0000-0000-00001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3EE6CF" id="Text Box 3112" o:spid="_x0000_s1026" type="#_x0000_t202" style="position:absolute;margin-left:0;margin-top:0;width:6pt;height:2.25pt;z-index:25246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64128" behindDoc="0" locked="0" layoutInCell="1" allowOverlap="1" wp14:anchorId="147F9957" wp14:editId="563348F2">
                      <wp:simplePos x="0" y="0"/>
                      <wp:positionH relativeFrom="column">
                        <wp:posOffset>0</wp:posOffset>
                      </wp:positionH>
                      <wp:positionV relativeFrom="paragraph">
                        <wp:posOffset>0</wp:posOffset>
                      </wp:positionV>
                      <wp:extent cx="76200" cy="28575"/>
                      <wp:effectExtent l="19050" t="19050" r="19050" b="28575"/>
                      <wp:wrapNone/>
                      <wp:docPr id="786" name="Text Box 3111">
                        <a:extLst xmlns:a="http://schemas.openxmlformats.org/drawingml/2006/main">
                          <a:ext uri="{FF2B5EF4-FFF2-40B4-BE49-F238E27FC236}">
                            <a16:creationId xmlns:a16="http://schemas.microsoft.com/office/drawing/2014/main" id="{00000000-0008-0000-0000-00001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68839F" id="Text Box 3111" o:spid="_x0000_s1026" type="#_x0000_t202" style="position:absolute;margin-left:0;margin-top:0;width:6pt;height:2.25pt;z-index:2524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65152" behindDoc="0" locked="0" layoutInCell="1" allowOverlap="1" wp14:anchorId="7E2A65DC" wp14:editId="625F9CF7">
                      <wp:simplePos x="0" y="0"/>
                      <wp:positionH relativeFrom="column">
                        <wp:posOffset>0</wp:posOffset>
                      </wp:positionH>
                      <wp:positionV relativeFrom="paragraph">
                        <wp:posOffset>0</wp:posOffset>
                      </wp:positionV>
                      <wp:extent cx="76200" cy="28575"/>
                      <wp:effectExtent l="19050" t="19050" r="19050" b="28575"/>
                      <wp:wrapNone/>
                      <wp:docPr id="787" name="Text Box 3110">
                        <a:extLst xmlns:a="http://schemas.openxmlformats.org/drawingml/2006/main">
                          <a:ext uri="{FF2B5EF4-FFF2-40B4-BE49-F238E27FC236}">
                            <a16:creationId xmlns:a16="http://schemas.microsoft.com/office/drawing/2014/main" id="{00000000-0008-0000-0000-00001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B1C36D" id="Text Box 3110" o:spid="_x0000_s1026" type="#_x0000_t202" style="position:absolute;margin-left:0;margin-top:0;width:6pt;height:2.25pt;z-index:25246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66176" behindDoc="0" locked="0" layoutInCell="1" allowOverlap="1" wp14:anchorId="3B92B62A" wp14:editId="117D698F">
                      <wp:simplePos x="0" y="0"/>
                      <wp:positionH relativeFrom="column">
                        <wp:posOffset>0</wp:posOffset>
                      </wp:positionH>
                      <wp:positionV relativeFrom="paragraph">
                        <wp:posOffset>0</wp:posOffset>
                      </wp:positionV>
                      <wp:extent cx="76200" cy="28575"/>
                      <wp:effectExtent l="19050" t="19050" r="19050" b="28575"/>
                      <wp:wrapNone/>
                      <wp:docPr id="788" name="Text Box 3109">
                        <a:extLst xmlns:a="http://schemas.openxmlformats.org/drawingml/2006/main">
                          <a:ext uri="{FF2B5EF4-FFF2-40B4-BE49-F238E27FC236}">
                            <a16:creationId xmlns:a16="http://schemas.microsoft.com/office/drawing/2014/main" id="{00000000-0008-0000-0000-00001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B4381D" id="Text Box 3109" o:spid="_x0000_s1026" type="#_x0000_t202" style="position:absolute;margin-left:0;margin-top:0;width:6pt;height:2.25pt;z-index:2524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67200" behindDoc="0" locked="0" layoutInCell="1" allowOverlap="1" wp14:anchorId="06632BDF" wp14:editId="7CF6FA8D">
                      <wp:simplePos x="0" y="0"/>
                      <wp:positionH relativeFrom="column">
                        <wp:posOffset>0</wp:posOffset>
                      </wp:positionH>
                      <wp:positionV relativeFrom="paragraph">
                        <wp:posOffset>0</wp:posOffset>
                      </wp:positionV>
                      <wp:extent cx="76200" cy="28575"/>
                      <wp:effectExtent l="19050" t="19050" r="19050" b="28575"/>
                      <wp:wrapNone/>
                      <wp:docPr id="789" name="Text Box 3108">
                        <a:extLst xmlns:a="http://schemas.openxmlformats.org/drawingml/2006/main">
                          <a:ext uri="{FF2B5EF4-FFF2-40B4-BE49-F238E27FC236}">
                            <a16:creationId xmlns:a16="http://schemas.microsoft.com/office/drawing/2014/main" id="{00000000-0008-0000-0000-00001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718F6E" id="Text Box 3108" o:spid="_x0000_s1026" type="#_x0000_t202" style="position:absolute;margin-left:0;margin-top:0;width:6pt;height:2.25pt;z-index:25246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68224" behindDoc="0" locked="0" layoutInCell="1" allowOverlap="1" wp14:anchorId="2596CFD9" wp14:editId="64707D8F">
                      <wp:simplePos x="0" y="0"/>
                      <wp:positionH relativeFrom="column">
                        <wp:posOffset>0</wp:posOffset>
                      </wp:positionH>
                      <wp:positionV relativeFrom="paragraph">
                        <wp:posOffset>0</wp:posOffset>
                      </wp:positionV>
                      <wp:extent cx="76200" cy="28575"/>
                      <wp:effectExtent l="19050" t="19050" r="19050" b="28575"/>
                      <wp:wrapNone/>
                      <wp:docPr id="790" name="Text Box 3107">
                        <a:extLst xmlns:a="http://schemas.openxmlformats.org/drawingml/2006/main">
                          <a:ext uri="{FF2B5EF4-FFF2-40B4-BE49-F238E27FC236}">
                            <a16:creationId xmlns:a16="http://schemas.microsoft.com/office/drawing/2014/main" id="{00000000-0008-0000-0000-00001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B4FD92" id="Text Box 3107" o:spid="_x0000_s1026" type="#_x0000_t202" style="position:absolute;margin-left:0;margin-top:0;width:6pt;height:2.25pt;z-index:2524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69248" behindDoc="0" locked="0" layoutInCell="1" allowOverlap="1" wp14:anchorId="25B07666" wp14:editId="7D9BD33B">
                      <wp:simplePos x="0" y="0"/>
                      <wp:positionH relativeFrom="column">
                        <wp:posOffset>0</wp:posOffset>
                      </wp:positionH>
                      <wp:positionV relativeFrom="paragraph">
                        <wp:posOffset>0</wp:posOffset>
                      </wp:positionV>
                      <wp:extent cx="76200" cy="28575"/>
                      <wp:effectExtent l="19050" t="19050" r="19050" b="28575"/>
                      <wp:wrapNone/>
                      <wp:docPr id="791" name="Text Box 3106">
                        <a:extLst xmlns:a="http://schemas.openxmlformats.org/drawingml/2006/main">
                          <a:ext uri="{FF2B5EF4-FFF2-40B4-BE49-F238E27FC236}">
                            <a16:creationId xmlns:a16="http://schemas.microsoft.com/office/drawing/2014/main" id="{00000000-0008-0000-0000-00001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9F67AA" id="Text Box 3106" o:spid="_x0000_s1026" type="#_x0000_t202" style="position:absolute;margin-left:0;margin-top:0;width:6pt;height:2.25pt;z-index:25246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70272" behindDoc="0" locked="0" layoutInCell="1" allowOverlap="1" wp14:anchorId="7DBAF43A" wp14:editId="013451BA">
                      <wp:simplePos x="0" y="0"/>
                      <wp:positionH relativeFrom="column">
                        <wp:posOffset>0</wp:posOffset>
                      </wp:positionH>
                      <wp:positionV relativeFrom="paragraph">
                        <wp:posOffset>0</wp:posOffset>
                      </wp:positionV>
                      <wp:extent cx="76200" cy="28575"/>
                      <wp:effectExtent l="19050" t="19050" r="19050" b="28575"/>
                      <wp:wrapNone/>
                      <wp:docPr id="792" name="Text Box 3105">
                        <a:extLst xmlns:a="http://schemas.openxmlformats.org/drawingml/2006/main">
                          <a:ext uri="{FF2B5EF4-FFF2-40B4-BE49-F238E27FC236}">
                            <a16:creationId xmlns:a16="http://schemas.microsoft.com/office/drawing/2014/main" id="{00000000-0008-0000-0000-00001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D10DCA" id="Text Box 3105" o:spid="_x0000_s1026" type="#_x0000_t202" style="position:absolute;margin-left:0;margin-top:0;width:6pt;height:2.25pt;z-index:25247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71296" behindDoc="0" locked="0" layoutInCell="1" allowOverlap="1" wp14:anchorId="083858B9" wp14:editId="23D46142">
                      <wp:simplePos x="0" y="0"/>
                      <wp:positionH relativeFrom="column">
                        <wp:posOffset>0</wp:posOffset>
                      </wp:positionH>
                      <wp:positionV relativeFrom="paragraph">
                        <wp:posOffset>0</wp:posOffset>
                      </wp:positionV>
                      <wp:extent cx="76200" cy="28575"/>
                      <wp:effectExtent l="19050" t="19050" r="19050" b="28575"/>
                      <wp:wrapNone/>
                      <wp:docPr id="793" name="Text Box 3104">
                        <a:extLst xmlns:a="http://schemas.openxmlformats.org/drawingml/2006/main">
                          <a:ext uri="{FF2B5EF4-FFF2-40B4-BE49-F238E27FC236}">
                            <a16:creationId xmlns:a16="http://schemas.microsoft.com/office/drawing/2014/main" id="{00000000-0008-0000-0000-00001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98E0C5" id="Text Box 3104" o:spid="_x0000_s1026" type="#_x0000_t202" style="position:absolute;margin-left:0;margin-top:0;width:6pt;height:2.25pt;z-index:25247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72320" behindDoc="0" locked="0" layoutInCell="1" allowOverlap="1" wp14:anchorId="74B06A39" wp14:editId="02A31FA4">
                      <wp:simplePos x="0" y="0"/>
                      <wp:positionH relativeFrom="column">
                        <wp:posOffset>0</wp:posOffset>
                      </wp:positionH>
                      <wp:positionV relativeFrom="paragraph">
                        <wp:posOffset>0</wp:posOffset>
                      </wp:positionV>
                      <wp:extent cx="76200" cy="28575"/>
                      <wp:effectExtent l="19050" t="19050" r="19050" b="28575"/>
                      <wp:wrapNone/>
                      <wp:docPr id="794" name="Text Box 3103">
                        <a:extLst xmlns:a="http://schemas.openxmlformats.org/drawingml/2006/main">
                          <a:ext uri="{FF2B5EF4-FFF2-40B4-BE49-F238E27FC236}">
                            <a16:creationId xmlns:a16="http://schemas.microsoft.com/office/drawing/2014/main" id="{00000000-0008-0000-0000-00001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61BD8" id="Text Box 3103" o:spid="_x0000_s1026" type="#_x0000_t202" style="position:absolute;margin-left:0;margin-top:0;width:6pt;height:2.25pt;z-index:25247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73344" behindDoc="0" locked="0" layoutInCell="1" allowOverlap="1" wp14:anchorId="2EE815AD" wp14:editId="77759045">
                      <wp:simplePos x="0" y="0"/>
                      <wp:positionH relativeFrom="column">
                        <wp:posOffset>0</wp:posOffset>
                      </wp:positionH>
                      <wp:positionV relativeFrom="paragraph">
                        <wp:posOffset>0</wp:posOffset>
                      </wp:positionV>
                      <wp:extent cx="76200" cy="28575"/>
                      <wp:effectExtent l="19050" t="19050" r="19050" b="28575"/>
                      <wp:wrapNone/>
                      <wp:docPr id="795" name="Text Box 3102">
                        <a:extLst xmlns:a="http://schemas.openxmlformats.org/drawingml/2006/main">
                          <a:ext uri="{FF2B5EF4-FFF2-40B4-BE49-F238E27FC236}">
                            <a16:creationId xmlns:a16="http://schemas.microsoft.com/office/drawing/2014/main" id="{00000000-0008-0000-0000-00001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C60749" id="Text Box 3102" o:spid="_x0000_s1026" type="#_x0000_t202" style="position:absolute;margin-left:0;margin-top:0;width:6pt;height:2.25pt;z-index:25247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74368" behindDoc="0" locked="0" layoutInCell="1" allowOverlap="1" wp14:anchorId="18946930" wp14:editId="2A64909B">
                      <wp:simplePos x="0" y="0"/>
                      <wp:positionH relativeFrom="column">
                        <wp:posOffset>0</wp:posOffset>
                      </wp:positionH>
                      <wp:positionV relativeFrom="paragraph">
                        <wp:posOffset>0</wp:posOffset>
                      </wp:positionV>
                      <wp:extent cx="76200" cy="28575"/>
                      <wp:effectExtent l="19050" t="19050" r="19050" b="28575"/>
                      <wp:wrapNone/>
                      <wp:docPr id="796" name="Text Box 3101">
                        <a:extLst xmlns:a="http://schemas.openxmlformats.org/drawingml/2006/main">
                          <a:ext uri="{FF2B5EF4-FFF2-40B4-BE49-F238E27FC236}">
                            <a16:creationId xmlns:a16="http://schemas.microsoft.com/office/drawing/2014/main" id="{00000000-0008-0000-0000-00001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357914" id="Text Box 3101" o:spid="_x0000_s1026" type="#_x0000_t202" style="position:absolute;margin-left:0;margin-top:0;width:6pt;height:2.25pt;z-index:25247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75392" behindDoc="0" locked="0" layoutInCell="1" allowOverlap="1" wp14:anchorId="10941A07" wp14:editId="71024866">
                      <wp:simplePos x="0" y="0"/>
                      <wp:positionH relativeFrom="column">
                        <wp:posOffset>0</wp:posOffset>
                      </wp:positionH>
                      <wp:positionV relativeFrom="paragraph">
                        <wp:posOffset>0</wp:posOffset>
                      </wp:positionV>
                      <wp:extent cx="76200" cy="28575"/>
                      <wp:effectExtent l="19050" t="19050" r="19050" b="28575"/>
                      <wp:wrapNone/>
                      <wp:docPr id="797" name="Text Box 3100">
                        <a:extLst xmlns:a="http://schemas.openxmlformats.org/drawingml/2006/main">
                          <a:ext uri="{FF2B5EF4-FFF2-40B4-BE49-F238E27FC236}">
                            <a16:creationId xmlns:a16="http://schemas.microsoft.com/office/drawing/2014/main" id="{00000000-0008-0000-0000-00001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76ED5D" id="Text Box 3100" o:spid="_x0000_s1026" type="#_x0000_t202" style="position:absolute;margin-left:0;margin-top:0;width:6pt;height:2.25pt;z-index:25247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76416" behindDoc="0" locked="0" layoutInCell="1" allowOverlap="1" wp14:anchorId="1CB72BE1" wp14:editId="1AB5DB81">
                      <wp:simplePos x="0" y="0"/>
                      <wp:positionH relativeFrom="column">
                        <wp:posOffset>0</wp:posOffset>
                      </wp:positionH>
                      <wp:positionV relativeFrom="paragraph">
                        <wp:posOffset>0</wp:posOffset>
                      </wp:positionV>
                      <wp:extent cx="76200" cy="28575"/>
                      <wp:effectExtent l="19050" t="19050" r="19050" b="28575"/>
                      <wp:wrapNone/>
                      <wp:docPr id="798" name="Text Box 3099">
                        <a:extLst xmlns:a="http://schemas.openxmlformats.org/drawingml/2006/main">
                          <a:ext uri="{FF2B5EF4-FFF2-40B4-BE49-F238E27FC236}">
                            <a16:creationId xmlns:a16="http://schemas.microsoft.com/office/drawing/2014/main" id="{00000000-0008-0000-0000-00001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60B11F" id="Text Box 3099" o:spid="_x0000_s1026" type="#_x0000_t202" style="position:absolute;margin-left:0;margin-top:0;width:6pt;height:2.25pt;z-index:25247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77440" behindDoc="0" locked="0" layoutInCell="1" allowOverlap="1" wp14:anchorId="3A1B0618" wp14:editId="59F0658D">
                      <wp:simplePos x="0" y="0"/>
                      <wp:positionH relativeFrom="column">
                        <wp:posOffset>0</wp:posOffset>
                      </wp:positionH>
                      <wp:positionV relativeFrom="paragraph">
                        <wp:posOffset>0</wp:posOffset>
                      </wp:positionV>
                      <wp:extent cx="76200" cy="28575"/>
                      <wp:effectExtent l="19050" t="19050" r="19050" b="28575"/>
                      <wp:wrapNone/>
                      <wp:docPr id="799" name="Text Box 3098">
                        <a:extLst xmlns:a="http://schemas.openxmlformats.org/drawingml/2006/main">
                          <a:ext uri="{FF2B5EF4-FFF2-40B4-BE49-F238E27FC236}">
                            <a16:creationId xmlns:a16="http://schemas.microsoft.com/office/drawing/2014/main" id="{00000000-0008-0000-0000-00001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A34F46" id="Text Box 3098" o:spid="_x0000_s1026" type="#_x0000_t202" style="position:absolute;margin-left:0;margin-top:0;width:6pt;height:2.25pt;z-index:25247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78464" behindDoc="0" locked="0" layoutInCell="1" allowOverlap="1" wp14:anchorId="39C598C4" wp14:editId="75495C3C">
                      <wp:simplePos x="0" y="0"/>
                      <wp:positionH relativeFrom="column">
                        <wp:posOffset>0</wp:posOffset>
                      </wp:positionH>
                      <wp:positionV relativeFrom="paragraph">
                        <wp:posOffset>0</wp:posOffset>
                      </wp:positionV>
                      <wp:extent cx="76200" cy="28575"/>
                      <wp:effectExtent l="19050" t="19050" r="19050" b="28575"/>
                      <wp:wrapNone/>
                      <wp:docPr id="800" name="Text Box 3097">
                        <a:extLst xmlns:a="http://schemas.openxmlformats.org/drawingml/2006/main">
                          <a:ext uri="{FF2B5EF4-FFF2-40B4-BE49-F238E27FC236}">
                            <a16:creationId xmlns:a16="http://schemas.microsoft.com/office/drawing/2014/main" id="{00000000-0008-0000-0000-00002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9AFE1E" id="Text Box 3097" o:spid="_x0000_s1026" type="#_x0000_t202" style="position:absolute;margin-left:0;margin-top:0;width:6pt;height:2.25pt;z-index:25247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79488" behindDoc="0" locked="0" layoutInCell="1" allowOverlap="1" wp14:anchorId="6C826D12" wp14:editId="29CFAC75">
                      <wp:simplePos x="0" y="0"/>
                      <wp:positionH relativeFrom="column">
                        <wp:posOffset>0</wp:posOffset>
                      </wp:positionH>
                      <wp:positionV relativeFrom="paragraph">
                        <wp:posOffset>0</wp:posOffset>
                      </wp:positionV>
                      <wp:extent cx="76200" cy="28575"/>
                      <wp:effectExtent l="19050" t="19050" r="19050" b="28575"/>
                      <wp:wrapNone/>
                      <wp:docPr id="801" name="Text Box 3096">
                        <a:extLst xmlns:a="http://schemas.openxmlformats.org/drawingml/2006/main">
                          <a:ext uri="{FF2B5EF4-FFF2-40B4-BE49-F238E27FC236}">
                            <a16:creationId xmlns:a16="http://schemas.microsoft.com/office/drawing/2014/main" id="{00000000-0008-0000-0000-00002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E2BE15" id="Text Box 3096" o:spid="_x0000_s1026" type="#_x0000_t202" style="position:absolute;margin-left:0;margin-top:0;width:6pt;height:2.25pt;z-index:25247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80512" behindDoc="0" locked="0" layoutInCell="1" allowOverlap="1" wp14:anchorId="629F2B85" wp14:editId="36390712">
                      <wp:simplePos x="0" y="0"/>
                      <wp:positionH relativeFrom="column">
                        <wp:posOffset>0</wp:posOffset>
                      </wp:positionH>
                      <wp:positionV relativeFrom="paragraph">
                        <wp:posOffset>0</wp:posOffset>
                      </wp:positionV>
                      <wp:extent cx="76200" cy="28575"/>
                      <wp:effectExtent l="19050" t="19050" r="19050" b="28575"/>
                      <wp:wrapNone/>
                      <wp:docPr id="802" name="Text Box 3095">
                        <a:extLst xmlns:a="http://schemas.openxmlformats.org/drawingml/2006/main">
                          <a:ext uri="{FF2B5EF4-FFF2-40B4-BE49-F238E27FC236}">
                            <a16:creationId xmlns:a16="http://schemas.microsoft.com/office/drawing/2014/main" id="{00000000-0008-0000-0000-00002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522004" id="Text Box 3095" o:spid="_x0000_s1026" type="#_x0000_t202" style="position:absolute;margin-left:0;margin-top:0;width:6pt;height:2.25pt;z-index:25248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81536" behindDoc="0" locked="0" layoutInCell="1" allowOverlap="1" wp14:anchorId="0F558162" wp14:editId="48997657">
                      <wp:simplePos x="0" y="0"/>
                      <wp:positionH relativeFrom="column">
                        <wp:posOffset>0</wp:posOffset>
                      </wp:positionH>
                      <wp:positionV relativeFrom="paragraph">
                        <wp:posOffset>0</wp:posOffset>
                      </wp:positionV>
                      <wp:extent cx="76200" cy="28575"/>
                      <wp:effectExtent l="19050" t="19050" r="19050" b="28575"/>
                      <wp:wrapNone/>
                      <wp:docPr id="803" name="Text Box 3094">
                        <a:extLst xmlns:a="http://schemas.openxmlformats.org/drawingml/2006/main">
                          <a:ext uri="{FF2B5EF4-FFF2-40B4-BE49-F238E27FC236}">
                            <a16:creationId xmlns:a16="http://schemas.microsoft.com/office/drawing/2014/main" id="{00000000-0008-0000-0000-00002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E2FB6C" id="Text Box 3094" o:spid="_x0000_s1026" type="#_x0000_t202" style="position:absolute;margin-left:0;margin-top:0;width:6pt;height:2.25pt;z-index:25248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82560" behindDoc="0" locked="0" layoutInCell="1" allowOverlap="1" wp14:anchorId="5E514DF0" wp14:editId="360C5337">
                      <wp:simplePos x="0" y="0"/>
                      <wp:positionH relativeFrom="column">
                        <wp:posOffset>0</wp:posOffset>
                      </wp:positionH>
                      <wp:positionV relativeFrom="paragraph">
                        <wp:posOffset>0</wp:posOffset>
                      </wp:positionV>
                      <wp:extent cx="76200" cy="28575"/>
                      <wp:effectExtent l="19050" t="19050" r="19050" b="28575"/>
                      <wp:wrapNone/>
                      <wp:docPr id="804" name="Text Box 3093">
                        <a:extLst xmlns:a="http://schemas.openxmlformats.org/drawingml/2006/main">
                          <a:ext uri="{FF2B5EF4-FFF2-40B4-BE49-F238E27FC236}">
                            <a16:creationId xmlns:a16="http://schemas.microsoft.com/office/drawing/2014/main" id="{00000000-0008-0000-0000-00002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D8C699" id="Text Box 3093" o:spid="_x0000_s1026" type="#_x0000_t202" style="position:absolute;margin-left:0;margin-top:0;width:6pt;height:2.25pt;z-index:25248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83584" behindDoc="0" locked="0" layoutInCell="1" allowOverlap="1" wp14:anchorId="7027D902" wp14:editId="6CAF28EF">
                      <wp:simplePos x="0" y="0"/>
                      <wp:positionH relativeFrom="column">
                        <wp:posOffset>0</wp:posOffset>
                      </wp:positionH>
                      <wp:positionV relativeFrom="paragraph">
                        <wp:posOffset>0</wp:posOffset>
                      </wp:positionV>
                      <wp:extent cx="76200" cy="28575"/>
                      <wp:effectExtent l="19050" t="19050" r="19050" b="28575"/>
                      <wp:wrapNone/>
                      <wp:docPr id="805" name="Text Box 3092">
                        <a:extLst xmlns:a="http://schemas.openxmlformats.org/drawingml/2006/main">
                          <a:ext uri="{FF2B5EF4-FFF2-40B4-BE49-F238E27FC236}">
                            <a16:creationId xmlns:a16="http://schemas.microsoft.com/office/drawing/2014/main" id="{00000000-0008-0000-0000-00002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FF222F" id="Text Box 3092" o:spid="_x0000_s1026" type="#_x0000_t202" style="position:absolute;margin-left:0;margin-top:0;width:6pt;height:2.25pt;z-index:25248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84608" behindDoc="0" locked="0" layoutInCell="1" allowOverlap="1" wp14:anchorId="43BD265A" wp14:editId="0FD117A5">
                      <wp:simplePos x="0" y="0"/>
                      <wp:positionH relativeFrom="column">
                        <wp:posOffset>0</wp:posOffset>
                      </wp:positionH>
                      <wp:positionV relativeFrom="paragraph">
                        <wp:posOffset>0</wp:posOffset>
                      </wp:positionV>
                      <wp:extent cx="76200" cy="28575"/>
                      <wp:effectExtent l="19050" t="19050" r="19050" b="28575"/>
                      <wp:wrapNone/>
                      <wp:docPr id="806" name="Text Box 3091">
                        <a:extLst xmlns:a="http://schemas.openxmlformats.org/drawingml/2006/main">
                          <a:ext uri="{FF2B5EF4-FFF2-40B4-BE49-F238E27FC236}">
                            <a16:creationId xmlns:a16="http://schemas.microsoft.com/office/drawing/2014/main" id="{00000000-0008-0000-0000-00002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BD6BD8" id="Text Box 3091" o:spid="_x0000_s1026" type="#_x0000_t202" style="position:absolute;margin-left:0;margin-top:0;width:6pt;height:2.25pt;z-index:25248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85632" behindDoc="0" locked="0" layoutInCell="1" allowOverlap="1" wp14:anchorId="4A7511A7" wp14:editId="1B599402">
                      <wp:simplePos x="0" y="0"/>
                      <wp:positionH relativeFrom="column">
                        <wp:posOffset>0</wp:posOffset>
                      </wp:positionH>
                      <wp:positionV relativeFrom="paragraph">
                        <wp:posOffset>0</wp:posOffset>
                      </wp:positionV>
                      <wp:extent cx="76200" cy="28575"/>
                      <wp:effectExtent l="19050" t="19050" r="19050" b="28575"/>
                      <wp:wrapNone/>
                      <wp:docPr id="807" name="Text Box 3090">
                        <a:extLst xmlns:a="http://schemas.openxmlformats.org/drawingml/2006/main">
                          <a:ext uri="{FF2B5EF4-FFF2-40B4-BE49-F238E27FC236}">
                            <a16:creationId xmlns:a16="http://schemas.microsoft.com/office/drawing/2014/main" id="{00000000-0008-0000-0000-00002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1267F9" id="Text Box 3090" o:spid="_x0000_s1026" type="#_x0000_t202" style="position:absolute;margin-left:0;margin-top:0;width:6pt;height:2.25pt;z-index:25248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86656" behindDoc="0" locked="0" layoutInCell="1" allowOverlap="1" wp14:anchorId="08330E09" wp14:editId="63377F3A">
                      <wp:simplePos x="0" y="0"/>
                      <wp:positionH relativeFrom="column">
                        <wp:posOffset>0</wp:posOffset>
                      </wp:positionH>
                      <wp:positionV relativeFrom="paragraph">
                        <wp:posOffset>0</wp:posOffset>
                      </wp:positionV>
                      <wp:extent cx="76200" cy="28575"/>
                      <wp:effectExtent l="19050" t="19050" r="19050" b="28575"/>
                      <wp:wrapNone/>
                      <wp:docPr id="808" name="Text Box 3089">
                        <a:extLst xmlns:a="http://schemas.openxmlformats.org/drawingml/2006/main">
                          <a:ext uri="{FF2B5EF4-FFF2-40B4-BE49-F238E27FC236}">
                            <a16:creationId xmlns:a16="http://schemas.microsoft.com/office/drawing/2014/main" id="{00000000-0008-0000-0000-00002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6A9463" id="Text Box 3089" o:spid="_x0000_s1026" type="#_x0000_t202" style="position:absolute;margin-left:0;margin-top:0;width:6pt;height:2.25pt;z-index:25248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87680" behindDoc="0" locked="0" layoutInCell="1" allowOverlap="1" wp14:anchorId="29AE24FF" wp14:editId="03F0C25A">
                      <wp:simplePos x="0" y="0"/>
                      <wp:positionH relativeFrom="column">
                        <wp:posOffset>0</wp:posOffset>
                      </wp:positionH>
                      <wp:positionV relativeFrom="paragraph">
                        <wp:posOffset>0</wp:posOffset>
                      </wp:positionV>
                      <wp:extent cx="76200" cy="28575"/>
                      <wp:effectExtent l="19050" t="19050" r="19050" b="28575"/>
                      <wp:wrapNone/>
                      <wp:docPr id="809" name="Text Box 3088">
                        <a:extLst xmlns:a="http://schemas.openxmlformats.org/drawingml/2006/main">
                          <a:ext uri="{FF2B5EF4-FFF2-40B4-BE49-F238E27FC236}">
                            <a16:creationId xmlns:a16="http://schemas.microsoft.com/office/drawing/2014/main" id="{00000000-0008-0000-0000-00002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4A681B" id="Text Box 3088" o:spid="_x0000_s1026" type="#_x0000_t202" style="position:absolute;margin-left:0;margin-top:0;width:6pt;height:2.25pt;z-index:25248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88704" behindDoc="0" locked="0" layoutInCell="1" allowOverlap="1" wp14:anchorId="18CE072E" wp14:editId="3FAC698F">
                      <wp:simplePos x="0" y="0"/>
                      <wp:positionH relativeFrom="column">
                        <wp:posOffset>0</wp:posOffset>
                      </wp:positionH>
                      <wp:positionV relativeFrom="paragraph">
                        <wp:posOffset>0</wp:posOffset>
                      </wp:positionV>
                      <wp:extent cx="76200" cy="28575"/>
                      <wp:effectExtent l="19050" t="19050" r="19050" b="28575"/>
                      <wp:wrapNone/>
                      <wp:docPr id="810" name="Text Box 3087">
                        <a:extLst xmlns:a="http://schemas.openxmlformats.org/drawingml/2006/main">
                          <a:ext uri="{FF2B5EF4-FFF2-40B4-BE49-F238E27FC236}">
                            <a16:creationId xmlns:a16="http://schemas.microsoft.com/office/drawing/2014/main" id="{00000000-0008-0000-0000-00002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8CCD5F" id="Text Box 3087" o:spid="_x0000_s1026" type="#_x0000_t202" style="position:absolute;margin-left:0;margin-top:0;width:6pt;height:2.25pt;z-index:25248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89728" behindDoc="0" locked="0" layoutInCell="1" allowOverlap="1" wp14:anchorId="32F6408F" wp14:editId="6EDF7E71">
                      <wp:simplePos x="0" y="0"/>
                      <wp:positionH relativeFrom="column">
                        <wp:posOffset>0</wp:posOffset>
                      </wp:positionH>
                      <wp:positionV relativeFrom="paragraph">
                        <wp:posOffset>0</wp:posOffset>
                      </wp:positionV>
                      <wp:extent cx="76200" cy="28575"/>
                      <wp:effectExtent l="19050" t="19050" r="19050" b="28575"/>
                      <wp:wrapNone/>
                      <wp:docPr id="811" name="Text Box 3086">
                        <a:extLst xmlns:a="http://schemas.openxmlformats.org/drawingml/2006/main">
                          <a:ext uri="{FF2B5EF4-FFF2-40B4-BE49-F238E27FC236}">
                            <a16:creationId xmlns:a16="http://schemas.microsoft.com/office/drawing/2014/main" id="{00000000-0008-0000-0000-00002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4592B8" id="Text Box 3086" o:spid="_x0000_s1026" type="#_x0000_t202" style="position:absolute;margin-left:0;margin-top:0;width:6pt;height:2.25pt;z-index:25248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90752" behindDoc="0" locked="0" layoutInCell="1" allowOverlap="1" wp14:anchorId="2C17876A" wp14:editId="6ABBDB3E">
                      <wp:simplePos x="0" y="0"/>
                      <wp:positionH relativeFrom="column">
                        <wp:posOffset>0</wp:posOffset>
                      </wp:positionH>
                      <wp:positionV relativeFrom="paragraph">
                        <wp:posOffset>0</wp:posOffset>
                      </wp:positionV>
                      <wp:extent cx="76200" cy="28575"/>
                      <wp:effectExtent l="19050" t="19050" r="19050" b="28575"/>
                      <wp:wrapNone/>
                      <wp:docPr id="812" name="Text Box 3085">
                        <a:extLst xmlns:a="http://schemas.openxmlformats.org/drawingml/2006/main">
                          <a:ext uri="{FF2B5EF4-FFF2-40B4-BE49-F238E27FC236}">
                            <a16:creationId xmlns:a16="http://schemas.microsoft.com/office/drawing/2014/main" id="{00000000-0008-0000-0000-00002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1EAED1" id="Text Box 3085" o:spid="_x0000_s1026" type="#_x0000_t202" style="position:absolute;margin-left:0;margin-top:0;width:6pt;height:2.25pt;z-index:25249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91776" behindDoc="0" locked="0" layoutInCell="1" allowOverlap="1" wp14:anchorId="1DB2C2B4" wp14:editId="3AF9C816">
                      <wp:simplePos x="0" y="0"/>
                      <wp:positionH relativeFrom="column">
                        <wp:posOffset>0</wp:posOffset>
                      </wp:positionH>
                      <wp:positionV relativeFrom="paragraph">
                        <wp:posOffset>0</wp:posOffset>
                      </wp:positionV>
                      <wp:extent cx="76200" cy="28575"/>
                      <wp:effectExtent l="19050" t="19050" r="19050" b="28575"/>
                      <wp:wrapNone/>
                      <wp:docPr id="813" name="Text Box 3084">
                        <a:extLst xmlns:a="http://schemas.openxmlformats.org/drawingml/2006/main">
                          <a:ext uri="{FF2B5EF4-FFF2-40B4-BE49-F238E27FC236}">
                            <a16:creationId xmlns:a16="http://schemas.microsoft.com/office/drawing/2014/main" id="{00000000-0008-0000-0000-00002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D38127" id="Text Box 3084" o:spid="_x0000_s1026" type="#_x0000_t202" style="position:absolute;margin-left:0;margin-top:0;width:6pt;height:2.25pt;z-index:25249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92800" behindDoc="0" locked="0" layoutInCell="1" allowOverlap="1" wp14:anchorId="6DE43B05" wp14:editId="75701CA7">
                      <wp:simplePos x="0" y="0"/>
                      <wp:positionH relativeFrom="column">
                        <wp:posOffset>0</wp:posOffset>
                      </wp:positionH>
                      <wp:positionV relativeFrom="paragraph">
                        <wp:posOffset>0</wp:posOffset>
                      </wp:positionV>
                      <wp:extent cx="76200" cy="28575"/>
                      <wp:effectExtent l="19050" t="19050" r="19050" b="28575"/>
                      <wp:wrapNone/>
                      <wp:docPr id="814" name="Text Box 3083">
                        <a:extLst xmlns:a="http://schemas.openxmlformats.org/drawingml/2006/main">
                          <a:ext uri="{FF2B5EF4-FFF2-40B4-BE49-F238E27FC236}">
                            <a16:creationId xmlns:a16="http://schemas.microsoft.com/office/drawing/2014/main" id="{00000000-0008-0000-0000-00002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42B5FE" id="Text Box 3083" o:spid="_x0000_s1026" type="#_x0000_t202" style="position:absolute;margin-left:0;margin-top:0;width:6pt;height:2.25pt;z-index:25249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93824" behindDoc="0" locked="0" layoutInCell="1" allowOverlap="1" wp14:anchorId="67B92188" wp14:editId="1B343D1D">
                      <wp:simplePos x="0" y="0"/>
                      <wp:positionH relativeFrom="column">
                        <wp:posOffset>0</wp:posOffset>
                      </wp:positionH>
                      <wp:positionV relativeFrom="paragraph">
                        <wp:posOffset>0</wp:posOffset>
                      </wp:positionV>
                      <wp:extent cx="76200" cy="28575"/>
                      <wp:effectExtent l="19050" t="19050" r="19050" b="28575"/>
                      <wp:wrapNone/>
                      <wp:docPr id="815" name="Text Box 3082">
                        <a:extLst xmlns:a="http://schemas.openxmlformats.org/drawingml/2006/main">
                          <a:ext uri="{FF2B5EF4-FFF2-40B4-BE49-F238E27FC236}">
                            <a16:creationId xmlns:a16="http://schemas.microsoft.com/office/drawing/2014/main" id="{00000000-0008-0000-0000-00002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FF0CBC" id="Text Box 3082" o:spid="_x0000_s1026" type="#_x0000_t202" style="position:absolute;margin-left:0;margin-top:0;width:6pt;height:2.25pt;z-index:25249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94848" behindDoc="0" locked="0" layoutInCell="1" allowOverlap="1" wp14:anchorId="44483BD8" wp14:editId="35A00598">
                      <wp:simplePos x="0" y="0"/>
                      <wp:positionH relativeFrom="column">
                        <wp:posOffset>0</wp:posOffset>
                      </wp:positionH>
                      <wp:positionV relativeFrom="paragraph">
                        <wp:posOffset>0</wp:posOffset>
                      </wp:positionV>
                      <wp:extent cx="76200" cy="28575"/>
                      <wp:effectExtent l="19050" t="19050" r="19050" b="28575"/>
                      <wp:wrapNone/>
                      <wp:docPr id="816" name="Text Box 3081">
                        <a:extLst xmlns:a="http://schemas.openxmlformats.org/drawingml/2006/main">
                          <a:ext uri="{FF2B5EF4-FFF2-40B4-BE49-F238E27FC236}">
                            <a16:creationId xmlns:a16="http://schemas.microsoft.com/office/drawing/2014/main" id="{00000000-0008-0000-0000-00003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3A0983" id="Text Box 3081" o:spid="_x0000_s1026" type="#_x0000_t202" style="position:absolute;margin-left:0;margin-top:0;width:6pt;height:2.25pt;z-index:25249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95872" behindDoc="0" locked="0" layoutInCell="1" allowOverlap="1" wp14:anchorId="222C945A" wp14:editId="1BFC4D2B">
                      <wp:simplePos x="0" y="0"/>
                      <wp:positionH relativeFrom="column">
                        <wp:posOffset>0</wp:posOffset>
                      </wp:positionH>
                      <wp:positionV relativeFrom="paragraph">
                        <wp:posOffset>0</wp:posOffset>
                      </wp:positionV>
                      <wp:extent cx="76200" cy="28575"/>
                      <wp:effectExtent l="19050" t="19050" r="19050" b="28575"/>
                      <wp:wrapNone/>
                      <wp:docPr id="817" name="Text Box 3080">
                        <a:extLst xmlns:a="http://schemas.openxmlformats.org/drawingml/2006/main">
                          <a:ext uri="{FF2B5EF4-FFF2-40B4-BE49-F238E27FC236}">
                            <a16:creationId xmlns:a16="http://schemas.microsoft.com/office/drawing/2014/main" id="{00000000-0008-0000-0000-00003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B5A9FD" id="Text Box 3080" o:spid="_x0000_s1026" type="#_x0000_t202" style="position:absolute;margin-left:0;margin-top:0;width:6pt;height:2.25pt;z-index:25249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96896" behindDoc="0" locked="0" layoutInCell="1" allowOverlap="1" wp14:anchorId="23441418" wp14:editId="207B2E8A">
                      <wp:simplePos x="0" y="0"/>
                      <wp:positionH relativeFrom="column">
                        <wp:posOffset>0</wp:posOffset>
                      </wp:positionH>
                      <wp:positionV relativeFrom="paragraph">
                        <wp:posOffset>0</wp:posOffset>
                      </wp:positionV>
                      <wp:extent cx="76200" cy="28575"/>
                      <wp:effectExtent l="19050" t="19050" r="19050" b="28575"/>
                      <wp:wrapNone/>
                      <wp:docPr id="818" name="Text Box 3079">
                        <a:extLst xmlns:a="http://schemas.openxmlformats.org/drawingml/2006/main">
                          <a:ext uri="{FF2B5EF4-FFF2-40B4-BE49-F238E27FC236}">
                            <a16:creationId xmlns:a16="http://schemas.microsoft.com/office/drawing/2014/main" id="{00000000-0008-0000-0000-00003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2A4302" id="Text Box 3079" o:spid="_x0000_s1026" type="#_x0000_t202" style="position:absolute;margin-left:0;margin-top:0;width:6pt;height:2.25pt;z-index:25249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97920" behindDoc="0" locked="0" layoutInCell="1" allowOverlap="1" wp14:anchorId="05C39691" wp14:editId="391E5217">
                      <wp:simplePos x="0" y="0"/>
                      <wp:positionH relativeFrom="column">
                        <wp:posOffset>0</wp:posOffset>
                      </wp:positionH>
                      <wp:positionV relativeFrom="paragraph">
                        <wp:posOffset>0</wp:posOffset>
                      </wp:positionV>
                      <wp:extent cx="76200" cy="28575"/>
                      <wp:effectExtent l="19050" t="19050" r="19050" b="28575"/>
                      <wp:wrapNone/>
                      <wp:docPr id="819" name="Text Box 3078">
                        <a:extLst xmlns:a="http://schemas.openxmlformats.org/drawingml/2006/main">
                          <a:ext uri="{FF2B5EF4-FFF2-40B4-BE49-F238E27FC236}">
                            <a16:creationId xmlns:a16="http://schemas.microsoft.com/office/drawing/2014/main" id="{00000000-0008-0000-0000-00003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643365" id="Text Box 3078" o:spid="_x0000_s1026" type="#_x0000_t202" style="position:absolute;margin-left:0;margin-top:0;width:6pt;height:2.25pt;z-index:25249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98944" behindDoc="0" locked="0" layoutInCell="1" allowOverlap="1" wp14:anchorId="3B73F4D8" wp14:editId="6447EABA">
                      <wp:simplePos x="0" y="0"/>
                      <wp:positionH relativeFrom="column">
                        <wp:posOffset>0</wp:posOffset>
                      </wp:positionH>
                      <wp:positionV relativeFrom="paragraph">
                        <wp:posOffset>0</wp:posOffset>
                      </wp:positionV>
                      <wp:extent cx="76200" cy="28575"/>
                      <wp:effectExtent l="19050" t="19050" r="19050" b="28575"/>
                      <wp:wrapNone/>
                      <wp:docPr id="820" name="Text Box 3077">
                        <a:extLst xmlns:a="http://schemas.openxmlformats.org/drawingml/2006/main">
                          <a:ext uri="{FF2B5EF4-FFF2-40B4-BE49-F238E27FC236}">
                            <a16:creationId xmlns:a16="http://schemas.microsoft.com/office/drawing/2014/main" id="{00000000-0008-0000-0000-00003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3889B1" id="Text Box 3077" o:spid="_x0000_s1026" type="#_x0000_t202" style="position:absolute;margin-left:0;margin-top:0;width:6pt;height:2.25pt;z-index:25249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499968" behindDoc="0" locked="0" layoutInCell="1" allowOverlap="1" wp14:anchorId="6A84D6D6" wp14:editId="0A141772">
                      <wp:simplePos x="0" y="0"/>
                      <wp:positionH relativeFrom="column">
                        <wp:posOffset>0</wp:posOffset>
                      </wp:positionH>
                      <wp:positionV relativeFrom="paragraph">
                        <wp:posOffset>0</wp:posOffset>
                      </wp:positionV>
                      <wp:extent cx="76200" cy="28575"/>
                      <wp:effectExtent l="19050" t="19050" r="19050" b="28575"/>
                      <wp:wrapNone/>
                      <wp:docPr id="821" name="Text Box 3076">
                        <a:extLst xmlns:a="http://schemas.openxmlformats.org/drawingml/2006/main">
                          <a:ext uri="{FF2B5EF4-FFF2-40B4-BE49-F238E27FC236}">
                            <a16:creationId xmlns:a16="http://schemas.microsoft.com/office/drawing/2014/main" id="{00000000-0008-0000-0000-00003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2E5200" id="Text Box 3076" o:spid="_x0000_s1026" type="#_x0000_t202" style="position:absolute;margin-left:0;margin-top:0;width:6pt;height:2.25pt;z-index:25249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00992" behindDoc="0" locked="0" layoutInCell="1" allowOverlap="1" wp14:anchorId="0532BDD1" wp14:editId="1E079CC3">
                      <wp:simplePos x="0" y="0"/>
                      <wp:positionH relativeFrom="column">
                        <wp:posOffset>0</wp:posOffset>
                      </wp:positionH>
                      <wp:positionV relativeFrom="paragraph">
                        <wp:posOffset>0</wp:posOffset>
                      </wp:positionV>
                      <wp:extent cx="76200" cy="28575"/>
                      <wp:effectExtent l="19050" t="19050" r="19050" b="28575"/>
                      <wp:wrapNone/>
                      <wp:docPr id="822" name="Text Box 3075">
                        <a:extLst xmlns:a="http://schemas.openxmlformats.org/drawingml/2006/main">
                          <a:ext uri="{FF2B5EF4-FFF2-40B4-BE49-F238E27FC236}">
                            <a16:creationId xmlns:a16="http://schemas.microsoft.com/office/drawing/2014/main" id="{00000000-0008-0000-0000-00003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6D1B1D" id="Text Box 3075" o:spid="_x0000_s1026" type="#_x0000_t202" style="position:absolute;margin-left:0;margin-top:0;width:6pt;height:2.25pt;z-index:25250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02016" behindDoc="0" locked="0" layoutInCell="1" allowOverlap="1" wp14:anchorId="06A8A7E3" wp14:editId="4EE5E6C6">
                      <wp:simplePos x="0" y="0"/>
                      <wp:positionH relativeFrom="column">
                        <wp:posOffset>0</wp:posOffset>
                      </wp:positionH>
                      <wp:positionV relativeFrom="paragraph">
                        <wp:posOffset>0</wp:posOffset>
                      </wp:positionV>
                      <wp:extent cx="76200" cy="28575"/>
                      <wp:effectExtent l="19050" t="19050" r="19050" b="28575"/>
                      <wp:wrapNone/>
                      <wp:docPr id="823" name="Text Box 3074">
                        <a:extLst xmlns:a="http://schemas.openxmlformats.org/drawingml/2006/main">
                          <a:ext uri="{FF2B5EF4-FFF2-40B4-BE49-F238E27FC236}">
                            <a16:creationId xmlns:a16="http://schemas.microsoft.com/office/drawing/2014/main" id="{00000000-0008-0000-0000-00003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85AF68" id="Text Box 3074" o:spid="_x0000_s1026" type="#_x0000_t202" style="position:absolute;margin-left:0;margin-top:0;width:6pt;height:2.25pt;z-index:25250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03040" behindDoc="0" locked="0" layoutInCell="1" allowOverlap="1" wp14:anchorId="0F3D6258" wp14:editId="0FE6C8C9">
                      <wp:simplePos x="0" y="0"/>
                      <wp:positionH relativeFrom="column">
                        <wp:posOffset>0</wp:posOffset>
                      </wp:positionH>
                      <wp:positionV relativeFrom="paragraph">
                        <wp:posOffset>0</wp:posOffset>
                      </wp:positionV>
                      <wp:extent cx="76200" cy="28575"/>
                      <wp:effectExtent l="19050" t="19050" r="19050" b="28575"/>
                      <wp:wrapNone/>
                      <wp:docPr id="824" name="Text Box 3073">
                        <a:extLst xmlns:a="http://schemas.openxmlformats.org/drawingml/2006/main">
                          <a:ext uri="{FF2B5EF4-FFF2-40B4-BE49-F238E27FC236}">
                            <a16:creationId xmlns:a16="http://schemas.microsoft.com/office/drawing/2014/main" id="{00000000-0008-0000-0000-00003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55159" id="Text Box 3073" o:spid="_x0000_s1026" type="#_x0000_t202" style="position:absolute;margin-left:0;margin-top:0;width:6pt;height:2.25pt;z-index:25250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04064" behindDoc="0" locked="0" layoutInCell="1" allowOverlap="1" wp14:anchorId="40F28A42" wp14:editId="5A6B210C">
                      <wp:simplePos x="0" y="0"/>
                      <wp:positionH relativeFrom="column">
                        <wp:posOffset>0</wp:posOffset>
                      </wp:positionH>
                      <wp:positionV relativeFrom="paragraph">
                        <wp:posOffset>0</wp:posOffset>
                      </wp:positionV>
                      <wp:extent cx="76200" cy="28575"/>
                      <wp:effectExtent l="19050" t="19050" r="19050" b="28575"/>
                      <wp:wrapNone/>
                      <wp:docPr id="825" name="Text Box 3072">
                        <a:extLst xmlns:a="http://schemas.openxmlformats.org/drawingml/2006/main">
                          <a:ext uri="{FF2B5EF4-FFF2-40B4-BE49-F238E27FC236}">
                            <a16:creationId xmlns:a16="http://schemas.microsoft.com/office/drawing/2014/main" id="{00000000-0008-0000-0000-00003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6D95EA" id="Text Box 3072" o:spid="_x0000_s1026" type="#_x0000_t202" style="position:absolute;margin-left:0;margin-top:0;width:6pt;height:2.25pt;z-index:25250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05088" behindDoc="0" locked="0" layoutInCell="1" allowOverlap="1" wp14:anchorId="33AED9F9" wp14:editId="3FA46557">
                      <wp:simplePos x="0" y="0"/>
                      <wp:positionH relativeFrom="column">
                        <wp:posOffset>0</wp:posOffset>
                      </wp:positionH>
                      <wp:positionV relativeFrom="paragraph">
                        <wp:posOffset>0</wp:posOffset>
                      </wp:positionV>
                      <wp:extent cx="76200" cy="28575"/>
                      <wp:effectExtent l="19050" t="19050" r="19050" b="28575"/>
                      <wp:wrapNone/>
                      <wp:docPr id="826" name="Text Box 3071">
                        <a:extLst xmlns:a="http://schemas.openxmlformats.org/drawingml/2006/main">
                          <a:ext uri="{FF2B5EF4-FFF2-40B4-BE49-F238E27FC236}">
                            <a16:creationId xmlns:a16="http://schemas.microsoft.com/office/drawing/2014/main" id="{00000000-0008-0000-0000-00003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D4E8C7" id="Text Box 3071" o:spid="_x0000_s1026" type="#_x0000_t202" style="position:absolute;margin-left:0;margin-top:0;width:6pt;height:2.25pt;z-index:25250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06112" behindDoc="0" locked="0" layoutInCell="1" allowOverlap="1" wp14:anchorId="55ECF0AF" wp14:editId="00BABCF2">
                      <wp:simplePos x="0" y="0"/>
                      <wp:positionH relativeFrom="column">
                        <wp:posOffset>0</wp:posOffset>
                      </wp:positionH>
                      <wp:positionV relativeFrom="paragraph">
                        <wp:posOffset>0</wp:posOffset>
                      </wp:positionV>
                      <wp:extent cx="76200" cy="28575"/>
                      <wp:effectExtent l="19050" t="19050" r="19050" b="28575"/>
                      <wp:wrapNone/>
                      <wp:docPr id="827" name="Text Box 3070">
                        <a:extLst xmlns:a="http://schemas.openxmlformats.org/drawingml/2006/main">
                          <a:ext uri="{FF2B5EF4-FFF2-40B4-BE49-F238E27FC236}">
                            <a16:creationId xmlns:a16="http://schemas.microsoft.com/office/drawing/2014/main" id="{00000000-0008-0000-0000-00003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0CC811" id="Text Box 3070" o:spid="_x0000_s1026" type="#_x0000_t202" style="position:absolute;margin-left:0;margin-top:0;width:6pt;height:2.25pt;z-index:25250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07136" behindDoc="0" locked="0" layoutInCell="1" allowOverlap="1" wp14:anchorId="7DDA517F" wp14:editId="1F3AEF75">
                      <wp:simplePos x="0" y="0"/>
                      <wp:positionH relativeFrom="column">
                        <wp:posOffset>0</wp:posOffset>
                      </wp:positionH>
                      <wp:positionV relativeFrom="paragraph">
                        <wp:posOffset>0</wp:posOffset>
                      </wp:positionV>
                      <wp:extent cx="76200" cy="28575"/>
                      <wp:effectExtent l="19050" t="19050" r="19050" b="28575"/>
                      <wp:wrapNone/>
                      <wp:docPr id="828" name="Text Box 3069">
                        <a:extLst xmlns:a="http://schemas.openxmlformats.org/drawingml/2006/main">
                          <a:ext uri="{FF2B5EF4-FFF2-40B4-BE49-F238E27FC236}">
                            <a16:creationId xmlns:a16="http://schemas.microsoft.com/office/drawing/2014/main" id="{00000000-0008-0000-0000-00003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5CA1DC" id="Text Box 3069" o:spid="_x0000_s1026" type="#_x0000_t202" style="position:absolute;margin-left:0;margin-top:0;width:6pt;height:2.25pt;z-index:25250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08160" behindDoc="0" locked="0" layoutInCell="1" allowOverlap="1" wp14:anchorId="3B7572DE" wp14:editId="7B8278AA">
                      <wp:simplePos x="0" y="0"/>
                      <wp:positionH relativeFrom="column">
                        <wp:posOffset>0</wp:posOffset>
                      </wp:positionH>
                      <wp:positionV relativeFrom="paragraph">
                        <wp:posOffset>0</wp:posOffset>
                      </wp:positionV>
                      <wp:extent cx="76200" cy="28575"/>
                      <wp:effectExtent l="19050" t="19050" r="19050" b="28575"/>
                      <wp:wrapNone/>
                      <wp:docPr id="829" name="Text Box 3068">
                        <a:extLst xmlns:a="http://schemas.openxmlformats.org/drawingml/2006/main">
                          <a:ext uri="{FF2B5EF4-FFF2-40B4-BE49-F238E27FC236}">
                            <a16:creationId xmlns:a16="http://schemas.microsoft.com/office/drawing/2014/main" id="{00000000-0008-0000-0000-00003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5D2A9B" id="Text Box 3068" o:spid="_x0000_s1026" type="#_x0000_t202" style="position:absolute;margin-left:0;margin-top:0;width:6pt;height:2.25p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09184" behindDoc="0" locked="0" layoutInCell="1" allowOverlap="1" wp14:anchorId="23C480B2" wp14:editId="3A15614B">
                      <wp:simplePos x="0" y="0"/>
                      <wp:positionH relativeFrom="column">
                        <wp:posOffset>0</wp:posOffset>
                      </wp:positionH>
                      <wp:positionV relativeFrom="paragraph">
                        <wp:posOffset>0</wp:posOffset>
                      </wp:positionV>
                      <wp:extent cx="76200" cy="28575"/>
                      <wp:effectExtent l="19050" t="19050" r="19050" b="28575"/>
                      <wp:wrapNone/>
                      <wp:docPr id="830" name="Text Box 3067">
                        <a:extLst xmlns:a="http://schemas.openxmlformats.org/drawingml/2006/main">
                          <a:ext uri="{FF2B5EF4-FFF2-40B4-BE49-F238E27FC236}">
                            <a16:creationId xmlns:a16="http://schemas.microsoft.com/office/drawing/2014/main" id="{00000000-0008-0000-0000-00003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BE17C" id="Text Box 3067" o:spid="_x0000_s1026" type="#_x0000_t202" style="position:absolute;margin-left:0;margin-top:0;width:6pt;height:2.25pt;z-index:25250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10208" behindDoc="0" locked="0" layoutInCell="1" allowOverlap="1" wp14:anchorId="448A0288" wp14:editId="0BFDB294">
                      <wp:simplePos x="0" y="0"/>
                      <wp:positionH relativeFrom="column">
                        <wp:posOffset>0</wp:posOffset>
                      </wp:positionH>
                      <wp:positionV relativeFrom="paragraph">
                        <wp:posOffset>0</wp:posOffset>
                      </wp:positionV>
                      <wp:extent cx="76200" cy="28575"/>
                      <wp:effectExtent l="19050" t="19050" r="19050" b="28575"/>
                      <wp:wrapNone/>
                      <wp:docPr id="831" name="Text Box 3066">
                        <a:extLst xmlns:a="http://schemas.openxmlformats.org/drawingml/2006/main">
                          <a:ext uri="{FF2B5EF4-FFF2-40B4-BE49-F238E27FC236}">
                            <a16:creationId xmlns:a16="http://schemas.microsoft.com/office/drawing/2014/main" id="{00000000-0008-0000-0000-00003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D4038D" id="Text Box 3066" o:spid="_x0000_s1026" type="#_x0000_t202" style="position:absolute;margin-left:0;margin-top:0;width:6pt;height:2.25pt;z-index:25251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11232" behindDoc="0" locked="0" layoutInCell="1" allowOverlap="1" wp14:anchorId="7D8FFB63" wp14:editId="10529E71">
                      <wp:simplePos x="0" y="0"/>
                      <wp:positionH relativeFrom="column">
                        <wp:posOffset>0</wp:posOffset>
                      </wp:positionH>
                      <wp:positionV relativeFrom="paragraph">
                        <wp:posOffset>0</wp:posOffset>
                      </wp:positionV>
                      <wp:extent cx="76200" cy="28575"/>
                      <wp:effectExtent l="19050" t="19050" r="19050" b="28575"/>
                      <wp:wrapNone/>
                      <wp:docPr id="832" name="Text Box 3065">
                        <a:extLst xmlns:a="http://schemas.openxmlformats.org/drawingml/2006/main">
                          <a:ext uri="{FF2B5EF4-FFF2-40B4-BE49-F238E27FC236}">
                            <a16:creationId xmlns:a16="http://schemas.microsoft.com/office/drawing/2014/main" id="{00000000-0008-0000-0000-00004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AB9AF" id="Text Box 3065" o:spid="_x0000_s1026" type="#_x0000_t202" style="position:absolute;margin-left:0;margin-top:0;width:6pt;height:2.25pt;z-index:25251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12256" behindDoc="0" locked="0" layoutInCell="1" allowOverlap="1" wp14:anchorId="17ABF8F5" wp14:editId="5FFE4139">
                      <wp:simplePos x="0" y="0"/>
                      <wp:positionH relativeFrom="column">
                        <wp:posOffset>0</wp:posOffset>
                      </wp:positionH>
                      <wp:positionV relativeFrom="paragraph">
                        <wp:posOffset>0</wp:posOffset>
                      </wp:positionV>
                      <wp:extent cx="76200" cy="28575"/>
                      <wp:effectExtent l="19050" t="19050" r="19050" b="28575"/>
                      <wp:wrapNone/>
                      <wp:docPr id="833" name="Text Box 3064">
                        <a:extLst xmlns:a="http://schemas.openxmlformats.org/drawingml/2006/main">
                          <a:ext uri="{FF2B5EF4-FFF2-40B4-BE49-F238E27FC236}">
                            <a16:creationId xmlns:a16="http://schemas.microsoft.com/office/drawing/2014/main" id="{00000000-0008-0000-0000-00004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EEF1F0" id="Text Box 3064" o:spid="_x0000_s1026" type="#_x0000_t202" style="position:absolute;margin-left:0;margin-top:0;width:6pt;height:2.25pt;z-index:25251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13280" behindDoc="0" locked="0" layoutInCell="1" allowOverlap="1" wp14:anchorId="3B7A8960" wp14:editId="6D1F4E7A">
                      <wp:simplePos x="0" y="0"/>
                      <wp:positionH relativeFrom="column">
                        <wp:posOffset>0</wp:posOffset>
                      </wp:positionH>
                      <wp:positionV relativeFrom="paragraph">
                        <wp:posOffset>0</wp:posOffset>
                      </wp:positionV>
                      <wp:extent cx="76200" cy="28575"/>
                      <wp:effectExtent l="19050" t="19050" r="19050" b="28575"/>
                      <wp:wrapNone/>
                      <wp:docPr id="834" name="Text Box 3063">
                        <a:extLst xmlns:a="http://schemas.openxmlformats.org/drawingml/2006/main">
                          <a:ext uri="{FF2B5EF4-FFF2-40B4-BE49-F238E27FC236}">
                            <a16:creationId xmlns:a16="http://schemas.microsoft.com/office/drawing/2014/main" id="{00000000-0008-0000-0000-00004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596066" id="Text Box 3063" o:spid="_x0000_s1026" type="#_x0000_t202" style="position:absolute;margin-left:0;margin-top:0;width:6pt;height:2.25pt;z-index:25251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14304" behindDoc="0" locked="0" layoutInCell="1" allowOverlap="1" wp14:anchorId="66F4EE75" wp14:editId="35CAE52F">
                      <wp:simplePos x="0" y="0"/>
                      <wp:positionH relativeFrom="column">
                        <wp:posOffset>0</wp:posOffset>
                      </wp:positionH>
                      <wp:positionV relativeFrom="paragraph">
                        <wp:posOffset>0</wp:posOffset>
                      </wp:positionV>
                      <wp:extent cx="76200" cy="28575"/>
                      <wp:effectExtent l="19050" t="19050" r="19050" b="28575"/>
                      <wp:wrapNone/>
                      <wp:docPr id="835" name="Text Box 3062">
                        <a:extLst xmlns:a="http://schemas.openxmlformats.org/drawingml/2006/main">
                          <a:ext uri="{FF2B5EF4-FFF2-40B4-BE49-F238E27FC236}">
                            <a16:creationId xmlns:a16="http://schemas.microsoft.com/office/drawing/2014/main" id="{00000000-0008-0000-0000-00004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28EA05" id="Text Box 3062" o:spid="_x0000_s1026" type="#_x0000_t202" style="position:absolute;margin-left:0;margin-top:0;width:6pt;height:2.25pt;z-index:25251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15328" behindDoc="0" locked="0" layoutInCell="1" allowOverlap="1" wp14:anchorId="5D6CDC63" wp14:editId="34AA4326">
                      <wp:simplePos x="0" y="0"/>
                      <wp:positionH relativeFrom="column">
                        <wp:posOffset>0</wp:posOffset>
                      </wp:positionH>
                      <wp:positionV relativeFrom="paragraph">
                        <wp:posOffset>0</wp:posOffset>
                      </wp:positionV>
                      <wp:extent cx="76200" cy="28575"/>
                      <wp:effectExtent l="19050" t="19050" r="19050" b="28575"/>
                      <wp:wrapNone/>
                      <wp:docPr id="836" name="Text Box 3061">
                        <a:extLst xmlns:a="http://schemas.openxmlformats.org/drawingml/2006/main">
                          <a:ext uri="{FF2B5EF4-FFF2-40B4-BE49-F238E27FC236}">
                            <a16:creationId xmlns:a16="http://schemas.microsoft.com/office/drawing/2014/main" id="{00000000-0008-0000-0000-00004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5FD79B" id="Text Box 3061" o:spid="_x0000_s1026" type="#_x0000_t202" style="position:absolute;margin-left:0;margin-top:0;width:6pt;height:2.25pt;z-index:25251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16352" behindDoc="0" locked="0" layoutInCell="1" allowOverlap="1" wp14:anchorId="344FB2A8" wp14:editId="02095F01">
                      <wp:simplePos x="0" y="0"/>
                      <wp:positionH relativeFrom="column">
                        <wp:posOffset>0</wp:posOffset>
                      </wp:positionH>
                      <wp:positionV relativeFrom="paragraph">
                        <wp:posOffset>0</wp:posOffset>
                      </wp:positionV>
                      <wp:extent cx="76200" cy="28575"/>
                      <wp:effectExtent l="19050" t="19050" r="19050" b="28575"/>
                      <wp:wrapNone/>
                      <wp:docPr id="837" name="Text Box 3060">
                        <a:extLst xmlns:a="http://schemas.openxmlformats.org/drawingml/2006/main">
                          <a:ext uri="{FF2B5EF4-FFF2-40B4-BE49-F238E27FC236}">
                            <a16:creationId xmlns:a16="http://schemas.microsoft.com/office/drawing/2014/main" id="{00000000-0008-0000-0000-00004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7E6D8E" id="Text Box 3060" o:spid="_x0000_s1026" type="#_x0000_t202" style="position:absolute;margin-left:0;margin-top:0;width:6pt;height:2.25pt;z-index:25251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17376" behindDoc="0" locked="0" layoutInCell="1" allowOverlap="1" wp14:anchorId="7085B810" wp14:editId="0B661350">
                      <wp:simplePos x="0" y="0"/>
                      <wp:positionH relativeFrom="column">
                        <wp:posOffset>0</wp:posOffset>
                      </wp:positionH>
                      <wp:positionV relativeFrom="paragraph">
                        <wp:posOffset>0</wp:posOffset>
                      </wp:positionV>
                      <wp:extent cx="76200" cy="28575"/>
                      <wp:effectExtent l="19050" t="19050" r="19050" b="28575"/>
                      <wp:wrapNone/>
                      <wp:docPr id="838" name="Text Box 3059">
                        <a:extLst xmlns:a="http://schemas.openxmlformats.org/drawingml/2006/main">
                          <a:ext uri="{FF2B5EF4-FFF2-40B4-BE49-F238E27FC236}">
                            <a16:creationId xmlns:a16="http://schemas.microsoft.com/office/drawing/2014/main" id="{00000000-0008-0000-0000-00004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9FBDF6" id="Text Box 3059" o:spid="_x0000_s1026" type="#_x0000_t202" style="position:absolute;margin-left:0;margin-top:0;width:6pt;height:2.25pt;z-index:25251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18400" behindDoc="0" locked="0" layoutInCell="1" allowOverlap="1" wp14:anchorId="54F32044" wp14:editId="210171D1">
                      <wp:simplePos x="0" y="0"/>
                      <wp:positionH relativeFrom="column">
                        <wp:posOffset>0</wp:posOffset>
                      </wp:positionH>
                      <wp:positionV relativeFrom="paragraph">
                        <wp:posOffset>0</wp:posOffset>
                      </wp:positionV>
                      <wp:extent cx="76200" cy="28575"/>
                      <wp:effectExtent l="19050" t="19050" r="19050" b="28575"/>
                      <wp:wrapNone/>
                      <wp:docPr id="839" name="Text Box 3058">
                        <a:extLst xmlns:a="http://schemas.openxmlformats.org/drawingml/2006/main">
                          <a:ext uri="{FF2B5EF4-FFF2-40B4-BE49-F238E27FC236}">
                            <a16:creationId xmlns:a16="http://schemas.microsoft.com/office/drawing/2014/main" id="{00000000-0008-0000-0000-00004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DFB474" id="Text Box 3058" o:spid="_x0000_s1026" type="#_x0000_t202" style="position:absolute;margin-left:0;margin-top:0;width:6pt;height:2.25pt;z-index:25251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19424" behindDoc="0" locked="0" layoutInCell="1" allowOverlap="1" wp14:anchorId="0E29C49F" wp14:editId="2FAB27A4">
                      <wp:simplePos x="0" y="0"/>
                      <wp:positionH relativeFrom="column">
                        <wp:posOffset>0</wp:posOffset>
                      </wp:positionH>
                      <wp:positionV relativeFrom="paragraph">
                        <wp:posOffset>0</wp:posOffset>
                      </wp:positionV>
                      <wp:extent cx="76200" cy="28575"/>
                      <wp:effectExtent l="19050" t="19050" r="19050" b="28575"/>
                      <wp:wrapNone/>
                      <wp:docPr id="840" name="Text Box 3057">
                        <a:extLst xmlns:a="http://schemas.openxmlformats.org/drawingml/2006/main">
                          <a:ext uri="{FF2B5EF4-FFF2-40B4-BE49-F238E27FC236}">
                            <a16:creationId xmlns:a16="http://schemas.microsoft.com/office/drawing/2014/main" id="{00000000-0008-0000-0000-00004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0CB748" id="Text Box 3057" o:spid="_x0000_s1026" type="#_x0000_t202" style="position:absolute;margin-left:0;margin-top:0;width:6pt;height:2.25pt;z-index:25251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20448" behindDoc="0" locked="0" layoutInCell="1" allowOverlap="1" wp14:anchorId="7368BB29" wp14:editId="58BA5D35">
                      <wp:simplePos x="0" y="0"/>
                      <wp:positionH relativeFrom="column">
                        <wp:posOffset>0</wp:posOffset>
                      </wp:positionH>
                      <wp:positionV relativeFrom="paragraph">
                        <wp:posOffset>0</wp:posOffset>
                      </wp:positionV>
                      <wp:extent cx="76200" cy="28575"/>
                      <wp:effectExtent l="19050" t="19050" r="19050" b="28575"/>
                      <wp:wrapNone/>
                      <wp:docPr id="841" name="Text Box 3056">
                        <a:extLst xmlns:a="http://schemas.openxmlformats.org/drawingml/2006/main">
                          <a:ext uri="{FF2B5EF4-FFF2-40B4-BE49-F238E27FC236}">
                            <a16:creationId xmlns:a16="http://schemas.microsoft.com/office/drawing/2014/main" id="{00000000-0008-0000-0000-00004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913FE9" id="Text Box 3056" o:spid="_x0000_s1026" type="#_x0000_t202" style="position:absolute;margin-left:0;margin-top:0;width:6pt;height:2.25pt;z-index:25252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21472" behindDoc="0" locked="0" layoutInCell="1" allowOverlap="1" wp14:anchorId="13E104F7" wp14:editId="3D3A70CD">
                      <wp:simplePos x="0" y="0"/>
                      <wp:positionH relativeFrom="column">
                        <wp:posOffset>0</wp:posOffset>
                      </wp:positionH>
                      <wp:positionV relativeFrom="paragraph">
                        <wp:posOffset>0</wp:posOffset>
                      </wp:positionV>
                      <wp:extent cx="76200" cy="28575"/>
                      <wp:effectExtent l="19050" t="19050" r="19050" b="28575"/>
                      <wp:wrapNone/>
                      <wp:docPr id="842" name="Text Box 3055">
                        <a:extLst xmlns:a="http://schemas.openxmlformats.org/drawingml/2006/main">
                          <a:ext uri="{FF2B5EF4-FFF2-40B4-BE49-F238E27FC236}">
                            <a16:creationId xmlns:a16="http://schemas.microsoft.com/office/drawing/2014/main" id="{00000000-0008-0000-0000-00004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E30685" id="Text Box 3055" o:spid="_x0000_s1026" type="#_x0000_t202" style="position:absolute;margin-left:0;margin-top:0;width:6pt;height:2.25pt;z-index:25252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22496" behindDoc="0" locked="0" layoutInCell="1" allowOverlap="1" wp14:anchorId="3A882EF4" wp14:editId="1856EBF2">
                      <wp:simplePos x="0" y="0"/>
                      <wp:positionH relativeFrom="column">
                        <wp:posOffset>0</wp:posOffset>
                      </wp:positionH>
                      <wp:positionV relativeFrom="paragraph">
                        <wp:posOffset>0</wp:posOffset>
                      </wp:positionV>
                      <wp:extent cx="76200" cy="28575"/>
                      <wp:effectExtent l="19050" t="19050" r="19050" b="28575"/>
                      <wp:wrapNone/>
                      <wp:docPr id="843" name="Text Box 3054">
                        <a:extLst xmlns:a="http://schemas.openxmlformats.org/drawingml/2006/main">
                          <a:ext uri="{FF2B5EF4-FFF2-40B4-BE49-F238E27FC236}">
                            <a16:creationId xmlns:a16="http://schemas.microsoft.com/office/drawing/2014/main" id="{00000000-0008-0000-0000-00004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9BD274" id="Text Box 3054" o:spid="_x0000_s1026" type="#_x0000_t202" style="position:absolute;margin-left:0;margin-top:0;width:6pt;height:2.25pt;z-index:25252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23520" behindDoc="0" locked="0" layoutInCell="1" allowOverlap="1" wp14:anchorId="157E1B76" wp14:editId="079DC9F9">
                      <wp:simplePos x="0" y="0"/>
                      <wp:positionH relativeFrom="column">
                        <wp:posOffset>0</wp:posOffset>
                      </wp:positionH>
                      <wp:positionV relativeFrom="paragraph">
                        <wp:posOffset>0</wp:posOffset>
                      </wp:positionV>
                      <wp:extent cx="76200" cy="28575"/>
                      <wp:effectExtent l="19050" t="19050" r="19050" b="28575"/>
                      <wp:wrapNone/>
                      <wp:docPr id="844" name="Text Box 3053">
                        <a:extLst xmlns:a="http://schemas.openxmlformats.org/drawingml/2006/main">
                          <a:ext uri="{FF2B5EF4-FFF2-40B4-BE49-F238E27FC236}">
                            <a16:creationId xmlns:a16="http://schemas.microsoft.com/office/drawing/2014/main" id="{00000000-0008-0000-0000-00004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33D9B2" id="Text Box 3053" o:spid="_x0000_s1026" type="#_x0000_t202" style="position:absolute;margin-left:0;margin-top:0;width:6pt;height:2.25pt;z-index:25252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24544" behindDoc="0" locked="0" layoutInCell="1" allowOverlap="1" wp14:anchorId="21F04906" wp14:editId="5D3303F5">
                      <wp:simplePos x="0" y="0"/>
                      <wp:positionH relativeFrom="column">
                        <wp:posOffset>0</wp:posOffset>
                      </wp:positionH>
                      <wp:positionV relativeFrom="paragraph">
                        <wp:posOffset>0</wp:posOffset>
                      </wp:positionV>
                      <wp:extent cx="76200" cy="28575"/>
                      <wp:effectExtent l="19050" t="19050" r="19050" b="28575"/>
                      <wp:wrapNone/>
                      <wp:docPr id="845" name="Text Box 3052">
                        <a:extLst xmlns:a="http://schemas.openxmlformats.org/drawingml/2006/main">
                          <a:ext uri="{FF2B5EF4-FFF2-40B4-BE49-F238E27FC236}">
                            <a16:creationId xmlns:a16="http://schemas.microsoft.com/office/drawing/2014/main" id="{00000000-0008-0000-0000-00004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549561" id="Text Box 3052" o:spid="_x0000_s1026" type="#_x0000_t202" style="position:absolute;margin-left:0;margin-top:0;width:6pt;height:2.25pt;z-index:25252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25568" behindDoc="0" locked="0" layoutInCell="1" allowOverlap="1" wp14:anchorId="1A2E25C7" wp14:editId="15008DB1">
                      <wp:simplePos x="0" y="0"/>
                      <wp:positionH relativeFrom="column">
                        <wp:posOffset>0</wp:posOffset>
                      </wp:positionH>
                      <wp:positionV relativeFrom="paragraph">
                        <wp:posOffset>0</wp:posOffset>
                      </wp:positionV>
                      <wp:extent cx="76200" cy="28575"/>
                      <wp:effectExtent l="19050" t="19050" r="19050" b="28575"/>
                      <wp:wrapNone/>
                      <wp:docPr id="846" name="Text Box 3051">
                        <a:extLst xmlns:a="http://schemas.openxmlformats.org/drawingml/2006/main">
                          <a:ext uri="{FF2B5EF4-FFF2-40B4-BE49-F238E27FC236}">
                            <a16:creationId xmlns:a16="http://schemas.microsoft.com/office/drawing/2014/main" id="{00000000-0008-0000-0000-00004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EB6869" id="Text Box 3051" o:spid="_x0000_s1026" type="#_x0000_t202" style="position:absolute;margin-left:0;margin-top:0;width:6pt;height:2.25pt;z-index:25252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26592" behindDoc="0" locked="0" layoutInCell="1" allowOverlap="1" wp14:anchorId="776BF86A" wp14:editId="60A021E6">
                      <wp:simplePos x="0" y="0"/>
                      <wp:positionH relativeFrom="column">
                        <wp:posOffset>0</wp:posOffset>
                      </wp:positionH>
                      <wp:positionV relativeFrom="paragraph">
                        <wp:posOffset>0</wp:posOffset>
                      </wp:positionV>
                      <wp:extent cx="76200" cy="28575"/>
                      <wp:effectExtent l="19050" t="19050" r="19050" b="28575"/>
                      <wp:wrapNone/>
                      <wp:docPr id="847" name="Text Box 3050">
                        <a:extLst xmlns:a="http://schemas.openxmlformats.org/drawingml/2006/main">
                          <a:ext uri="{FF2B5EF4-FFF2-40B4-BE49-F238E27FC236}">
                            <a16:creationId xmlns:a16="http://schemas.microsoft.com/office/drawing/2014/main" id="{00000000-0008-0000-0000-00004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083133" id="Text Box 3050" o:spid="_x0000_s1026" type="#_x0000_t202" style="position:absolute;margin-left:0;margin-top:0;width:6pt;height:2.25pt;z-index:25252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27616" behindDoc="0" locked="0" layoutInCell="1" allowOverlap="1" wp14:anchorId="0425F266" wp14:editId="7C7B183F">
                      <wp:simplePos x="0" y="0"/>
                      <wp:positionH relativeFrom="column">
                        <wp:posOffset>0</wp:posOffset>
                      </wp:positionH>
                      <wp:positionV relativeFrom="paragraph">
                        <wp:posOffset>0</wp:posOffset>
                      </wp:positionV>
                      <wp:extent cx="76200" cy="28575"/>
                      <wp:effectExtent l="19050" t="19050" r="19050" b="28575"/>
                      <wp:wrapNone/>
                      <wp:docPr id="848" name="Text Box 3049">
                        <a:extLst xmlns:a="http://schemas.openxmlformats.org/drawingml/2006/main">
                          <a:ext uri="{FF2B5EF4-FFF2-40B4-BE49-F238E27FC236}">
                            <a16:creationId xmlns:a16="http://schemas.microsoft.com/office/drawing/2014/main" id="{00000000-0008-0000-0000-00005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28F2FF" id="Text Box 3049" o:spid="_x0000_s1026" type="#_x0000_t202" style="position:absolute;margin-left:0;margin-top:0;width:6pt;height:2.25pt;z-index:25252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28640" behindDoc="0" locked="0" layoutInCell="1" allowOverlap="1" wp14:anchorId="3ED0D825" wp14:editId="4E7F89B9">
                      <wp:simplePos x="0" y="0"/>
                      <wp:positionH relativeFrom="column">
                        <wp:posOffset>0</wp:posOffset>
                      </wp:positionH>
                      <wp:positionV relativeFrom="paragraph">
                        <wp:posOffset>0</wp:posOffset>
                      </wp:positionV>
                      <wp:extent cx="76200" cy="28575"/>
                      <wp:effectExtent l="19050" t="19050" r="19050" b="28575"/>
                      <wp:wrapNone/>
                      <wp:docPr id="849" name="Text Box 3048">
                        <a:extLst xmlns:a="http://schemas.openxmlformats.org/drawingml/2006/main">
                          <a:ext uri="{FF2B5EF4-FFF2-40B4-BE49-F238E27FC236}">
                            <a16:creationId xmlns:a16="http://schemas.microsoft.com/office/drawing/2014/main" id="{00000000-0008-0000-0000-00005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3E8B28" id="Text Box 3048" o:spid="_x0000_s1026" type="#_x0000_t202" style="position:absolute;margin-left:0;margin-top:0;width:6pt;height:2.25pt;z-index:25252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29664" behindDoc="0" locked="0" layoutInCell="1" allowOverlap="1" wp14:anchorId="6D00D9E8" wp14:editId="6372F5CA">
                      <wp:simplePos x="0" y="0"/>
                      <wp:positionH relativeFrom="column">
                        <wp:posOffset>0</wp:posOffset>
                      </wp:positionH>
                      <wp:positionV relativeFrom="paragraph">
                        <wp:posOffset>0</wp:posOffset>
                      </wp:positionV>
                      <wp:extent cx="76200" cy="28575"/>
                      <wp:effectExtent l="19050" t="19050" r="19050" b="28575"/>
                      <wp:wrapNone/>
                      <wp:docPr id="850" name="Text Box 3047">
                        <a:extLst xmlns:a="http://schemas.openxmlformats.org/drawingml/2006/main">
                          <a:ext uri="{FF2B5EF4-FFF2-40B4-BE49-F238E27FC236}">
                            <a16:creationId xmlns:a16="http://schemas.microsoft.com/office/drawing/2014/main" id="{00000000-0008-0000-0000-00005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80121A" id="Text Box 3047" o:spid="_x0000_s1026" type="#_x0000_t202" style="position:absolute;margin-left:0;margin-top:0;width:6pt;height:2.25pt;z-index:25252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30688" behindDoc="0" locked="0" layoutInCell="1" allowOverlap="1" wp14:anchorId="54B48AA6" wp14:editId="4411E6E8">
                      <wp:simplePos x="0" y="0"/>
                      <wp:positionH relativeFrom="column">
                        <wp:posOffset>0</wp:posOffset>
                      </wp:positionH>
                      <wp:positionV relativeFrom="paragraph">
                        <wp:posOffset>0</wp:posOffset>
                      </wp:positionV>
                      <wp:extent cx="76200" cy="28575"/>
                      <wp:effectExtent l="19050" t="19050" r="19050" b="28575"/>
                      <wp:wrapNone/>
                      <wp:docPr id="851" name="Text Box 3046">
                        <a:extLst xmlns:a="http://schemas.openxmlformats.org/drawingml/2006/main">
                          <a:ext uri="{FF2B5EF4-FFF2-40B4-BE49-F238E27FC236}">
                            <a16:creationId xmlns:a16="http://schemas.microsoft.com/office/drawing/2014/main" id="{00000000-0008-0000-0000-00005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5DDEFD" id="Text Box 3046" o:spid="_x0000_s1026" type="#_x0000_t202" style="position:absolute;margin-left:0;margin-top:0;width:6pt;height:2.25pt;z-index:25253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31712" behindDoc="0" locked="0" layoutInCell="1" allowOverlap="1" wp14:anchorId="2D37D567" wp14:editId="2E62D654">
                      <wp:simplePos x="0" y="0"/>
                      <wp:positionH relativeFrom="column">
                        <wp:posOffset>0</wp:posOffset>
                      </wp:positionH>
                      <wp:positionV relativeFrom="paragraph">
                        <wp:posOffset>0</wp:posOffset>
                      </wp:positionV>
                      <wp:extent cx="76200" cy="28575"/>
                      <wp:effectExtent l="19050" t="19050" r="19050" b="28575"/>
                      <wp:wrapNone/>
                      <wp:docPr id="852" name="Text Box 3045">
                        <a:extLst xmlns:a="http://schemas.openxmlformats.org/drawingml/2006/main">
                          <a:ext uri="{FF2B5EF4-FFF2-40B4-BE49-F238E27FC236}">
                            <a16:creationId xmlns:a16="http://schemas.microsoft.com/office/drawing/2014/main" id="{00000000-0008-0000-0000-00005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65FD2A" id="Text Box 3045" o:spid="_x0000_s1026" type="#_x0000_t202" style="position:absolute;margin-left:0;margin-top:0;width:6pt;height:2.25pt;z-index:25253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32736" behindDoc="0" locked="0" layoutInCell="1" allowOverlap="1" wp14:anchorId="520294C0" wp14:editId="38AEB9D8">
                      <wp:simplePos x="0" y="0"/>
                      <wp:positionH relativeFrom="column">
                        <wp:posOffset>0</wp:posOffset>
                      </wp:positionH>
                      <wp:positionV relativeFrom="paragraph">
                        <wp:posOffset>0</wp:posOffset>
                      </wp:positionV>
                      <wp:extent cx="76200" cy="28575"/>
                      <wp:effectExtent l="19050" t="19050" r="19050" b="28575"/>
                      <wp:wrapNone/>
                      <wp:docPr id="853" name="Text Box 3044">
                        <a:extLst xmlns:a="http://schemas.openxmlformats.org/drawingml/2006/main">
                          <a:ext uri="{FF2B5EF4-FFF2-40B4-BE49-F238E27FC236}">
                            <a16:creationId xmlns:a16="http://schemas.microsoft.com/office/drawing/2014/main" id="{00000000-0008-0000-0000-00005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FE9037" id="Text Box 3044" o:spid="_x0000_s1026" type="#_x0000_t202" style="position:absolute;margin-left:0;margin-top:0;width:6pt;height:2.25pt;z-index:2525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33760" behindDoc="0" locked="0" layoutInCell="1" allowOverlap="1" wp14:anchorId="48117CC4" wp14:editId="4DB307FD">
                      <wp:simplePos x="0" y="0"/>
                      <wp:positionH relativeFrom="column">
                        <wp:posOffset>0</wp:posOffset>
                      </wp:positionH>
                      <wp:positionV relativeFrom="paragraph">
                        <wp:posOffset>0</wp:posOffset>
                      </wp:positionV>
                      <wp:extent cx="76200" cy="28575"/>
                      <wp:effectExtent l="19050" t="19050" r="19050" b="28575"/>
                      <wp:wrapNone/>
                      <wp:docPr id="854" name="Text Box 3043">
                        <a:extLst xmlns:a="http://schemas.openxmlformats.org/drawingml/2006/main">
                          <a:ext uri="{FF2B5EF4-FFF2-40B4-BE49-F238E27FC236}">
                            <a16:creationId xmlns:a16="http://schemas.microsoft.com/office/drawing/2014/main" id="{00000000-0008-0000-0000-00005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795E88" id="Text Box 3043" o:spid="_x0000_s1026" type="#_x0000_t202" style="position:absolute;margin-left:0;margin-top:0;width:6pt;height:2.25pt;z-index:25253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34784" behindDoc="0" locked="0" layoutInCell="1" allowOverlap="1" wp14:anchorId="61EC3E12" wp14:editId="04CC84D3">
                      <wp:simplePos x="0" y="0"/>
                      <wp:positionH relativeFrom="column">
                        <wp:posOffset>0</wp:posOffset>
                      </wp:positionH>
                      <wp:positionV relativeFrom="paragraph">
                        <wp:posOffset>0</wp:posOffset>
                      </wp:positionV>
                      <wp:extent cx="76200" cy="28575"/>
                      <wp:effectExtent l="19050" t="19050" r="19050" b="28575"/>
                      <wp:wrapNone/>
                      <wp:docPr id="855" name="Text Box 3042">
                        <a:extLst xmlns:a="http://schemas.openxmlformats.org/drawingml/2006/main">
                          <a:ext uri="{FF2B5EF4-FFF2-40B4-BE49-F238E27FC236}">
                            <a16:creationId xmlns:a16="http://schemas.microsoft.com/office/drawing/2014/main" id="{00000000-0008-0000-0000-00005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F9A843" id="Text Box 3042" o:spid="_x0000_s1026" type="#_x0000_t202" style="position:absolute;margin-left:0;margin-top:0;width:6pt;height:2.25pt;z-index:25253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35808" behindDoc="0" locked="0" layoutInCell="1" allowOverlap="1" wp14:anchorId="3F1634B2" wp14:editId="781ECE6A">
                      <wp:simplePos x="0" y="0"/>
                      <wp:positionH relativeFrom="column">
                        <wp:posOffset>0</wp:posOffset>
                      </wp:positionH>
                      <wp:positionV relativeFrom="paragraph">
                        <wp:posOffset>0</wp:posOffset>
                      </wp:positionV>
                      <wp:extent cx="76200" cy="28575"/>
                      <wp:effectExtent l="19050" t="19050" r="19050" b="28575"/>
                      <wp:wrapNone/>
                      <wp:docPr id="856" name="Text Box 3041">
                        <a:extLst xmlns:a="http://schemas.openxmlformats.org/drawingml/2006/main">
                          <a:ext uri="{FF2B5EF4-FFF2-40B4-BE49-F238E27FC236}">
                            <a16:creationId xmlns:a16="http://schemas.microsoft.com/office/drawing/2014/main" id="{00000000-0008-0000-0000-00005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C1675A" id="Text Box 3041" o:spid="_x0000_s1026" type="#_x0000_t202" style="position:absolute;margin-left:0;margin-top:0;width:6pt;height:2.25pt;z-index:25253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36832" behindDoc="0" locked="0" layoutInCell="1" allowOverlap="1" wp14:anchorId="51F069AE" wp14:editId="22CF5A3A">
                      <wp:simplePos x="0" y="0"/>
                      <wp:positionH relativeFrom="column">
                        <wp:posOffset>0</wp:posOffset>
                      </wp:positionH>
                      <wp:positionV relativeFrom="paragraph">
                        <wp:posOffset>0</wp:posOffset>
                      </wp:positionV>
                      <wp:extent cx="76200" cy="28575"/>
                      <wp:effectExtent l="19050" t="19050" r="19050" b="28575"/>
                      <wp:wrapNone/>
                      <wp:docPr id="857" name="Text Box 3040">
                        <a:extLst xmlns:a="http://schemas.openxmlformats.org/drawingml/2006/main">
                          <a:ext uri="{FF2B5EF4-FFF2-40B4-BE49-F238E27FC236}">
                            <a16:creationId xmlns:a16="http://schemas.microsoft.com/office/drawing/2014/main" id="{00000000-0008-0000-0000-00005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11D4EE" id="Text Box 3040" o:spid="_x0000_s1026" type="#_x0000_t202" style="position:absolute;margin-left:0;margin-top:0;width:6pt;height:2.25pt;z-index:25253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37856" behindDoc="0" locked="0" layoutInCell="1" allowOverlap="1" wp14:anchorId="0F1309F6" wp14:editId="4CE5E019">
                      <wp:simplePos x="0" y="0"/>
                      <wp:positionH relativeFrom="column">
                        <wp:posOffset>0</wp:posOffset>
                      </wp:positionH>
                      <wp:positionV relativeFrom="paragraph">
                        <wp:posOffset>0</wp:posOffset>
                      </wp:positionV>
                      <wp:extent cx="76200" cy="28575"/>
                      <wp:effectExtent l="19050" t="19050" r="19050" b="28575"/>
                      <wp:wrapNone/>
                      <wp:docPr id="858" name="Text Box 3039">
                        <a:extLst xmlns:a="http://schemas.openxmlformats.org/drawingml/2006/main">
                          <a:ext uri="{FF2B5EF4-FFF2-40B4-BE49-F238E27FC236}">
                            <a16:creationId xmlns:a16="http://schemas.microsoft.com/office/drawing/2014/main" id="{00000000-0008-0000-0000-00005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93903C" id="Text Box 3039" o:spid="_x0000_s1026" type="#_x0000_t202" style="position:absolute;margin-left:0;margin-top:0;width:6pt;height:2.25pt;z-index:25253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38880" behindDoc="0" locked="0" layoutInCell="1" allowOverlap="1" wp14:anchorId="6871DC5C" wp14:editId="30CAE37F">
                      <wp:simplePos x="0" y="0"/>
                      <wp:positionH relativeFrom="column">
                        <wp:posOffset>0</wp:posOffset>
                      </wp:positionH>
                      <wp:positionV relativeFrom="paragraph">
                        <wp:posOffset>0</wp:posOffset>
                      </wp:positionV>
                      <wp:extent cx="76200" cy="28575"/>
                      <wp:effectExtent l="19050" t="19050" r="19050" b="28575"/>
                      <wp:wrapNone/>
                      <wp:docPr id="859" name="Text Box 3038">
                        <a:extLst xmlns:a="http://schemas.openxmlformats.org/drawingml/2006/main">
                          <a:ext uri="{FF2B5EF4-FFF2-40B4-BE49-F238E27FC236}">
                            <a16:creationId xmlns:a16="http://schemas.microsoft.com/office/drawing/2014/main" id="{00000000-0008-0000-0000-00005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D425E" id="Text Box 3038" o:spid="_x0000_s1026" type="#_x0000_t202" style="position:absolute;margin-left:0;margin-top:0;width:6pt;height:2.25pt;z-index:25253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39904" behindDoc="0" locked="0" layoutInCell="1" allowOverlap="1" wp14:anchorId="731FA5E3" wp14:editId="6F66F32E">
                      <wp:simplePos x="0" y="0"/>
                      <wp:positionH relativeFrom="column">
                        <wp:posOffset>0</wp:posOffset>
                      </wp:positionH>
                      <wp:positionV relativeFrom="paragraph">
                        <wp:posOffset>0</wp:posOffset>
                      </wp:positionV>
                      <wp:extent cx="76200" cy="28575"/>
                      <wp:effectExtent l="19050" t="19050" r="19050" b="28575"/>
                      <wp:wrapNone/>
                      <wp:docPr id="860" name="Text Box 3037">
                        <a:extLst xmlns:a="http://schemas.openxmlformats.org/drawingml/2006/main">
                          <a:ext uri="{FF2B5EF4-FFF2-40B4-BE49-F238E27FC236}">
                            <a16:creationId xmlns:a16="http://schemas.microsoft.com/office/drawing/2014/main" id="{00000000-0008-0000-0000-00005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0D6A99" id="Text Box 3037" o:spid="_x0000_s1026" type="#_x0000_t202" style="position:absolute;margin-left:0;margin-top:0;width:6pt;height:2.25pt;z-index:25253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40928" behindDoc="0" locked="0" layoutInCell="1" allowOverlap="1" wp14:anchorId="202BE7F5" wp14:editId="481F63DD">
                      <wp:simplePos x="0" y="0"/>
                      <wp:positionH relativeFrom="column">
                        <wp:posOffset>0</wp:posOffset>
                      </wp:positionH>
                      <wp:positionV relativeFrom="paragraph">
                        <wp:posOffset>0</wp:posOffset>
                      </wp:positionV>
                      <wp:extent cx="76200" cy="28575"/>
                      <wp:effectExtent l="19050" t="19050" r="19050" b="28575"/>
                      <wp:wrapNone/>
                      <wp:docPr id="861" name="Text Box 3036">
                        <a:extLst xmlns:a="http://schemas.openxmlformats.org/drawingml/2006/main">
                          <a:ext uri="{FF2B5EF4-FFF2-40B4-BE49-F238E27FC236}">
                            <a16:creationId xmlns:a16="http://schemas.microsoft.com/office/drawing/2014/main" id="{00000000-0008-0000-0000-00005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81FACB" id="Text Box 3036" o:spid="_x0000_s1026" type="#_x0000_t202" style="position:absolute;margin-left:0;margin-top:0;width:6pt;height:2.25pt;z-index:25254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41952" behindDoc="0" locked="0" layoutInCell="1" allowOverlap="1" wp14:anchorId="4F6E6A75" wp14:editId="1E796D00">
                      <wp:simplePos x="0" y="0"/>
                      <wp:positionH relativeFrom="column">
                        <wp:posOffset>0</wp:posOffset>
                      </wp:positionH>
                      <wp:positionV relativeFrom="paragraph">
                        <wp:posOffset>0</wp:posOffset>
                      </wp:positionV>
                      <wp:extent cx="76200" cy="28575"/>
                      <wp:effectExtent l="19050" t="19050" r="19050" b="28575"/>
                      <wp:wrapNone/>
                      <wp:docPr id="862" name="Text Box 3035">
                        <a:extLst xmlns:a="http://schemas.openxmlformats.org/drawingml/2006/main">
                          <a:ext uri="{FF2B5EF4-FFF2-40B4-BE49-F238E27FC236}">
                            <a16:creationId xmlns:a16="http://schemas.microsoft.com/office/drawing/2014/main" id="{00000000-0008-0000-0000-00005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4B73AC" id="Text Box 3035" o:spid="_x0000_s1026" type="#_x0000_t202" style="position:absolute;margin-left:0;margin-top:0;width:6pt;height:2.25pt;z-index:25254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42976" behindDoc="0" locked="0" layoutInCell="1" allowOverlap="1" wp14:anchorId="59F6FD25" wp14:editId="60952B7C">
                      <wp:simplePos x="0" y="0"/>
                      <wp:positionH relativeFrom="column">
                        <wp:posOffset>0</wp:posOffset>
                      </wp:positionH>
                      <wp:positionV relativeFrom="paragraph">
                        <wp:posOffset>0</wp:posOffset>
                      </wp:positionV>
                      <wp:extent cx="76200" cy="28575"/>
                      <wp:effectExtent l="19050" t="19050" r="19050" b="28575"/>
                      <wp:wrapNone/>
                      <wp:docPr id="863" name="Text Box 3034">
                        <a:extLst xmlns:a="http://schemas.openxmlformats.org/drawingml/2006/main">
                          <a:ext uri="{FF2B5EF4-FFF2-40B4-BE49-F238E27FC236}">
                            <a16:creationId xmlns:a16="http://schemas.microsoft.com/office/drawing/2014/main" id="{00000000-0008-0000-0000-00005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5D4157" id="Text Box 3034" o:spid="_x0000_s1026" type="#_x0000_t202" style="position:absolute;margin-left:0;margin-top:0;width:6pt;height:2.25pt;z-index:25254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44000" behindDoc="0" locked="0" layoutInCell="1" allowOverlap="1" wp14:anchorId="735A4AD5" wp14:editId="152EC6DE">
                      <wp:simplePos x="0" y="0"/>
                      <wp:positionH relativeFrom="column">
                        <wp:posOffset>0</wp:posOffset>
                      </wp:positionH>
                      <wp:positionV relativeFrom="paragraph">
                        <wp:posOffset>0</wp:posOffset>
                      </wp:positionV>
                      <wp:extent cx="76200" cy="28575"/>
                      <wp:effectExtent l="19050" t="19050" r="19050" b="28575"/>
                      <wp:wrapNone/>
                      <wp:docPr id="864" name="Text Box 3033">
                        <a:extLst xmlns:a="http://schemas.openxmlformats.org/drawingml/2006/main">
                          <a:ext uri="{FF2B5EF4-FFF2-40B4-BE49-F238E27FC236}">
                            <a16:creationId xmlns:a16="http://schemas.microsoft.com/office/drawing/2014/main" id="{00000000-0008-0000-0000-00006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F2B964" id="Text Box 3033" o:spid="_x0000_s1026" type="#_x0000_t202" style="position:absolute;margin-left:0;margin-top:0;width:6pt;height:2.25pt;z-index:25254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45024" behindDoc="0" locked="0" layoutInCell="1" allowOverlap="1" wp14:anchorId="69F5B7C6" wp14:editId="1095403B">
                      <wp:simplePos x="0" y="0"/>
                      <wp:positionH relativeFrom="column">
                        <wp:posOffset>0</wp:posOffset>
                      </wp:positionH>
                      <wp:positionV relativeFrom="paragraph">
                        <wp:posOffset>0</wp:posOffset>
                      </wp:positionV>
                      <wp:extent cx="76200" cy="28575"/>
                      <wp:effectExtent l="19050" t="19050" r="19050" b="28575"/>
                      <wp:wrapNone/>
                      <wp:docPr id="865" name="Text Box 3032">
                        <a:extLst xmlns:a="http://schemas.openxmlformats.org/drawingml/2006/main">
                          <a:ext uri="{FF2B5EF4-FFF2-40B4-BE49-F238E27FC236}">
                            <a16:creationId xmlns:a16="http://schemas.microsoft.com/office/drawing/2014/main" id="{00000000-0008-0000-0000-00006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D9C061" id="Text Box 3032" o:spid="_x0000_s1026" type="#_x0000_t202" style="position:absolute;margin-left:0;margin-top:0;width:6pt;height:2.25pt;z-index:25254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46048" behindDoc="0" locked="0" layoutInCell="1" allowOverlap="1" wp14:anchorId="12982470" wp14:editId="7944F632">
                      <wp:simplePos x="0" y="0"/>
                      <wp:positionH relativeFrom="column">
                        <wp:posOffset>0</wp:posOffset>
                      </wp:positionH>
                      <wp:positionV relativeFrom="paragraph">
                        <wp:posOffset>0</wp:posOffset>
                      </wp:positionV>
                      <wp:extent cx="76200" cy="28575"/>
                      <wp:effectExtent l="19050" t="19050" r="19050" b="28575"/>
                      <wp:wrapNone/>
                      <wp:docPr id="866" name="Text Box 3031">
                        <a:extLst xmlns:a="http://schemas.openxmlformats.org/drawingml/2006/main">
                          <a:ext uri="{FF2B5EF4-FFF2-40B4-BE49-F238E27FC236}">
                            <a16:creationId xmlns:a16="http://schemas.microsoft.com/office/drawing/2014/main" id="{00000000-0008-0000-0000-00006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FA2F27" id="Text Box 3031" o:spid="_x0000_s1026" type="#_x0000_t202" style="position:absolute;margin-left:0;margin-top:0;width:6pt;height:2.25pt;z-index:25254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47072" behindDoc="0" locked="0" layoutInCell="1" allowOverlap="1" wp14:anchorId="71BA99AD" wp14:editId="5B467799">
                      <wp:simplePos x="0" y="0"/>
                      <wp:positionH relativeFrom="column">
                        <wp:posOffset>0</wp:posOffset>
                      </wp:positionH>
                      <wp:positionV relativeFrom="paragraph">
                        <wp:posOffset>0</wp:posOffset>
                      </wp:positionV>
                      <wp:extent cx="76200" cy="28575"/>
                      <wp:effectExtent l="19050" t="19050" r="19050" b="28575"/>
                      <wp:wrapNone/>
                      <wp:docPr id="867" name="Text Box 3030">
                        <a:extLst xmlns:a="http://schemas.openxmlformats.org/drawingml/2006/main">
                          <a:ext uri="{FF2B5EF4-FFF2-40B4-BE49-F238E27FC236}">
                            <a16:creationId xmlns:a16="http://schemas.microsoft.com/office/drawing/2014/main" id="{00000000-0008-0000-0000-00006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4723C8" id="Text Box 3030" o:spid="_x0000_s1026" type="#_x0000_t202" style="position:absolute;margin-left:0;margin-top:0;width:6pt;height:2.25pt;z-index:25254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48096" behindDoc="0" locked="0" layoutInCell="1" allowOverlap="1" wp14:anchorId="1EA67C82" wp14:editId="75CBDE10">
                      <wp:simplePos x="0" y="0"/>
                      <wp:positionH relativeFrom="column">
                        <wp:posOffset>0</wp:posOffset>
                      </wp:positionH>
                      <wp:positionV relativeFrom="paragraph">
                        <wp:posOffset>0</wp:posOffset>
                      </wp:positionV>
                      <wp:extent cx="76200" cy="28575"/>
                      <wp:effectExtent l="19050" t="19050" r="19050" b="28575"/>
                      <wp:wrapNone/>
                      <wp:docPr id="868" name="Text Box 3029">
                        <a:extLst xmlns:a="http://schemas.openxmlformats.org/drawingml/2006/main">
                          <a:ext uri="{FF2B5EF4-FFF2-40B4-BE49-F238E27FC236}">
                            <a16:creationId xmlns:a16="http://schemas.microsoft.com/office/drawing/2014/main" id="{00000000-0008-0000-0000-00006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490E75" id="Text Box 3029" o:spid="_x0000_s1026" type="#_x0000_t202" style="position:absolute;margin-left:0;margin-top:0;width:6pt;height:2.25pt;z-index:25254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49120" behindDoc="0" locked="0" layoutInCell="1" allowOverlap="1" wp14:anchorId="74034809" wp14:editId="71A9FB16">
                      <wp:simplePos x="0" y="0"/>
                      <wp:positionH relativeFrom="column">
                        <wp:posOffset>0</wp:posOffset>
                      </wp:positionH>
                      <wp:positionV relativeFrom="paragraph">
                        <wp:posOffset>0</wp:posOffset>
                      </wp:positionV>
                      <wp:extent cx="76200" cy="28575"/>
                      <wp:effectExtent l="19050" t="19050" r="19050" b="28575"/>
                      <wp:wrapNone/>
                      <wp:docPr id="869" name="Text Box 3028">
                        <a:extLst xmlns:a="http://schemas.openxmlformats.org/drawingml/2006/main">
                          <a:ext uri="{FF2B5EF4-FFF2-40B4-BE49-F238E27FC236}">
                            <a16:creationId xmlns:a16="http://schemas.microsoft.com/office/drawing/2014/main" id="{00000000-0008-0000-0000-00006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79A1A7" id="Text Box 3028" o:spid="_x0000_s1026" type="#_x0000_t202" style="position:absolute;margin-left:0;margin-top:0;width:6pt;height:2.25pt;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50144" behindDoc="0" locked="0" layoutInCell="1" allowOverlap="1" wp14:anchorId="3CEF860B" wp14:editId="3A64511F">
                      <wp:simplePos x="0" y="0"/>
                      <wp:positionH relativeFrom="column">
                        <wp:posOffset>0</wp:posOffset>
                      </wp:positionH>
                      <wp:positionV relativeFrom="paragraph">
                        <wp:posOffset>0</wp:posOffset>
                      </wp:positionV>
                      <wp:extent cx="76200" cy="28575"/>
                      <wp:effectExtent l="19050" t="19050" r="19050" b="28575"/>
                      <wp:wrapNone/>
                      <wp:docPr id="870" name="Text Box 3027">
                        <a:extLst xmlns:a="http://schemas.openxmlformats.org/drawingml/2006/main">
                          <a:ext uri="{FF2B5EF4-FFF2-40B4-BE49-F238E27FC236}">
                            <a16:creationId xmlns:a16="http://schemas.microsoft.com/office/drawing/2014/main" id="{00000000-0008-0000-0000-00006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F9F53E" id="Text Box 3027" o:spid="_x0000_s1026" type="#_x0000_t202" style="position:absolute;margin-left:0;margin-top:0;width:6pt;height:2.25pt;z-index:2525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51168" behindDoc="0" locked="0" layoutInCell="1" allowOverlap="1" wp14:anchorId="4BF628BD" wp14:editId="79C79127">
                      <wp:simplePos x="0" y="0"/>
                      <wp:positionH relativeFrom="column">
                        <wp:posOffset>0</wp:posOffset>
                      </wp:positionH>
                      <wp:positionV relativeFrom="paragraph">
                        <wp:posOffset>0</wp:posOffset>
                      </wp:positionV>
                      <wp:extent cx="76200" cy="28575"/>
                      <wp:effectExtent l="19050" t="19050" r="19050" b="28575"/>
                      <wp:wrapNone/>
                      <wp:docPr id="871" name="Text Box 3026">
                        <a:extLst xmlns:a="http://schemas.openxmlformats.org/drawingml/2006/main">
                          <a:ext uri="{FF2B5EF4-FFF2-40B4-BE49-F238E27FC236}">
                            <a16:creationId xmlns:a16="http://schemas.microsoft.com/office/drawing/2014/main" id="{00000000-0008-0000-0000-00006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E0AE94" id="Text Box 3026" o:spid="_x0000_s1026" type="#_x0000_t202" style="position:absolute;margin-left:0;margin-top:0;width:6pt;height:2.25pt;z-index:2525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52192" behindDoc="0" locked="0" layoutInCell="1" allowOverlap="1" wp14:anchorId="3D85C535" wp14:editId="63AEC1AF">
                      <wp:simplePos x="0" y="0"/>
                      <wp:positionH relativeFrom="column">
                        <wp:posOffset>0</wp:posOffset>
                      </wp:positionH>
                      <wp:positionV relativeFrom="paragraph">
                        <wp:posOffset>0</wp:posOffset>
                      </wp:positionV>
                      <wp:extent cx="76200" cy="28575"/>
                      <wp:effectExtent l="19050" t="19050" r="19050" b="28575"/>
                      <wp:wrapNone/>
                      <wp:docPr id="872" name="Text Box 3025">
                        <a:extLst xmlns:a="http://schemas.openxmlformats.org/drawingml/2006/main">
                          <a:ext uri="{FF2B5EF4-FFF2-40B4-BE49-F238E27FC236}">
                            <a16:creationId xmlns:a16="http://schemas.microsoft.com/office/drawing/2014/main" id="{00000000-0008-0000-0000-00006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40623C" id="Text Box 3025" o:spid="_x0000_s1026" type="#_x0000_t202" style="position:absolute;margin-left:0;margin-top:0;width:6pt;height:2.25pt;z-index:2525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53216" behindDoc="0" locked="0" layoutInCell="1" allowOverlap="1" wp14:anchorId="4FEB6755" wp14:editId="67D963B2">
                      <wp:simplePos x="0" y="0"/>
                      <wp:positionH relativeFrom="column">
                        <wp:posOffset>0</wp:posOffset>
                      </wp:positionH>
                      <wp:positionV relativeFrom="paragraph">
                        <wp:posOffset>0</wp:posOffset>
                      </wp:positionV>
                      <wp:extent cx="76200" cy="28575"/>
                      <wp:effectExtent l="19050" t="19050" r="19050" b="28575"/>
                      <wp:wrapNone/>
                      <wp:docPr id="873" name="Text Box 3024">
                        <a:extLst xmlns:a="http://schemas.openxmlformats.org/drawingml/2006/main">
                          <a:ext uri="{FF2B5EF4-FFF2-40B4-BE49-F238E27FC236}">
                            <a16:creationId xmlns:a16="http://schemas.microsoft.com/office/drawing/2014/main" id="{00000000-0008-0000-0000-00006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E420B3" id="Text Box 3024" o:spid="_x0000_s1026" type="#_x0000_t202" style="position:absolute;margin-left:0;margin-top:0;width:6pt;height:2.25pt;z-index:2525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54240" behindDoc="0" locked="0" layoutInCell="1" allowOverlap="1" wp14:anchorId="14E802FF" wp14:editId="7BD0E9D6">
                      <wp:simplePos x="0" y="0"/>
                      <wp:positionH relativeFrom="column">
                        <wp:posOffset>0</wp:posOffset>
                      </wp:positionH>
                      <wp:positionV relativeFrom="paragraph">
                        <wp:posOffset>0</wp:posOffset>
                      </wp:positionV>
                      <wp:extent cx="76200" cy="28575"/>
                      <wp:effectExtent l="19050" t="19050" r="19050" b="28575"/>
                      <wp:wrapNone/>
                      <wp:docPr id="874" name="Text Box 3023">
                        <a:extLst xmlns:a="http://schemas.openxmlformats.org/drawingml/2006/main">
                          <a:ext uri="{FF2B5EF4-FFF2-40B4-BE49-F238E27FC236}">
                            <a16:creationId xmlns:a16="http://schemas.microsoft.com/office/drawing/2014/main" id="{00000000-0008-0000-0000-00006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34837D" id="Text Box 3023" o:spid="_x0000_s1026" type="#_x0000_t202" style="position:absolute;margin-left:0;margin-top:0;width:6pt;height:2.25pt;z-index:2525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55264" behindDoc="0" locked="0" layoutInCell="1" allowOverlap="1" wp14:anchorId="23C79F52" wp14:editId="793ED8DE">
                      <wp:simplePos x="0" y="0"/>
                      <wp:positionH relativeFrom="column">
                        <wp:posOffset>0</wp:posOffset>
                      </wp:positionH>
                      <wp:positionV relativeFrom="paragraph">
                        <wp:posOffset>0</wp:posOffset>
                      </wp:positionV>
                      <wp:extent cx="76200" cy="28575"/>
                      <wp:effectExtent l="19050" t="19050" r="19050" b="28575"/>
                      <wp:wrapNone/>
                      <wp:docPr id="875" name="Text Box 3022">
                        <a:extLst xmlns:a="http://schemas.openxmlformats.org/drawingml/2006/main">
                          <a:ext uri="{FF2B5EF4-FFF2-40B4-BE49-F238E27FC236}">
                            <a16:creationId xmlns:a16="http://schemas.microsoft.com/office/drawing/2014/main" id="{00000000-0008-0000-0000-00006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EE445E" id="Text Box 3022" o:spid="_x0000_s1026" type="#_x0000_t202" style="position:absolute;margin-left:0;margin-top:0;width:6pt;height:2.25pt;z-index:2525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56288" behindDoc="0" locked="0" layoutInCell="1" allowOverlap="1" wp14:anchorId="3C37C67C" wp14:editId="249C8B4B">
                      <wp:simplePos x="0" y="0"/>
                      <wp:positionH relativeFrom="column">
                        <wp:posOffset>0</wp:posOffset>
                      </wp:positionH>
                      <wp:positionV relativeFrom="paragraph">
                        <wp:posOffset>0</wp:posOffset>
                      </wp:positionV>
                      <wp:extent cx="76200" cy="28575"/>
                      <wp:effectExtent l="19050" t="19050" r="19050" b="28575"/>
                      <wp:wrapNone/>
                      <wp:docPr id="876" name="Text Box 3021">
                        <a:extLst xmlns:a="http://schemas.openxmlformats.org/drawingml/2006/main">
                          <a:ext uri="{FF2B5EF4-FFF2-40B4-BE49-F238E27FC236}">
                            <a16:creationId xmlns:a16="http://schemas.microsoft.com/office/drawing/2014/main" id="{00000000-0008-0000-0000-00006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E97957" id="Text Box 3021" o:spid="_x0000_s1026" type="#_x0000_t202" style="position:absolute;margin-left:0;margin-top:0;width:6pt;height:2.25pt;z-index:2525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57312" behindDoc="0" locked="0" layoutInCell="1" allowOverlap="1" wp14:anchorId="42C657A4" wp14:editId="3C11BF4F">
                      <wp:simplePos x="0" y="0"/>
                      <wp:positionH relativeFrom="column">
                        <wp:posOffset>0</wp:posOffset>
                      </wp:positionH>
                      <wp:positionV relativeFrom="paragraph">
                        <wp:posOffset>0</wp:posOffset>
                      </wp:positionV>
                      <wp:extent cx="76200" cy="28575"/>
                      <wp:effectExtent l="19050" t="19050" r="19050" b="28575"/>
                      <wp:wrapNone/>
                      <wp:docPr id="877" name="Text Box 3020">
                        <a:extLst xmlns:a="http://schemas.openxmlformats.org/drawingml/2006/main">
                          <a:ext uri="{FF2B5EF4-FFF2-40B4-BE49-F238E27FC236}">
                            <a16:creationId xmlns:a16="http://schemas.microsoft.com/office/drawing/2014/main" id="{00000000-0008-0000-0000-00006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45D6C3" id="Text Box 3020" o:spid="_x0000_s1026" type="#_x0000_t202" style="position:absolute;margin-left:0;margin-top:0;width:6pt;height:2.25pt;z-index:25255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58336" behindDoc="0" locked="0" layoutInCell="1" allowOverlap="1" wp14:anchorId="4E1D0B30" wp14:editId="766D709F">
                      <wp:simplePos x="0" y="0"/>
                      <wp:positionH relativeFrom="column">
                        <wp:posOffset>0</wp:posOffset>
                      </wp:positionH>
                      <wp:positionV relativeFrom="paragraph">
                        <wp:posOffset>0</wp:posOffset>
                      </wp:positionV>
                      <wp:extent cx="76200" cy="28575"/>
                      <wp:effectExtent l="19050" t="19050" r="19050" b="28575"/>
                      <wp:wrapNone/>
                      <wp:docPr id="878" name="Text Box 3019">
                        <a:extLst xmlns:a="http://schemas.openxmlformats.org/drawingml/2006/main">
                          <a:ext uri="{FF2B5EF4-FFF2-40B4-BE49-F238E27FC236}">
                            <a16:creationId xmlns:a16="http://schemas.microsoft.com/office/drawing/2014/main" id="{00000000-0008-0000-0000-00006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0A958C" id="Text Box 3019" o:spid="_x0000_s1026" type="#_x0000_t202" style="position:absolute;margin-left:0;margin-top:0;width:6pt;height:2.25pt;z-index:25255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59360" behindDoc="0" locked="0" layoutInCell="1" allowOverlap="1" wp14:anchorId="4B431DC2" wp14:editId="39382EF2">
                      <wp:simplePos x="0" y="0"/>
                      <wp:positionH relativeFrom="column">
                        <wp:posOffset>0</wp:posOffset>
                      </wp:positionH>
                      <wp:positionV relativeFrom="paragraph">
                        <wp:posOffset>0</wp:posOffset>
                      </wp:positionV>
                      <wp:extent cx="76200" cy="28575"/>
                      <wp:effectExtent l="19050" t="19050" r="19050" b="28575"/>
                      <wp:wrapNone/>
                      <wp:docPr id="879" name="Text Box 3018">
                        <a:extLst xmlns:a="http://schemas.openxmlformats.org/drawingml/2006/main">
                          <a:ext uri="{FF2B5EF4-FFF2-40B4-BE49-F238E27FC236}">
                            <a16:creationId xmlns:a16="http://schemas.microsoft.com/office/drawing/2014/main" id="{00000000-0008-0000-0000-00006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6100F6" id="Text Box 3018" o:spid="_x0000_s1026" type="#_x0000_t202" style="position:absolute;margin-left:0;margin-top:0;width:6pt;height:2.25pt;z-index:25255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60384" behindDoc="0" locked="0" layoutInCell="1" allowOverlap="1" wp14:anchorId="68D975D7" wp14:editId="26725909">
                      <wp:simplePos x="0" y="0"/>
                      <wp:positionH relativeFrom="column">
                        <wp:posOffset>0</wp:posOffset>
                      </wp:positionH>
                      <wp:positionV relativeFrom="paragraph">
                        <wp:posOffset>0</wp:posOffset>
                      </wp:positionV>
                      <wp:extent cx="76200" cy="28575"/>
                      <wp:effectExtent l="19050" t="19050" r="19050" b="28575"/>
                      <wp:wrapNone/>
                      <wp:docPr id="880" name="Text Box 3017">
                        <a:extLst xmlns:a="http://schemas.openxmlformats.org/drawingml/2006/main">
                          <a:ext uri="{FF2B5EF4-FFF2-40B4-BE49-F238E27FC236}">
                            <a16:creationId xmlns:a16="http://schemas.microsoft.com/office/drawing/2014/main" id="{00000000-0008-0000-0000-00007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87FAF2" id="Text Box 3017" o:spid="_x0000_s1026" type="#_x0000_t202" style="position:absolute;margin-left:0;margin-top:0;width:6pt;height:2.25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61408" behindDoc="0" locked="0" layoutInCell="1" allowOverlap="1" wp14:anchorId="798A9530" wp14:editId="05134DBD">
                      <wp:simplePos x="0" y="0"/>
                      <wp:positionH relativeFrom="column">
                        <wp:posOffset>0</wp:posOffset>
                      </wp:positionH>
                      <wp:positionV relativeFrom="paragraph">
                        <wp:posOffset>0</wp:posOffset>
                      </wp:positionV>
                      <wp:extent cx="76200" cy="28575"/>
                      <wp:effectExtent l="19050" t="19050" r="19050" b="28575"/>
                      <wp:wrapNone/>
                      <wp:docPr id="881" name="Text Box 3016">
                        <a:extLst xmlns:a="http://schemas.openxmlformats.org/drawingml/2006/main">
                          <a:ext uri="{FF2B5EF4-FFF2-40B4-BE49-F238E27FC236}">
                            <a16:creationId xmlns:a16="http://schemas.microsoft.com/office/drawing/2014/main" id="{00000000-0008-0000-0000-00007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66B4DA" id="Text Box 3016" o:spid="_x0000_s1026" type="#_x0000_t202" style="position:absolute;margin-left:0;margin-top:0;width:6pt;height:2.25pt;z-index:2525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62432" behindDoc="0" locked="0" layoutInCell="1" allowOverlap="1" wp14:anchorId="548A5BB5" wp14:editId="40EA4F49">
                      <wp:simplePos x="0" y="0"/>
                      <wp:positionH relativeFrom="column">
                        <wp:posOffset>0</wp:posOffset>
                      </wp:positionH>
                      <wp:positionV relativeFrom="paragraph">
                        <wp:posOffset>0</wp:posOffset>
                      </wp:positionV>
                      <wp:extent cx="76200" cy="28575"/>
                      <wp:effectExtent l="19050" t="19050" r="19050" b="28575"/>
                      <wp:wrapNone/>
                      <wp:docPr id="882" name="Text Box 3015">
                        <a:extLst xmlns:a="http://schemas.openxmlformats.org/drawingml/2006/main">
                          <a:ext uri="{FF2B5EF4-FFF2-40B4-BE49-F238E27FC236}">
                            <a16:creationId xmlns:a16="http://schemas.microsoft.com/office/drawing/2014/main" id="{00000000-0008-0000-0000-00007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02EE67" id="Text Box 3015" o:spid="_x0000_s1026" type="#_x0000_t202" style="position:absolute;margin-left:0;margin-top:0;width:6pt;height:2.25pt;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63456" behindDoc="0" locked="0" layoutInCell="1" allowOverlap="1" wp14:anchorId="5AECFF9A" wp14:editId="588F2B33">
                      <wp:simplePos x="0" y="0"/>
                      <wp:positionH relativeFrom="column">
                        <wp:posOffset>0</wp:posOffset>
                      </wp:positionH>
                      <wp:positionV relativeFrom="paragraph">
                        <wp:posOffset>0</wp:posOffset>
                      </wp:positionV>
                      <wp:extent cx="76200" cy="28575"/>
                      <wp:effectExtent l="19050" t="19050" r="19050" b="28575"/>
                      <wp:wrapNone/>
                      <wp:docPr id="883" name="Text Box 3014">
                        <a:extLst xmlns:a="http://schemas.openxmlformats.org/drawingml/2006/main">
                          <a:ext uri="{FF2B5EF4-FFF2-40B4-BE49-F238E27FC236}">
                            <a16:creationId xmlns:a16="http://schemas.microsoft.com/office/drawing/2014/main" id="{00000000-0008-0000-0000-00007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858F8B" id="Text Box 3014" o:spid="_x0000_s1026" type="#_x0000_t202" style="position:absolute;margin-left:0;margin-top:0;width:6pt;height:2.25pt;z-index:25256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64480" behindDoc="0" locked="0" layoutInCell="1" allowOverlap="1" wp14:anchorId="51169069" wp14:editId="1360B413">
                      <wp:simplePos x="0" y="0"/>
                      <wp:positionH relativeFrom="column">
                        <wp:posOffset>0</wp:posOffset>
                      </wp:positionH>
                      <wp:positionV relativeFrom="paragraph">
                        <wp:posOffset>0</wp:posOffset>
                      </wp:positionV>
                      <wp:extent cx="76200" cy="28575"/>
                      <wp:effectExtent l="19050" t="19050" r="19050" b="28575"/>
                      <wp:wrapNone/>
                      <wp:docPr id="884" name="Text Box 3013">
                        <a:extLst xmlns:a="http://schemas.openxmlformats.org/drawingml/2006/main">
                          <a:ext uri="{FF2B5EF4-FFF2-40B4-BE49-F238E27FC236}">
                            <a16:creationId xmlns:a16="http://schemas.microsoft.com/office/drawing/2014/main" id="{00000000-0008-0000-0000-00007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60549" id="Text Box 3013" o:spid="_x0000_s1026" type="#_x0000_t202" style="position:absolute;margin-left:0;margin-top:0;width:6pt;height:2.25pt;z-index:25256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65504" behindDoc="0" locked="0" layoutInCell="1" allowOverlap="1" wp14:anchorId="69AEE156" wp14:editId="55716099">
                      <wp:simplePos x="0" y="0"/>
                      <wp:positionH relativeFrom="column">
                        <wp:posOffset>0</wp:posOffset>
                      </wp:positionH>
                      <wp:positionV relativeFrom="paragraph">
                        <wp:posOffset>0</wp:posOffset>
                      </wp:positionV>
                      <wp:extent cx="76200" cy="28575"/>
                      <wp:effectExtent l="19050" t="19050" r="19050" b="28575"/>
                      <wp:wrapNone/>
                      <wp:docPr id="885" name="Text Box 3012">
                        <a:extLst xmlns:a="http://schemas.openxmlformats.org/drawingml/2006/main">
                          <a:ext uri="{FF2B5EF4-FFF2-40B4-BE49-F238E27FC236}">
                            <a16:creationId xmlns:a16="http://schemas.microsoft.com/office/drawing/2014/main" id="{00000000-0008-0000-0000-00007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87AE3B" id="Text Box 3012" o:spid="_x0000_s1026" type="#_x0000_t202" style="position:absolute;margin-left:0;margin-top:0;width:6pt;height:2.25pt;z-index:25256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66528" behindDoc="0" locked="0" layoutInCell="1" allowOverlap="1" wp14:anchorId="75078E3C" wp14:editId="17BF9789">
                      <wp:simplePos x="0" y="0"/>
                      <wp:positionH relativeFrom="column">
                        <wp:posOffset>0</wp:posOffset>
                      </wp:positionH>
                      <wp:positionV relativeFrom="paragraph">
                        <wp:posOffset>0</wp:posOffset>
                      </wp:positionV>
                      <wp:extent cx="76200" cy="28575"/>
                      <wp:effectExtent l="19050" t="19050" r="19050" b="28575"/>
                      <wp:wrapNone/>
                      <wp:docPr id="886" name="Text Box 3011">
                        <a:extLst xmlns:a="http://schemas.openxmlformats.org/drawingml/2006/main">
                          <a:ext uri="{FF2B5EF4-FFF2-40B4-BE49-F238E27FC236}">
                            <a16:creationId xmlns:a16="http://schemas.microsoft.com/office/drawing/2014/main" id="{00000000-0008-0000-0000-00007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C04DFE" id="Text Box 3011" o:spid="_x0000_s1026" type="#_x0000_t202" style="position:absolute;margin-left:0;margin-top:0;width:6pt;height:2.25pt;z-index:25256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67552" behindDoc="0" locked="0" layoutInCell="1" allowOverlap="1" wp14:anchorId="3DE88683" wp14:editId="01BC2FAC">
                      <wp:simplePos x="0" y="0"/>
                      <wp:positionH relativeFrom="column">
                        <wp:posOffset>0</wp:posOffset>
                      </wp:positionH>
                      <wp:positionV relativeFrom="paragraph">
                        <wp:posOffset>0</wp:posOffset>
                      </wp:positionV>
                      <wp:extent cx="76200" cy="28575"/>
                      <wp:effectExtent l="19050" t="19050" r="19050" b="28575"/>
                      <wp:wrapNone/>
                      <wp:docPr id="887" name="Text Box 3010">
                        <a:extLst xmlns:a="http://schemas.openxmlformats.org/drawingml/2006/main">
                          <a:ext uri="{FF2B5EF4-FFF2-40B4-BE49-F238E27FC236}">
                            <a16:creationId xmlns:a16="http://schemas.microsoft.com/office/drawing/2014/main" id="{00000000-0008-0000-0000-00007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77FE12" id="Text Box 3010" o:spid="_x0000_s1026" type="#_x0000_t202" style="position:absolute;margin-left:0;margin-top:0;width:6pt;height:2.25pt;z-index:25256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68576" behindDoc="0" locked="0" layoutInCell="1" allowOverlap="1" wp14:anchorId="1C7D2D07" wp14:editId="400EA44B">
                      <wp:simplePos x="0" y="0"/>
                      <wp:positionH relativeFrom="column">
                        <wp:posOffset>0</wp:posOffset>
                      </wp:positionH>
                      <wp:positionV relativeFrom="paragraph">
                        <wp:posOffset>0</wp:posOffset>
                      </wp:positionV>
                      <wp:extent cx="76200" cy="28575"/>
                      <wp:effectExtent l="19050" t="19050" r="19050" b="28575"/>
                      <wp:wrapNone/>
                      <wp:docPr id="888" name="Text Box 3009">
                        <a:extLst xmlns:a="http://schemas.openxmlformats.org/drawingml/2006/main">
                          <a:ext uri="{FF2B5EF4-FFF2-40B4-BE49-F238E27FC236}">
                            <a16:creationId xmlns:a16="http://schemas.microsoft.com/office/drawing/2014/main" id="{00000000-0008-0000-0000-00007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52A380" id="Text Box 3009" o:spid="_x0000_s1026" type="#_x0000_t202" style="position:absolute;margin-left:0;margin-top:0;width:6pt;height:2.25pt;z-index:25256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69600" behindDoc="0" locked="0" layoutInCell="1" allowOverlap="1" wp14:anchorId="09352C6E" wp14:editId="51FAD321">
                      <wp:simplePos x="0" y="0"/>
                      <wp:positionH relativeFrom="column">
                        <wp:posOffset>0</wp:posOffset>
                      </wp:positionH>
                      <wp:positionV relativeFrom="paragraph">
                        <wp:posOffset>0</wp:posOffset>
                      </wp:positionV>
                      <wp:extent cx="76200" cy="28575"/>
                      <wp:effectExtent l="19050" t="19050" r="19050" b="28575"/>
                      <wp:wrapNone/>
                      <wp:docPr id="889" name="Text Box 3008">
                        <a:extLst xmlns:a="http://schemas.openxmlformats.org/drawingml/2006/main">
                          <a:ext uri="{FF2B5EF4-FFF2-40B4-BE49-F238E27FC236}">
                            <a16:creationId xmlns:a16="http://schemas.microsoft.com/office/drawing/2014/main" id="{00000000-0008-0000-0000-00007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D9F60F" id="Text Box 3008" o:spid="_x0000_s1026" type="#_x0000_t202" style="position:absolute;margin-left:0;margin-top:0;width:6pt;height:2.25pt;z-index:25256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71648" behindDoc="0" locked="0" layoutInCell="1" allowOverlap="1" wp14:anchorId="57F624FE" wp14:editId="35715D93">
                      <wp:simplePos x="0" y="0"/>
                      <wp:positionH relativeFrom="column">
                        <wp:posOffset>0</wp:posOffset>
                      </wp:positionH>
                      <wp:positionV relativeFrom="paragraph">
                        <wp:posOffset>0</wp:posOffset>
                      </wp:positionV>
                      <wp:extent cx="76200" cy="28575"/>
                      <wp:effectExtent l="19050" t="19050" r="19050" b="28575"/>
                      <wp:wrapNone/>
                      <wp:docPr id="891" name="Text Box 3007">
                        <a:extLst xmlns:a="http://schemas.openxmlformats.org/drawingml/2006/main">
                          <a:ext uri="{FF2B5EF4-FFF2-40B4-BE49-F238E27FC236}">
                            <a16:creationId xmlns:a16="http://schemas.microsoft.com/office/drawing/2014/main" id="{00000000-0008-0000-0000-00007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06BC1D" id="Text Box 3007" o:spid="_x0000_s1026" type="#_x0000_t202" style="position:absolute;margin-left:0;margin-top:0;width:6pt;height:2.25pt;z-index:25257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72672" behindDoc="0" locked="0" layoutInCell="1" allowOverlap="1" wp14:anchorId="18F6047C" wp14:editId="5F7E5B33">
                      <wp:simplePos x="0" y="0"/>
                      <wp:positionH relativeFrom="column">
                        <wp:posOffset>0</wp:posOffset>
                      </wp:positionH>
                      <wp:positionV relativeFrom="paragraph">
                        <wp:posOffset>0</wp:posOffset>
                      </wp:positionV>
                      <wp:extent cx="76200" cy="28575"/>
                      <wp:effectExtent l="19050" t="19050" r="19050" b="28575"/>
                      <wp:wrapNone/>
                      <wp:docPr id="892" name="Text Box 3006">
                        <a:extLst xmlns:a="http://schemas.openxmlformats.org/drawingml/2006/main">
                          <a:ext uri="{FF2B5EF4-FFF2-40B4-BE49-F238E27FC236}">
                            <a16:creationId xmlns:a16="http://schemas.microsoft.com/office/drawing/2014/main" id="{00000000-0008-0000-0000-00007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EB69E" id="Text Box 3006" o:spid="_x0000_s1026" type="#_x0000_t202" style="position:absolute;margin-left:0;margin-top:0;width:6pt;height:2.25pt;z-index:25257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73696" behindDoc="0" locked="0" layoutInCell="1" allowOverlap="1" wp14:anchorId="3116C537" wp14:editId="1D6EABFD">
                      <wp:simplePos x="0" y="0"/>
                      <wp:positionH relativeFrom="column">
                        <wp:posOffset>0</wp:posOffset>
                      </wp:positionH>
                      <wp:positionV relativeFrom="paragraph">
                        <wp:posOffset>0</wp:posOffset>
                      </wp:positionV>
                      <wp:extent cx="76200" cy="28575"/>
                      <wp:effectExtent l="19050" t="19050" r="19050" b="28575"/>
                      <wp:wrapNone/>
                      <wp:docPr id="893" name="Text Box 3005">
                        <a:extLst xmlns:a="http://schemas.openxmlformats.org/drawingml/2006/main">
                          <a:ext uri="{FF2B5EF4-FFF2-40B4-BE49-F238E27FC236}">
                            <a16:creationId xmlns:a16="http://schemas.microsoft.com/office/drawing/2014/main" id="{00000000-0008-0000-0000-00007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C37D3A" id="Text Box 3005" o:spid="_x0000_s1026" type="#_x0000_t202" style="position:absolute;margin-left:0;margin-top:0;width:6pt;height:2.25pt;z-index:25257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74720" behindDoc="0" locked="0" layoutInCell="1" allowOverlap="1" wp14:anchorId="5198A359" wp14:editId="48C092D2">
                      <wp:simplePos x="0" y="0"/>
                      <wp:positionH relativeFrom="column">
                        <wp:posOffset>0</wp:posOffset>
                      </wp:positionH>
                      <wp:positionV relativeFrom="paragraph">
                        <wp:posOffset>0</wp:posOffset>
                      </wp:positionV>
                      <wp:extent cx="76200" cy="28575"/>
                      <wp:effectExtent l="19050" t="19050" r="19050" b="28575"/>
                      <wp:wrapNone/>
                      <wp:docPr id="894" name="Text Box 3004">
                        <a:extLst xmlns:a="http://schemas.openxmlformats.org/drawingml/2006/main">
                          <a:ext uri="{FF2B5EF4-FFF2-40B4-BE49-F238E27FC236}">
                            <a16:creationId xmlns:a16="http://schemas.microsoft.com/office/drawing/2014/main" id="{00000000-0008-0000-0000-00007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CA5303" id="Text Box 3004" o:spid="_x0000_s1026" type="#_x0000_t202" style="position:absolute;margin-left:0;margin-top:0;width:6pt;height:2.25pt;z-index:25257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75744" behindDoc="0" locked="0" layoutInCell="1" allowOverlap="1" wp14:anchorId="67BF7B66" wp14:editId="3CB26C3A">
                      <wp:simplePos x="0" y="0"/>
                      <wp:positionH relativeFrom="column">
                        <wp:posOffset>0</wp:posOffset>
                      </wp:positionH>
                      <wp:positionV relativeFrom="paragraph">
                        <wp:posOffset>0</wp:posOffset>
                      </wp:positionV>
                      <wp:extent cx="76200" cy="28575"/>
                      <wp:effectExtent l="19050" t="19050" r="19050" b="28575"/>
                      <wp:wrapNone/>
                      <wp:docPr id="895" name="Text Box 3003">
                        <a:extLst xmlns:a="http://schemas.openxmlformats.org/drawingml/2006/main">
                          <a:ext uri="{FF2B5EF4-FFF2-40B4-BE49-F238E27FC236}">
                            <a16:creationId xmlns:a16="http://schemas.microsoft.com/office/drawing/2014/main" id="{00000000-0008-0000-0000-00007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E0643A" id="Text Box 3003" o:spid="_x0000_s1026" type="#_x0000_t202" style="position:absolute;margin-left:0;margin-top:0;width:6pt;height:2.25pt;z-index:25257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76768" behindDoc="0" locked="0" layoutInCell="1" allowOverlap="1" wp14:anchorId="37EDF1BD" wp14:editId="6582A4FF">
                      <wp:simplePos x="0" y="0"/>
                      <wp:positionH relativeFrom="column">
                        <wp:posOffset>0</wp:posOffset>
                      </wp:positionH>
                      <wp:positionV relativeFrom="paragraph">
                        <wp:posOffset>0</wp:posOffset>
                      </wp:positionV>
                      <wp:extent cx="76200" cy="28575"/>
                      <wp:effectExtent l="19050" t="19050" r="19050" b="28575"/>
                      <wp:wrapNone/>
                      <wp:docPr id="896" name="Text Box 3002">
                        <a:extLst xmlns:a="http://schemas.openxmlformats.org/drawingml/2006/main">
                          <a:ext uri="{FF2B5EF4-FFF2-40B4-BE49-F238E27FC236}">
                            <a16:creationId xmlns:a16="http://schemas.microsoft.com/office/drawing/2014/main" id="{00000000-0008-0000-0000-00008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BFE4CF" id="Text Box 3002" o:spid="_x0000_s1026" type="#_x0000_t202" style="position:absolute;margin-left:0;margin-top:0;width:6pt;height:2.25pt;z-index:25257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77792" behindDoc="0" locked="0" layoutInCell="1" allowOverlap="1" wp14:anchorId="3E5FB8E6" wp14:editId="2947D5F8">
                      <wp:simplePos x="0" y="0"/>
                      <wp:positionH relativeFrom="column">
                        <wp:posOffset>0</wp:posOffset>
                      </wp:positionH>
                      <wp:positionV relativeFrom="paragraph">
                        <wp:posOffset>0</wp:posOffset>
                      </wp:positionV>
                      <wp:extent cx="76200" cy="28575"/>
                      <wp:effectExtent l="19050" t="19050" r="19050" b="28575"/>
                      <wp:wrapNone/>
                      <wp:docPr id="897" name="Text Box 3001">
                        <a:extLst xmlns:a="http://schemas.openxmlformats.org/drawingml/2006/main">
                          <a:ext uri="{FF2B5EF4-FFF2-40B4-BE49-F238E27FC236}">
                            <a16:creationId xmlns:a16="http://schemas.microsoft.com/office/drawing/2014/main" id="{00000000-0008-0000-0000-00008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16A0E0" id="Text Box 3001" o:spid="_x0000_s1026" type="#_x0000_t202" style="position:absolute;margin-left:0;margin-top:0;width:6pt;height:2.25pt;z-index:25257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78816" behindDoc="0" locked="0" layoutInCell="1" allowOverlap="1" wp14:anchorId="79453634" wp14:editId="4B82D8F1">
                      <wp:simplePos x="0" y="0"/>
                      <wp:positionH relativeFrom="column">
                        <wp:posOffset>0</wp:posOffset>
                      </wp:positionH>
                      <wp:positionV relativeFrom="paragraph">
                        <wp:posOffset>0</wp:posOffset>
                      </wp:positionV>
                      <wp:extent cx="76200" cy="28575"/>
                      <wp:effectExtent l="19050" t="19050" r="19050" b="28575"/>
                      <wp:wrapNone/>
                      <wp:docPr id="898" name="Text Box 3000">
                        <a:extLst xmlns:a="http://schemas.openxmlformats.org/drawingml/2006/main">
                          <a:ext uri="{FF2B5EF4-FFF2-40B4-BE49-F238E27FC236}">
                            <a16:creationId xmlns:a16="http://schemas.microsoft.com/office/drawing/2014/main" id="{00000000-0008-0000-0000-00008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CFFFF2" id="Text Box 3000" o:spid="_x0000_s1026" type="#_x0000_t202" style="position:absolute;margin-left:0;margin-top:0;width:6pt;height:2.25pt;z-index:25257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79840" behindDoc="0" locked="0" layoutInCell="1" allowOverlap="1" wp14:anchorId="6F3D633F" wp14:editId="2B49D5DB">
                      <wp:simplePos x="0" y="0"/>
                      <wp:positionH relativeFrom="column">
                        <wp:posOffset>0</wp:posOffset>
                      </wp:positionH>
                      <wp:positionV relativeFrom="paragraph">
                        <wp:posOffset>0</wp:posOffset>
                      </wp:positionV>
                      <wp:extent cx="76200" cy="28575"/>
                      <wp:effectExtent l="19050" t="19050" r="19050" b="28575"/>
                      <wp:wrapNone/>
                      <wp:docPr id="899" name="Text Box 2999">
                        <a:extLst xmlns:a="http://schemas.openxmlformats.org/drawingml/2006/main">
                          <a:ext uri="{FF2B5EF4-FFF2-40B4-BE49-F238E27FC236}">
                            <a16:creationId xmlns:a16="http://schemas.microsoft.com/office/drawing/2014/main" id="{00000000-0008-0000-0000-00008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DF0BCA" id="Text Box 2999" o:spid="_x0000_s1026" type="#_x0000_t202" style="position:absolute;margin-left:0;margin-top:0;width:6pt;height:2.25pt;z-index:25257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80864" behindDoc="0" locked="0" layoutInCell="1" allowOverlap="1" wp14:anchorId="2115598E" wp14:editId="5F571F18">
                      <wp:simplePos x="0" y="0"/>
                      <wp:positionH relativeFrom="column">
                        <wp:posOffset>0</wp:posOffset>
                      </wp:positionH>
                      <wp:positionV relativeFrom="paragraph">
                        <wp:posOffset>0</wp:posOffset>
                      </wp:positionV>
                      <wp:extent cx="76200" cy="28575"/>
                      <wp:effectExtent l="19050" t="19050" r="19050" b="28575"/>
                      <wp:wrapNone/>
                      <wp:docPr id="900" name="Text Box 2998">
                        <a:extLst xmlns:a="http://schemas.openxmlformats.org/drawingml/2006/main">
                          <a:ext uri="{FF2B5EF4-FFF2-40B4-BE49-F238E27FC236}">
                            <a16:creationId xmlns:a16="http://schemas.microsoft.com/office/drawing/2014/main" id="{00000000-0008-0000-0000-00008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55C5D2" id="Text Box 2998" o:spid="_x0000_s1026" type="#_x0000_t202" style="position:absolute;margin-left:0;margin-top:0;width:6pt;height:2.25pt;z-index:25258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81888" behindDoc="0" locked="0" layoutInCell="1" allowOverlap="1" wp14:anchorId="4B196531" wp14:editId="4E1423AC">
                      <wp:simplePos x="0" y="0"/>
                      <wp:positionH relativeFrom="column">
                        <wp:posOffset>0</wp:posOffset>
                      </wp:positionH>
                      <wp:positionV relativeFrom="paragraph">
                        <wp:posOffset>0</wp:posOffset>
                      </wp:positionV>
                      <wp:extent cx="76200" cy="28575"/>
                      <wp:effectExtent l="19050" t="19050" r="19050" b="28575"/>
                      <wp:wrapNone/>
                      <wp:docPr id="901" name="Text Box 2997">
                        <a:extLst xmlns:a="http://schemas.openxmlformats.org/drawingml/2006/main">
                          <a:ext uri="{FF2B5EF4-FFF2-40B4-BE49-F238E27FC236}">
                            <a16:creationId xmlns:a16="http://schemas.microsoft.com/office/drawing/2014/main" id="{00000000-0008-0000-0000-00008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299CE7" id="Text Box 2997" o:spid="_x0000_s1026" type="#_x0000_t202" style="position:absolute;margin-left:0;margin-top:0;width:6pt;height:2.25pt;z-index:25258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82912" behindDoc="0" locked="0" layoutInCell="1" allowOverlap="1" wp14:anchorId="284BE304" wp14:editId="31566315">
                      <wp:simplePos x="0" y="0"/>
                      <wp:positionH relativeFrom="column">
                        <wp:posOffset>0</wp:posOffset>
                      </wp:positionH>
                      <wp:positionV relativeFrom="paragraph">
                        <wp:posOffset>0</wp:posOffset>
                      </wp:positionV>
                      <wp:extent cx="76200" cy="28575"/>
                      <wp:effectExtent l="19050" t="19050" r="19050" b="28575"/>
                      <wp:wrapNone/>
                      <wp:docPr id="902" name="Text Box 2996">
                        <a:extLst xmlns:a="http://schemas.openxmlformats.org/drawingml/2006/main">
                          <a:ext uri="{FF2B5EF4-FFF2-40B4-BE49-F238E27FC236}">
                            <a16:creationId xmlns:a16="http://schemas.microsoft.com/office/drawing/2014/main" id="{00000000-0008-0000-0000-00008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A23C4A" id="Text Box 2996" o:spid="_x0000_s1026" type="#_x0000_t202" style="position:absolute;margin-left:0;margin-top:0;width:6pt;height:2.25pt;z-index:25258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85984" behindDoc="0" locked="0" layoutInCell="1" allowOverlap="1" wp14:anchorId="0250DE9C" wp14:editId="2B96EA95">
                      <wp:simplePos x="0" y="0"/>
                      <wp:positionH relativeFrom="column">
                        <wp:posOffset>0</wp:posOffset>
                      </wp:positionH>
                      <wp:positionV relativeFrom="paragraph">
                        <wp:posOffset>0</wp:posOffset>
                      </wp:positionV>
                      <wp:extent cx="76200" cy="28575"/>
                      <wp:effectExtent l="19050" t="19050" r="19050" b="28575"/>
                      <wp:wrapNone/>
                      <wp:docPr id="905" name="Text Box 2995">
                        <a:extLst xmlns:a="http://schemas.openxmlformats.org/drawingml/2006/main">
                          <a:ext uri="{FF2B5EF4-FFF2-40B4-BE49-F238E27FC236}">
                            <a16:creationId xmlns:a16="http://schemas.microsoft.com/office/drawing/2014/main" id="{00000000-0008-0000-0000-00008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152B30" id="Text Box 2995" o:spid="_x0000_s1026" type="#_x0000_t202" style="position:absolute;margin-left:0;margin-top:0;width:6pt;height:2.25pt;z-index:25258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87008" behindDoc="0" locked="0" layoutInCell="1" allowOverlap="1" wp14:anchorId="7378A517" wp14:editId="6D764A86">
                      <wp:simplePos x="0" y="0"/>
                      <wp:positionH relativeFrom="column">
                        <wp:posOffset>0</wp:posOffset>
                      </wp:positionH>
                      <wp:positionV relativeFrom="paragraph">
                        <wp:posOffset>0</wp:posOffset>
                      </wp:positionV>
                      <wp:extent cx="76200" cy="28575"/>
                      <wp:effectExtent l="19050" t="19050" r="19050" b="28575"/>
                      <wp:wrapNone/>
                      <wp:docPr id="906" name="Text Box 2994">
                        <a:extLst xmlns:a="http://schemas.openxmlformats.org/drawingml/2006/main">
                          <a:ext uri="{FF2B5EF4-FFF2-40B4-BE49-F238E27FC236}">
                            <a16:creationId xmlns:a16="http://schemas.microsoft.com/office/drawing/2014/main" id="{00000000-0008-0000-0000-00008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21AFDF" id="Text Box 2994" o:spid="_x0000_s1026" type="#_x0000_t202" style="position:absolute;margin-left:0;margin-top:0;width:6pt;height:2.25pt;z-index:25258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88032" behindDoc="0" locked="0" layoutInCell="1" allowOverlap="1" wp14:anchorId="766259D1" wp14:editId="1CE09F97">
                      <wp:simplePos x="0" y="0"/>
                      <wp:positionH relativeFrom="column">
                        <wp:posOffset>0</wp:posOffset>
                      </wp:positionH>
                      <wp:positionV relativeFrom="paragraph">
                        <wp:posOffset>0</wp:posOffset>
                      </wp:positionV>
                      <wp:extent cx="76200" cy="28575"/>
                      <wp:effectExtent l="19050" t="19050" r="19050" b="28575"/>
                      <wp:wrapNone/>
                      <wp:docPr id="907" name="Text Box 2993">
                        <a:extLst xmlns:a="http://schemas.openxmlformats.org/drawingml/2006/main">
                          <a:ext uri="{FF2B5EF4-FFF2-40B4-BE49-F238E27FC236}">
                            <a16:creationId xmlns:a16="http://schemas.microsoft.com/office/drawing/2014/main" id="{00000000-0008-0000-0000-00008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28950D" id="Text Box 2993" o:spid="_x0000_s1026" type="#_x0000_t202" style="position:absolute;margin-left:0;margin-top:0;width:6pt;height:2.25pt;z-index:25258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89056" behindDoc="0" locked="0" layoutInCell="1" allowOverlap="1" wp14:anchorId="361C9E70" wp14:editId="739420DC">
                      <wp:simplePos x="0" y="0"/>
                      <wp:positionH relativeFrom="column">
                        <wp:posOffset>0</wp:posOffset>
                      </wp:positionH>
                      <wp:positionV relativeFrom="paragraph">
                        <wp:posOffset>0</wp:posOffset>
                      </wp:positionV>
                      <wp:extent cx="76200" cy="28575"/>
                      <wp:effectExtent l="19050" t="19050" r="19050" b="28575"/>
                      <wp:wrapNone/>
                      <wp:docPr id="908" name="Text Box 2992">
                        <a:extLst xmlns:a="http://schemas.openxmlformats.org/drawingml/2006/main">
                          <a:ext uri="{FF2B5EF4-FFF2-40B4-BE49-F238E27FC236}">
                            <a16:creationId xmlns:a16="http://schemas.microsoft.com/office/drawing/2014/main" id="{00000000-0008-0000-0000-00008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00DC36" id="Text Box 2992" o:spid="_x0000_s1026" type="#_x0000_t202" style="position:absolute;margin-left:0;margin-top:0;width:6pt;height:2.25pt;z-index:25258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90080" behindDoc="0" locked="0" layoutInCell="1" allowOverlap="1" wp14:anchorId="02F6FDBE" wp14:editId="2A917D1B">
                      <wp:simplePos x="0" y="0"/>
                      <wp:positionH relativeFrom="column">
                        <wp:posOffset>0</wp:posOffset>
                      </wp:positionH>
                      <wp:positionV relativeFrom="paragraph">
                        <wp:posOffset>0</wp:posOffset>
                      </wp:positionV>
                      <wp:extent cx="76200" cy="28575"/>
                      <wp:effectExtent l="19050" t="19050" r="19050" b="28575"/>
                      <wp:wrapNone/>
                      <wp:docPr id="909" name="Text Box 2991">
                        <a:extLst xmlns:a="http://schemas.openxmlformats.org/drawingml/2006/main">
                          <a:ext uri="{FF2B5EF4-FFF2-40B4-BE49-F238E27FC236}">
                            <a16:creationId xmlns:a16="http://schemas.microsoft.com/office/drawing/2014/main" id="{00000000-0008-0000-0000-00008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317A4D" id="Text Box 2991" o:spid="_x0000_s1026" type="#_x0000_t202" style="position:absolute;margin-left:0;margin-top:0;width:6pt;height:2.25pt;z-index:25259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91104" behindDoc="0" locked="0" layoutInCell="1" allowOverlap="1" wp14:anchorId="58710756" wp14:editId="1393154D">
                      <wp:simplePos x="0" y="0"/>
                      <wp:positionH relativeFrom="column">
                        <wp:posOffset>0</wp:posOffset>
                      </wp:positionH>
                      <wp:positionV relativeFrom="paragraph">
                        <wp:posOffset>0</wp:posOffset>
                      </wp:positionV>
                      <wp:extent cx="76200" cy="28575"/>
                      <wp:effectExtent l="19050" t="19050" r="19050" b="28575"/>
                      <wp:wrapNone/>
                      <wp:docPr id="910" name="Text Box 2990">
                        <a:extLst xmlns:a="http://schemas.openxmlformats.org/drawingml/2006/main">
                          <a:ext uri="{FF2B5EF4-FFF2-40B4-BE49-F238E27FC236}">
                            <a16:creationId xmlns:a16="http://schemas.microsoft.com/office/drawing/2014/main" id="{00000000-0008-0000-0000-00008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74A126" id="Text Box 2990" o:spid="_x0000_s1026" type="#_x0000_t202" style="position:absolute;margin-left:0;margin-top:0;width:6pt;height:2.25pt;z-index:2525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92128" behindDoc="0" locked="0" layoutInCell="1" allowOverlap="1" wp14:anchorId="0333599F" wp14:editId="3CA89011">
                      <wp:simplePos x="0" y="0"/>
                      <wp:positionH relativeFrom="column">
                        <wp:posOffset>0</wp:posOffset>
                      </wp:positionH>
                      <wp:positionV relativeFrom="paragraph">
                        <wp:posOffset>0</wp:posOffset>
                      </wp:positionV>
                      <wp:extent cx="76200" cy="28575"/>
                      <wp:effectExtent l="19050" t="19050" r="19050" b="28575"/>
                      <wp:wrapNone/>
                      <wp:docPr id="911" name="Text Box 2989">
                        <a:extLst xmlns:a="http://schemas.openxmlformats.org/drawingml/2006/main">
                          <a:ext uri="{FF2B5EF4-FFF2-40B4-BE49-F238E27FC236}">
                            <a16:creationId xmlns:a16="http://schemas.microsoft.com/office/drawing/2014/main" id="{00000000-0008-0000-0000-00008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F9DB4D" id="Text Box 2989" o:spid="_x0000_s1026" type="#_x0000_t202" style="position:absolute;margin-left:0;margin-top:0;width:6pt;height:2.25pt;z-index:25259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93152" behindDoc="0" locked="0" layoutInCell="1" allowOverlap="1" wp14:anchorId="6401D80A" wp14:editId="159134C4">
                      <wp:simplePos x="0" y="0"/>
                      <wp:positionH relativeFrom="column">
                        <wp:posOffset>0</wp:posOffset>
                      </wp:positionH>
                      <wp:positionV relativeFrom="paragraph">
                        <wp:posOffset>0</wp:posOffset>
                      </wp:positionV>
                      <wp:extent cx="76200" cy="28575"/>
                      <wp:effectExtent l="19050" t="19050" r="19050" b="28575"/>
                      <wp:wrapNone/>
                      <wp:docPr id="912" name="Text Box 2988">
                        <a:extLst xmlns:a="http://schemas.openxmlformats.org/drawingml/2006/main">
                          <a:ext uri="{FF2B5EF4-FFF2-40B4-BE49-F238E27FC236}">
                            <a16:creationId xmlns:a16="http://schemas.microsoft.com/office/drawing/2014/main" id="{00000000-0008-0000-0000-00009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B12A73" id="Text Box 2988" o:spid="_x0000_s1026" type="#_x0000_t202" style="position:absolute;margin-left:0;margin-top:0;width:6pt;height:2.25pt;z-index:2525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94176" behindDoc="0" locked="0" layoutInCell="1" allowOverlap="1" wp14:anchorId="35C9E914" wp14:editId="5F3351B7">
                      <wp:simplePos x="0" y="0"/>
                      <wp:positionH relativeFrom="column">
                        <wp:posOffset>0</wp:posOffset>
                      </wp:positionH>
                      <wp:positionV relativeFrom="paragraph">
                        <wp:posOffset>0</wp:posOffset>
                      </wp:positionV>
                      <wp:extent cx="76200" cy="28575"/>
                      <wp:effectExtent l="19050" t="19050" r="19050" b="28575"/>
                      <wp:wrapNone/>
                      <wp:docPr id="913" name="Text Box 2987">
                        <a:extLst xmlns:a="http://schemas.openxmlformats.org/drawingml/2006/main">
                          <a:ext uri="{FF2B5EF4-FFF2-40B4-BE49-F238E27FC236}">
                            <a16:creationId xmlns:a16="http://schemas.microsoft.com/office/drawing/2014/main" id="{00000000-0008-0000-0000-00009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AB3523" id="Text Box 2987" o:spid="_x0000_s1026" type="#_x0000_t202" style="position:absolute;margin-left:0;margin-top:0;width:6pt;height:2.25pt;z-index:25259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95200" behindDoc="0" locked="0" layoutInCell="1" allowOverlap="1" wp14:anchorId="1DFF6EE6" wp14:editId="3F37FAAE">
                      <wp:simplePos x="0" y="0"/>
                      <wp:positionH relativeFrom="column">
                        <wp:posOffset>0</wp:posOffset>
                      </wp:positionH>
                      <wp:positionV relativeFrom="paragraph">
                        <wp:posOffset>0</wp:posOffset>
                      </wp:positionV>
                      <wp:extent cx="76200" cy="28575"/>
                      <wp:effectExtent l="19050" t="19050" r="19050" b="28575"/>
                      <wp:wrapNone/>
                      <wp:docPr id="914" name="Text Box 2986">
                        <a:extLst xmlns:a="http://schemas.openxmlformats.org/drawingml/2006/main">
                          <a:ext uri="{FF2B5EF4-FFF2-40B4-BE49-F238E27FC236}">
                            <a16:creationId xmlns:a16="http://schemas.microsoft.com/office/drawing/2014/main" id="{00000000-0008-0000-0000-00009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3CC721" id="Text Box 2986" o:spid="_x0000_s1026" type="#_x0000_t202" style="position:absolute;margin-left:0;margin-top:0;width:6pt;height:2.25pt;z-index:25259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96224" behindDoc="0" locked="0" layoutInCell="1" allowOverlap="1" wp14:anchorId="6B4E1DBB" wp14:editId="29901867">
                      <wp:simplePos x="0" y="0"/>
                      <wp:positionH relativeFrom="column">
                        <wp:posOffset>0</wp:posOffset>
                      </wp:positionH>
                      <wp:positionV relativeFrom="paragraph">
                        <wp:posOffset>0</wp:posOffset>
                      </wp:positionV>
                      <wp:extent cx="76200" cy="28575"/>
                      <wp:effectExtent l="19050" t="19050" r="19050" b="28575"/>
                      <wp:wrapNone/>
                      <wp:docPr id="915" name="Text Box 2985">
                        <a:extLst xmlns:a="http://schemas.openxmlformats.org/drawingml/2006/main">
                          <a:ext uri="{FF2B5EF4-FFF2-40B4-BE49-F238E27FC236}">
                            <a16:creationId xmlns:a16="http://schemas.microsoft.com/office/drawing/2014/main" id="{00000000-0008-0000-0000-00009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339349" id="Text Box 2985" o:spid="_x0000_s1026" type="#_x0000_t202" style="position:absolute;margin-left:0;margin-top:0;width:6pt;height:2.25pt;z-index:25259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97248" behindDoc="0" locked="0" layoutInCell="1" allowOverlap="1" wp14:anchorId="2ED78745" wp14:editId="7725A28A">
                      <wp:simplePos x="0" y="0"/>
                      <wp:positionH relativeFrom="column">
                        <wp:posOffset>0</wp:posOffset>
                      </wp:positionH>
                      <wp:positionV relativeFrom="paragraph">
                        <wp:posOffset>0</wp:posOffset>
                      </wp:positionV>
                      <wp:extent cx="76200" cy="28575"/>
                      <wp:effectExtent l="19050" t="19050" r="19050" b="28575"/>
                      <wp:wrapNone/>
                      <wp:docPr id="916" name="Text Box 2984">
                        <a:extLst xmlns:a="http://schemas.openxmlformats.org/drawingml/2006/main">
                          <a:ext uri="{FF2B5EF4-FFF2-40B4-BE49-F238E27FC236}">
                            <a16:creationId xmlns:a16="http://schemas.microsoft.com/office/drawing/2014/main" id="{00000000-0008-0000-0000-00009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CA9B61" id="Text Box 2984" o:spid="_x0000_s1026" type="#_x0000_t202" style="position:absolute;margin-left:0;margin-top:0;width:6pt;height:2.25pt;z-index:25259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98272" behindDoc="0" locked="0" layoutInCell="1" allowOverlap="1" wp14:anchorId="1D6D311E" wp14:editId="2AF22ABB">
                      <wp:simplePos x="0" y="0"/>
                      <wp:positionH relativeFrom="column">
                        <wp:posOffset>0</wp:posOffset>
                      </wp:positionH>
                      <wp:positionV relativeFrom="paragraph">
                        <wp:posOffset>0</wp:posOffset>
                      </wp:positionV>
                      <wp:extent cx="76200" cy="28575"/>
                      <wp:effectExtent l="19050" t="19050" r="19050" b="28575"/>
                      <wp:wrapNone/>
                      <wp:docPr id="917" name="Text Box 2983">
                        <a:extLst xmlns:a="http://schemas.openxmlformats.org/drawingml/2006/main">
                          <a:ext uri="{FF2B5EF4-FFF2-40B4-BE49-F238E27FC236}">
                            <a16:creationId xmlns:a16="http://schemas.microsoft.com/office/drawing/2014/main" id="{00000000-0008-0000-0000-00009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C11FF5" id="Text Box 2983" o:spid="_x0000_s1026" type="#_x0000_t202" style="position:absolute;margin-left:0;margin-top:0;width:6pt;height:2.25pt;z-index:25259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599296" behindDoc="0" locked="0" layoutInCell="1" allowOverlap="1" wp14:anchorId="01021795" wp14:editId="37DC2630">
                      <wp:simplePos x="0" y="0"/>
                      <wp:positionH relativeFrom="column">
                        <wp:posOffset>0</wp:posOffset>
                      </wp:positionH>
                      <wp:positionV relativeFrom="paragraph">
                        <wp:posOffset>0</wp:posOffset>
                      </wp:positionV>
                      <wp:extent cx="76200" cy="28575"/>
                      <wp:effectExtent l="19050" t="19050" r="19050" b="28575"/>
                      <wp:wrapNone/>
                      <wp:docPr id="918" name="Text Box 2982">
                        <a:extLst xmlns:a="http://schemas.openxmlformats.org/drawingml/2006/main">
                          <a:ext uri="{FF2B5EF4-FFF2-40B4-BE49-F238E27FC236}">
                            <a16:creationId xmlns:a16="http://schemas.microsoft.com/office/drawing/2014/main" id="{00000000-0008-0000-0000-00009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35FEC3" id="Text Box 2982" o:spid="_x0000_s1026" type="#_x0000_t202" style="position:absolute;margin-left:0;margin-top:0;width:6pt;height:2.25pt;z-index:25259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00320" behindDoc="0" locked="0" layoutInCell="1" allowOverlap="1" wp14:anchorId="484F4DC6" wp14:editId="5B07A4EA">
                      <wp:simplePos x="0" y="0"/>
                      <wp:positionH relativeFrom="column">
                        <wp:posOffset>0</wp:posOffset>
                      </wp:positionH>
                      <wp:positionV relativeFrom="paragraph">
                        <wp:posOffset>0</wp:posOffset>
                      </wp:positionV>
                      <wp:extent cx="76200" cy="28575"/>
                      <wp:effectExtent l="19050" t="19050" r="19050" b="28575"/>
                      <wp:wrapNone/>
                      <wp:docPr id="919" name="Text Box 2981">
                        <a:extLst xmlns:a="http://schemas.openxmlformats.org/drawingml/2006/main">
                          <a:ext uri="{FF2B5EF4-FFF2-40B4-BE49-F238E27FC236}">
                            <a16:creationId xmlns:a16="http://schemas.microsoft.com/office/drawing/2014/main" id="{00000000-0008-0000-0000-00009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F1A251" id="Text Box 2981" o:spid="_x0000_s1026" type="#_x0000_t202" style="position:absolute;margin-left:0;margin-top:0;width:6pt;height:2.25pt;z-index:25260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01344" behindDoc="0" locked="0" layoutInCell="1" allowOverlap="1" wp14:anchorId="256789F0" wp14:editId="29F34075">
                      <wp:simplePos x="0" y="0"/>
                      <wp:positionH relativeFrom="column">
                        <wp:posOffset>0</wp:posOffset>
                      </wp:positionH>
                      <wp:positionV relativeFrom="paragraph">
                        <wp:posOffset>0</wp:posOffset>
                      </wp:positionV>
                      <wp:extent cx="76200" cy="28575"/>
                      <wp:effectExtent l="19050" t="19050" r="19050" b="28575"/>
                      <wp:wrapNone/>
                      <wp:docPr id="920" name="Text Box 2980">
                        <a:extLst xmlns:a="http://schemas.openxmlformats.org/drawingml/2006/main">
                          <a:ext uri="{FF2B5EF4-FFF2-40B4-BE49-F238E27FC236}">
                            <a16:creationId xmlns:a16="http://schemas.microsoft.com/office/drawing/2014/main" id="{00000000-0008-0000-0000-00009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F44463" id="Text Box 2980" o:spid="_x0000_s1026" type="#_x0000_t202" style="position:absolute;margin-left:0;margin-top:0;width:6pt;height:2.25pt;z-index:25260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02368" behindDoc="0" locked="0" layoutInCell="1" allowOverlap="1" wp14:anchorId="10237570" wp14:editId="34F72AD9">
                      <wp:simplePos x="0" y="0"/>
                      <wp:positionH relativeFrom="column">
                        <wp:posOffset>0</wp:posOffset>
                      </wp:positionH>
                      <wp:positionV relativeFrom="paragraph">
                        <wp:posOffset>0</wp:posOffset>
                      </wp:positionV>
                      <wp:extent cx="76200" cy="28575"/>
                      <wp:effectExtent l="19050" t="19050" r="19050" b="28575"/>
                      <wp:wrapNone/>
                      <wp:docPr id="921" name="Text Box 2979">
                        <a:extLst xmlns:a="http://schemas.openxmlformats.org/drawingml/2006/main">
                          <a:ext uri="{FF2B5EF4-FFF2-40B4-BE49-F238E27FC236}">
                            <a16:creationId xmlns:a16="http://schemas.microsoft.com/office/drawing/2014/main" id="{00000000-0008-0000-0000-00009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63AE19" id="Text Box 2979" o:spid="_x0000_s1026" type="#_x0000_t202" style="position:absolute;margin-left:0;margin-top:0;width:6pt;height:2.25pt;z-index:25260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03392" behindDoc="0" locked="0" layoutInCell="1" allowOverlap="1" wp14:anchorId="3B5CF479" wp14:editId="50DBED3B">
                      <wp:simplePos x="0" y="0"/>
                      <wp:positionH relativeFrom="column">
                        <wp:posOffset>0</wp:posOffset>
                      </wp:positionH>
                      <wp:positionV relativeFrom="paragraph">
                        <wp:posOffset>0</wp:posOffset>
                      </wp:positionV>
                      <wp:extent cx="76200" cy="28575"/>
                      <wp:effectExtent l="19050" t="19050" r="19050" b="28575"/>
                      <wp:wrapNone/>
                      <wp:docPr id="922" name="Text Box 2978">
                        <a:extLst xmlns:a="http://schemas.openxmlformats.org/drawingml/2006/main">
                          <a:ext uri="{FF2B5EF4-FFF2-40B4-BE49-F238E27FC236}">
                            <a16:creationId xmlns:a16="http://schemas.microsoft.com/office/drawing/2014/main" id="{00000000-0008-0000-0000-00009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77DE67" id="Text Box 2978" o:spid="_x0000_s1026" type="#_x0000_t202" style="position:absolute;margin-left:0;margin-top:0;width:6pt;height:2.25pt;z-index:25260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04416" behindDoc="0" locked="0" layoutInCell="1" allowOverlap="1" wp14:anchorId="781B94EE" wp14:editId="7FE12968">
                      <wp:simplePos x="0" y="0"/>
                      <wp:positionH relativeFrom="column">
                        <wp:posOffset>0</wp:posOffset>
                      </wp:positionH>
                      <wp:positionV relativeFrom="paragraph">
                        <wp:posOffset>0</wp:posOffset>
                      </wp:positionV>
                      <wp:extent cx="76200" cy="28575"/>
                      <wp:effectExtent l="19050" t="19050" r="19050" b="28575"/>
                      <wp:wrapNone/>
                      <wp:docPr id="923" name="Text Box 2977">
                        <a:extLst xmlns:a="http://schemas.openxmlformats.org/drawingml/2006/main">
                          <a:ext uri="{FF2B5EF4-FFF2-40B4-BE49-F238E27FC236}">
                            <a16:creationId xmlns:a16="http://schemas.microsoft.com/office/drawing/2014/main" id="{00000000-0008-0000-0000-00009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799E7E" id="Text Box 2977" o:spid="_x0000_s1026" type="#_x0000_t202" style="position:absolute;margin-left:0;margin-top:0;width:6pt;height:2.25pt;z-index:25260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05440" behindDoc="0" locked="0" layoutInCell="1" allowOverlap="1" wp14:anchorId="552D5988" wp14:editId="0D65F2D8">
                      <wp:simplePos x="0" y="0"/>
                      <wp:positionH relativeFrom="column">
                        <wp:posOffset>0</wp:posOffset>
                      </wp:positionH>
                      <wp:positionV relativeFrom="paragraph">
                        <wp:posOffset>0</wp:posOffset>
                      </wp:positionV>
                      <wp:extent cx="76200" cy="28575"/>
                      <wp:effectExtent l="19050" t="19050" r="19050" b="28575"/>
                      <wp:wrapNone/>
                      <wp:docPr id="924" name="Text Box 2976">
                        <a:extLst xmlns:a="http://schemas.openxmlformats.org/drawingml/2006/main">
                          <a:ext uri="{FF2B5EF4-FFF2-40B4-BE49-F238E27FC236}">
                            <a16:creationId xmlns:a16="http://schemas.microsoft.com/office/drawing/2014/main" id="{00000000-0008-0000-0000-00009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F47F5D" id="Text Box 2976" o:spid="_x0000_s1026" type="#_x0000_t202" style="position:absolute;margin-left:0;margin-top:0;width:6pt;height:2.25pt;z-index:25260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06464" behindDoc="0" locked="0" layoutInCell="1" allowOverlap="1" wp14:anchorId="47D0A5F9" wp14:editId="23917733">
                      <wp:simplePos x="0" y="0"/>
                      <wp:positionH relativeFrom="column">
                        <wp:posOffset>0</wp:posOffset>
                      </wp:positionH>
                      <wp:positionV relativeFrom="paragraph">
                        <wp:posOffset>0</wp:posOffset>
                      </wp:positionV>
                      <wp:extent cx="76200" cy="28575"/>
                      <wp:effectExtent l="19050" t="19050" r="19050" b="28575"/>
                      <wp:wrapNone/>
                      <wp:docPr id="925" name="Text Box 2975">
                        <a:extLst xmlns:a="http://schemas.openxmlformats.org/drawingml/2006/main">
                          <a:ext uri="{FF2B5EF4-FFF2-40B4-BE49-F238E27FC236}">
                            <a16:creationId xmlns:a16="http://schemas.microsoft.com/office/drawing/2014/main" id="{00000000-0008-0000-0000-00009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D6B3C1" id="Text Box 2975" o:spid="_x0000_s1026" type="#_x0000_t202" style="position:absolute;margin-left:0;margin-top:0;width:6pt;height:2.25pt;z-index:25260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07488" behindDoc="0" locked="0" layoutInCell="1" allowOverlap="1" wp14:anchorId="2A7C2D0E" wp14:editId="72AF81ED">
                      <wp:simplePos x="0" y="0"/>
                      <wp:positionH relativeFrom="column">
                        <wp:posOffset>0</wp:posOffset>
                      </wp:positionH>
                      <wp:positionV relativeFrom="paragraph">
                        <wp:posOffset>0</wp:posOffset>
                      </wp:positionV>
                      <wp:extent cx="76200" cy="28575"/>
                      <wp:effectExtent l="19050" t="19050" r="19050" b="28575"/>
                      <wp:wrapNone/>
                      <wp:docPr id="926" name="Text Box 2974">
                        <a:extLst xmlns:a="http://schemas.openxmlformats.org/drawingml/2006/main">
                          <a:ext uri="{FF2B5EF4-FFF2-40B4-BE49-F238E27FC236}">
                            <a16:creationId xmlns:a16="http://schemas.microsoft.com/office/drawing/2014/main" id="{00000000-0008-0000-0000-00009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0E73D0" id="Text Box 2974" o:spid="_x0000_s1026" type="#_x0000_t202" style="position:absolute;margin-left:0;margin-top:0;width:6pt;height:2.25pt;z-index:25260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16704" behindDoc="0" locked="0" layoutInCell="1" allowOverlap="1" wp14:anchorId="78D945A1" wp14:editId="78D680B6">
                      <wp:simplePos x="0" y="0"/>
                      <wp:positionH relativeFrom="column">
                        <wp:posOffset>0</wp:posOffset>
                      </wp:positionH>
                      <wp:positionV relativeFrom="paragraph">
                        <wp:posOffset>0</wp:posOffset>
                      </wp:positionV>
                      <wp:extent cx="76200" cy="28575"/>
                      <wp:effectExtent l="19050" t="19050" r="19050" b="28575"/>
                      <wp:wrapNone/>
                      <wp:docPr id="935" name="Text Box 2973">
                        <a:extLst xmlns:a="http://schemas.openxmlformats.org/drawingml/2006/main">
                          <a:ext uri="{FF2B5EF4-FFF2-40B4-BE49-F238E27FC236}">
                            <a16:creationId xmlns:a16="http://schemas.microsoft.com/office/drawing/2014/main" id="{00000000-0008-0000-0000-0000A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D485FB" id="Text Box 2973" o:spid="_x0000_s1026" type="#_x0000_t202" style="position:absolute;margin-left:0;margin-top:0;width:6pt;height:2.25pt;z-index:25261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17728" behindDoc="0" locked="0" layoutInCell="1" allowOverlap="1" wp14:anchorId="42511FA2" wp14:editId="73A7F733">
                      <wp:simplePos x="0" y="0"/>
                      <wp:positionH relativeFrom="column">
                        <wp:posOffset>0</wp:posOffset>
                      </wp:positionH>
                      <wp:positionV relativeFrom="paragraph">
                        <wp:posOffset>0</wp:posOffset>
                      </wp:positionV>
                      <wp:extent cx="76200" cy="28575"/>
                      <wp:effectExtent l="19050" t="19050" r="19050" b="28575"/>
                      <wp:wrapNone/>
                      <wp:docPr id="936" name="Text Box 2972">
                        <a:extLst xmlns:a="http://schemas.openxmlformats.org/drawingml/2006/main">
                          <a:ext uri="{FF2B5EF4-FFF2-40B4-BE49-F238E27FC236}">
                            <a16:creationId xmlns:a16="http://schemas.microsoft.com/office/drawing/2014/main" id="{00000000-0008-0000-0000-0000A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B27582" id="Text Box 2972" o:spid="_x0000_s1026" type="#_x0000_t202" style="position:absolute;margin-left:0;margin-top:0;width:6pt;height:2.25pt;z-index:25261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18752" behindDoc="0" locked="0" layoutInCell="1" allowOverlap="1" wp14:anchorId="3D37644A" wp14:editId="45668008">
                      <wp:simplePos x="0" y="0"/>
                      <wp:positionH relativeFrom="column">
                        <wp:posOffset>0</wp:posOffset>
                      </wp:positionH>
                      <wp:positionV relativeFrom="paragraph">
                        <wp:posOffset>0</wp:posOffset>
                      </wp:positionV>
                      <wp:extent cx="76200" cy="28575"/>
                      <wp:effectExtent l="19050" t="19050" r="19050" b="28575"/>
                      <wp:wrapNone/>
                      <wp:docPr id="937" name="Text Box 2971">
                        <a:extLst xmlns:a="http://schemas.openxmlformats.org/drawingml/2006/main">
                          <a:ext uri="{FF2B5EF4-FFF2-40B4-BE49-F238E27FC236}">
                            <a16:creationId xmlns:a16="http://schemas.microsoft.com/office/drawing/2014/main" id="{00000000-0008-0000-0000-0000A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341065" id="Text Box 2971" o:spid="_x0000_s1026" type="#_x0000_t202" style="position:absolute;margin-left:0;margin-top:0;width:6pt;height:2.25pt;z-index:25261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19776" behindDoc="0" locked="0" layoutInCell="1" allowOverlap="1" wp14:anchorId="110F4DF1" wp14:editId="1D8BC414">
                      <wp:simplePos x="0" y="0"/>
                      <wp:positionH relativeFrom="column">
                        <wp:posOffset>0</wp:posOffset>
                      </wp:positionH>
                      <wp:positionV relativeFrom="paragraph">
                        <wp:posOffset>0</wp:posOffset>
                      </wp:positionV>
                      <wp:extent cx="76200" cy="28575"/>
                      <wp:effectExtent l="19050" t="19050" r="19050" b="28575"/>
                      <wp:wrapNone/>
                      <wp:docPr id="938" name="Text Box 2970">
                        <a:extLst xmlns:a="http://schemas.openxmlformats.org/drawingml/2006/main">
                          <a:ext uri="{FF2B5EF4-FFF2-40B4-BE49-F238E27FC236}">
                            <a16:creationId xmlns:a16="http://schemas.microsoft.com/office/drawing/2014/main" id="{00000000-0008-0000-0000-0000A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8ED33A" id="Text Box 2970" o:spid="_x0000_s1026" type="#_x0000_t202" style="position:absolute;margin-left:0;margin-top:0;width:6pt;height:2.25pt;z-index:25261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20800" behindDoc="0" locked="0" layoutInCell="1" allowOverlap="1" wp14:anchorId="132DCEFA" wp14:editId="112CAAC7">
                      <wp:simplePos x="0" y="0"/>
                      <wp:positionH relativeFrom="column">
                        <wp:posOffset>0</wp:posOffset>
                      </wp:positionH>
                      <wp:positionV relativeFrom="paragraph">
                        <wp:posOffset>0</wp:posOffset>
                      </wp:positionV>
                      <wp:extent cx="76200" cy="28575"/>
                      <wp:effectExtent l="19050" t="19050" r="19050" b="28575"/>
                      <wp:wrapNone/>
                      <wp:docPr id="939" name="Text Box 2969">
                        <a:extLst xmlns:a="http://schemas.openxmlformats.org/drawingml/2006/main">
                          <a:ext uri="{FF2B5EF4-FFF2-40B4-BE49-F238E27FC236}">
                            <a16:creationId xmlns:a16="http://schemas.microsoft.com/office/drawing/2014/main" id="{00000000-0008-0000-0000-0000A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681BEF" id="Text Box 2969" o:spid="_x0000_s1026" type="#_x0000_t202" style="position:absolute;margin-left:0;margin-top:0;width:6pt;height:2.25pt;z-index:25262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21824" behindDoc="0" locked="0" layoutInCell="1" allowOverlap="1" wp14:anchorId="5F69F7AD" wp14:editId="57B9A31E">
                      <wp:simplePos x="0" y="0"/>
                      <wp:positionH relativeFrom="column">
                        <wp:posOffset>0</wp:posOffset>
                      </wp:positionH>
                      <wp:positionV relativeFrom="paragraph">
                        <wp:posOffset>0</wp:posOffset>
                      </wp:positionV>
                      <wp:extent cx="76200" cy="28575"/>
                      <wp:effectExtent l="19050" t="19050" r="19050" b="28575"/>
                      <wp:wrapNone/>
                      <wp:docPr id="940" name="Text Box 2968">
                        <a:extLst xmlns:a="http://schemas.openxmlformats.org/drawingml/2006/main">
                          <a:ext uri="{FF2B5EF4-FFF2-40B4-BE49-F238E27FC236}">
                            <a16:creationId xmlns:a16="http://schemas.microsoft.com/office/drawing/2014/main" id="{00000000-0008-0000-0000-0000A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3463F" id="Text Box 2968" o:spid="_x0000_s1026" type="#_x0000_t202" style="position:absolute;margin-left:0;margin-top:0;width:6pt;height:2.25pt;z-index:25262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22848" behindDoc="0" locked="0" layoutInCell="1" allowOverlap="1" wp14:anchorId="7F4FA426" wp14:editId="2133FE3C">
                      <wp:simplePos x="0" y="0"/>
                      <wp:positionH relativeFrom="column">
                        <wp:posOffset>0</wp:posOffset>
                      </wp:positionH>
                      <wp:positionV relativeFrom="paragraph">
                        <wp:posOffset>0</wp:posOffset>
                      </wp:positionV>
                      <wp:extent cx="76200" cy="28575"/>
                      <wp:effectExtent l="19050" t="19050" r="19050" b="28575"/>
                      <wp:wrapNone/>
                      <wp:docPr id="941" name="Text Box 2967">
                        <a:extLst xmlns:a="http://schemas.openxmlformats.org/drawingml/2006/main">
                          <a:ext uri="{FF2B5EF4-FFF2-40B4-BE49-F238E27FC236}">
                            <a16:creationId xmlns:a16="http://schemas.microsoft.com/office/drawing/2014/main" id="{00000000-0008-0000-0000-0000A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F7426F" id="Text Box 2967" o:spid="_x0000_s1026" type="#_x0000_t202" style="position:absolute;margin-left:0;margin-top:0;width:6pt;height:2.25pt;z-index:25262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23872" behindDoc="0" locked="0" layoutInCell="1" allowOverlap="1" wp14:anchorId="2D59531F" wp14:editId="3048BE42">
                      <wp:simplePos x="0" y="0"/>
                      <wp:positionH relativeFrom="column">
                        <wp:posOffset>0</wp:posOffset>
                      </wp:positionH>
                      <wp:positionV relativeFrom="paragraph">
                        <wp:posOffset>0</wp:posOffset>
                      </wp:positionV>
                      <wp:extent cx="76200" cy="28575"/>
                      <wp:effectExtent l="19050" t="19050" r="19050" b="28575"/>
                      <wp:wrapNone/>
                      <wp:docPr id="942" name="Text Box 2966">
                        <a:extLst xmlns:a="http://schemas.openxmlformats.org/drawingml/2006/main">
                          <a:ext uri="{FF2B5EF4-FFF2-40B4-BE49-F238E27FC236}">
                            <a16:creationId xmlns:a16="http://schemas.microsoft.com/office/drawing/2014/main" id="{00000000-0008-0000-0000-0000A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54D76" id="Text Box 2966" o:spid="_x0000_s1026" type="#_x0000_t202" style="position:absolute;margin-left:0;margin-top:0;width:6pt;height:2.25pt;z-index:25262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24896" behindDoc="0" locked="0" layoutInCell="1" allowOverlap="1" wp14:anchorId="56D695EA" wp14:editId="5694A15D">
                      <wp:simplePos x="0" y="0"/>
                      <wp:positionH relativeFrom="column">
                        <wp:posOffset>0</wp:posOffset>
                      </wp:positionH>
                      <wp:positionV relativeFrom="paragraph">
                        <wp:posOffset>0</wp:posOffset>
                      </wp:positionV>
                      <wp:extent cx="76200" cy="28575"/>
                      <wp:effectExtent l="19050" t="19050" r="19050" b="28575"/>
                      <wp:wrapNone/>
                      <wp:docPr id="943" name="Text Box 2965">
                        <a:extLst xmlns:a="http://schemas.openxmlformats.org/drawingml/2006/main">
                          <a:ext uri="{FF2B5EF4-FFF2-40B4-BE49-F238E27FC236}">
                            <a16:creationId xmlns:a16="http://schemas.microsoft.com/office/drawing/2014/main" id="{00000000-0008-0000-0000-0000A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EA064D" id="Text Box 2965" o:spid="_x0000_s1026" type="#_x0000_t202" style="position:absolute;margin-left:0;margin-top:0;width:6pt;height:2.25pt;z-index:25262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25920" behindDoc="0" locked="0" layoutInCell="1" allowOverlap="1" wp14:anchorId="0142210E" wp14:editId="20175ABB">
                      <wp:simplePos x="0" y="0"/>
                      <wp:positionH relativeFrom="column">
                        <wp:posOffset>0</wp:posOffset>
                      </wp:positionH>
                      <wp:positionV relativeFrom="paragraph">
                        <wp:posOffset>0</wp:posOffset>
                      </wp:positionV>
                      <wp:extent cx="76200" cy="28575"/>
                      <wp:effectExtent l="19050" t="19050" r="19050" b="28575"/>
                      <wp:wrapNone/>
                      <wp:docPr id="944" name="Text Box 2964">
                        <a:extLst xmlns:a="http://schemas.openxmlformats.org/drawingml/2006/main">
                          <a:ext uri="{FF2B5EF4-FFF2-40B4-BE49-F238E27FC236}">
                            <a16:creationId xmlns:a16="http://schemas.microsoft.com/office/drawing/2014/main" id="{00000000-0008-0000-0000-0000B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11E5A9" id="Text Box 2964" o:spid="_x0000_s1026" type="#_x0000_t202" style="position:absolute;margin-left:0;margin-top:0;width:6pt;height:2.25pt;z-index:25262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26944" behindDoc="0" locked="0" layoutInCell="1" allowOverlap="1" wp14:anchorId="60FAD0E7" wp14:editId="79B0290F">
                      <wp:simplePos x="0" y="0"/>
                      <wp:positionH relativeFrom="column">
                        <wp:posOffset>0</wp:posOffset>
                      </wp:positionH>
                      <wp:positionV relativeFrom="paragraph">
                        <wp:posOffset>0</wp:posOffset>
                      </wp:positionV>
                      <wp:extent cx="76200" cy="28575"/>
                      <wp:effectExtent l="19050" t="19050" r="19050" b="28575"/>
                      <wp:wrapNone/>
                      <wp:docPr id="945" name="Text Box 2963">
                        <a:extLst xmlns:a="http://schemas.openxmlformats.org/drawingml/2006/main">
                          <a:ext uri="{FF2B5EF4-FFF2-40B4-BE49-F238E27FC236}">
                            <a16:creationId xmlns:a16="http://schemas.microsoft.com/office/drawing/2014/main" id="{00000000-0008-0000-0000-0000B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EEA965" id="Text Box 2963" o:spid="_x0000_s1026" type="#_x0000_t202" style="position:absolute;margin-left:0;margin-top:0;width:6pt;height:2.25pt;z-index:25262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27968" behindDoc="0" locked="0" layoutInCell="1" allowOverlap="1" wp14:anchorId="112D1E51" wp14:editId="3A445527">
                      <wp:simplePos x="0" y="0"/>
                      <wp:positionH relativeFrom="column">
                        <wp:posOffset>0</wp:posOffset>
                      </wp:positionH>
                      <wp:positionV relativeFrom="paragraph">
                        <wp:posOffset>0</wp:posOffset>
                      </wp:positionV>
                      <wp:extent cx="76200" cy="28575"/>
                      <wp:effectExtent l="19050" t="19050" r="19050" b="28575"/>
                      <wp:wrapNone/>
                      <wp:docPr id="946" name="Text Box 2962">
                        <a:extLst xmlns:a="http://schemas.openxmlformats.org/drawingml/2006/main">
                          <a:ext uri="{FF2B5EF4-FFF2-40B4-BE49-F238E27FC236}">
                            <a16:creationId xmlns:a16="http://schemas.microsoft.com/office/drawing/2014/main" id="{00000000-0008-0000-0000-0000B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1F69D2" id="Text Box 2962" o:spid="_x0000_s1026" type="#_x0000_t202" style="position:absolute;margin-left:0;margin-top:0;width:6pt;height:2.25pt;z-index:25262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28992" behindDoc="0" locked="0" layoutInCell="1" allowOverlap="1" wp14:anchorId="0AF0B3B0" wp14:editId="5DD9115F">
                      <wp:simplePos x="0" y="0"/>
                      <wp:positionH relativeFrom="column">
                        <wp:posOffset>0</wp:posOffset>
                      </wp:positionH>
                      <wp:positionV relativeFrom="paragraph">
                        <wp:posOffset>0</wp:posOffset>
                      </wp:positionV>
                      <wp:extent cx="76200" cy="28575"/>
                      <wp:effectExtent l="19050" t="19050" r="19050" b="28575"/>
                      <wp:wrapNone/>
                      <wp:docPr id="947" name="Text Box 2961">
                        <a:extLst xmlns:a="http://schemas.openxmlformats.org/drawingml/2006/main">
                          <a:ext uri="{FF2B5EF4-FFF2-40B4-BE49-F238E27FC236}">
                            <a16:creationId xmlns:a16="http://schemas.microsoft.com/office/drawing/2014/main" id="{00000000-0008-0000-0000-0000B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4A0EB6" id="Text Box 2961" o:spid="_x0000_s1026" type="#_x0000_t202" style="position:absolute;margin-left:0;margin-top:0;width:6pt;height:2.25pt;z-index:25262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32064" behindDoc="0" locked="0" layoutInCell="1" allowOverlap="1" wp14:anchorId="4F2A2B7F" wp14:editId="17675617">
                      <wp:simplePos x="0" y="0"/>
                      <wp:positionH relativeFrom="column">
                        <wp:posOffset>0</wp:posOffset>
                      </wp:positionH>
                      <wp:positionV relativeFrom="paragraph">
                        <wp:posOffset>0</wp:posOffset>
                      </wp:positionV>
                      <wp:extent cx="76200" cy="28575"/>
                      <wp:effectExtent l="19050" t="19050" r="19050" b="28575"/>
                      <wp:wrapNone/>
                      <wp:docPr id="950" name="Text Box 2960">
                        <a:extLst xmlns:a="http://schemas.openxmlformats.org/drawingml/2006/main">
                          <a:ext uri="{FF2B5EF4-FFF2-40B4-BE49-F238E27FC236}">
                            <a16:creationId xmlns:a16="http://schemas.microsoft.com/office/drawing/2014/main" id="{00000000-0008-0000-0000-0000B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734695" id="Text Box 2960" o:spid="_x0000_s1026" type="#_x0000_t202" style="position:absolute;margin-left:0;margin-top:0;width:6pt;height:2.25pt;z-index:25263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33088" behindDoc="0" locked="0" layoutInCell="1" allowOverlap="1" wp14:anchorId="1FD388B2" wp14:editId="0D22AF44">
                      <wp:simplePos x="0" y="0"/>
                      <wp:positionH relativeFrom="column">
                        <wp:posOffset>0</wp:posOffset>
                      </wp:positionH>
                      <wp:positionV relativeFrom="paragraph">
                        <wp:posOffset>0</wp:posOffset>
                      </wp:positionV>
                      <wp:extent cx="76200" cy="28575"/>
                      <wp:effectExtent l="19050" t="19050" r="19050" b="28575"/>
                      <wp:wrapNone/>
                      <wp:docPr id="951" name="Text Box 2959">
                        <a:extLst xmlns:a="http://schemas.openxmlformats.org/drawingml/2006/main">
                          <a:ext uri="{FF2B5EF4-FFF2-40B4-BE49-F238E27FC236}">
                            <a16:creationId xmlns:a16="http://schemas.microsoft.com/office/drawing/2014/main" id="{00000000-0008-0000-0000-0000B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2E000" id="Text Box 2959" o:spid="_x0000_s1026" type="#_x0000_t202" style="position:absolute;margin-left:0;margin-top:0;width:6pt;height:2.25pt;z-index:25263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34112" behindDoc="0" locked="0" layoutInCell="1" allowOverlap="1" wp14:anchorId="112FDB2D" wp14:editId="6264AED9">
                      <wp:simplePos x="0" y="0"/>
                      <wp:positionH relativeFrom="column">
                        <wp:posOffset>0</wp:posOffset>
                      </wp:positionH>
                      <wp:positionV relativeFrom="paragraph">
                        <wp:posOffset>0</wp:posOffset>
                      </wp:positionV>
                      <wp:extent cx="76200" cy="28575"/>
                      <wp:effectExtent l="19050" t="19050" r="19050" b="28575"/>
                      <wp:wrapNone/>
                      <wp:docPr id="952" name="Text Box 2958">
                        <a:extLst xmlns:a="http://schemas.openxmlformats.org/drawingml/2006/main">
                          <a:ext uri="{FF2B5EF4-FFF2-40B4-BE49-F238E27FC236}">
                            <a16:creationId xmlns:a16="http://schemas.microsoft.com/office/drawing/2014/main" id="{00000000-0008-0000-0000-0000B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473A44" id="Text Box 2958" o:spid="_x0000_s1026" type="#_x0000_t202" style="position:absolute;margin-left:0;margin-top:0;width:6pt;height:2.25pt;z-index:25263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35136" behindDoc="0" locked="0" layoutInCell="1" allowOverlap="1" wp14:anchorId="73F7FDE6" wp14:editId="4019A4FC">
                      <wp:simplePos x="0" y="0"/>
                      <wp:positionH relativeFrom="column">
                        <wp:posOffset>0</wp:posOffset>
                      </wp:positionH>
                      <wp:positionV relativeFrom="paragraph">
                        <wp:posOffset>0</wp:posOffset>
                      </wp:positionV>
                      <wp:extent cx="76200" cy="28575"/>
                      <wp:effectExtent l="19050" t="19050" r="19050" b="28575"/>
                      <wp:wrapNone/>
                      <wp:docPr id="953" name="Text Box 2957">
                        <a:extLst xmlns:a="http://schemas.openxmlformats.org/drawingml/2006/main">
                          <a:ext uri="{FF2B5EF4-FFF2-40B4-BE49-F238E27FC236}">
                            <a16:creationId xmlns:a16="http://schemas.microsoft.com/office/drawing/2014/main" id="{00000000-0008-0000-0000-0000B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76E2D9" id="Text Box 2957" o:spid="_x0000_s1026" type="#_x0000_t202" style="position:absolute;margin-left:0;margin-top:0;width:6pt;height:2.25pt;z-index:25263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36160" behindDoc="0" locked="0" layoutInCell="1" allowOverlap="1" wp14:anchorId="0BD4555F" wp14:editId="17BC6890">
                      <wp:simplePos x="0" y="0"/>
                      <wp:positionH relativeFrom="column">
                        <wp:posOffset>0</wp:posOffset>
                      </wp:positionH>
                      <wp:positionV relativeFrom="paragraph">
                        <wp:posOffset>0</wp:posOffset>
                      </wp:positionV>
                      <wp:extent cx="76200" cy="28575"/>
                      <wp:effectExtent l="19050" t="19050" r="19050" b="28575"/>
                      <wp:wrapNone/>
                      <wp:docPr id="954" name="Text Box 2956">
                        <a:extLst xmlns:a="http://schemas.openxmlformats.org/drawingml/2006/main">
                          <a:ext uri="{FF2B5EF4-FFF2-40B4-BE49-F238E27FC236}">
                            <a16:creationId xmlns:a16="http://schemas.microsoft.com/office/drawing/2014/main" id="{00000000-0008-0000-0000-0000B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1D8CD5" id="Text Box 2956" o:spid="_x0000_s1026" type="#_x0000_t202" style="position:absolute;margin-left:0;margin-top:0;width:6pt;height:2.25pt;z-index:25263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37184" behindDoc="0" locked="0" layoutInCell="1" allowOverlap="1" wp14:anchorId="6BDBD7E1" wp14:editId="3413CB36">
                      <wp:simplePos x="0" y="0"/>
                      <wp:positionH relativeFrom="column">
                        <wp:posOffset>0</wp:posOffset>
                      </wp:positionH>
                      <wp:positionV relativeFrom="paragraph">
                        <wp:posOffset>0</wp:posOffset>
                      </wp:positionV>
                      <wp:extent cx="76200" cy="28575"/>
                      <wp:effectExtent l="19050" t="19050" r="19050" b="28575"/>
                      <wp:wrapNone/>
                      <wp:docPr id="955" name="Text Box 2955">
                        <a:extLst xmlns:a="http://schemas.openxmlformats.org/drawingml/2006/main">
                          <a:ext uri="{FF2B5EF4-FFF2-40B4-BE49-F238E27FC236}">
                            <a16:creationId xmlns:a16="http://schemas.microsoft.com/office/drawing/2014/main" id="{00000000-0008-0000-0000-0000B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620DCC" id="Text Box 2955" o:spid="_x0000_s1026" type="#_x0000_t202" style="position:absolute;margin-left:0;margin-top:0;width:6pt;height:2.25pt;z-index:25263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38208" behindDoc="0" locked="0" layoutInCell="1" allowOverlap="1" wp14:anchorId="6BF5BFAF" wp14:editId="52620B33">
                      <wp:simplePos x="0" y="0"/>
                      <wp:positionH relativeFrom="column">
                        <wp:posOffset>0</wp:posOffset>
                      </wp:positionH>
                      <wp:positionV relativeFrom="paragraph">
                        <wp:posOffset>0</wp:posOffset>
                      </wp:positionV>
                      <wp:extent cx="76200" cy="28575"/>
                      <wp:effectExtent l="19050" t="19050" r="19050" b="28575"/>
                      <wp:wrapNone/>
                      <wp:docPr id="956" name="Text Box 2954">
                        <a:extLst xmlns:a="http://schemas.openxmlformats.org/drawingml/2006/main">
                          <a:ext uri="{FF2B5EF4-FFF2-40B4-BE49-F238E27FC236}">
                            <a16:creationId xmlns:a16="http://schemas.microsoft.com/office/drawing/2014/main" id="{00000000-0008-0000-0000-0000B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F6F84B" id="Text Box 2954" o:spid="_x0000_s1026" type="#_x0000_t202" style="position:absolute;margin-left:0;margin-top:0;width:6pt;height:2.25pt;z-index:25263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39232" behindDoc="0" locked="0" layoutInCell="1" allowOverlap="1" wp14:anchorId="4DC77A9C" wp14:editId="0131492D">
                      <wp:simplePos x="0" y="0"/>
                      <wp:positionH relativeFrom="column">
                        <wp:posOffset>0</wp:posOffset>
                      </wp:positionH>
                      <wp:positionV relativeFrom="paragraph">
                        <wp:posOffset>0</wp:posOffset>
                      </wp:positionV>
                      <wp:extent cx="76200" cy="28575"/>
                      <wp:effectExtent l="19050" t="19050" r="19050" b="28575"/>
                      <wp:wrapNone/>
                      <wp:docPr id="957" name="Text Box 2953">
                        <a:extLst xmlns:a="http://schemas.openxmlformats.org/drawingml/2006/main">
                          <a:ext uri="{FF2B5EF4-FFF2-40B4-BE49-F238E27FC236}">
                            <a16:creationId xmlns:a16="http://schemas.microsoft.com/office/drawing/2014/main" id="{00000000-0008-0000-0000-0000B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D50805" id="Text Box 2953" o:spid="_x0000_s1026" type="#_x0000_t202" style="position:absolute;margin-left:0;margin-top:0;width:6pt;height:2.25pt;z-index:25263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40256" behindDoc="0" locked="0" layoutInCell="1" allowOverlap="1" wp14:anchorId="78B78B02" wp14:editId="4A38AB3D">
                      <wp:simplePos x="0" y="0"/>
                      <wp:positionH relativeFrom="column">
                        <wp:posOffset>0</wp:posOffset>
                      </wp:positionH>
                      <wp:positionV relativeFrom="paragraph">
                        <wp:posOffset>0</wp:posOffset>
                      </wp:positionV>
                      <wp:extent cx="76200" cy="28575"/>
                      <wp:effectExtent l="19050" t="19050" r="19050" b="28575"/>
                      <wp:wrapNone/>
                      <wp:docPr id="958" name="Text Box 2952">
                        <a:extLst xmlns:a="http://schemas.openxmlformats.org/drawingml/2006/main">
                          <a:ext uri="{FF2B5EF4-FFF2-40B4-BE49-F238E27FC236}">
                            <a16:creationId xmlns:a16="http://schemas.microsoft.com/office/drawing/2014/main" id="{00000000-0008-0000-0000-0000B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4ADA04" id="Text Box 2952" o:spid="_x0000_s1026" type="#_x0000_t202" style="position:absolute;margin-left:0;margin-top:0;width:6pt;height:2.25pt;z-index:25264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41280" behindDoc="0" locked="0" layoutInCell="1" allowOverlap="1" wp14:anchorId="345CD1D9" wp14:editId="4FE6105C">
                      <wp:simplePos x="0" y="0"/>
                      <wp:positionH relativeFrom="column">
                        <wp:posOffset>0</wp:posOffset>
                      </wp:positionH>
                      <wp:positionV relativeFrom="paragraph">
                        <wp:posOffset>0</wp:posOffset>
                      </wp:positionV>
                      <wp:extent cx="76200" cy="28575"/>
                      <wp:effectExtent l="19050" t="19050" r="19050" b="28575"/>
                      <wp:wrapNone/>
                      <wp:docPr id="959" name="Text Box 2951">
                        <a:extLst xmlns:a="http://schemas.openxmlformats.org/drawingml/2006/main">
                          <a:ext uri="{FF2B5EF4-FFF2-40B4-BE49-F238E27FC236}">
                            <a16:creationId xmlns:a16="http://schemas.microsoft.com/office/drawing/2014/main" id="{00000000-0008-0000-0000-0000B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C115B7" id="Text Box 2951" o:spid="_x0000_s1026" type="#_x0000_t202" style="position:absolute;margin-left:0;margin-top:0;width:6pt;height:2.25pt;z-index:25264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42304" behindDoc="0" locked="0" layoutInCell="1" allowOverlap="1" wp14:anchorId="67EB5110" wp14:editId="59339AFC">
                      <wp:simplePos x="0" y="0"/>
                      <wp:positionH relativeFrom="column">
                        <wp:posOffset>0</wp:posOffset>
                      </wp:positionH>
                      <wp:positionV relativeFrom="paragraph">
                        <wp:posOffset>0</wp:posOffset>
                      </wp:positionV>
                      <wp:extent cx="76200" cy="28575"/>
                      <wp:effectExtent l="19050" t="19050" r="19050" b="28575"/>
                      <wp:wrapNone/>
                      <wp:docPr id="960" name="Text Box 2950">
                        <a:extLst xmlns:a="http://schemas.openxmlformats.org/drawingml/2006/main">
                          <a:ext uri="{FF2B5EF4-FFF2-40B4-BE49-F238E27FC236}">
                            <a16:creationId xmlns:a16="http://schemas.microsoft.com/office/drawing/2014/main" id="{00000000-0008-0000-0000-0000C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AE0E3E" id="Text Box 2950" o:spid="_x0000_s1026" type="#_x0000_t202" style="position:absolute;margin-left:0;margin-top:0;width:6pt;height:2.25pt;z-index:25264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43328" behindDoc="0" locked="0" layoutInCell="1" allowOverlap="1" wp14:anchorId="4991CDD8" wp14:editId="6744787D">
                      <wp:simplePos x="0" y="0"/>
                      <wp:positionH relativeFrom="column">
                        <wp:posOffset>0</wp:posOffset>
                      </wp:positionH>
                      <wp:positionV relativeFrom="paragraph">
                        <wp:posOffset>0</wp:posOffset>
                      </wp:positionV>
                      <wp:extent cx="76200" cy="28575"/>
                      <wp:effectExtent l="19050" t="19050" r="19050" b="28575"/>
                      <wp:wrapNone/>
                      <wp:docPr id="961" name="Text Box 2949">
                        <a:extLst xmlns:a="http://schemas.openxmlformats.org/drawingml/2006/main">
                          <a:ext uri="{FF2B5EF4-FFF2-40B4-BE49-F238E27FC236}">
                            <a16:creationId xmlns:a16="http://schemas.microsoft.com/office/drawing/2014/main" id="{00000000-0008-0000-0000-0000C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2F1307" id="Text Box 2949" o:spid="_x0000_s1026" type="#_x0000_t202" style="position:absolute;margin-left:0;margin-top:0;width:6pt;height:2.25pt;z-index:25264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44352" behindDoc="0" locked="0" layoutInCell="1" allowOverlap="1" wp14:anchorId="7992BB0C" wp14:editId="08C8930A">
                      <wp:simplePos x="0" y="0"/>
                      <wp:positionH relativeFrom="column">
                        <wp:posOffset>0</wp:posOffset>
                      </wp:positionH>
                      <wp:positionV relativeFrom="paragraph">
                        <wp:posOffset>0</wp:posOffset>
                      </wp:positionV>
                      <wp:extent cx="76200" cy="28575"/>
                      <wp:effectExtent l="19050" t="19050" r="19050" b="28575"/>
                      <wp:wrapNone/>
                      <wp:docPr id="962" name="Text Box 2948">
                        <a:extLst xmlns:a="http://schemas.openxmlformats.org/drawingml/2006/main">
                          <a:ext uri="{FF2B5EF4-FFF2-40B4-BE49-F238E27FC236}">
                            <a16:creationId xmlns:a16="http://schemas.microsoft.com/office/drawing/2014/main" id="{00000000-0008-0000-0000-0000C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883671" id="Text Box 2948" o:spid="_x0000_s1026" type="#_x0000_t202" style="position:absolute;margin-left:0;margin-top:0;width:6pt;height:2.25pt;z-index:25264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45376" behindDoc="0" locked="0" layoutInCell="1" allowOverlap="1" wp14:anchorId="0D1EA490" wp14:editId="5CB65595">
                      <wp:simplePos x="0" y="0"/>
                      <wp:positionH relativeFrom="column">
                        <wp:posOffset>0</wp:posOffset>
                      </wp:positionH>
                      <wp:positionV relativeFrom="paragraph">
                        <wp:posOffset>0</wp:posOffset>
                      </wp:positionV>
                      <wp:extent cx="76200" cy="28575"/>
                      <wp:effectExtent l="19050" t="19050" r="19050" b="28575"/>
                      <wp:wrapNone/>
                      <wp:docPr id="963" name="Text Box 2947">
                        <a:extLst xmlns:a="http://schemas.openxmlformats.org/drawingml/2006/main">
                          <a:ext uri="{FF2B5EF4-FFF2-40B4-BE49-F238E27FC236}">
                            <a16:creationId xmlns:a16="http://schemas.microsoft.com/office/drawing/2014/main" id="{00000000-0008-0000-0000-0000C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9756DA" id="Text Box 2947" o:spid="_x0000_s1026" type="#_x0000_t202" style="position:absolute;margin-left:0;margin-top:0;width:6pt;height:2.25pt;z-index:25264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46400" behindDoc="0" locked="0" layoutInCell="1" allowOverlap="1" wp14:anchorId="6B9BDCAF" wp14:editId="2975ECCD">
                      <wp:simplePos x="0" y="0"/>
                      <wp:positionH relativeFrom="column">
                        <wp:posOffset>0</wp:posOffset>
                      </wp:positionH>
                      <wp:positionV relativeFrom="paragraph">
                        <wp:posOffset>0</wp:posOffset>
                      </wp:positionV>
                      <wp:extent cx="76200" cy="28575"/>
                      <wp:effectExtent l="19050" t="19050" r="19050" b="28575"/>
                      <wp:wrapNone/>
                      <wp:docPr id="964" name="Text Box 2946">
                        <a:extLst xmlns:a="http://schemas.openxmlformats.org/drawingml/2006/main">
                          <a:ext uri="{FF2B5EF4-FFF2-40B4-BE49-F238E27FC236}">
                            <a16:creationId xmlns:a16="http://schemas.microsoft.com/office/drawing/2014/main" id="{00000000-0008-0000-0000-0000C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5D025" id="Text Box 2946" o:spid="_x0000_s1026" type="#_x0000_t202" style="position:absolute;margin-left:0;margin-top:0;width:6pt;height:2.25pt;z-index:25264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47424" behindDoc="0" locked="0" layoutInCell="1" allowOverlap="1" wp14:anchorId="556E2480" wp14:editId="20C1104D">
                      <wp:simplePos x="0" y="0"/>
                      <wp:positionH relativeFrom="column">
                        <wp:posOffset>0</wp:posOffset>
                      </wp:positionH>
                      <wp:positionV relativeFrom="paragraph">
                        <wp:posOffset>0</wp:posOffset>
                      </wp:positionV>
                      <wp:extent cx="76200" cy="28575"/>
                      <wp:effectExtent l="19050" t="19050" r="19050" b="28575"/>
                      <wp:wrapNone/>
                      <wp:docPr id="965" name="Text Box 2945">
                        <a:extLst xmlns:a="http://schemas.openxmlformats.org/drawingml/2006/main">
                          <a:ext uri="{FF2B5EF4-FFF2-40B4-BE49-F238E27FC236}">
                            <a16:creationId xmlns:a16="http://schemas.microsoft.com/office/drawing/2014/main" id="{00000000-0008-0000-0000-0000C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252B4E" id="Text Box 2945" o:spid="_x0000_s1026" type="#_x0000_t202" style="position:absolute;margin-left:0;margin-top:0;width:6pt;height:2.25pt;z-index:25264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48448" behindDoc="0" locked="0" layoutInCell="1" allowOverlap="1" wp14:anchorId="7D7B374F" wp14:editId="77395B5D">
                      <wp:simplePos x="0" y="0"/>
                      <wp:positionH relativeFrom="column">
                        <wp:posOffset>0</wp:posOffset>
                      </wp:positionH>
                      <wp:positionV relativeFrom="paragraph">
                        <wp:posOffset>0</wp:posOffset>
                      </wp:positionV>
                      <wp:extent cx="76200" cy="28575"/>
                      <wp:effectExtent l="19050" t="19050" r="19050" b="28575"/>
                      <wp:wrapNone/>
                      <wp:docPr id="966" name="Text Box 2944">
                        <a:extLst xmlns:a="http://schemas.openxmlformats.org/drawingml/2006/main">
                          <a:ext uri="{FF2B5EF4-FFF2-40B4-BE49-F238E27FC236}">
                            <a16:creationId xmlns:a16="http://schemas.microsoft.com/office/drawing/2014/main" id="{00000000-0008-0000-0000-0000C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8E57C9" id="Text Box 2944" o:spid="_x0000_s1026" type="#_x0000_t202" style="position:absolute;margin-left:0;margin-top:0;width:6pt;height:2.25pt;z-index:25264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49472" behindDoc="0" locked="0" layoutInCell="1" allowOverlap="1" wp14:anchorId="7B05D8B7" wp14:editId="182D57E5">
                      <wp:simplePos x="0" y="0"/>
                      <wp:positionH relativeFrom="column">
                        <wp:posOffset>0</wp:posOffset>
                      </wp:positionH>
                      <wp:positionV relativeFrom="paragraph">
                        <wp:posOffset>0</wp:posOffset>
                      </wp:positionV>
                      <wp:extent cx="76200" cy="28575"/>
                      <wp:effectExtent l="19050" t="19050" r="19050" b="28575"/>
                      <wp:wrapNone/>
                      <wp:docPr id="967" name="Text Box 2943">
                        <a:extLst xmlns:a="http://schemas.openxmlformats.org/drawingml/2006/main">
                          <a:ext uri="{FF2B5EF4-FFF2-40B4-BE49-F238E27FC236}">
                            <a16:creationId xmlns:a16="http://schemas.microsoft.com/office/drawing/2014/main" id="{00000000-0008-0000-0000-0000C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AFC5EC" id="Text Box 2943" o:spid="_x0000_s1026" type="#_x0000_t202" style="position:absolute;margin-left:0;margin-top:0;width:6pt;height:2.25pt;z-index:25264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50496" behindDoc="0" locked="0" layoutInCell="1" allowOverlap="1" wp14:anchorId="2A57F0F9" wp14:editId="7499656F">
                      <wp:simplePos x="0" y="0"/>
                      <wp:positionH relativeFrom="column">
                        <wp:posOffset>0</wp:posOffset>
                      </wp:positionH>
                      <wp:positionV relativeFrom="paragraph">
                        <wp:posOffset>0</wp:posOffset>
                      </wp:positionV>
                      <wp:extent cx="76200" cy="28575"/>
                      <wp:effectExtent l="19050" t="19050" r="19050" b="28575"/>
                      <wp:wrapNone/>
                      <wp:docPr id="968" name="Text Box 2942">
                        <a:extLst xmlns:a="http://schemas.openxmlformats.org/drawingml/2006/main">
                          <a:ext uri="{FF2B5EF4-FFF2-40B4-BE49-F238E27FC236}">
                            <a16:creationId xmlns:a16="http://schemas.microsoft.com/office/drawing/2014/main" id="{00000000-0008-0000-0000-0000C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ECE129" id="Text Box 2942" o:spid="_x0000_s1026" type="#_x0000_t202" style="position:absolute;margin-left:0;margin-top:0;width:6pt;height:2.25pt;z-index:25265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51520" behindDoc="0" locked="0" layoutInCell="1" allowOverlap="1" wp14:anchorId="0AC44A1D" wp14:editId="045D857E">
                      <wp:simplePos x="0" y="0"/>
                      <wp:positionH relativeFrom="column">
                        <wp:posOffset>0</wp:posOffset>
                      </wp:positionH>
                      <wp:positionV relativeFrom="paragraph">
                        <wp:posOffset>0</wp:posOffset>
                      </wp:positionV>
                      <wp:extent cx="76200" cy="28575"/>
                      <wp:effectExtent l="19050" t="19050" r="19050" b="28575"/>
                      <wp:wrapNone/>
                      <wp:docPr id="969" name="Text Box 2941">
                        <a:extLst xmlns:a="http://schemas.openxmlformats.org/drawingml/2006/main">
                          <a:ext uri="{FF2B5EF4-FFF2-40B4-BE49-F238E27FC236}">
                            <a16:creationId xmlns:a16="http://schemas.microsoft.com/office/drawing/2014/main" id="{00000000-0008-0000-0000-0000C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93DCDF" id="Text Box 2941" o:spid="_x0000_s1026" type="#_x0000_t202" style="position:absolute;margin-left:0;margin-top:0;width:6pt;height:2.25pt;z-index:25265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52544" behindDoc="0" locked="0" layoutInCell="1" allowOverlap="1" wp14:anchorId="275C0338" wp14:editId="7EA99574">
                      <wp:simplePos x="0" y="0"/>
                      <wp:positionH relativeFrom="column">
                        <wp:posOffset>0</wp:posOffset>
                      </wp:positionH>
                      <wp:positionV relativeFrom="paragraph">
                        <wp:posOffset>0</wp:posOffset>
                      </wp:positionV>
                      <wp:extent cx="76200" cy="28575"/>
                      <wp:effectExtent l="19050" t="19050" r="19050" b="28575"/>
                      <wp:wrapNone/>
                      <wp:docPr id="970" name="Text Box 2940">
                        <a:extLst xmlns:a="http://schemas.openxmlformats.org/drawingml/2006/main">
                          <a:ext uri="{FF2B5EF4-FFF2-40B4-BE49-F238E27FC236}">
                            <a16:creationId xmlns:a16="http://schemas.microsoft.com/office/drawing/2014/main" id="{00000000-0008-0000-0000-0000C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18E650" id="Text Box 2940" o:spid="_x0000_s1026" type="#_x0000_t202" style="position:absolute;margin-left:0;margin-top:0;width:6pt;height:2.25pt;z-index:25265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53568" behindDoc="0" locked="0" layoutInCell="1" allowOverlap="1" wp14:anchorId="0FF4362A" wp14:editId="71510563">
                      <wp:simplePos x="0" y="0"/>
                      <wp:positionH relativeFrom="column">
                        <wp:posOffset>0</wp:posOffset>
                      </wp:positionH>
                      <wp:positionV relativeFrom="paragraph">
                        <wp:posOffset>0</wp:posOffset>
                      </wp:positionV>
                      <wp:extent cx="76200" cy="28575"/>
                      <wp:effectExtent l="19050" t="19050" r="19050" b="28575"/>
                      <wp:wrapNone/>
                      <wp:docPr id="971" name="Text Box 2939">
                        <a:extLst xmlns:a="http://schemas.openxmlformats.org/drawingml/2006/main">
                          <a:ext uri="{FF2B5EF4-FFF2-40B4-BE49-F238E27FC236}">
                            <a16:creationId xmlns:a16="http://schemas.microsoft.com/office/drawing/2014/main" id="{00000000-0008-0000-0000-0000C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21EF8E" id="Text Box 2939" o:spid="_x0000_s1026" type="#_x0000_t202" style="position:absolute;margin-left:0;margin-top:0;width:6pt;height:2.25pt;z-index:25265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60736" behindDoc="0" locked="0" layoutInCell="1" allowOverlap="1" wp14:anchorId="26CEB34A" wp14:editId="722256D7">
                      <wp:simplePos x="0" y="0"/>
                      <wp:positionH relativeFrom="column">
                        <wp:posOffset>0</wp:posOffset>
                      </wp:positionH>
                      <wp:positionV relativeFrom="paragraph">
                        <wp:posOffset>0</wp:posOffset>
                      </wp:positionV>
                      <wp:extent cx="76200" cy="28575"/>
                      <wp:effectExtent l="19050" t="19050" r="19050" b="28575"/>
                      <wp:wrapNone/>
                      <wp:docPr id="978" name="Text Box 2938">
                        <a:extLst xmlns:a="http://schemas.openxmlformats.org/drawingml/2006/main">
                          <a:ext uri="{FF2B5EF4-FFF2-40B4-BE49-F238E27FC236}">
                            <a16:creationId xmlns:a16="http://schemas.microsoft.com/office/drawing/2014/main" id="{00000000-0008-0000-0000-0000D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95005E" id="Text Box 2938" o:spid="_x0000_s1026" type="#_x0000_t202" style="position:absolute;margin-left:0;margin-top:0;width:6pt;height:2.25pt;z-index:25266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61760" behindDoc="0" locked="0" layoutInCell="1" allowOverlap="1" wp14:anchorId="62C0E30A" wp14:editId="10AAA3C5">
                      <wp:simplePos x="0" y="0"/>
                      <wp:positionH relativeFrom="column">
                        <wp:posOffset>0</wp:posOffset>
                      </wp:positionH>
                      <wp:positionV relativeFrom="paragraph">
                        <wp:posOffset>0</wp:posOffset>
                      </wp:positionV>
                      <wp:extent cx="76200" cy="28575"/>
                      <wp:effectExtent l="19050" t="19050" r="19050" b="28575"/>
                      <wp:wrapNone/>
                      <wp:docPr id="979" name="Text Box 2937">
                        <a:extLst xmlns:a="http://schemas.openxmlformats.org/drawingml/2006/main">
                          <a:ext uri="{FF2B5EF4-FFF2-40B4-BE49-F238E27FC236}">
                            <a16:creationId xmlns:a16="http://schemas.microsoft.com/office/drawing/2014/main" id="{00000000-0008-0000-0000-0000D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638E9A" id="Text Box 2937" o:spid="_x0000_s1026" type="#_x0000_t202" style="position:absolute;margin-left:0;margin-top:0;width:6pt;height:2.25pt;z-index:25266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62784" behindDoc="0" locked="0" layoutInCell="1" allowOverlap="1" wp14:anchorId="1CD2E993" wp14:editId="697B9711">
                      <wp:simplePos x="0" y="0"/>
                      <wp:positionH relativeFrom="column">
                        <wp:posOffset>0</wp:posOffset>
                      </wp:positionH>
                      <wp:positionV relativeFrom="paragraph">
                        <wp:posOffset>0</wp:posOffset>
                      </wp:positionV>
                      <wp:extent cx="76200" cy="28575"/>
                      <wp:effectExtent l="19050" t="19050" r="19050" b="28575"/>
                      <wp:wrapNone/>
                      <wp:docPr id="980" name="Text Box 2936">
                        <a:extLst xmlns:a="http://schemas.openxmlformats.org/drawingml/2006/main">
                          <a:ext uri="{FF2B5EF4-FFF2-40B4-BE49-F238E27FC236}">
                            <a16:creationId xmlns:a16="http://schemas.microsoft.com/office/drawing/2014/main" id="{00000000-0008-0000-0000-0000D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C4DB66" id="Text Box 2936" o:spid="_x0000_s1026" type="#_x0000_t202" style="position:absolute;margin-left:0;margin-top:0;width:6pt;height:2.25pt;z-index:25266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63808" behindDoc="0" locked="0" layoutInCell="1" allowOverlap="1" wp14:anchorId="6257784E" wp14:editId="4CAA4852">
                      <wp:simplePos x="0" y="0"/>
                      <wp:positionH relativeFrom="column">
                        <wp:posOffset>0</wp:posOffset>
                      </wp:positionH>
                      <wp:positionV relativeFrom="paragraph">
                        <wp:posOffset>0</wp:posOffset>
                      </wp:positionV>
                      <wp:extent cx="76200" cy="28575"/>
                      <wp:effectExtent l="19050" t="19050" r="19050" b="28575"/>
                      <wp:wrapNone/>
                      <wp:docPr id="981" name="Text Box 2935">
                        <a:extLst xmlns:a="http://schemas.openxmlformats.org/drawingml/2006/main">
                          <a:ext uri="{FF2B5EF4-FFF2-40B4-BE49-F238E27FC236}">
                            <a16:creationId xmlns:a16="http://schemas.microsoft.com/office/drawing/2014/main" id="{00000000-0008-0000-0000-0000D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F7CE51" id="Text Box 2935" o:spid="_x0000_s1026" type="#_x0000_t202" style="position:absolute;margin-left:0;margin-top:0;width:6pt;height:2.25pt;z-index:25266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64832" behindDoc="0" locked="0" layoutInCell="1" allowOverlap="1" wp14:anchorId="50AF2240" wp14:editId="302CAF79">
                      <wp:simplePos x="0" y="0"/>
                      <wp:positionH relativeFrom="column">
                        <wp:posOffset>0</wp:posOffset>
                      </wp:positionH>
                      <wp:positionV relativeFrom="paragraph">
                        <wp:posOffset>0</wp:posOffset>
                      </wp:positionV>
                      <wp:extent cx="76200" cy="28575"/>
                      <wp:effectExtent l="19050" t="19050" r="19050" b="28575"/>
                      <wp:wrapNone/>
                      <wp:docPr id="982" name="Text Box 2934">
                        <a:extLst xmlns:a="http://schemas.openxmlformats.org/drawingml/2006/main">
                          <a:ext uri="{FF2B5EF4-FFF2-40B4-BE49-F238E27FC236}">
                            <a16:creationId xmlns:a16="http://schemas.microsoft.com/office/drawing/2014/main" id="{00000000-0008-0000-0000-0000D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61F0B4" id="Text Box 2934" o:spid="_x0000_s1026" type="#_x0000_t202" style="position:absolute;margin-left:0;margin-top:0;width:6pt;height:2.25pt;z-index:25266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65856" behindDoc="0" locked="0" layoutInCell="1" allowOverlap="1" wp14:anchorId="69C1C9E3" wp14:editId="10ACDA42">
                      <wp:simplePos x="0" y="0"/>
                      <wp:positionH relativeFrom="column">
                        <wp:posOffset>0</wp:posOffset>
                      </wp:positionH>
                      <wp:positionV relativeFrom="paragraph">
                        <wp:posOffset>0</wp:posOffset>
                      </wp:positionV>
                      <wp:extent cx="76200" cy="28575"/>
                      <wp:effectExtent l="19050" t="19050" r="19050" b="28575"/>
                      <wp:wrapNone/>
                      <wp:docPr id="983" name="Text Box 2933">
                        <a:extLst xmlns:a="http://schemas.openxmlformats.org/drawingml/2006/main">
                          <a:ext uri="{FF2B5EF4-FFF2-40B4-BE49-F238E27FC236}">
                            <a16:creationId xmlns:a16="http://schemas.microsoft.com/office/drawing/2014/main" id="{00000000-0008-0000-0000-0000D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08AA2F" id="Text Box 2933" o:spid="_x0000_s1026" type="#_x0000_t202" style="position:absolute;margin-left:0;margin-top:0;width:6pt;height:2.25pt;z-index:25266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66880" behindDoc="0" locked="0" layoutInCell="1" allowOverlap="1" wp14:anchorId="4A6B0519" wp14:editId="63127223">
                      <wp:simplePos x="0" y="0"/>
                      <wp:positionH relativeFrom="column">
                        <wp:posOffset>0</wp:posOffset>
                      </wp:positionH>
                      <wp:positionV relativeFrom="paragraph">
                        <wp:posOffset>0</wp:posOffset>
                      </wp:positionV>
                      <wp:extent cx="76200" cy="28575"/>
                      <wp:effectExtent l="19050" t="19050" r="19050" b="28575"/>
                      <wp:wrapNone/>
                      <wp:docPr id="984" name="Text Box 2932">
                        <a:extLst xmlns:a="http://schemas.openxmlformats.org/drawingml/2006/main">
                          <a:ext uri="{FF2B5EF4-FFF2-40B4-BE49-F238E27FC236}">
                            <a16:creationId xmlns:a16="http://schemas.microsoft.com/office/drawing/2014/main" id="{00000000-0008-0000-0000-0000D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8DA525" id="Text Box 2932" o:spid="_x0000_s1026" type="#_x0000_t202" style="position:absolute;margin-left:0;margin-top:0;width:6pt;height:2.25pt;z-index:25266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67904" behindDoc="0" locked="0" layoutInCell="1" allowOverlap="1" wp14:anchorId="06AF5EB0" wp14:editId="42981BE5">
                      <wp:simplePos x="0" y="0"/>
                      <wp:positionH relativeFrom="column">
                        <wp:posOffset>0</wp:posOffset>
                      </wp:positionH>
                      <wp:positionV relativeFrom="paragraph">
                        <wp:posOffset>0</wp:posOffset>
                      </wp:positionV>
                      <wp:extent cx="76200" cy="28575"/>
                      <wp:effectExtent l="19050" t="19050" r="19050" b="28575"/>
                      <wp:wrapNone/>
                      <wp:docPr id="985" name="Text Box 2931">
                        <a:extLst xmlns:a="http://schemas.openxmlformats.org/drawingml/2006/main">
                          <a:ext uri="{FF2B5EF4-FFF2-40B4-BE49-F238E27FC236}">
                            <a16:creationId xmlns:a16="http://schemas.microsoft.com/office/drawing/2014/main" id="{00000000-0008-0000-0000-0000D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0A6489" id="Text Box 2931" o:spid="_x0000_s1026" type="#_x0000_t202" style="position:absolute;margin-left:0;margin-top:0;width:6pt;height:2.25pt;z-index:25266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68928" behindDoc="0" locked="0" layoutInCell="1" allowOverlap="1" wp14:anchorId="10D027CF" wp14:editId="4325C3C9">
                      <wp:simplePos x="0" y="0"/>
                      <wp:positionH relativeFrom="column">
                        <wp:posOffset>0</wp:posOffset>
                      </wp:positionH>
                      <wp:positionV relativeFrom="paragraph">
                        <wp:posOffset>0</wp:posOffset>
                      </wp:positionV>
                      <wp:extent cx="76200" cy="28575"/>
                      <wp:effectExtent l="19050" t="19050" r="19050" b="28575"/>
                      <wp:wrapNone/>
                      <wp:docPr id="986" name="Text Box 2930">
                        <a:extLst xmlns:a="http://schemas.openxmlformats.org/drawingml/2006/main">
                          <a:ext uri="{FF2B5EF4-FFF2-40B4-BE49-F238E27FC236}">
                            <a16:creationId xmlns:a16="http://schemas.microsoft.com/office/drawing/2014/main" id="{00000000-0008-0000-0000-0000D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B9C261" id="Text Box 2930" o:spid="_x0000_s1026" type="#_x0000_t202" style="position:absolute;margin-left:0;margin-top:0;width:6pt;height:2.25pt;z-index:2526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69952" behindDoc="0" locked="0" layoutInCell="1" allowOverlap="1" wp14:anchorId="1C93E793" wp14:editId="5FC463AD">
                      <wp:simplePos x="0" y="0"/>
                      <wp:positionH relativeFrom="column">
                        <wp:posOffset>0</wp:posOffset>
                      </wp:positionH>
                      <wp:positionV relativeFrom="paragraph">
                        <wp:posOffset>0</wp:posOffset>
                      </wp:positionV>
                      <wp:extent cx="76200" cy="28575"/>
                      <wp:effectExtent l="19050" t="19050" r="19050" b="28575"/>
                      <wp:wrapNone/>
                      <wp:docPr id="987" name="Text Box 2929">
                        <a:extLst xmlns:a="http://schemas.openxmlformats.org/drawingml/2006/main">
                          <a:ext uri="{FF2B5EF4-FFF2-40B4-BE49-F238E27FC236}">
                            <a16:creationId xmlns:a16="http://schemas.microsoft.com/office/drawing/2014/main" id="{00000000-0008-0000-0000-0000D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B08C05" id="Text Box 2929" o:spid="_x0000_s1026" type="#_x0000_t202" style="position:absolute;margin-left:0;margin-top:0;width:6pt;height:2.25pt;z-index:25266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70976" behindDoc="0" locked="0" layoutInCell="1" allowOverlap="1" wp14:anchorId="7127AECB" wp14:editId="70DB821C">
                      <wp:simplePos x="0" y="0"/>
                      <wp:positionH relativeFrom="column">
                        <wp:posOffset>0</wp:posOffset>
                      </wp:positionH>
                      <wp:positionV relativeFrom="paragraph">
                        <wp:posOffset>0</wp:posOffset>
                      </wp:positionV>
                      <wp:extent cx="76200" cy="28575"/>
                      <wp:effectExtent l="19050" t="19050" r="19050" b="28575"/>
                      <wp:wrapNone/>
                      <wp:docPr id="988" name="Text Box 2928">
                        <a:extLst xmlns:a="http://schemas.openxmlformats.org/drawingml/2006/main">
                          <a:ext uri="{FF2B5EF4-FFF2-40B4-BE49-F238E27FC236}">
                            <a16:creationId xmlns:a16="http://schemas.microsoft.com/office/drawing/2014/main" id="{00000000-0008-0000-0000-0000D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F73EF1" id="Text Box 2928" o:spid="_x0000_s1026" type="#_x0000_t202" style="position:absolute;margin-left:0;margin-top:0;width:6pt;height:2.25pt;z-index:25267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72000" behindDoc="0" locked="0" layoutInCell="1" allowOverlap="1" wp14:anchorId="1A698B06" wp14:editId="24796237">
                      <wp:simplePos x="0" y="0"/>
                      <wp:positionH relativeFrom="column">
                        <wp:posOffset>0</wp:posOffset>
                      </wp:positionH>
                      <wp:positionV relativeFrom="paragraph">
                        <wp:posOffset>0</wp:posOffset>
                      </wp:positionV>
                      <wp:extent cx="76200" cy="28575"/>
                      <wp:effectExtent l="19050" t="19050" r="19050" b="28575"/>
                      <wp:wrapNone/>
                      <wp:docPr id="989" name="Text Box 2927">
                        <a:extLst xmlns:a="http://schemas.openxmlformats.org/drawingml/2006/main">
                          <a:ext uri="{FF2B5EF4-FFF2-40B4-BE49-F238E27FC236}">
                            <a16:creationId xmlns:a16="http://schemas.microsoft.com/office/drawing/2014/main" id="{00000000-0008-0000-0000-0000D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41322B" id="Text Box 2927" o:spid="_x0000_s1026" type="#_x0000_t202" style="position:absolute;margin-left:0;margin-top:0;width:6pt;height:2.25pt;z-index:25267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73024" behindDoc="0" locked="0" layoutInCell="1" allowOverlap="1" wp14:anchorId="5E072099" wp14:editId="54E93A85">
                      <wp:simplePos x="0" y="0"/>
                      <wp:positionH relativeFrom="column">
                        <wp:posOffset>0</wp:posOffset>
                      </wp:positionH>
                      <wp:positionV relativeFrom="paragraph">
                        <wp:posOffset>0</wp:posOffset>
                      </wp:positionV>
                      <wp:extent cx="76200" cy="28575"/>
                      <wp:effectExtent l="19050" t="19050" r="19050" b="28575"/>
                      <wp:wrapNone/>
                      <wp:docPr id="990" name="Text Box 2926">
                        <a:extLst xmlns:a="http://schemas.openxmlformats.org/drawingml/2006/main">
                          <a:ext uri="{FF2B5EF4-FFF2-40B4-BE49-F238E27FC236}">
                            <a16:creationId xmlns:a16="http://schemas.microsoft.com/office/drawing/2014/main" id="{00000000-0008-0000-0000-0000D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CEAD21" id="Text Box 2926" o:spid="_x0000_s1026" type="#_x0000_t202" style="position:absolute;margin-left:0;margin-top:0;width:6pt;height:2.25pt;z-index:25267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74048" behindDoc="0" locked="0" layoutInCell="1" allowOverlap="1" wp14:anchorId="527A68FE" wp14:editId="4A8BB264">
                      <wp:simplePos x="0" y="0"/>
                      <wp:positionH relativeFrom="column">
                        <wp:posOffset>0</wp:posOffset>
                      </wp:positionH>
                      <wp:positionV relativeFrom="paragraph">
                        <wp:posOffset>0</wp:posOffset>
                      </wp:positionV>
                      <wp:extent cx="76200" cy="28575"/>
                      <wp:effectExtent l="19050" t="19050" r="19050" b="28575"/>
                      <wp:wrapNone/>
                      <wp:docPr id="991" name="Text Box 2925">
                        <a:extLst xmlns:a="http://schemas.openxmlformats.org/drawingml/2006/main">
                          <a:ext uri="{FF2B5EF4-FFF2-40B4-BE49-F238E27FC236}">
                            <a16:creationId xmlns:a16="http://schemas.microsoft.com/office/drawing/2014/main" id="{00000000-0008-0000-0000-0000D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5A4D99" id="Text Box 2925" o:spid="_x0000_s1026" type="#_x0000_t202" style="position:absolute;margin-left:0;margin-top:0;width:6pt;height:2.25pt;z-index:2526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75072" behindDoc="0" locked="0" layoutInCell="1" allowOverlap="1" wp14:anchorId="3D1AC931" wp14:editId="0FB261B1">
                      <wp:simplePos x="0" y="0"/>
                      <wp:positionH relativeFrom="column">
                        <wp:posOffset>0</wp:posOffset>
                      </wp:positionH>
                      <wp:positionV relativeFrom="paragraph">
                        <wp:posOffset>0</wp:posOffset>
                      </wp:positionV>
                      <wp:extent cx="76200" cy="28575"/>
                      <wp:effectExtent l="19050" t="19050" r="19050" b="28575"/>
                      <wp:wrapNone/>
                      <wp:docPr id="992" name="Text Box 2924">
                        <a:extLst xmlns:a="http://schemas.openxmlformats.org/drawingml/2006/main">
                          <a:ext uri="{FF2B5EF4-FFF2-40B4-BE49-F238E27FC236}">
                            <a16:creationId xmlns:a16="http://schemas.microsoft.com/office/drawing/2014/main" id="{00000000-0008-0000-0000-0000E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9F34BD" id="Text Box 2924" o:spid="_x0000_s1026" type="#_x0000_t202" style="position:absolute;margin-left:0;margin-top:0;width:6pt;height:2.25pt;z-index:25267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76096" behindDoc="0" locked="0" layoutInCell="1" allowOverlap="1" wp14:anchorId="47A52C60" wp14:editId="1919CFC0">
                      <wp:simplePos x="0" y="0"/>
                      <wp:positionH relativeFrom="column">
                        <wp:posOffset>0</wp:posOffset>
                      </wp:positionH>
                      <wp:positionV relativeFrom="paragraph">
                        <wp:posOffset>0</wp:posOffset>
                      </wp:positionV>
                      <wp:extent cx="76200" cy="28575"/>
                      <wp:effectExtent l="19050" t="19050" r="19050" b="28575"/>
                      <wp:wrapNone/>
                      <wp:docPr id="993" name="Text Box 2923">
                        <a:extLst xmlns:a="http://schemas.openxmlformats.org/drawingml/2006/main">
                          <a:ext uri="{FF2B5EF4-FFF2-40B4-BE49-F238E27FC236}">
                            <a16:creationId xmlns:a16="http://schemas.microsoft.com/office/drawing/2014/main" id="{00000000-0008-0000-0000-0000E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4300ED" id="Text Box 2923" o:spid="_x0000_s1026" type="#_x0000_t202" style="position:absolute;margin-left:0;margin-top:0;width:6pt;height:2.25pt;z-index:25267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77120" behindDoc="0" locked="0" layoutInCell="1" allowOverlap="1" wp14:anchorId="26A434F8" wp14:editId="1C1D6186">
                      <wp:simplePos x="0" y="0"/>
                      <wp:positionH relativeFrom="column">
                        <wp:posOffset>0</wp:posOffset>
                      </wp:positionH>
                      <wp:positionV relativeFrom="paragraph">
                        <wp:posOffset>0</wp:posOffset>
                      </wp:positionV>
                      <wp:extent cx="76200" cy="28575"/>
                      <wp:effectExtent l="19050" t="19050" r="19050" b="28575"/>
                      <wp:wrapNone/>
                      <wp:docPr id="994" name="Text Box 2922">
                        <a:extLst xmlns:a="http://schemas.openxmlformats.org/drawingml/2006/main">
                          <a:ext uri="{FF2B5EF4-FFF2-40B4-BE49-F238E27FC236}">
                            <a16:creationId xmlns:a16="http://schemas.microsoft.com/office/drawing/2014/main" id="{00000000-0008-0000-0000-0000E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D3886F" id="Text Box 2922" o:spid="_x0000_s1026" type="#_x0000_t202" style="position:absolute;margin-left:0;margin-top:0;width:6pt;height:2.25pt;z-index:25267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78144" behindDoc="0" locked="0" layoutInCell="1" allowOverlap="1" wp14:anchorId="0490DC9F" wp14:editId="2F6DEE75">
                      <wp:simplePos x="0" y="0"/>
                      <wp:positionH relativeFrom="column">
                        <wp:posOffset>0</wp:posOffset>
                      </wp:positionH>
                      <wp:positionV relativeFrom="paragraph">
                        <wp:posOffset>0</wp:posOffset>
                      </wp:positionV>
                      <wp:extent cx="76200" cy="28575"/>
                      <wp:effectExtent l="19050" t="19050" r="19050" b="28575"/>
                      <wp:wrapNone/>
                      <wp:docPr id="995" name="Text Box 2921">
                        <a:extLst xmlns:a="http://schemas.openxmlformats.org/drawingml/2006/main">
                          <a:ext uri="{FF2B5EF4-FFF2-40B4-BE49-F238E27FC236}">
                            <a16:creationId xmlns:a16="http://schemas.microsoft.com/office/drawing/2014/main" id="{00000000-0008-0000-0000-0000E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2C6841" id="Text Box 2921" o:spid="_x0000_s1026" type="#_x0000_t202" style="position:absolute;margin-left:0;margin-top:0;width:6pt;height:2.25pt;z-index:25267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79168" behindDoc="0" locked="0" layoutInCell="1" allowOverlap="1" wp14:anchorId="446C8106" wp14:editId="13B3AF1A">
                      <wp:simplePos x="0" y="0"/>
                      <wp:positionH relativeFrom="column">
                        <wp:posOffset>0</wp:posOffset>
                      </wp:positionH>
                      <wp:positionV relativeFrom="paragraph">
                        <wp:posOffset>0</wp:posOffset>
                      </wp:positionV>
                      <wp:extent cx="76200" cy="28575"/>
                      <wp:effectExtent l="19050" t="19050" r="19050" b="28575"/>
                      <wp:wrapNone/>
                      <wp:docPr id="996" name="Text Box 2920">
                        <a:extLst xmlns:a="http://schemas.openxmlformats.org/drawingml/2006/main">
                          <a:ext uri="{FF2B5EF4-FFF2-40B4-BE49-F238E27FC236}">
                            <a16:creationId xmlns:a16="http://schemas.microsoft.com/office/drawing/2014/main" id="{00000000-0008-0000-0000-0000E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F4F938" id="Text Box 2920" o:spid="_x0000_s1026" type="#_x0000_t202" style="position:absolute;margin-left:0;margin-top:0;width:6pt;height:2.25pt;z-index:25267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80192" behindDoc="0" locked="0" layoutInCell="1" allowOverlap="1" wp14:anchorId="119EA50A" wp14:editId="1F5D9814">
                      <wp:simplePos x="0" y="0"/>
                      <wp:positionH relativeFrom="column">
                        <wp:posOffset>0</wp:posOffset>
                      </wp:positionH>
                      <wp:positionV relativeFrom="paragraph">
                        <wp:posOffset>0</wp:posOffset>
                      </wp:positionV>
                      <wp:extent cx="76200" cy="28575"/>
                      <wp:effectExtent l="19050" t="19050" r="19050" b="28575"/>
                      <wp:wrapNone/>
                      <wp:docPr id="997" name="Text Box 2919">
                        <a:extLst xmlns:a="http://schemas.openxmlformats.org/drawingml/2006/main">
                          <a:ext uri="{FF2B5EF4-FFF2-40B4-BE49-F238E27FC236}">
                            <a16:creationId xmlns:a16="http://schemas.microsoft.com/office/drawing/2014/main" id="{00000000-0008-0000-0000-0000E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C6CAD8" id="Text Box 2919" o:spid="_x0000_s1026" type="#_x0000_t202" style="position:absolute;margin-left:0;margin-top:0;width:6pt;height:2.25pt;z-index:25268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81216" behindDoc="0" locked="0" layoutInCell="1" allowOverlap="1" wp14:anchorId="0E2E2CA7" wp14:editId="09233E01">
                      <wp:simplePos x="0" y="0"/>
                      <wp:positionH relativeFrom="column">
                        <wp:posOffset>0</wp:posOffset>
                      </wp:positionH>
                      <wp:positionV relativeFrom="paragraph">
                        <wp:posOffset>0</wp:posOffset>
                      </wp:positionV>
                      <wp:extent cx="76200" cy="28575"/>
                      <wp:effectExtent l="19050" t="19050" r="19050" b="28575"/>
                      <wp:wrapNone/>
                      <wp:docPr id="998" name="Text Box 2918">
                        <a:extLst xmlns:a="http://schemas.openxmlformats.org/drawingml/2006/main">
                          <a:ext uri="{FF2B5EF4-FFF2-40B4-BE49-F238E27FC236}">
                            <a16:creationId xmlns:a16="http://schemas.microsoft.com/office/drawing/2014/main" id="{00000000-0008-0000-0000-0000E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9F72EF" id="Text Box 2918" o:spid="_x0000_s1026" type="#_x0000_t202" style="position:absolute;margin-left:0;margin-top:0;width:6pt;height:2.25pt;z-index:25268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82240" behindDoc="0" locked="0" layoutInCell="1" allowOverlap="1" wp14:anchorId="1C73C91A" wp14:editId="242D05D8">
                      <wp:simplePos x="0" y="0"/>
                      <wp:positionH relativeFrom="column">
                        <wp:posOffset>0</wp:posOffset>
                      </wp:positionH>
                      <wp:positionV relativeFrom="paragraph">
                        <wp:posOffset>0</wp:posOffset>
                      </wp:positionV>
                      <wp:extent cx="76200" cy="28575"/>
                      <wp:effectExtent l="19050" t="19050" r="19050" b="28575"/>
                      <wp:wrapNone/>
                      <wp:docPr id="999" name="Text Box 2917">
                        <a:extLst xmlns:a="http://schemas.openxmlformats.org/drawingml/2006/main">
                          <a:ext uri="{FF2B5EF4-FFF2-40B4-BE49-F238E27FC236}">
                            <a16:creationId xmlns:a16="http://schemas.microsoft.com/office/drawing/2014/main" id="{00000000-0008-0000-0000-0000E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0DC804" id="Text Box 2917" o:spid="_x0000_s1026" type="#_x0000_t202" style="position:absolute;margin-left:0;margin-top:0;width:6pt;height:2.25pt;z-index:25268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83264" behindDoc="0" locked="0" layoutInCell="1" allowOverlap="1" wp14:anchorId="20F6BA65" wp14:editId="2D5F3AEC">
                      <wp:simplePos x="0" y="0"/>
                      <wp:positionH relativeFrom="column">
                        <wp:posOffset>0</wp:posOffset>
                      </wp:positionH>
                      <wp:positionV relativeFrom="paragraph">
                        <wp:posOffset>0</wp:posOffset>
                      </wp:positionV>
                      <wp:extent cx="76200" cy="28575"/>
                      <wp:effectExtent l="19050" t="19050" r="19050" b="28575"/>
                      <wp:wrapNone/>
                      <wp:docPr id="1000" name="Text Box 2916">
                        <a:extLst xmlns:a="http://schemas.openxmlformats.org/drawingml/2006/main">
                          <a:ext uri="{FF2B5EF4-FFF2-40B4-BE49-F238E27FC236}">
                            <a16:creationId xmlns:a16="http://schemas.microsoft.com/office/drawing/2014/main" id="{00000000-0008-0000-0000-0000E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658C27" id="Text Box 2916" o:spid="_x0000_s1026" type="#_x0000_t202" style="position:absolute;margin-left:0;margin-top:0;width:6pt;height:2.25pt;z-index:25268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84288" behindDoc="0" locked="0" layoutInCell="1" allowOverlap="1" wp14:anchorId="34598743" wp14:editId="73ECCFB6">
                      <wp:simplePos x="0" y="0"/>
                      <wp:positionH relativeFrom="column">
                        <wp:posOffset>0</wp:posOffset>
                      </wp:positionH>
                      <wp:positionV relativeFrom="paragraph">
                        <wp:posOffset>0</wp:posOffset>
                      </wp:positionV>
                      <wp:extent cx="76200" cy="28575"/>
                      <wp:effectExtent l="19050" t="19050" r="19050" b="28575"/>
                      <wp:wrapNone/>
                      <wp:docPr id="1001" name="Text Box 2915">
                        <a:extLst xmlns:a="http://schemas.openxmlformats.org/drawingml/2006/main">
                          <a:ext uri="{FF2B5EF4-FFF2-40B4-BE49-F238E27FC236}">
                            <a16:creationId xmlns:a16="http://schemas.microsoft.com/office/drawing/2014/main" id="{00000000-0008-0000-0000-0000E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1EA4DA" id="Text Box 2915" o:spid="_x0000_s1026" type="#_x0000_t202" style="position:absolute;margin-left:0;margin-top:0;width:6pt;height:2.25pt;z-index:25268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85312" behindDoc="0" locked="0" layoutInCell="1" allowOverlap="1" wp14:anchorId="69A6F59F" wp14:editId="5621128B">
                      <wp:simplePos x="0" y="0"/>
                      <wp:positionH relativeFrom="column">
                        <wp:posOffset>0</wp:posOffset>
                      </wp:positionH>
                      <wp:positionV relativeFrom="paragraph">
                        <wp:posOffset>0</wp:posOffset>
                      </wp:positionV>
                      <wp:extent cx="76200" cy="28575"/>
                      <wp:effectExtent l="19050" t="19050" r="19050" b="28575"/>
                      <wp:wrapNone/>
                      <wp:docPr id="1002" name="Text Box 2914">
                        <a:extLst xmlns:a="http://schemas.openxmlformats.org/drawingml/2006/main">
                          <a:ext uri="{FF2B5EF4-FFF2-40B4-BE49-F238E27FC236}">
                            <a16:creationId xmlns:a16="http://schemas.microsoft.com/office/drawing/2014/main" id="{00000000-0008-0000-0000-0000E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2C461D" id="Text Box 2914" o:spid="_x0000_s1026" type="#_x0000_t202" style="position:absolute;margin-left:0;margin-top:0;width:6pt;height:2.25pt;z-index:25268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86336" behindDoc="0" locked="0" layoutInCell="1" allowOverlap="1" wp14:anchorId="4529BE43" wp14:editId="6C64A0E9">
                      <wp:simplePos x="0" y="0"/>
                      <wp:positionH relativeFrom="column">
                        <wp:posOffset>0</wp:posOffset>
                      </wp:positionH>
                      <wp:positionV relativeFrom="paragraph">
                        <wp:posOffset>0</wp:posOffset>
                      </wp:positionV>
                      <wp:extent cx="76200" cy="28575"/>
                      <wp:effectExtent l="19050" t="19050" r="19050" b="28575"/>
                      <wp:wrapNone/>
                      <wp:docPr id="1003" name="Text Box 2913">
                        <a:extLst xmlns:a="http://schemas.openxmlformats.org/drawingml/2006/main">
                          <a:ext uri="{FF2B5EF4-FFF2-40B4-BE49-F238E27FC236}">
                            <a16:creationId xmlns:a16="http://schemas.microsoft.com/office/drawing/2014/main" id="{00000000-0008-0000-0000-0000E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B1A438" id="Text Box 2913" o:spid="_x0000_s1026" type="#_x0000_t202" style="position:absolute;margin-left:0;margin-top:0;width:6pt;height:2.25pt;z-index:25268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87360" behindDoc="0" locked="0" layoutInCell="1" allowOverlap="1" wp14:anchorId="6D74E096" wp14:editId="366B7D4F">
                      <wp:simplePos x="0" y="0"/>
                      <wp:positionH relativeFrom="column">
                        <wp:posOffset>0</wp:posOffset>
                      </wp:positionH>
                      <wp:positionV relativeFrom="paragraph">
                        <wp:posOffset>0</wp:posOffset>
                      </wp:positionV>
                      <wp:extent cx="76200" cy="28575"/>
                      <wp:effectExtent l="19050" t="19050" r="19050" b="28575"/>
                      <wp:wrapNone/>
                      <wp:docPr id="1004" name="Text Box 2912">
                        <a:extLst xmlns:a="http://schemas.openxmlformats.org/drawingml/2006/main">
                          <a:ext uri="{FF2B5EF4-FFF2-40B4-BE49-F238E27FC236}">
                            <a16:creationId xmlns:a16="http://schemas.microsoft.com/office/drawing/2014/main" id="{00000000-0008-0000-0000-0000E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25E29E" id="Text Box 2912" o:spid="_x0000_s1026" type="#_x0000_t202" style="position:absolute;margin-left:0;margin-top:0;width:6pt;height:2.25pt;z-index:25268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88384" behindDoc="0" locked="0" layoutInCell="1" allowOverlap="1" wp14:anchorId="37D8C8F0" wp14:editId="246C7A16">
                      <wp:simplePos x="0" y="0"/>
                      <wp:positionH relativeFrom="column">
                        <wp:posOffset>0</wp:posOffset>
                      </wp:positionH>
                      <wp:positionV relativeFrom="paragraph">
                        <wp:posOffset>0</wp:posOffset>
                      </wp:positionV>
                      <wp:extent cx="76200" cy="28575"/>
                      <wp:effectExtent l="19050" t="19050" r="19050" b="28575"/>
                      <wp:wrapNone/>
                      <wp:docPr id="1005" name="Text Box 2911">
                        <a:extLst xmlns:a="http://schemas.openxmlformats.org/drawingml/2006/main">
                          <a:ext uri="{FF2B5EF4-FFF2-40B4-BE49-F238E27FC236}">
                            <a16:creationId xmlns:a16="http://schemas.microsoft.com/office/drawing/2014/main" id="{00000000-0008-0000-0000-0000E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85D399" id="Text Box 2911" o:spid="_x0000_s1026" type="#_x0000_t202" style="position:absolute;margin-left:0;margin-top:0;width:6pt;height:2.25pt;z-index:25268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89408" behindDoc="0" locked="0" layoutInCell="1" allowOverlap="1" wp14:anchorId="12A16F24" wp14:editId="1B1978E2">
                      <wp:simplePos x="0" y="0"/>
                      <wp:positionH relativeFrom="column">
                        <wp:posOffset>0</wp:posOffset>
                      </wp:positionH>
                      <wp:positionV relativeFrom="paragraph">
                        <wp:posOffset>0</wp:posOffset>
                      </wp:positionV>
                      <wp:extent cx="76200" cy="28575"/>
                      <wp:effectExtent l="19050" t="19050" r="19050" b="28575"/>
                      <wp:wrapNone/>
                      <wp:docPr id="1006" name="Text Box 2910">
                        <a:extLst xmlns:a="http://schemas.openxmlformats.org/drawingml/2006/main">
                          <a:ext uri="{FF2B5EF4-FFF2-40B4-BE49-F238E27FC236}">
                            <a16:creationId xmlns:a16="http://schemas.microsoft.com/office/drawing/2014/main" id="{00000000-0008-0000-0000-0000E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146A0D" id="Text Box 2910" o:spid="_x0000_s1026" type="#_x0000_t202" style="position:absolute;margin-left:0;margin-top:0;width:6pt;height:2.25pt;z-index:2526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90432" behindDoc="0" locked="0" layoutInCell="1" allowOverlap="1" wp14:anchorId="56316449" wp14:editId="15C628CE">
                      <wp:simplePos x="0" y="0"/>
                      <wp:positionH relativeFrom="column">
                        <wp:posOffset>0</wp:posOffset>
                      </wp:positionH>
                      <wp:positionV relativeFrom="paragraph">
                        <wp:posOffset>0</wp:posOffset>
                      </wp:positionV>
                      <wp:extent cx="76200" cy="28575"/>
                      <wp:effectExtent l="19050" t="19050" r="19050" b="28575"/>
                      <wp:wrapNone/>
                      <wp:docPr id="1007" name="Text Box 2909">
                        <a:extLst xmlns:a="http://schemas.openxmlformats.org/drawingml/2006/main">
                          <a:ext uri="{FF2B5EF4-FFF2-40B4-BE49-F238E27FC236}">
                            <a16:creationId xmlns:a16="http://schemas.microsoft.com/office/drawing/2014/main" id="{00000000-0008-0000-0000-0000E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C822F2" id="Text Box 2909" o:spid="_x0000_s1026" type="#_x0000_t202" style="position:absolute;margin-left:0;margin-top:0;width:6pt;height:2.25pt;z-index:25269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91456" behindDoc="0" locked="0" layoutInCell="1" allowOverlap="1" wp14:anchorId="3FE124CD" wp14:editId="7FF8F8C9">
                      <wp:simplePos x="0" y="0"/>
                      <wp:positionH relativeFrom="column">
                        <wp:posOffset>0</wp:posOffset>
                      </wp:positionH>
                      <wp:positionV relativeFrom="paragraph">
                        <wp:posOffset>0</wp:posOffset>
                      </wp:positionV>
                      <wp:extent cx="76200" cy="28575"/>
                      <wp:effectExtent l="19050" t="19050" r="19050" b="28575"/>
                      <wp:wrapNone/>
                      <wp:docPr id="1008" name="Text Box 2908">
                        <a:extLst xmlns:a="http://schemas.openxmlformats.org/drawingml/2006/main">
                          <a:ext uri="{FF2B5EF4-FFF2-40B4-BE49-F238E27FC236}">
                            <a16:creationId xmlns:a16="http://schemas.microsoft.com/office/drawing/2014/main" id="{00000000-0008-0000-0000-0000F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D698CC" id="Text Box 2908" o:spid="_x0000_s1026" type="#_x0000_t202" style="position:absolute;margin-left:0;margin-top:0;width:6pt;height:2.25pt;z-index:25269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92480" behindDoc="0" locked="0" layoutInCell="1" allowOverlap="1" wp14:anchorId="3B4DB5F9" wp14:editId="760CB39B">
                      <wp:simplePos x="0" y="0"/>
                      <wp:positionH relativeFrom="column">
                        <wp:posOffset>0</wp:posOffset>
                      </wp:positionH>
                      <wp:positionV relativeFrom="paragraph">
                        <wp:posOffset>0</wp:posOffset>
                      </wp:positionV>
                      <wp:extent cx="76200" cy="28575"/>
                      <wp:effectExtent l="19050" t="19050" r="19050" b="28575"/>
                      <wp:wrapNone/>
                      <wp:docPr id="1009" name="Text Box 2907">
                        <a:extLst xmlns:a="http://schemas.openxmlformats.org/drawingml/2006/main">
                          <a:ext uri="{FF2B5EF4-FFF2-40B4-BE49-F238E27FC236}">
                            <a16:creationId xmlns:a16="http://schemas.microsoft.com/office/drawing/2014/main" id="{00000000-0008-0000-0000-0000F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5A7A54" id="Text Box 2907" o:spid="_x0000_s1026" type="#_x0000_t202" style="position:absolute;margin-left:0;margin-top:0;width:6pt;height:2.25pt;z-index:25269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93504" behindDoc="0" locked="0" layoutInCell="1" allowOverlap="1" wp14:anchorId="2F4AE1B5" wp14:editId="29264E48">
                      <wp:simplePos x="0" y="0"/>
                      <wp:positionH relativeFrom="column">
                        <wp:posOffset>0</wp:posOffset>
                      </wp:positionH>
                      <wp:positionV relativeFrom="paragraph">
                        <wp:posOffset>0</wp:posOffset>
                      </wp:positionV>
                      <wp:extent cx="76200" cy="28575"/>
                      <wp:effectExtent l="19050" t="19050" r="19050" b="28575"/>
                      <wp:wrapNone/>
                      <wp:docPr id="1010" name="Text Box 2906">
                        <a:extLst xmlns:a="http://schemas.openxmlformats.org/drawingml/2006/main">
                          <a:ext uri="{FF2B5EF4-FFF2-40B4-BE49-F238E27FC236}">
                            <a16:creationId xmlns:a16="http://schemas.microsoft.com/office/drawing/2014/main" id="{00000000-0008-0000-0000-0000F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8DD552" id="Text Box 2906" o:spid="_x0000_s1026" type="#_x0000_t202" style="position:absolute;margin-left:0;margin-top:0;width:6pt;height:2.25pt;z-index:25269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94528" behindDoc="0" locked="0" layoutInCell="1" allowOverlap="1" wp14:anchorId="66C1A4D5" wp14:editId="58AC6ED1">
                      <wp:simplePos x="0" y="0"/>
                      <wp:positionH relativeFrom="column">
                        <wp:posOffset>0</wp:posOffset>
                      </wp:positionH>
                      <wp:positionV relativeFrom="paragraph">
                        <wp:posOffset>0</wp:posOffset>
                      </wp:positionV>
                      <wp:extent cx="76200" cy="28575"/>
                      <wp:effectExtent l="19050" t="19050" r="19050" b="28575"/>
                      <wp:wrapNone/>
                      <wp:docPr id="1011" name="Text Box 2905">
                        <a:extLst xmlns:a="http://schemas.openxmlformats.org/drawingml/2006/main">
                          <a:ext uri="{FF2B5EF4-FFF2-40B4-BE49-F238E27FC236}">
                            <a16:creationId xmlns:a16="http://schemas.microsoft.com/office/drawing/2014/main" id="{00000000-0008-0000-0000-0000F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810AFE" id="Text Box 2905" o:spid="_x0000_s1026" type="#_x0000_t202" style="position:absolute;margin-left:0;margin-top:0;width:6pt;height:2.25pt;z-index:25269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95552" behindDoc="0" locked="0" layoutInCell="1" allowOverlap="1" wp14:anchorId="2DDD758B" wp14:editId="652D5005">
                      <wp:simplePos x="0" y="0"/>
                      <wp:positionH relativeFrom="column">
                        <wp:posOffset>0</wp:posOffset>
                      </wp:positionH>
                      <wp:positionV relativeFrom="paragraph">
                        <wp:posOffset>0</wp:posOffset>
                      </wp:positionV>
                      <wp:extent cx="76200" cy="28575"/>
                      <wp:effectExtent l="19050" t="19050" r="19050" b="28575"/>
                      <wp:wrapNone/>
                      <wp:docPr id="1012" name="Text Box 2904">
                        <a:extLst xmlns:a="http://schemas.openxmlformats.org/drawingml/2006/main">
                          <a:ext uri="{FF2B5EF4-FFF2-40B4-BE49-F238E27FC236}">
                            <a16:creationId xmlns:a16="http://schemas.microsoft.com/office/drawing/2014/main" id="{00000000-0008-0000-0000-0000F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560F63" id="Text Box 2904" o:spid="_x0000_s1026" type="#_x0000_t202" style="position:absolute;margin-left:0;margin-top:0;width:6pt;height:2.25pt;z-index:25269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96576" behindDoc="0" locked="0" layoutInCell="1" allowOverlap="1" wp14:anchorId="23F31A22" wp14:editId="71F6E22A">
                      <wp:simplePos x="0" y="0"/>
                      <wp:positionH relativeFrom="column">
                        <wp:posOffset>0</wp:posOffset>
                      </wp:positionH>
                      <wp:positionV relativeFrom="paragraph">
                        <wp:posOffset>0</wp:posOffset>
                      </wp:positionV>
                      <wp:extent cx="76200" cy="28575"/>
                      <wp:effectExtent l="19050" t="19050" r="19050" b="28575"/>
                      <wp:wrapNone/>
                      <wp:docPr id="1013" name="Text Box 2903">
                        <a:extLst xmlns:a="http://schemas.openxmlformats.org/drawingml/2006/main">
                          <a:ext uri="{FF2B5EF4-FFF2-40B4-BE49-F238E27FC236}">
                            <a16:creationId xmlns:a16="http://schemas.microsoft.com/office/drawing/2014/main" id="{00000000-0008-0000-0000-0000F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D1659" id="Text Box 2903" o:spid="_x0000_s1026" type="#_x0000_t202" style="position:absolute;margin-left:0;margin-top:0;width:6pt;height:2.25pt;z-index:25269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97600" behindDoc="0" locked="0" layoutInCell="1" allowOverlap="1" wp14:anchorId="403E4C83" wp14:editId="0CB4837E">
                      <wp:simplePos x="0" y="0"/>
                      <wp:positionH relativeFrom="column">
                        <wp:posOffset>0</wp:posOffset>
                      </wp:positionH>
                      <wp:positionV relativeFrom="paragraph">
                        <wp:posOffset>0</wp:posOffset>
                      </wp:positionV>
                      <wp:extent cx="76200" cy="28575"/>
                      <wp:effectExtent l="19050" t="19050" r="19050" b="28575"/>
                      <wp:wrapNone/>
                      <wp:docPr id="1014" name="Text Box 2902">
                        <a:extLst xmlns:a="http://schemas.openxmlformats.org/drawingml/2006/main">
                          <a:ext uri="{FF2B5EF4-FFF2-40B4-BE49-F238E27FC236}">
                            <a16:creationId xmlns:a16="http://schemas.microsoft.com/office/drawing/2014/main" id="{00000000-0008-0000-0000-0000F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625DE0" id="Text Box 2902" o:spid="_x0000_s1026" type="#_x0000_t202" style="position:absolute;margin-left:0;margin-top:0;width:6pt;height:2.25pt;z-index:25269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98624" behindDoc="0" locked="0" layoutInCell="1" allowOverlap="1" wp14:anchorId="310A2657" wp14:editId="497BF272">
                      <wp:simplePos x="0" y="0"/>
                      <wp:positionH relativeFrom="column">
                        <wp:posOffset>0</wp:posOffset>
                      </wp:positionH>
                      <wp:positionV relativeFrom="paragraph">
                        <wp:posOffset>0</wp:posOffset>
                      </wp:positionV>
                      <wp:extent cx="76200" cy="28575"/>
                      <wp:effectExtent l="19050" t="19050" r="19050" b="28575"/>
                      <wp:wrapNone/>
                      <wp:docPr id="1015" name="Text Box 2901">
                        <a:extLst xmlns:a="http://schemas.openxmlformats.org/drawingml/2006/main">
                          <a:ext uri="{FF2B5EF4-FFF2-40B4-BE49-F238E27FC236}">
                            <a16:creationId xmlns:a16="http://schemas.microsoft.com/office/drawing/2014/main" id="{00000000-0008-0000-0000-0000F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C20016" id="Text Box 2901" o:spid="_x0000_s1026" type="#_x0000_t202" style="position:absolute;margin-left:0;margin-top:0;width:6pt;height:2.25pt;z-index:25269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699648" behindDoc="0" locked="0" layoutInCell="1" allowOverlap="1" wp14:anchorId="6D6DAEE5" wp14:editId="402C00F0">
                      <wp:simplePos x="0" y="0"/>
                      <wp:positionH relativeFrom="column">
                        <wp:posOffset>0</wp:posOffset>
                      </wp:positionH>
                      <wp:positionV relativeFrom="paragraph">
                        <wp:posOffset>0</wp:posOffset>
                      </wp:positionV>
                      <wp:extent cx="76200" cy="28575"/>
                      <wp:effectExtent l="19050" t="19050" r="19050" b="28575"/>
                      <wp:wrapNone/>
                      <wp:docPr id="1016" name="Text Box 2900">
                        <a:extLst xmlns:a="http://schemas.openxmlformats.org/drawingml/2006/main">
                          <a:ext uri="{FF2B5EF4-FFF2-40B4-BE49-F238E27FC236}">
                            <a16:creationId xmlns:a16="http://schemas.microsoft.com/office/drawing/2014/main" id="{00000000-0008-0000-0000-0000F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FD5242" id="Text Box 2900" o:spid="_x0000_s1026" type="#_x0000_t202" style="position:absolute;margin-left:0;margin-top:0;width:6pt;height:2.25pt;z-index:25269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00672" behindDoc="0" locked="0" layoutInCell="1" allowOverlap="1" wp14:anchorId="23DB787C" wp14:editId="0621971F">
                      <wp:simplePos x="0" y="0"/>
                      <wp:positionH relativeFrom="column">
                        <wp:posOffset>0</wp:posOffset>
                      </wp:positionH>
                      <wp:positionV relativeFrom="paragraph">
                        <wp:posOffset>0</wp:posOffset>
                      </wp:positionV>
                      <wp:extent cx="76200" cy="28575"/>
                      <wp:effectExtent l="19050" t="19050" r="19050" b="28575"/>
                      <wp:wrapNone/>
                      <wp:docPr id="1017" name="Text Box 2899">
                        <a:extLst xmlns:a="http://schemas.openxmlformats.org/drawingml/2006/main">
                          <a:ext uri="{FF2B5EF4-FFF2-40B4-BE49-F238E27FC236}">
                            <a16:creationId xmlns:a16="http://schemas.microsoft.com/office/drawing/2014/main" id="{00000000-0008-0000-0000-0000F9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000204" id="Text Box 2899" o:spid="_x0000_s1026" type="#_x0000_t202" style="position:absolute;margin-left:0;margin-top:0;width:6pt;height:2.25pt;z-index:25270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01696" behindDoc="0" locked="0" layoutInCell="1" allowOverlap="1" wp14:anchorId="35A9F91A" wp14:editId="0D158768">
                      <wp:simplePos x="0" y="0"/>
                      <wp:positionH relativeFrom="column">
                        <wp:posOffset>0</wp:posOffset>
                      </wp:positionH>
                      <wp:positionV relativeFrom="paragraph">
                        <wp:posOffset>0</wp:posOffset>
                      </wp:positionV>
                      <wp:extent cx="76200" cy="28575"/>
                      <wp:effectExtent l="19050" t="19050" r="19050" b="28575"/>
                      <wp:wrapNone/>
                      <wp:docPr id="1018" name="Text Box 2898">
                        <a:extLst xmlns:a="http://schemas.openxmlformats.org/drawingml/2006/main">
                          <a:ext uri="{FF2B5EF4-FFF2-40B4-BE49-F238E27FC236}">
                            <a16:creationId xmlns:a16="http://schemas.microsoft.com/office/drawing/2014/main" id="{00000000-0008-0000-0000-0000F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593A23" id="Text Box 2898" o:spid="_x0000_s1026" type="#_x0000_t202" style="position:absolute;margin-left:0;margin-top:0;width:6pt;height:2.25pt;z-index:25270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02720" behindDoc="0" locked="0" layoutInCell="1" allowOverlap="1" wp14:anchorId="54C61BEF" wp14:editId="1F27E36F">
                      <wp:simplePos x="0" y="0"/>
                      <wp:positionH relativeFrom="column">
                        <wp:posOffset>0</wp:posOffset>
                      </wp:positionH>
                      <wp:positionV relativeFrom="paragraph">
                        <wp:posOffset>0</wp:posOffset>
                      </wp:positionV>
                      <wp:extent cx="76200" cy="28575"/>
                      <wp:effectExtent l="19050" t="19050" r="19050" b="28575"/>
                      <wp:wrapNone/>
                      <wp:docPr id="1019" name="Text Box 2897">
                        <a:extLst xmlns:a="http://schemas.openxmlformats.org/drawingml/2006/main">
                          <a:ext uri="{FF2B5EF4-FFF2-40B4-BE49-F238E27FC236}">
                            <a16:creationId xmlns:a16="http://schemas.microsoft.com/office/drawing/2014/main" id="{00000000-0008-0000-0000-0000FB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10D621" id="Text Box 2897" o:spid="_x0000_s1026" type="#_x0000_t202" style="position:absolute;margin-left:0;margin-top:0;width:6pt;height:2.25pt;z-index:25270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03744" behindDoc="0" locked="0" layoutInCell="1" allowOverlap="1" wp14:anchorId="4F2A7039" wp14:editId="083F79ED">
                      <wp:simplePos x="0" y="0"/>
                      <wp:positionH relativeFrom="column">
                        <wp:posOffset>0</wp:posOffset>
                      </wp:positionH>
                      <wp:positionV relativeFrom="paragraph">
                        <wp:posOffset>0</wp:posOffset>
                      </wp:positionV>
                      <wp:extent cx="76200" cy="28575"/>
                      <wp:effectExtent l="19050" t="19050" r="19050" b="28575"/>
                      <wp:wrapNone/>
                      <wp:docPr id="1020" name="Text Box 2896">
                        <a:extLst xmlns:a="http://schemas.openxmlformats.org/drawingml/2006/main">
                          <a:ext uri="{FF2B5EF4-FFF2-40B4-BE49-F238E27FC236}">
                            <a16:creationId xmlns:a16="http://schemas.microsoft.com/office/drawing/2014/main" id="{00000000-0008-0000-0000-0000F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DB0F60" id="Text Box 2896" o:spid="_x0000_s1026" type="#_x0000_t202" style="position:absolute;margin-left:0;margin-top:0;width:6pt;height:2.25pt;z-index:25270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04768" behindDoc="0" locked="0" layoutInCell="1" allowOverlap="1" wp14:anchorId="2A2010BA" wp14:editId="580D5ED7">
                      <wp:simplePos x="0" y="0"/>
                      <wp:positionH relativeFrom="column">
                        <wp:posOffset>0</wp:posOffset>
                      </wp:positionH>
                      <wp:positionV relativeFrom="paragraph">
                        <wp:posOffset>0</wp:posOffset>
                      </wp:positionV>
                      <wp:extent cx="76200" cy="28575"/>
                      <wp:effectExtent l="19050" t="19050" r="19050" b="28575"/>
                      <wp:wrapNone/>
                      <wp:docPr id="1021" name="Text Box 2895">
                        <a:extLst xmlns:a="http://schemas.openxmlformats.org/drawingml/2006/main">
                          <a:ext uri="{FF2B5EF4-FFF2-40B4-BE49-F238E27FC236}">
                            <a16:creationId xmlns:a16="http://schemas.microsoft.com/office/drawing/2014/main" id="{00000000-0008-0000-0000-0000F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BC505B" id="Text Box 2895" o:spid="_x0000_s1026" type="#_x0000_t202" style="position:absolute;margin-left:0;margin-top:0;width:6pt;height:2.25pt;z-index:25270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05792" behindDoc="0" locked="0" layoutInCell="1" allowOverlap="1" wp14:anchorId="2B2E7721" wp14:editId="25FE35D5">
                      <wp:simplePos x="0" y="0"/>
                      <wp:positionH relativeFrom="column">
                        <wp:posOffset>0</wp:posOffset>
                      </wp:positionH>
                      <wp:positionV relativeFrom="paragraph">
                        <wp:posOffset>0</wp:posOffset>
                      </wp:positionV>
                      <wp:extent cx="76200" cy="28575"/>
                      <wp:effectExtent l="19050" t="19050" r="19050" b="28575"/>
                      <wp:wrapNone/>
                      <wp:docPr id="1022" name="Text Box 2894">
                        <a:extLst xmlns:a="http://schemas.openxmlformats.org/drawingml/2006/main">
                          <a:ext uri="{FF2B5EF4-FFF2-40B4-BE49-F238E27FC236}">
                            <a16:creationId xmlns:a16="http://schemas.microsoft.com/office/drawing/2014/main" id="{00000000-0008-0000-0000-0000F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7F9941" id="Text Box 2894" o:spid="_x0000_s1026" type="#_x0000_t202" style="position:absolute;margin-left:0;margin-top:0;width:6pt;height:2.25pt;z-index:25270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06816" behindDoc="0" locked="0" layoutInCell="1" allowOverlap="1" wp14:anchorId="309CF260" wp14:editId="5B7E27F5">
                      <wp:simplePos x="0" y="0"/>
                      <wp:positionH relativeFrom="column">
                        <wp:posOffset>0</wp:posOffset>
                      </wp:positionH>
                      <wp:positionV relativeFrom="paragraph">
                        <wp:posOffset>0</wp:posOffset>
                      </wp:positionV>
                      <wp:extent cx="76200" cy="28575"/>
                      <wp:effectExtent l="19050" t="19050" r="19050" b="28575"/>
                      <wp:wrapNone/>
                      <wp:docPr id="1023" name="Text Box 2893">
                        <a:extLst xmlns:a="http://schemas.openxmlformats.org/drawingml/2006/main">
                          <a:ext uri="{FF2B5EF4-FFF2-40B4-BE49-F238E27FC236}">
                            <a16:creationId xmlns:a16="http://schemas.microsoft.com/office/drawing/2014/main" id="{00000000-0008-0000-0000-0000F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97D5F5" id="Text Box 2893" o:spid="_x0000_s1026" type="#_x0000_t202" style="position:absolute;margin-left:0;margin-top:0;width:6pt;height:2.25pt;z-index:25270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09888" behindDoc="0" locked="0" layoutInCell="1" allowOverlap="1" wp14:anchorId="100B07FF" wp14:editId="7186E38D">
                      <wp:simplePos x="0" y="0"/>
                      <wp:positionH relativeFrom="column">
                        <wp:posOffset>0</wp:posOffset>
                      </wp:positionH>
                      <wp:positionV relativeFrom="paragraph">
                        <wp:posOffset>0</wp:posOffset>
                      </wp:positionV>
                      <wp:extent cx="76200" cy="28575"/>
                      <wp:effectExtent l="19050" t="19050" r="19050" b="28575"/>
                      <wp:wrapNone/>
                      <wp:docPr id="1026" name="Text Box 2892">
                        <a:extLst xmlns:a="http://schemas.openxmlformats.org/drawingml/2006/main">
                          <a:ext uri="{FF2B5EF4-FFF2-40B4-BE49-F238E27FC236}">
                            <a16:creationId xmlns:a16="http://schemas.microsoft.com/office/drawing/2014/main" id="{00000000-0008-0000-0000-00000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D022A8" id="Text Box 2892" o:spid="_x0000_s1026" type="#_x0000_t202" style="position:absolute;margin-left:0;margin-top:0;width:6pt;height:2.25pt;z-index:25270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10912" behindDoc="0" locked="0" layoutInCell="1" allowOverlap="1" wp14:anchorId="123E812E" wp14:editId="20ADC405">
                      <wp:simplePos x="0" y="0"/>
                      <wp:positionH relativeFrom="column">
                        <wp:posOffset>0</wp:posOffset>
                      </wp:positionH>
                      <wp:positionV relativeFrom="paragraph">
                        <wp:posOffset>0</wp:posOffset>
                      </wp:positionV>
                      <wp:extent cx="76200" cy="28575"/>
                      <wp:effectExtent l="19050" t="19050" r="19050" b="28575"/>
                      <wp:wrapNone/>
                      <wp:docPr id="1027" name="Text Box 2891">
                        <a:extLst xmlns:a="http://schemas.openxmlformats.org/drawingml/2006/main">
                          <a:ext uri="{FF2B5EF4-FFF2-40B4-BE49-F238E27FC236}">
                            <a16:creationId xmlns:a16="http://schemas.microsoft.com/office/drawing/2014/main" id="{00000000-0008-0000-0000-00000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AF17D9" id="Text Box 2891" o:spid="_x0000_s1026" type="#_x0000_t202" style="position:absolute;margin-left:0;margin-top:0;width:6pt;height:2.25pt;z-index:25271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11936" behindDoc="0" locked="0" layoutInCell="1" allowOverlap="1" wp14:anchorId="02EE7664" wp14:editId="223D5A2A">
                      <wp:simplePos x="0" y="0"/>
                      <wp:positionH relativeFrom="column">
                        <wp:posOffset>0</wp:posOffset>
                      </wp:positionH>
                      <wp:positionV relativeFrom="paragraph">
                        <wp:posOffset>0</wp:posOffset>
                      </wp:positionV>
                      <wp:extent cx="76200" cy="28575"/>
                      <wp:effectExtent l="19050" t="19050" r="19050" b="28575"/>
                      <wp:wrapNone/>
                      <wp:docPr id="1028" name="Text Box 2890">
                        <a:extLst xmlns:a="http://schemas.openxmlformats.org/drawingml/2006/main">
                          <a:ext uri="{FF2B5EF4-FFF2-40B4-BE49-F238E27FC236}">
                            <a16:creationId xmlns:a16="http://schemas.microsoft.com/office/drawing/2014/main" id="{00000000-0008-0000-0000-00000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94619C" id="Text Box 2890" o:spid="_x0000_s1026" type="#_x0000_t202" style="position:absolute;margin-left:0;margin-top:0;width:6pt;height:2.25pt;z-index:25271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12960" behindDoc="0" locked="0" layoutInCell="1" allowOverlap="1" wp14:anchorId="1140820B" wp14:editId="48436DE4">
                      <wp:simplePos x="0" y="0"/>
                      <wp:positionH relativeFrom="column">
                        <wp:posOffset>0</wp:posOffset>
                      </wp:positionH>
                      <wp:positionV relativeFrom="paragraph">
                        <wp:posOffset>0</wp:posOffset>
                      </wp:positionV>
                      <wp:extent cx="76200" cy="28575"/>
                      <wp:effectExtent l="19050" t="19050" r="19050" b="28575"/>
                      <wp:wrapNone/>
                      <wp:docPr id="1029" name="Text Box 2889">
                        <a:extLst xmlns:a="http://schemas.openxmlformats.org/drawingml/2006/main">
                          <a:ext uri="{FF2B5EF4-FFF2-40B4-BE49-F238E27FC236}">
                            <a16:creationId xmlns:a16="http://schemas.microsoft.com/office/drawing/2014/main" id="{00000000-0008-0000-0000-00000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15CD00" id="Text Box 2889" o:spid="_x0000_s1026" type="#_x0000_t202" style="position:absolute;margin-left:0;margin-top:0;width:6pt;height:2.25pt;z-index:25271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13984" behindDoc="0" locked="0" layoutInCell="1" allowOverlap="1" wp14:anchorId="72C99DD0" wp14:editId="771AE861">
                      <wp:simplePos x="0" y="0"/>
                      <wp:positionH relativeFrom="column">
                        <wp:posOffset>0</wp:posOffset>
                      </wp:positionH>
                      <wp:positionV relativeFrom="paragraph">
                        <wp:posOffset>0</wp:posOffset>
                      </wp:positionV>
                      <wp:extent cx="76200" cy="28575"/>
                      <wp:effectExtent l="19050" t="19050" r="19050" b="28575"/>
                      <wp:wrapNone/>
                      <wp:docPr id="1030" name="Text Box 2888">
                        <a:extLst xmlns:a="http://schemas.openxmlformats.org/drawingml/2006/main">
                          <a:ext uri="{FF2B5EF4-FFF2-40B4-BE49-F238E27FC236}">
                            <a16:creationId xmlns:a16="http://schemas.microsoft.com/office/drawing/2014/main" id="{00000000-0008-0000-0000-00000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53A56E" id="Text Box 2888" o:spid="_x0000_s1026" type="#_x0000_t202" style="position:absolute;margin-left:0;margin-top:0;width:6pt;height:2.25pt;z-index:25271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15008" behindDoc="0" locked="0" layoutInCell="1" allowOverlap="1" wp14:anchorId="3BB81FC9" wp14:editId="00618D50">
                      <wp:simplePos x="0" y="0"/>
                      <wp:positionH relativeFrom="column">
                        <wp:posOffset>0</wp:posOffset>
                      </wp:positionH>
                      <wp:positionV relativeFrom="paragraph">
                        <wp:posOffset>0</wp:posOffset>
                      </wp:positionV>
                      <wp:extent cx="76200" cy="28575"/>
                      <wp:effectExtent l="19050" t="19050" r="19050" b="28575"/>
                      <wp:wrapNone/>
                      <wp:docPr id="1031" name="Text Box 2887">
                        <a:extLst xmlns:a="http://schemas.openxmlformats.org/drawingml/2006/main">
                          <a:ext uri="{FF2B5EF4-FFF2-40B4-BE49-F238E27FC236}">
                            <a16:creationId xmlns:a16="http://schemas.microsoft.com/office/drawing/2014/main" id="{00000000-0008-0000-0000-00000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98FD28" id="Text Box 2887" o:spid="_x0000_s1026" type="#_x0000_t202" style="position:absolute;margin-left:0;margin-top:0;width:6pt;height:2.25pt;z-index:25271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16032" behindDoc="0" locked="0" layoutInCell="1" allowOverlap="1" wp14:anchorId="21A8392A" wp14:editId="223C1435">
                      <wp:simplePos x="0" y="0"/>
                      <wp:positionH relativeFrom="column">
                        <wp:posOffset>0</wp:posOffset>
                      </wp:positionH>
                      <wp:positionV relativeFrom="paragraph">
                        <wp:posOffset>0</wp:posOffset>
                      </wp:positionV>
                      <wp:extent cx="76200" cy="28575"/>
                      <wp:effectExtent l="19050" t="19050" r="19050" b="28575"/>
                      <wp:wrapNone/>
                      <wp:docPr id="1032" name="Text Box 2886">
                        <a:extLst xmlns:a="http://schemas.openxmlformats.org/drawingml/2006/main">
                          <a:ext uri="{FF2B5EF4-FFF2-40B4-BE49-F238E27FC236}">
                            <a16:creationId xmlns:a16="http://schemas.microsoft.com/office/drawing/2014/main" id="{00000000-0008-0000-0000-00000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C7546E" id="Text Box 2886" o:spid="_x0000_s1026" type="#_x0000_t202" style="position:absolute;margin-left:0;margin-top:0;width:6pt;height:2.25pt;z-index:25271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17056" behindDoc="0" locked="0" layoutInCell="1" allowOverlap="1" wp14:anchorId="4DA5BD40" wp14:editId="1A4B0545">
                      <wp:simplePos x="0" y="0"/>
                      <wp:positionH relativeFrom="column">
                        <wp:posOffset>0</wp:posOffset>
                      </wp:positionH>
                      <wp:positionV relativeFrom="paragraph">
                        <wp:posOffset>0</wp:posOffset>
                      </wp:positionV>
                      <wp:extent cx="76200" cy="28575"/>
                      <wp:effectExtent l="19050" t="19050" r="19050" b="28575"/>
                      <wp:wrapNone/>
                      <wp:docPr id="1033" name="Text Box 2885">
                        <a:extLst xmlns:a="http://schemas.openxmlformats.org/drawingml/2006/main">
                          <a:ext uri="{FF2B5EF4-FFF2-40B4-BE49-F238E27FC236}">
                            <a16:creationId xmlns:a16="http://schemas.microsoft.com/office/drawing/2014/main" id="{00000000-0008-0000-0000-00000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CE7B54" id="Text Box 2885" o:spid="_x0000_s1026" type="#_x0000_t202" style="position:absolute;margin-left:0;margin-top:0;width:6pt;height:2.25pt;z-index:25271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18080" behindDoc="0" locked="0" layoutInCell="1" allowOverlap="1" wp14:anchorId="6A5A148B" wp14:editId="1FB9577E">
                      <wp:simplePos x="0" y="0"/>
                      <wp:positionH relativeFrom="column">
                        <wp:posOffset>0</wp:posOffset>
                      </wp:positionH>
                      <wp:positionV relativeFrom="paragraph">
                        <wp:posOffset>0</wp:posOffset>
                      </wp:positionV>
                      <wp:extent cx="76200" cy="28575"/>
                      <wp:effectExtent l="19050" t="19050" r="19050" b="28575"/>
                      <wp:wrapNone/>
                      <wp:docPr id="1034" name="Text Box 2884">
                        <a:extLst xmlns:a="http://schemas.openxmlformats.org/drawingml/2006/main">
                          <a:ext uri="{FF2B5EF4-FFF2-40B4-BE49-F238E27FC236}">
                            <a16:creationId xmlns:a16="http://schemas.microsoft.com/office/drawing/2014/main" id="{00000000-0008-0000-0000-00000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56F944" id="Text Box 2884" o:spid="_x0000_s1026" type="#_x0000_t202" style="position:absolute;margin-left:0;margin-top:0;width:6pt;height:2.25pt;z-index:25271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19104" behindDoc="0" locked="0" layoutInCell="1" allowOverlap="1" wp14:anchorId="1CD2FF9A" wp14:editId="1AD4FC46">
                      <wp:simplePos x="0" y="0"/>
                      <wp:positionH relativeFrom="column">
                        <wp:posOffset>0</wp:posOffset>
                      </wp:positionH>
                      <wp:positionV relativeFrom="paragraph">
                        <wp:posOffset>0</wp:posOffset>
                      </wp:positionV>
                      <wp:extent cx="76200" cy="28575"/>
                      <wp:effectExtent l="19050" t="19050" r="19050" b="28575"/>
                      <wp:wrapNone/>
                      <wp:docPr id="1035" name="Text Box 2883">
                        <a:extLst xmlns:a="http://schemas.openxmlformats.org/drawingml/2006/main">
                          <a:ext uri="{FF2B5EF4-FFF2-40B4-BE49-F238E27FC236}">
                            <a16:creationId xmlns:a16="http://schemas.microsoft.com/office/drawing/2014/main" id="{00000000-0008-0000-0000-00000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FD9D49" id="Text Box 2883" o:spid="_x0000_s1026" type="#_x0000_t202" style="position:absolute;margin-left:0;margin-top:0;width:6pt;height:2.25pt;z-index:25271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20128" behindDoc="0" locked="0" layoutInCell="1" allowOverlap="1" wp14:anchorId="65A46805" wp14:editId="603723D9">
                      <wp:simplePos x="0" y="0"/>
                      <wp:positionH relativeFrom="column">
                        <wp:posOffset>0</wp:posOffset>
                      </wp:positionH>
                      <wp:positionV relativeFrom="paragraph">
                        <wp:posOffset>0</wp:posOffset>
                      </wp:positionV>
                      <wp:extent cx="76200" cy="28575"/>
                      <wp:effectExtent l="19050" t="19050" r="19050" b="28575"/>
                      <wp:wrapNone/>
                      <wp:docPr id="1036" name="Text Box 2882">
                        <a:extLst xmlns:a="http://schemas.openxmlformats.org/drawingml/2006/main">
                          <a:ext uri="{FF2B5EF4-FFF2-40B4-BE49-F238E27FC236}">
                            <a16:creationId xmlns:a16="http://schemas.microsoft.com/office/drawing/2014/main" id="{00000000-0008-0000-0000-00000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D9FD83" id="Text Box 2882" o:spid="_x0000_s1026" type="#_x0000_t202" style="position:absolute;margin-left:0;margin-top:0;width:6pt;height:2.25pt;z-index:25272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21152" behindDoc="0" locked="0" layoutInCell="1" allowOverlap="1" wp14:anchorId="6F37870B" wp14:editId="49E839B6">
                      <wp:simplePos x="0" y="0"/>
                      <wp:positionH relativeFrom="column">
                        <wp:posOffset>0</wp:posOffset>
                      </wp:positionH>
                      <wp:positionV relativeFrom="paragraph">
                        <wp:posOffset>0</wp:posOffset>
                      </wp:positionV>
                      <wp:extent cx="76200" cy="28575"/>
                      <wp:effectExtent l="19050" t="19050" r="19050" b="28575"/>
                      <wp:wrapNone/>
                      <wp:docPr id="1037" name="Text Box 2881">
                        <a:extLst xmlns:a="http://schemas.openxmlformats.org/drawingml/2006/main">
                          <a:ext uri="{FF2B5EF4-FFF2-40B4-BE49-F238E27FC236}">
                            <a16:creationId xmlns:a16="http://schemas.microsoft.com/office/drawing/2014/main" id="{00000000-0008-0000-0000-00000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840F53" id="Text Box 2881" o:spid="_x0000_s1026" type="#_x0000_t202" style="position:absolute;margin-left:0;margin-top:0;width:6pt;height:2.25pt;z-index:25272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22176" behindDoc="0" locked="0" layoutInCell="1" allowOverlap="1" wp14:anchorId="40449B2B" wp14:editId="345DA405">
                      <wp:simplePos x="0" y="0"/>
                      <wp:positionH relativeFrom="column">
                        <wp:posOffset>0</wp:posOffset>
                      </wp:positionH>
                      <wp:positionV relativeFrom="paragraph">
                        <wp:posOffset>0</wp:posOffset>
                      </wp:positionV>
                      <wp:extent cx="76200" cy="28575"/>
                      <wp:effectExtent l="19050" t="19050" r="19050" b="28575"/>
                      <wp:wrapNone/>
                      <wp:docPr id="1038" name="Text Box 2880">
                        <a:extLst xmlns:a="http://schemas.openxmlformats.org/drawingml/2006/main">
                          <a:ext uri="{FF2B5EF4-FFF2-40B4-BE49-F238E27FC236}">
                            <a16:creationId xmlns:a16="http://schemas.microsoft.com/office/drawing/2014/main" id="{00000000-0008-0000-0000-00000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99FB02" id="Text Box 2880" o:spid="_x0000_s1026" type="#_x0000_t202" style="position:absolute;margin-left:0;margin-top:0;width:6pt;height:2.25pt;z-index:25272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23200" behindDoc="0" locked="0" layoutInCell="1" allowOverlap="1" wp14:anchorId="2301A94C" wp14:editId="18442C41">
                      <wp:simplePos x="0" y="0"/>
                      <wp:positionH relativeFrom="column">
                        <wp:posOffset>0</wp:posOffset>
                      </wp:positionH>
                      <wp:positionV relativeFrom="paragraph">
                        <wp:posOffset>0</wp:posOffset>
                      </wp:positionV>
                      <wp:extent cx="76200" cy="28575"/>
                      <wp:effectExtent l="19050" t="19050" r="19050" b="28575"/>
                      <wp:wrapNone/>
                      <wp:docPr id="1039" name="Text Box 2879">
                        <a:extLst xmlns:a="http://schemas.openxmlformats.org/drawingml/2006/main">
                          <a:ext uri="{FF2B5EF4-FFF2-40B4-BE49-F238E27FC236}">
                            <a16:creationId xmlns:a16="http://schemas.microsoft.com/office/drawing/2014/main" id="{00000000-0008-0000-0000-00000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88A3B5" id="Text Box 2879" o:spid="_x0000_s1026" type="#_x0000_t202" style="position:absolute;margin-left:0;margin-top:0;width:6pt;height:2.25pt;z-index:25272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24224" behindDoc="0" locked="0" layoutInCell="1" allowOverlap="1" wp14:anchorId="11C898F0" wp14:editId="71C2A30A">
                      <wp:simplePos x="0" y="0"/>
                      <wp:positionH relativeFrom="column">
                        <wp:posOffset>0</wp:posOffset>
                      </wp:positionH>
                      <wp:positionV relativeFrom="paragraph">
                        <wp:posOffset>0</wp:posOffset>
                      </wp:positionV>
                      <wp:extent cx="76200" cy="28575"/>
                      <wp:effectExtent l="19050" t="19050" r="19050" b="28575"/>
                      <wp:wrapNone/>
                      <wp:docPr id="1040" name="Text Box 2878">
                        <a:extLst xmlns:a="http://schemas.openxmlformats.org/drawingml/2006/main">
                          <a:ext uri="{FF2B5EF4-FFF2-40B4-BE49-F238E27FC236}">
                            <a16:creationId xmlns:a16="http://schemas.microsoft.com/office/drawing/2014/main" id="{00000000-0008-0000-0000-00001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EE4781" id="Text Box 2878" o:spid="_x0000_s1026" type="#_x0000_t202" style="position:absolute;margin-left:0;margin-top:0;width:6pt;height:2.25pt;z-index:25272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25248" behindDoc="0" locked="0" layoutInCell="1" allowOverlap="1" wp14:anchorId="579FD7DF" wp14:editId="1A7618C7">
                      <wp:simplePos x="0" y="0"/>
                      <wp:positionH relativeFrom="column">
                        <wp:posOffset>0</wp:posOffset>
                      </wp:positionH>
                      <wp:positionV relativeFrom="paragraph">
                        <wp:posOffset>0</wp:posOffset>
                      </wp:positionV>
                      <wp:extent cx="76200" cy="28575"/>
                      <wp:effectExtent l="19050" t="19050" r="19050" b="28575"/>
                      <wp:wrapNone/>
                      <wp:docPr id="1041" name="Text Box 2877">
                        <a:extLst xmlns:a="http://schemas.openxmlformats.org/drawingml/2006/main">
                          <a:ext uri="{FF2B5EF4-FFF2-40B4-BE49-F238E27FC236}">
                            <a16:creationId xmlns:a16="http://schemas.microsoft.com/office/drawing/2014/main" id="{00000000-0008-0000-0000-00001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259A1A" id="Text Box 2877" o:spid="_x0000_s1026" type="#_x0000_t202" style="position:absolute;margin-left:0;margin-top:0;width:6pt;height:2.25pt;z-index:25272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26272" behindDoc="0" locked="0" layoutInCell="1" allowOverlap="1" wp14:anchorId="2A29780E" wp14:editId="02D4F3AB">
                      <wp:simplePos x="0" y="0"/>
                      <wp:positionH relativeFrom="column">
                        <wp:posOffset>0</wp:posOffset>
                      </wp:positionH>
                      <wp:positionV relativeFrom="paragraph">
                        <wp:posOffset>0</wp:posOffset>
                      </wp:positionV>
                      <wp:extent cx="76200" cy="28575"/>
                      <wp:effectExtent l="19050" t="19050" r="19050" b="28575"/>
                      <wp:wrapNone/>
                      <wp:docPr id="1042" name="Text Box 2876">
                        <a:extLst xmlns:a="http://schemas.openxmlformats.org/drawingml/2006/main">
                          <a:ext uri="{FF2B5EF4-FFF2-40B4-BE49-F238E27FC236}">
                            <a16:creationId xmlns:a16="http://schemas.microsoft.com/office/drawing/2014/main" id="{00000000-0008-0000-0000-00001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EAB365" id="Text Box 2876" o:spid="_x0000_s1026" type="#_x0000_t202" style="position:absolute;margin-left:0;margin-top:0;width:6pt;height:2.25pt;z-index:25272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27296" behindDoc="0" locked="0" layoutInCell="1" allowOverlap="1" wp14:anchorId="13EF7619" wp14:editId="24B5DC8F">
                      <wp:simplePos x="0" y="0"/>
                      <wp:positionH relativeFrom="column">
                        <wp:posOffset>0</wp:posOffset>
                      </wp:positionH>
                      <wp:positionV relativeFrom="paragraph">
                        <wp:posOffset>0</wp:posOffset>
                      </wp:positionV>
                      <wp:extent cx="76200" cy="28575"/>
                      <wp:effectExtent l="19050" t="19050" r="19050" b="28575"/>
                      <wp:wrapNone/>
                      <wp:docPr id="1043" name="Text Box 2875">
                        <a:extLst xmlns:a="http://schemas.openxmlformats.org/drawingml/2006/main">
                          <a:ext uri="{FF2B5EF4-FFF2-40B4-BE49-F238E27FC236}">
                            <a16:creationId xmlns:a16="http://schemas.microsoft.com/office/drawing/2014/main" id="{00000000-0008-0000-0000-00001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BCF377" id="Text Box 2875" o:spid="_x0000_s1026" type="#_x0000_t202" style="position:absolute;margin-left:0;margin-top:0;width:6pt;height:2.25pt;z-index:25272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28320" behindDoc="0" locked="0" layoutInCell="1" allowOverlap="1" wp14:anchorId="64925BB8" wp14:editId="496722EF">
                      <wp:simplePos x="0" y="0"/>
                      <wp:positionH relativeFrom="column">
                        <wp:posOffset>0</wp:posOffset>
                      </wp:positionH>
                      <wp:positionV relativeFrom="paragraph">
                        <wp:posOffset>0</wp:posOffset>
                      </wp:positionV>
                      <wp:extent cx="76200" cy="28575"/>
                      <wp:effectExtent l="19050" t="19050" r="19050" b="28575"/>
                      <wp:wrapNone/>
                      <wp:docPr id="1044" name="Text Box 2874">
                        <a:extLst xmlns:a="http://schemas.openxmlformats.org/drawingml/2006/main">
                          <a:ext uri="{FF2B5EF4-FFF2-40B4-BE49-F238E27FC236}">
                            <a16:creationId xmlns:a16="http://schemas.microsoft.com/office/drawing/2014/main" id="{00000000-0008-0000-0000-00001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FEC8F6" id="Text Box 2874" o:spid="_x0000_s1026" type="#_x0000_t202" style="position:absolute;margin-left:0;margin-top:0;width:6pt;height:2.25pt;z-index:25272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29344" behindDoc="0" locked="0" layoutInCell="1" allowOverlap="1" wp14:anchorId="5DD59C5A" wp14:editId="3144BE83">
                      <wp:simplePos x="0" y="0"/>
                      <wp:positionH relativeFrom="column">
                        <wp:posOffset>0</wp:posOffset>
                      </wp:positionH>
                      <wp:positionV relativeFrom="paragraph">
                        <wp:posOffset>0</wp:posOffset>
                      </wp:positionV>
                      <wp:extent cx="76200" cy="28575"/>
                      <wp:effectExtent l="19050" t="19050" r="19050" b="28575"/>
                      <wp:wrapNone/>
                      <wp:docPr id="1045" name="Text Box 2873">
                        <a:extLst xmlns:a="http://schemas.openxmlformats.org/drawingml/2006/main">
                          <a:ext uri="{FF2B5EF4-FFF2-40B4-BE49-F238E27FC236}">
                            <a16:creationId xmlns:a16="http://schemas.microsoft.com/office/drawing/2014/main" id="{00000000-0008-0000-0000-00001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3B2B58" id="Text Box 2873" o:spid="_x0000_s1026" type="#_x0000_t202" style="position:absolute;margin-left:0;margin-top:0;width:6pt;height:2.25pt;z-index:25272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30368" behindDoc="0" locked="0" layoutInCell="1" allowOverlap="1" wp14:anchorId="66DC01DC" wp14:editId="70E2F332">
                      <wp:simplePos x="0" y="0"/>
                      <wp:positionH relativeFrom="column">
                        <wp:posOffset>0</wp:posOffset>
                      </wp:positionH>
                      <wp:positionV relativeFrom="paragraph">
                        <wp:posOffset>0</wp:posOffset>
                      </wp:positionV>
                      <wp:extent cx="76200" cy="28575"/>
                      <wp:effectExtent l="19050" t="19050" r="19050" b="28575"/>
                      <wp:wrapNone/>
                      <wp:docPr id="1046" name="Text Box 2872">
                        <a:extLst xmlns:a="http://schemas.openxmlformats.org/drawingml/2006/main">
                          <a:ext uri="{FF2B5EF4-FFF2-40B4-BE49-F238E27FC236}">
                            <a16:creationId xmlns:a16="http://schemas.microsoft.com/office/drawing/2014/main" id="{00000000-0008-0000-0000-00001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0D1B9A" id="Text Box 2872" o:spid="_x0000_s1026" type="#_x0000_t202" style="position:absolute;margin-left:0;margin-top:0;width:6pt;height:2.25pt;z-index:25273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31392" behindDoc="0" locked="0" layoutInCell="1" allowOverlap="1" wp14:anchorId="2140349C" wp14:editId="03D7B2D5">
                      <wp:simplePos x="0" y="0"/>
                      <wp:positionH relativeFrom="column">
                        <wp:posOffset>0</wp:posOffset>
                      </wp:positionH>
                      <wp:positionV relativeFrom="paragraph">
                        <wp:posOffset>0</wp:posOffset>
                      </wp:positionV>
                      <wp:extent cx="76200" cy="28575"/>
                      <wp:effectExtent l="19050" t="19050" r="19050" b="28575"/>
                      <wp:wrapNone/>
                      <wp:docPr id="1047" name="Text Box 2871">
                        <a:extLst xmlns:a="http://schemas.openxmlformats.org/drawingml/2006/main">
                          <a:ext uri="{FF2B5EF4-FFF2-40B4-BE49-F238E27FC236}">
                            <a16:creationId xmlns:a16="http://schemas.microsoft.com/office/drawing/2014/main" id="{00000000-0008-0000-0000-00001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6567BE" id="Text Box 2871" o:spid="_x0000_s1026" type="#_x0000_t202" style="position:absolute;margin-left:0;margin-top:0;width:6pt;height:2.25pt;z-index:25273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43680" behindDoc="0" locked="0" layoutInCell="1" allowOverlap="1" wp14:anchorId="372EF66D" wp14:editId="1653FBEE">
                      <wp:simplePos x="0" y="0"/>
                      <wp:positionH relativeFrom="column">
                        <wp:posOffset>0</wp:posOffset>
                      </wp:positionH>
                      <wp:positionV relativeFrom="paragraph">
                        <wp:posOffset>0</wp:posOffset>
                      </wp:positionV>
                      <wp:extent cx="76200" cy="28575"/>
                      <wp:effectExtent l="19050" t="19050" r="19050" b="28575"/>
                      <wp:wrapNone/>
                      <wp:docPr id="1059" name="Text Box 2870">
                        <a:extLst xmlns:a="http://schemas.openxmlformats.org/drawingml/2006/main">
                          <a:ext uri="{FF2B5EF4-FFF2-40B4-BE49-F238E27FC236}">
                            <a16:creationId xmlns:a16="http://schemas.microsoft.com/office/drawing/2014/main" id="{00000000-0008-0000-0000-00002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F48F95" id="Text Box 2870" o:spid="_x0000_s1026" type="#_x0000_t202" style="position:absolute;margin-left:0;margin-top:0;width:6pt;height:2.25pt;z-index:25274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44704" behindDoc="0" locked="0" layoutInCell="1" allowOverlap="1" wp14:anchorId="1FB07E74" wp14:editId="79472049">
                      <wp:simplePos x="0" y="0"/>
                      <wp:positionH relativeFrom="column">
                        <wp:posOffset>0</wp:posOffset>
                      </wp:positionH>
                      <wp:positionV relativeFrom="paragraph">
                        <wp:posOffset>0</wp:posOffset>
                      </wp:positionV>
                      <wp:extent cx="76200" cy="28575"/>
                      <wp:effectExtent l="19050" t="19050" r="19050" b="28575"/>
                      <wp:wrapNone/>
                      <wp:docPr id="1060" name="Text Box 2869">
                        <a:extLst xmlns:a="http://schemas.openxmlformats.org/drawingml/2006/main">
                          <a:ext uri="{FF2B5EF4-FFF2-40B4-BE49-F238E27FC236}">
                            <a16:creationId xmlns:a16="http://schemas.microsoft.com/office/drawing/2014/main" id="{00000000-0008-0000-0000-00002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FB899B" id="Text Box 2869" o:spid="_x0000_s1026" type="#_x0000_t202" style="position:absolute;margin-left:0;margin-top:0;width:6pt;height:2.25pt;z-index:25274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45728" behindDoc="0" locked="0" layoutInCell="1" allowOverlap="1" wp14:anchorId="50EFED39" wp14:editId="7D7B5149">
                      <wp:simplePos x="0" y="0"/>
                      <wp:positionH relativeFrom="column">
                        <wp:posOffset>0</wp:posOffset>
                      </wp:positionH>
                      <wp:positionV relativeFrom="paragraph">
                        <wp:posOffset>0</wp:posOffset>
                      </wp:positionV>
                      <wp:extent cx="76200" cy="28575"/>
                      <wp:effectExtent l="19050" t="19050" r="19050" b="28575"/>
                      <wp:wrapNone/>
                      <wp:docPr id="1061" name="Text Box 2868">
                        <a:extLst xmlns:a="http://schemas.openxmlformats.org/drawingml/2006/main">
                          <a:ext uri="{FF2B5EF4-FFF2-40B4-BE49-F238E27FC236}">
                            <a16:creationId xmlns:a16="http://schemas.microsoft.com/office/drawing/2014/main" id="{00000000-0008-0000-0000-00002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A30884" id="Text Box 2868" o:spid="_x0000_s1026" type="#_x0000_t202" style="position:absolute;margin-left:0;margin-top:0;width:6pt;height:2.25pt;z-index:25274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46752" behindDoc="0" locked="0" layoutInCell="1" allowOverlap="1" wp14:anchorId="1F6C8FAE" wp14:editId="4C09DB60">
                      <wp:simplePos x="0" y="0"/>
                      <wp:positionH relativeFrom="column">
                        <wp:posOffset>0</wp:posOffset>
                      </wp:positionH>
                      <wp:positionV relativeFrom="paragraph">
                        <wp:posOffset>0</wp:posOffset>
                      </wp:positionV>
                      <wp:extent cx="76200" cy="28575"/>
                      <wp:effectExtent l="19050" t="19050" r="19050" b="28575"/>
                      <wp:wrapNone/>
                      <wp:docPr id="1062" name="Text Box 2867">
                        <a:extLst xmlns:a="http://schemas.openxmlformats.org/drawingml/2006/main">
                          <a:ext uri="{FF2B5EF4-FFF2-40B4-BE49-F238E27FC236}">
                            <a16:creationId xmlns:a16="http://schemas.microsoft.com/office/drawing/2014/main" id="{00000000-0008-0000-0000-00002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B346B2" id="Text Box 2867" o:spid="_x0000_s1026" type="#_x0000_t202" style="position:absolute;margin-left:0;margin-top:0;width:6pt;height:2.25pt;z-index:25274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47776" behindDoc="0" locked="0" layoutInCell="1" allowOverlap="1" wp14:anchorId="22D0D63D" wp14:editId="4D4B26E8">
                      <wp:simplePos x="0" y="0"/>
                      <wp:positionH relativeFrom="column">
                        <wp:posOffset>0</wp:posOffset>
                      </wp:positionH>
                      <wp:positionV relativeFrom="paragraph">
                        <wp:posOffset>0</wp:posOffset>
                      </wp:positionV>
                      <wp:extent cx="76200" cy="28575"/>
                      <wp:effectExtent l="19050" t="19050" r="19050" b="28575"/>
                      <wp:wrapNone/>
                      <wp:docPr id="1063" name="Text Box 2866">
                        <a:extLst xmlns:a="http://schemas.openxmlformats.org/drawingml/2006/main">
                          <a:ext uri="{FF2B5EF4-FFF2-40B4-BE49-F238E27FC236}">
                            <a16:creationId xmlns:a16="http://schemas.microsoft.com/office/drawing/2014/main" id="{00000000-0008-0000-0000-00002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89E9B4" id="Text Box 2866" o:spid="_x0000_s1026" type="#_x0000_t202" style="position:absolute;margin-left:0;margin-top:0;width:6pt;height:2.25pt;z-index:25274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48800" behindDoc="0" locked="0" layoutInCell="1" allowOverlap="1" wp14:anchorId="40B79556" wp14:editId="2FF6E3E9">
                      <wp:simplePos x="0" y="0"/>
                      <wp:positionH relativeFrom="column">
                        <wp:posOffset>0</wp:posOffset>
                      </wp:positionH>
                      <wp:positionV relativeFrom="paragraph">
                        <wp:posOffset>0</wp:posOffset>
                      </wp:positionV>
                      <wp:extent cx="76200" cy="28575"/>
                      <wp:effectExtent l="19050" t="19050" r="19050" b="28575"/>
                      <wp:wrapNone/>
                      <wp:docPr id="1064" name="Text Box 2865">
                        <a:extLst xmlns:a="http://schemas.openxmlformats.org/drawingml/2006/main">
                          <a:ext uri="{FF2B5EF4-FFF2-40B4-BE49-F238E27FC236}">
                            <a16:creationId xmlns:a16="http://schemas.microsoft.com/office/drawing/2014/main" id="{00000000-0008-0000-0000-00002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EE1E03" id="Text Box 2865" o:spid="_x0000_s1026" type="#_x0000_t202" style="position:absolute;margin-left:0;margin-top:0;width:6pt;height:2.25pt;z-index:25274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49824" behindDoc="0" locked="0" layoutInCell="1" allowOverlap="1" wp14:anchorId="5DE8E067" wp14:editId="4A6438E0">
                      <wp:simplePos x="0" y="0"/>
                      <wp:positionH relativeFrom="column">
                        <wp:posOffset>0</wp:posOffset>
                      </wp:positionH>
                      <wp:positionV relativeFrom="paragraph">
                        <wp:posOffset>0</wp:posOffset>
                      </wp:positionV>
                      <wp:extent cx="76200" cy="28575"/>
                      <wp:effectExtent l="19050" t="19050" r="19050" b="28575"/>
                      <wp:wrapNone/>
                      <wp:docPr id="1065" name="Text Box 2864">
                        <a:extLst xmlns:a="http://schemas.openxmlformats.org/drawingml/2006/main">
                          <a:ext uri="{FF2B5EF4-FFF2-40B4-BE49-F238E27FC236}">
                            <a16:creationId xmlns:a16="http://schemas.microsoft.com/office/drawing/2014/main" id="{00000000-0008-0000-0000-00002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A87290" id="Text Box 2864" o:spid="_x0000_s1026" type="#_x0000_t202" style="position:absolute;margin-left:0;margin-top:0;width:6pt;height:2.25pt;z-index:25274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50848" behindDoc="0" locked="0" layoutInCell="1" allowOverlap="1" wp14:anchorId="49F5B94B" wp14:editId="7C0C7972">
                      <wp:simplePos x="0" y="0"/>
                      <wp:positionH relativeFrom="column">
                        <wp:posOffset>0</wp:posOffset>
                      </wp:positionH>
                      <wp:positionV relativeFrom="paragraph">
                        <wp:posOffset>0</wp:posOffset>
                      </wp:positionV>
                      <wp:extent cx="76200" cy="28575"/>
                      <wp:effectExtent l="19050" t="19050" r="19050" b="28575"/>
                      <wp:wrapNone/>
                      <wp:docPr id="1066" name="Text Box 2863">
                        <a:extLst xmlns:a="http://schemas.openxmlformats.org/drawingml/2006/main">
                          <a:ext uri="{FF2B5EF4-FFF2-40B4-BE49-F238E27FC236}">
                            <a16:creationId xmlns:a16="http://schemas.microsoft.com/office/drawing/2014/main" id="{00000000-0008-0000-0000-00002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6FA65B" id="Text Box 2863" o:spid="_x0000_s1026" type="#_x0000_t202" style="position:absolute;margin-left:0;margin-top:0;width:6pt;height:2.25pt;z-index:25275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51872" behindDoc="0" locked="0" layoutInCell="1" allowOverlap="1" wp14:anchorId="72D23EF8" wp14:editId="212C9D9A">
                      <wp:simplePos x="0" y="0"/>
                      <wp:positionH relativeFrom="column">
                        <wp:posOffset>0</wp:posOffset>
                      </wp:positionH>
                      <wp:positionV relativeFrom="paragraph">
                        <wp:posOffset>0</wp:posOffset>
                      </wp:positionV>
                      <wp:extent cx="76200" cy="28575"/>
                      <wp:effectExtent l="19050" t="19050" r="19050" b="28575"/>
                      <wp:wrapNone/>
                      <wp:docPr id="1067" name="Text Box 2862">
                        <a:extLst xmlns:a="http://schemas.openxmlformats.org/drawingml/2006/main">
                          <a:ext uri="{FF2B5EF4-FFF2-40B4-BE49-F238E27FC236}">
                            <a16:creationId xmlns:a16="http://schemas.microsoft.com/office/drawing/2014/main" id="{00000000-0008-0000-0000-00002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36B1C3" id="Text Box 2862" o:spid="_x0000_s1026" type="#_x0000_t202" style="position:absolute;margin-left:0;margin-top:0;width:6pt;height:2.25pt;z-index:25275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52896" behindDoc="0" locked="0" layoutInCell="1" allowOverlap="1" wp14:anchorId="06C6B04D" wp14:editId="617F4D25">
                      <wp:simplePos x="0" y="0"/>
                      <wp:positionH relativeFrom="column">
                        <wp:posOffset>0</wp:posOffset>
                      </wp:positionH>
                      <wp:positionV relativeFrom="paragraph">
                        <wp:posOffset>0</wp:posOffset>
                      </wp:positionV>
                      <wp:extent cx="76200" cy="28575"/>
                      <wp:effectExtent l="19050" t="19050" r="19050" b="28575"/>
                      <wp:wrapNone/>
                      <wp:docPr id="1068" name="Text Box 2861">
                        <a:extLst xmlns:a="http://schemas.openxmlformats.org/drawingml/2006/main">
                          <a:ext uri="{FF2B5EF4-FFF2-40B4-BE49-F238E27FC236}">
                            <a16:creationId xmlns:a16="http://schemas.microsoft.com/office/drawing/2014/main" id="{00000000-0008-0000-0000-00002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904953" id="Text Box 2861" o:spid="_x0000_s1026" type="#_x0000_t202" style="position:absolute;margin-left:0;margin-top:0;width:6pt;height:2.25pt;z-index:25275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53920" behindDoc="0" locked="0" layoutInCell="1" allowOverlap="1" wp14:anchorId="0F66255C" wp14:editId="78CFAEA0">
                      <wp:simplePos x="0" y="0"/>
                      <wp:positionH relativeFrom="column">
                        <wp:posOffset>0</wp:posOffset>
                      </wp:positionH>
                      <wp:positionV relativeFrom="paragraph">
                        <wp:posOffset>0</wp:posOffset>
                      </wp:positionV>
                      <wp:extent cx="76200" cy="28575"/>
                      <wp:effectExtent l="19050" t="19050" r="19050" b="28575"/>
                      <wp:wrapNone/>
                      <wp:docPr id="1069" name="Text Box 2860">
                        <a:extLst xmlns:a="http://schemas.openxmlformats.org/drawingml/2006/main">
                          <a:ext uri="{FF2B5EF4-FFF2-40B4-BE49-F238E27FC236}">
                            <a16:creationId xmlns:a16="http://schemas.microsoft.com/office/drawing/2014/main" id="{00000000-0008-0000-0000-00002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2F29D1" id="Text Box 2860" o:spid="_x0000_s1026" type="#_x0000_t202" style="position:absolute;margin-left:0;margin-top:0;width:6pt;height:2.25pt;z-index:25275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54944" behindDoc="0" locked="0" layoutInCell="1" allowOverlap="1" wp14:anchorId="5CB3F46A" wp14:editId="1A129094">
                      <wp:simplePos x="0" y="0"/>
                      <wp:positionH relativeFrom="column">
                        <wp:posOffset>0</wp:posOffset>
                      </wp:positionH>
                      <wp:positionV relativeFrom="paragraph">
                        <wp:posOffset>0</wp:posOffset>
                      </wp:positionV>
                      <wp:extent cx="76200" cy="28575"/>
                      <wp:effectExtent l="19050" t="19050" r="19050" b="28575"/>
                      <wp:wrapNone/>
                      <wp:docPr id="1070" name="Text Box 2859">
                        <a:extLst xmlns:a="http://schemas.openxmlformats.org/drawingml/2006/main">
                          <a:ext uri="{FF2B5EF4-FFF2-40B4-BE49-F238E27FC236}">
                            <a16:creationId xmlns:a16="http://schemas.microsoft.com/office/drawing/2014/main" id="{00000000-0008-0000-0000-00002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BB70D" id="Text Box 2859" o:spid="_x0000_s1026" type="#_x0000_t202" style="position:absolute;margin-left:0;margin-top:0;width:6pt;height:2.25pt;z-index:25275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55968" behindDoc="0" locked="0" layoutInCell="1" allowOverlap="1" wp14:anchorId="7EB476F9" wp14:editId="7A381B34">
                      <wp:simplePos x="0" y="0"/>
                      <wp:positionH relativeFrom="column">
                        <wp:posOffset>0</wp:posOffset>
                      </wp:positionH>
                      <wp:positionV relativeFrom="paragraph">
                        <wp:posOffset>0</wp:posOffset>
                      </wp:positionV>
                      <wp:extent cx="76200" cy="28575"/>
                      <wp:effectExtent l="19050" t="19050" r="19050" b="28575"/>
                      <wp:wrapNone/>
                      <wp:docPr id="1071" name="Text Box 2858">
                        <a:extLst xmlns:a="http://schemas.openxmlformats.org/drawingml/2006/main">
                          <a:ext uri="{FF2B5EF4-FFF2-40B4-BE49-F238E27FC236}">
                            <a16:creationId xmlns:a16="http://schemas.microsoft.com/office/drawing/2014/main" id="{00000000-0008-0000-0000-00002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6BBB4E" id="Text Box 2858" o:spid="_x0000_s1026" type="#_x0000_t202" style="position:absolute;margin-left:0;margin-top:0;width:6pt;height:2.25pt;z-index:25275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56992" behindDoc="0" locked="0" layoutInCell="1" allowOverlap="1" wp14:anchorId="6C4520F2" wp14:editId="04A9DE7D">
                      <wp:simplePos x="0" y="0"/>
                      <wp:positionH relativeFrom="column">
                        <wp:posOffset>0</wp:posOffset>
                      </wp:positionH>
                      <wp:positionV relativeFrom="paragraph">
                        <wp:posOffset>0</wp:posOffset>
                      </wp:positionV>
                      <wp:extent cx="76200" cy="28575"/>
                      <wp:effectExtent l="19050" t="19050" r="19050" b="28575"/>
                      <wp:wrapNone/>
                      <wp:docPr id="1072" name="Text Box 2857">
                        <a:extLst xmlns:a="http://schemas.openxmlformats.org/drawingml/2006/main">
                          <a:ext uri="{FF2B5EF4-FFF2-40B4-BE49-F238E27FC236}">
                            <a16:creationId xmlns:a16="http://schemas.microsoft.com/office/drawing/2014/main" id="{00000000-0008-0000-0000-00003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A9758B" id="Text Box 2857" o:spid="_x0000_s1026" type="#_x0000_t202" style="position:absolute;margin-left:0;margin-top:0;width:6pt;height:2.25pt;z-index:25275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58016" behindDoc="0" locked="0" layoutInCell="1" allowOverlap="1" wp14:anchorId="330DD2BC" wp14:editId="5133D419">
                      <wp:simplePos x="0" y="0"/>
                      <wp:positionH relativeFrom="column">
                        <wp:posOffset>0</wp:posOffset>
                      </wp:positionH>
                      <wp:positionV relativeFrom="paragraph">
                        <wp:posOffset>0</wp:posOffset>
                      </wp:positionV>
                      <wp:extent cx="76200" cy="28575"/>
                      <wp:effectExtent l="19050" t="19050" r="19050" b="28575"/>
                      <wp:wrapNone/>
                      <wp:docPr id="1073" name="Text Box 2856">
                        <a:extLst xmlns:a="http://schemas.openxmlformats.org/drawingml/2006/main">
                          <a:ext uri="{FF2B5EF4-FFF2-40B4-BE49-F238E27FC236}">
                            <a16:creationId xmlns:a16="http://schemas.microsoft.com/office/drawing/2014/main" id="{00000000-0008-0000-0000-00003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6A43B7" id="Text Box 2856" o:spid="_x0000_s1026" type="#_x0000_t202" style="position:absolute;margin-left:0;margin-top:0;width:6pt;height:2.25pt;z-index:25275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59040" behindDoc="0" locked="0" layoutInCell="1" allowOverlap="1" wp14:anchorId="345A42A6" wp14:editId="6AEC1BEB">
                      <wp:simplePos x="0" y="0"/>
                      <wp:positionH relativeFrom="column">
                        <wp:posOffset>0</wp:posOffset>
                      </wp:positionH>
                      <wp:positionV relativeFrom="paragraph">
                        <wp:posOffset>0</wp:posOffset>
                      </wp:positionV>
                      <wp:extent cx="76200" cy="28575"/>
                      <wp:effectExtent l="19050" t="19050" r="19050" b="28575"/>
                      <wp:wrapNone/>
                      <wp:docPr id="1074" name="Text Box 2855">
                        <a:extLst xmlns:a="http://schemas.openxmlformats.org/drawingml/2006/main">
                          <a:ext uri="{FF2B5EF4-FFF2-40B4-BE49-F238E27FC236}">
                            <a16:creationId xmlns:a16="http://schemas.microsoft.com/office/drawing/2014/main" id="{00000000-0008-0000-0000-00003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478327" id="Text Box 2855" o:spid="_x0000_s1026" type="#_x0000_t202" style="position:absolute;margin-left:0;margin-top:0;width:6pt;height:2.25pt;z-index:25275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60064" behindDoc="0" locked="0" layoutInCell="1" allowOverlap="1" wp14:anchorId="05BBB7AB" wp14:editId="6C5676CE">
                      <wp:simplePos x="0" y="0"/>
                      <wp:positionH relativeFrom="column">
                        <wp:posOffset>0</wp:posOffset>
                      </wp:positionH>
                      <wp:positionV relativeFrom="paragraph">
                        <wp:posOffset>0</wp:posOffset>
                      </wp:positionV>
                      <wp:extent cx="76200" cy="28575"/>
                      <wp:effectExtent l="19050" t="19050" r="19050" b="28575"/>
                      <wp:wrapNone/>
                      <wp:docPr id="1075" name="Text Box 2854">
                        <a:extLst xmlns:a="http://schemas.openxmlformats.org/drawingml/2006/main">
                          <a:ext uri="{FF2B5EF4-FFF2-40B4-BE49-F238E27FC236}">
                            <a16:creationId xmlns:a16="http://schemas.microsoft.com/office/drawing/2014/main" id="{00000000-0008-0000-0000-00003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979521" id="Text Box 2854" o:spid="_x0000_s1026" type="#_x0000_t202" style="position:absolute;margin-left:0;margin-top:0;width:6pt;height:2.25pt;z-index:25276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61088" behindDoc="0" locked="0" layoutInCell="1" allowOverlap="1" wp14:anchorId="0D81DB0A" wp14:editId="5A6F716A">
                      <wp:simplePos x="0" y="0"/>
                      <wp:positionH relativeFrom="column">
                        <wp:posOffset>0</wp:posOffset>
                      </wp:positionH>
                      <wp:positionV relativeFrom="paragraph">
                        <wp:posOffset>0</wp:posOffset>
                      </wp:positionV>
                      <wp:extent cx="76200" cy="28575"/>
                      <wp:effectExtent l="19050" t="19050" r="19050" b="28575"/>
                      <wp:wrapNone/>
                      <wp:docPr id="1076" name="Text Box 2853">
                        <a:extLst xmlns:a="http://schemas.openxmlformats.org/drawingml/2006/main">
                          <a:ext uri="{FF2B5EF4-FFF2-40B4-BE49-F238E27FC236}">
                            <a16:creationId xmlns:a16="http://schemas.microsoft.com/office/drawing/2014/main" id="{00000000-0008-0000-0000-00003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90BE79" id="Text Box 2853" o:spid="_x0000_s1026" type="#_x0000_t202" style="position:absolute;margin-left:0;margin-top:0;width:6pt;height:2.25pt;z-index:25276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62112" behindDoc="0" locked="0" layoutInCell="1" allowOverlap="1" wp14:anchorId="49BCBFC9" wp14:editId="238B863D">
                      <wp:simplePos x="0" y="0"/>
                      <wp:positionH relativeFrom="column">
                        <wp:posOffset>0</wp:posOffset>
                      </wp:positionH>
                      <wp:positionV relativeFrom="paragraph">
                        <wp:posOffset>0</wp:posOffset>
                      </wp:positionV>
                      <wp:extent cx="76200" cy="28575"/>
                      <wp:effectExtent l="19050" t="19050" r="19050" b="28575"/>
                      <wp:wrapNone/>
                      <wp:docPr id="1077" name="Text Box 2852">
                        <a:extLst xmlns:a="http://schemas.openxmlformats.org/drawingml/2006/main">
                          <a:ext uri="{FF2B5EF4-FFF2-40B4-BE49-F238E27FC236}">
                            <a16:creationId xmlns:a16="http://schemas.microsoft.com/office/drawing/2014/main" id="{00000000-0008-0000-0000-00003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260B44" id="Text Box 2852" o:spid="_x0000_s1026" type="#_x0000_t202" style="position:absolute;margin-left:0;margin-top:0;width:6pt;height:2.25pt;z-index:25276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63136" behindDoc="0" locked="0" layoutInCell="1" allowOverlap="1" wp14:anchorId="691661DA" wp14:editId="49C427A0">
                      <wp:simplePos x="0" y="0"/>
                      <wp:positionH relativeFrom="column">
                        <wp:posOffset>0</wp:posOffset>
                      </wp:positionH>
                      <wp:positionV relativeFrom="paragraph">
                        <wp:posOffset>0</wp:posOffset>
                      </wp:positionV>
                      <wp:extent cx="76200" cy="28575"/>
                      <wp:effectExtent l="19050" t="19050" r="19050" b="28575"/>
                      <wp:wrapNone/>
                      <wp:docPr id="1078" name="Text Box 2851">
                        <a:extLst xmlns:a="http://schemas.openxmlformats.org/drawingml/2006/main">
                          <a:ext uri="{FF2B5EF4-FFF2-40B4-BE49-F238E27FC236}">
                            <a16:creationId xmlns:a16="http://schemas.microsoft.com/office/drawing/2014/main" id="{00000000-0008-0000-0000-00003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B480E8" id="Text Box 2851" o:spid="_x0000_s1026" type="#_x0000_t202" style="position:absolute;margin-left:0;margin-top:0;width:6pt;height:2.25pt;z-index:25276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64160" behindDoc="0" locked="0" layoutInCell="1" allowOverlap="1" wp14:anchorId="1AB4CE40" wp14:editId="62590211">
                      <wp:simplePos x="0" y="0"/>
                      <wp:positionH relativeFrom="column">
                        <wp:posOffset>0</wp:posOffset>
                      </wp:positionH>
                      <wp:positionV relativeFrom="paragraph">
                        <wp:posOffset>0</wp:posOffset>
                      </wp:positionV>
                      <wp:extent cx="76200" cy="28575"/>
                      <wp:effectExtent l="19050" t="19050" r="19050" b="28575"/>
                      <wp:wrapNone/>
                      <wp:docPr id="1079" name="Text Box 2850">
                        <a:extLst xmlns:a="http://schemas.openxmlformats.org/drawingml/2006/main">
                          <a:ext uri="{FF2B5EF4-FFF2-40B4-BE49-F238E27FC236}">
                            <a16:creationId xmlns:a16="http://schemas.microsoft.com/office/drawing/2014/main" id="{00000000-0008-0000-0000-00003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99F731" id="Text Box 2850" o:spid="_x0000_s1026" type="#_x0000_t202" style="position:absolute;margin-left:0;margin-top:0;width:6pt;height:2.25pt;z-index:25276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65184" behindDoc="0" locked="0" layoutInCell="1" allowOverlap="1" wp14:anchorId="25592FDD" wp14:editId="4451E109">
                      <wp:simplePos x="0" y="0"/>
                      <wp:positionH relativeFrom="column">
                        <wp:posOffset>0</wp:posOffset>
                      </wp:positionH>
                      <wp:positionV relativeFrom="paragraph">
                        <wp:posOffset>0</wp:posOffset>
                      </wp:positionV>
                      <wp:extent cx="76200" cy="28575"/>
                      <wp:effectExtent l="19050" t="19050" r="19050" b="28575"/>
                      <wp:wrapNone/>
                      <wp:docPr id="1080" name="Text Box 2849">
                        <a:extLst xmlns:a="http://schemas.openxmlformats.org/drawingml/2006/main">
                          <a:ext uri="{FF2B5EF4-FFF2-40B4-BE49-F238E27FC236}">
                            <a16:creationId xmlns:a16="http://schemas.microsoft.com/office/drawing/2014/main" id="{00000000-0008-0000-0000-00003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887B24" id="Text Box 2849" o:spid="_x0000_s1026" type="#_x0000_t202" style="position:absolute;margin-left:0;margin-top:0;width:6pt;height:2.25pt;z-index:25276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66208" behindDoc="0" locked="0" layoutInCell="1" allowOverlap="1" wp14:anchorId="698DF71E" wp14:editId="526E74C1">
                      <wp:simplePos x="0" y="0"/>
                      <wp:positionH relativeFrom="column">
                        <wp:posOffset>0</wp:posOffset>
                      </wp:positionH>
                      <wp:positionV relativeFrom="paragraph">
                        <wp:posOffset>0</wp:posOffset>
                      </wp:positionV>
                      <wp:extent cx="76200" cy="28575"/>
                      <wp:effectExtent l="19050" t="19050" r="19050" b="28575"/>
                      <wp:wrapNone/>
                      <wp:docPr id="1081" name="Text Box 2848">
                        <a:extLst xmlns:a="http://schemas.openxmlformats.org/drawingml/2006/main">
                          <a:ext uri="{FF2B5EF4-FFF2-40B4-BE49-F238E27FC236}">
                            <a16:creationId xmlns:a16="http://schemas.microsoft.com/office/drawing/2014/main" id="{00000000-0008-0000-0000-00003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10E4F3" id="Text Box 2848" o:spid="_x0000_s1026" type="#_x0000_t202" style="position:absolute;margin-left:0;margin-top:0;width:6pt;height:2.25pt;z-index:25276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67232" behindDoc="0" locked="0" layoutInCell="1" allowOverlap="1" wp14:anchorId="064E1ED5" wp14:editId="4760ED8F">
                      <wp:simplePos x="0" y="0"/>
                      <wp:positionH relativeFrom="column">
                        <wp:posOffset>0</wp:posOffset>
                      </wp:positionH>
                      <wp:positionV relativeFrom="paragraph">
                        <wp:posOffset>0</wp:posOffset>
                      </wp:positionV>
                      <wp:extent cx="76200" cy="28575"/>
                      <wp:effectExtent l="19050" t="19050" r="19050" b="28575"/>
                      <wp:wrapNone/>
                      <wp:docPr id="1082" name="Text Box 2847">
                        <a:extLst xmlns:a="http://schemas.openxmlformats.org/drawingml/2006/main">
                          <a:ext uri="{FF2B5EF4-FFF2-40B4-BE49-F238E27FC236}">
                            <a16:creationId xmlns:a16="http://schemas.microsoft.com/office/drawing/2014/main" id="{00000000-0008-0000-0000-00003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FA5DBE" id="Text Box 2847" o:spid="_x0000_s1026" type="#_x0000_t202" style="position:absolute;margin-left:0;margin-top:0;width:6pt;height:2.25pt;z-index:25276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68256" behindDoc="0" locked="0" layoutInCell="1" allowOverlap="1" wp14:anchorId="7E017830" wp14:editId="762ECA98">
                      <wp:simplePos x="0" y="0"/>
                      <wp:positionH relativeFrom="column">
                        <wp:posOffset>0</wp:posOffset>
                      </wp:positionH>
                      <wp:positionV relativeFrom="paragraph">
                        <wp:posOffset>0</wp:posOffset>
                      </wp:positionV>
                      <wp:extent cx="76200" cy="28575"/>
                      <wp:effectExtent l="19050" t="19050" r="19050" b="28575"/>
                      <wp:wrapNone/>
                      <wp:docPr id="1083" name="Text Box 2846">
                        <a:extLst xmlns:a="http://schemas.openxmlformats.org/drawingml/2006/main">
                          <a:ext uri="{FF2B5EF4-FFF2-40B4-BE49-F238E27FC236}">
                            <a16:creationId xmlns:a16="http://schemas.microsoft.com/office/drawing/2014/main" id="{00000000-0008-0000-0000-00003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E0D065" id="Text Box 2846" o:spid="_x0000_s1026" type="#_x0000_t202" style="position:absolute;margin-left:0;margin-top:0;width:6pt;height:2.25pt;z-index:25276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69280" behindDoc="0" locked="0" layoutInCell="1" allowOverlap="1" wp14:anchorId="196CCD17" wp14:editId="5CE4EB17">
                      <wp:simplePos x="0" y="0"/>
                      <wp:positionH relativeFrom="column">
                        <wp:posOffset>0</wp:posOffset>
                      </wp:positionH>
                      <wp:positionV relativeFrom="paragraph">
                        <wp:posOffset>0</wp:posOffset>
                      </wp:positionV>
                      <wp:extent cx="76200" cy="28575"/>
                      <wp:effectExtent l="19050" t="19050" r="19050" b="28575"/>
                      <wp:wrapNone/>
                      <wp:docPr id="1084" name="Text Box 2845">
                        <a:extLst xmlns:a="http://schemas.openxmlformats.org/drawingml/2006/main">
                          <a:ext uri="{FF2B5EF4-FFF2-40B4-BE49-F238E27FC236}">
                            <a16:creationId xmlns:a16="http://schemas.microsoft.com/office/drawing/2014/main" id="{00000000-0008-0000-0000-00003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8B7666" id="Text Box 2845" o:spid="_x0000_s1026" type="#_x0000_t202" style="position:absolute;margin-left:0;margin-top:0;width:6pt;height:2.25pt;z-index:25276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70304" behindDoc="0" locked="0" layoutInCell="1" allowOverlap="1" wp14:anchorId="7E04A45F" wp14:editId="7B67A9A8">
                      <wp:simplePos x="0" y="0"/>
                      <wp:positionH relativeFrom="column">
                        <wp:posOffset>0</wp:posOffset>
                      </wp:positionH>
                      <wp:positionV relativeFrom="paragraph">
                        <wp:posOffset>0</wp:posOffset>
                      </wp:positionV>
                      <wp:extent cx="76200" cy="28575"/>
                      <wp:effectExtent l="19050" t="19050" r="19050" b="28575"/>
                      <wp:wrapNone/>
                      <wp:docPr id="1085" name="Text Box 2844">
                        <a:extLst xmlns:a="http://schemas.openxmlformats.org/drawingml/2006/main">
                          <a:ext uri="{FF2B5EF4-FFF2-40B4-BE49-F238E27FC236}">
                            <a16:creationId xmlns:a16="http://schemas.microsoft.com/office/drawing/2014/main" id="{00000000-0008-0000-0000-00003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62D8BB" id="Text Box 2844" o:spid="_x0000_s1026" type="#_x0000_t202" style="position:absolute;margin-left:0;margin-top:0;width:6pt;height:2.25pt;z-index:25277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71328" behindDoc="0" locked="0" layoutInCell="1" allowOverlap="1" wp14:anchorId="1322D97C" wp14:editId="0B601870">
                      <wp:simplePos x="0" y="0"/>
                      <wp:positionH relativeFrom="column">
                        <wp:posOffset>0</wp:posOffset>
                      </wp:positionH>
                      <wp:positionV relativeFrom="paragraph">
                        <wp:posOffset>0</wp:posOffset>
                      </wp:positionV>
                      <wp:extent cx="76200" cy="28575"/>
                      <wp:effectExtent l="19050" t="19050" r="19050" b="28575"/>
                      <wp:wrapNone/>
                      <wp:docPr id="1086" name="Text Box 2843">
                        <a:extLst xmlns:a="http://schemas.openxmlformats.org/drawingml/2006/main">
                          <a:ext uri="{FF2B5EF4-FFF2-40B4-BE49-F238E27FC236}">
                            <a16:creationId xmlns:a16="http://schemas.microsoft.com/office/drawing/2014/main" id="{00000000-0008-0000-0000-00003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E501CC" id="Text Box 2843" o:spid="_x0000_s1026" type="#_x0000_t202" style="position:absolute;margin-left:0;margin-top:0;width:6pt;height:2.25pt;z-index:25277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72352" behindDoc="0" locked="0" layoutInCell="1" allowOverlap="1" wp14:anchorId="3AFE1F06" wp14:editId="1B4AC012">
                      <wp:simplePos x="0" y="0"/>
                      <wp:positionH relativeFrom="column">
                        <wp:posOffset>0</wp:posOffset>
                      </wp:positionH>
                      <wp:positionV relativeFrom="paragraph">
                        <wp:posOffset>0</wp:posOffset>
                      </wp:positionV>
                      <wp:extent cx="76200" cy="28575"/>
                      <wp:effectExtent l="19050" t="19050" r="19050" b="28575"/>
                      <wp:wrapNone/>
                      <wp:docPr id="1087" name="Text Box 2842">
                        <a:extLst xmlns:a="http://schemas.openxmlformats.org/drawingml/2006/main">
                          <a:ext uri="{FF2B5EF4-FFF2-40B4-BE49-F238E27FC236}">
                            <a16:creationId xmlns:a16="http://schemas.microsoft.com/office/drawing/2014/main" id="{00000000-0008-0000-0000-00003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B287B0" id="Text Box 2842" o:spid="_x0000_s1026" type="#_x0000_t202" style="position:absolute;margin-left:0;margin-top:0;width:6pt;height:2.25pt;z-index:25277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73376" behindDoc="0" locked="0" layoutInCell="1" allowOverlap="1" wp14:anchorId="41F8ECC4" wp14:editId="5577EF06">
                      <wp:simplePos x="0" y="0"/>
                      <wp:positionH relativeFrom="column">
                        <wp:posOffset>0</wp:posOffset>
                      </wp:positionH>
                      <wp:positionV relativeFrom="paragraph">
                        <wp:posOffset>0</wp:posOffset>
                      </wp:positionV>
                      <wp:extent cx="76200" cy="28575"/>
                      <wp:effectExtent l="19050" t="19050" r="19050" b="28575"/>
                      <wp:wrapNone/>
                      <wp:docPr id="1088" name="Text Box 2841">
                        <a:extLst xmlns:a="http://schemas.openxmlformats.org/drawingml/2006/main">
                          <a:ext uri="{FF2B5EF4-FFF2-40B4-BE49-F238E27FC236}">
                            <a16:creationId xmlns:a16="http://schemas.microsoft.com/office/drawing/2014/main" id="{00000000-0008-0000-0000-00004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CB5B9F" id="Text Box 2841" o:spid="_x0000_s1026" type="#_x0000_t202" style="position:absolute;margin-left:0;margin-top:0;width:6pt;height:2.25pt;z-index:25277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74400" behindDoc="0" locked="0" layoutInCell="1" allowOverlap="1" wp14:anchorId="059FEEE7" wp14:editId="5542D8A6">
                      <wp:simplePos x="0" y="0"/>
                      <wp:positionH relativeFrom="column">
                        <wp:posOffset>0</wp:posOffset>
                      </wp:positionH>
                      <wp:positionV relativeFrom="paragraph">
                        <wp:posOffset>0</wp:posOffset>
                      </wp:positionV>
                      <wp:extent cx="76200" cy="28575"/>
                      <wp:effectExtent l="19050" t="19050" r="19050" b="28575"/>
                      <wp:wrapNone/>
                      <wp:docPr id="1089" name="Text Box 2840">
                        <a:extLst xmlns:a="http://schemas.openxmlformats.org/drawingml/2006/main">
                          <a:ext uri="{FF2B5EF4-FFF2-40B4-BE49-F238E27FC236}">
                            <a16:creationId xmlns:a16="http://schemas.microsoft.com/office/drawing/2014/main" id="{00000000-0008-0000-0000-00004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1A1981" id="Text Box 2840" o:spid="_x0000_s1026" type="#_x0000_t202" style="position:absolute;margin-left:0;margin-top:0;width:6pt;height:2.25pt;z-index:25277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75424" behindDoc="0" locked="0" layoutInCell="1" allowOverlap="1" wp14:anchorId="639CC345" wp14:editId="2AA733EA">
                      <wp:simplePos x="0" y="0"/>
                      <wp:positionH relativeFrom="column">
                        <wp:posOffset>0</wp:posOffset>
                      </wp:positionH>
                      <wp:positionV relativeFrom="paragraph">
                        <wp:posOffset>0</wp:posOffset>
                      </wp:positionV>
                      <wp:extent cx="76200" cy="28575"/>
                      <wp:effectExtent l="19050" t="19050" r="19050" b="28575"/>
                      <wp:wrapNone/>
                      <wp:docPr id="1090" name="Text Box 2839">
                        <a:extLst xmlns:a="http://schemas.openxmlformats.org/drawingml/2006/main">
                          <a:ext uri="{FF2B5EF4-FFF2-40B4-BE49-F238E27FC236}">
                            <a16:creationId xmlns:a16="http://schemas.microsoft.com/office/drawing/2014/main" id="{00000000-0008-0000-0000-00004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BFB1C1" id="Text Box 2839" o:spid="_x0000_s1026" type="#_x0000_t202" style="position:absolute;margin-left:0;margin-top:0;width:6pt;height:2.25pt;z-index:25277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76448" behindDoc="0" locked="0" layoutInCell="1" allowOverlap="1" wp14:anchorId="0FFC267B" wp14:editId="185DBA1B">
                      <wp:simplePos x="0" y="0"/>
                      <wp:positionH relativeFrom="column">
                        <wp:posOffset>0</wp:posOffset>
                      </wp:positionH>
                      <wp:positionV relativeFrom="paragraph">
                        <wp:posOffset>0</wp:posOffset>
                      </wp:positionV>
                      <wp:extent cx="76200" cy="28575"/>
                      <wp:effectExtent l="19050" t="19050" r="19050" b="28575"/>
                      <wp:wrapNone/>
                      <wp:docPr id="1091" name="Text Box 2838">
                        <a:extLst xmlns:a="http://schemas.openxmlformats.org/drawingml/2006/main">
                          <a:ext uri="{FF2B5EF4-FFF2-40B4-BE49-F238E27FC236}">
                            <a16:creationId xmlns:a16="http://schemas.microsoft.com/office/drawing/2014/main" id="{00000000-0008-0000-0000-00004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897769" id="Text Box 2838" o:spid="_x0000_s1026" type="#_x0000_t202" style="position:absolute;margin-left:0;margin-top:0;width:6pt;height:2.25pt;z-index:25277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77472" behindDoc="0" locked="0" layoutInCell="1" allowOverlap="1" wp14:anchorId="575CEC30" wp14:editId="3A9E6023">
                      <wp:simplePos x="0" y="0"/>
                      <wp:positionH relativeFrom="column">
                        <wp:posOffset>0</wp:posOffset>
                      </wp:positionH>
                      <wp:positionV relativeFrom="paragraph">
                        <wp:posOffset>0</wp:posOffset>
                      </wp:positionV>
                      <wp:extent cx="76200" cy="28575"/>
                      <wp:effectExtent l="19050" t="19050" r="19050" b="28575"/>
                      <wp:wrapNone/>
                      <wp:docPr id="1092" name="Text Box 2837">
                        <a:extLst xmlns:a="http://schemas.openxmlformats.org/drawingml/2006/main">
                          <a:ext uri="{FF2B5EF4-FFF2-40B4-BE49-F238E27FC236}">
                            <a16:creationId xmlns:a16="http://schemas.microsoft.com/office/drawing/2014/main" id="{00000000-0008-0000-0000-00004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65C04A" id="Text Box 2837" o:spid="_x0000_s1026" type="#_x0000_t202" style="position:absolute;margin-left:0;margin-top:0;width:6pt;height:2.25pt;z-index:25277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78496" behindDoc="0" locked="0" layoutInCell="1" allowOverlap="1" wp14:anchorId="22DDCD6C" wp14:editId="0620E443">
                      <wp:simplePos x="0" y="0"/>
                      <wp:positionH relativeFrom="column">
                        <wp:posOffset>0</wp:posOffset>
                      </wp:positionH>
                      <wp:positionV relativeFrom="paragraph">
                        <wp:posOffset>0</wp:posOffset>
                      </wp:positionV>
                      <wp:extent cx="76200" cy="28575"/>
                      <wp:effectExtent l="19050" t="19050" r="19050" b="28575"/>
                      <wp:wrapNone/>
                      <wp:docPr id="1093" name="Text Box 2836">
                        <a:extLst xmlns:a="http://schemas.openxmlformats.org/drawingml/2006/main">
                          <a:ext uri="{FF2B5EF4-FFF2-40B4-BE49-F238E27FC236}">
                            <a16:creationId xmlns:a16="http://schemas.microsoft.com/office/drawing/2014/main" id="{00000000-0008-0000-0000-00004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7EE04F" id="Text Box 2836" o:spid="_x0000_s1026" type="#_x0000_t202" style="position:absolute;margin-left:0;margin-top:0;width:6pt;height:2.25pt;z-index:25277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79520" behindDoc="0" locked="0" layoutInCell="1" allowOverlap="1" wp14:anchorId="321E75DC" wp14:editId="2354C407">
                      <wp:simplePos x="0" y="0"/>
                      <wp:positionH relativeFrom="column">
                        <wp:posOffset>0</wp:posOffset>
                      </wp:positionH>
                      <wp:positionV relativeFrom="paragraph">
                        <wp:posOffset>0</wp:posOffset>
                      </wp:positionV>
                      <wp:extent cx="76200" cy="28575"/>
                      <wp:effectExtent l="19050" t="19050" r="19050" b="28575"/>
                      <wp:wrapNone/>
                      <wp:docPr id="1094" name="Text Box 2835">
                        <a:extLst xmlns:a="http://schemas.openxmlformats.org/drawingml/2006/main">
                          <a:ext uri="{FF2B5EF4-FFF2-40B4-BE49-F238E27FC236}">
                            <a16:creationId xmlns:a16="http://schemas.microsoft.com/office/drawing/2014/main" id="{00000000-0008-0000-0000-00004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9DE17D" id="Text Box 2835" o:spid="_x0000_s1026" type="#_x0000_t202" style="position:absolute;margin-left:0;margin-top:0;width:6pt;height:2.25pt;z-index:25277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80544" behindDoc="0" locked="0" layoutInCell="1" allowOverlap="1" wp14:anchorId="559C59A7" wp14:editId="73CEBF1A">
                      <wp:simplePos x="0" y="0"/>
                      <wp:positionH relativeFrom="column">
                        <wp:posOffset>0</wp:posOffset>
                      </wp:positionH>
                      <wp:positionV relativeFrom="paragraph">
                        <wp:posOffset>0</wp:posOffset>
                      </wp:positionV>
                      <wp:extent cx="76200" cy="28575"/>
                      <wp:effectExtent l="19050" t="19050" r="19050" b="28575"/>
                      <wp:wrapNone/>
                      <wp:docPr id="1095" name="Text Box 2834">
                        <a:extLst xmlns:a="http://schemas.openxmlformats.org/drawingml/2006/main">
                          <a:ext uri="{FF2B5EF4-FFF2-40B4-BE49-F238E27FC236}">
                            <a16:creationId xmlns:a16="http://schemas.microsoft.com/office/drawing/2014/main" id="{00000000-0008-0000-0000-00004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6C61F" id="Text Box 2834" o:spid="_x0000_s1026" type="#_x0000_t202" style="position:absolute;margin-left:0;margin-top:0;width:6pt;height:2.25pt;z-index:25278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81568" behindDoc="0" locked="0" layoutInCell="1" allowOverlap="1" wp14:anchorId="6A28489D" wp14:editId="357C498C">
                      <wp:simplePos x="0" y="0"/>
                      <wp:positionH relativeFrom="column">
                        <wp:posOffset>0</wp:posOffset>
                      </wp:positionH>
                      <wp:positionV relativeFrom="paragraph">
                        <wp:posOffset>0</wp:posOffset>
                      </wp:positionV>
                      <wp:extent cx="76200" cy="28575"/>
                      <wp:effectExtent l="19050" t="19050" r="19050" b="28575"/>
                      <wp:wrapNone/>
                      <wp:docPr id="1096" name="Text Box 2833">
                        <a:extLst xmlns:a="http://schemas.openxmlformats.org/drawingml/2006/main">
                          <a:ext uri="{FF2B5EF4-FFF2-40B4-BE49-F238E27FC236}">
                            <a16:creationId xmlns:a16="http://schemas.microsoft.com/office/drawing/2014/main" id="{00000000-0008-0000-0000-00004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7E5FE" id="Text Box 2833" o:spid="_x0000_s1026" type="#_x0000_t202" style="position:absolute;margin-left:0;margin-top:0;width:6pt;height:2.25pt;z-index:25278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82592" behindDoc="0" locked="0" layoutInCell="1" allowOverlap="1" wp14:anchorId="26768CEC" wp14:editId="7442B633">
                      <wp:simplePos x="0" y="0"/>
                      <wp:positionH relativeFrom="column">
                        <wp:posOffset>0</wp:posOffset>
                      </wp:positionH>
                      <wp:positionV relativeFrom="paragraph">
                        <wp:posOffset>0</wp:posOffset>
                      </wp:positionV>
                      <wp:extent cx="76200" cy="28575"/>
                      <wp:effectExtent l="19050" t="19050" r="19050" b="28575"/>
                      <wp:wrapNone/>
                      <wp:docPr id="1097" name="Text Box 2832">
                        <a:extLst xmlns:a="http://schemas.openxmlformats.org/drawingml/2006/main">
                          <a:ext uri="{FF2B5EF4-FFF2-40B4-BE49-F238E27FC236}">
                            <a16:creationId xmlns:a16="http://schemas.microsoft.com/office/drawing/2014/main" id="{00000000-0008-0000-0000-00004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B2F767" id="Text Box 2832" o:spid="_x0000_s1026" type="#_x0000_t202" style="position:absolute;margin-left:0;margin-top:0;width:6pt;height:2.25pt;z-index:25278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83616" behindDoc="0" locked="0" layoutInCell="1" allowOverlap="1" wp14:anchorId="2D090411" wp14:editId="2D0A248E">
                      <wp:simplePos x="0" y="0"/>
                      <wp:positionH relativeFrom="column">
                        <wp:posOffset>0</wp:posOffset>
                      </wp:positionH>
                      <wp:positionV relativeFrom="paragraph">
                        <wp:posOffset>0</wp:posOffset>
                      </wp:positionV>
                      <wp:extent cx="76200" cy="28575"/>
                      <wp:effectExtent l="19050" t="19050" r="19050" b="28575"/>
                      <wp:wrapNone/>
                      <wp:docPr id="1098" name="Text Box 2831">
                        <a:extLst xmlns:a="http://schemas.openxmlformats.org/drawingml/2006/main">
                          <a:ext uri="{FF2B5EF4-FFF2-40B4-BE49-F238E27FC236}">
                            <a16:creationId xmlns:a16="http://schemas.microsoft.com/office/drawing/2014/main" id="{00000000-0008-0000-0000-00004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A9A221" id="Text Box 2831" o:spid="_x0000_s1026" type="#_x0000_t202" style="position:absolute;margin-left:0;margin-top:0;width:6pt;height:2.25pt;z-index:25278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84640" behindDoc="0" locked="0" layoutInCell="1" allowOverlap="1" wp14:anchorId="4DEDBAD8" wp14:editId="1F81ABD0">
                      <wp:simplePos x="0" y="0"/>
                      <wp:positionH relativeFrom="column">
                        <wp:posOffset>0</wp:posOffset>
                      </wp:positionH>
                      <wp:positionV relativeFrom="paragraph">
                        <wp:posOffset>0</wp:posOffset>
                      </wp:positionV>
                      <wp:extent cx="76200" cy="28575"/>
                      <wp:effectExtent l="19050" t="19050" r="19050" b="28575"/>
                      <wp:wrapNone/>
                      <wp:docPr id="1099" name="Text Box 2830">
                        <a:extLst xmlns:a="http://schemas.openxmlformats.org/drawingml/2006/main">
                          <a:ext uri="{FF2B5EF4-FFF2-40B4-BE49-F238E27FC236}">
                            <a16:creationId xmlns:a16="http://schemas.microsoft.com/office/drawing/2014/main" id="{00000000-0008-0000-0000-00004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6CDAA3" id="Text Box 2830" o:spid="_x0000_s1026" type="#_x0000_t202" style="position:absolute;margin-left:0;margin-top:0;width:6pt;height:2.25pt;z-index:25278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85664" behindDoc="0" locked="0" layoutInCell="1" allowOverlap="1" wp14:anchorId="3425D2ED" wp14:editId="68CC9420">
                      <wp:simplePos x="0" y="0"/>
                      <wp:positionH relativeFrom="column">
                        <wp:posOffset>0</wp:posOffset>
                      </wp:positionH>
                      <wp:positionV relativeFrom="paragraph">
                        <wp:posOffset>0</wp:posOffset>
                      </wp:positionV>
                      <wp:extent cx="76200" cy="28575"/>
                      <wp:effectExtent l="19050" t="19050" r="19050" b="28575"/>
                      <wp:wrapNone/>
                      <wp:docPr id="1100" name="Text Box 2829">
                        <a:extLst xmlns:a="http://schemas.openxmlformats.org/drawingml/2006/main">
                          <a:ext uri="{FF2B5EF4-FFF2-40B4-BE49-F238E27FC236}">
                            <a16:creationId xmlns:a16="http://schemas.microsoft.com/office/drawing/2014/main" id="{00000000-0008-0000-0000-00004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789D2B" id="Text Box 2829" o:spid="_x0000_s1026" type="#_x0000_t202" style="position:absolute;margin-left:0;margin-top:0;width:6pt;height:2.25pt;z-index:25278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86688" behindDoc="0" locked="0" layoutInCell="1" allowOverlap="1" wp14:anchorId="2A199B80" wp14:editId="1E362943">
                      <wp:simplePos x="0" y="0"/>
                      <wp:positionH relativeFrom="column">
                        <wp:posOffset>0</wp:posOffset>
                      </wp:positionH>
                      <wp:positionV relativeFrom="paragraph">
                        <wp:posOffset>0</wp:posOffset>
                      </wp:positionV>
                      <wp:extent cx="76200" cy="28575"/>
                      <wp:effectExtent l="19050" t="19050" r="19050" b="28575"/>
                      <wp:wrapNone/>
                      <wp:docPr id="1101" name="Text Box 2828">
                        <a:extLst xmlns:a="http://schemas.openxmlformats.org/drawingml/2006/main">
                          <a:ext uri="{FF2B5EF4-FFF2-40B4-BE49-F238E27FC236}">
                            <a16:creationId xmlns:a16="http://schemas.microsoft.com/office/drawing/2014/main" id="{00000000-0008-0000-0000-00004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539D94" id="Text Box 2828" o:spid="_x0000_s1026" type="#_x0000_t202" style="position:absolute;margin-left:0;margin-top:0;width:6pt;height:2.25pt;z-index:25278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87712" behindDoc="0" locked="0" layoutInCell="1" allowOverlap="1" wp14:anchorId="336F4954" wp14:editId="19FB5755">
                      <wp:simplePos x="0" y="0"/>
                      <wp:positionH relativeFrom="column">
                        <wp:posOffset>0</wp:posOffset>
                      </wp:positionH>
                      <wp:positionV relativeFrom="paragraph">
                        <wp:posOffset>0</wp:posOffset>
                      </wp:positionV>
                      <wp:extent cx="76200" cy="28575"/>
                      <wp:effectExtent l="19050" t="19050" r="19050" b="28575"/>
                      <wp:wrapNone/>
                      <wp:docPr id="1102" name="Text Box 2827">
                        <a:extLst xmlns:a="http://schemas.openxmlformats.org/drawingml/2006/main">
                          <a:ext uri="{FF2B5EF4-FFF2-40B4-BE49-F238E27FC236}">
                            <a16:creationId xmlns:a16="http://schemas.microsoft.com/office/drawing/2014/main" id="{00000000-0008-0000-0000-00004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85CCE2" id="Text Box 2827" o:spid="_x0000_s1026" type="#_x0000_t202" style="position:absolute;margin-left:0;margin-top:0;width:6pt;height:2.25pt;z-index:25278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88736" behindDoc="0" locked="0" layoutInCell="1" allowOverlap="1" wp14:anchorId="4F5CEE76" wp14:editId="783EAB2A">
                      <wp:simplePos x="0" y="0"/>
                      <wp:positionH relativeFrom="column">
                        <wp:posOffset>0</wp:posOffset>
                      </wp:positionH>
                      <wp:positionV relativeFrom="paragraph">
                        <wp:posOffset>0</wp:posOffset>
                      </wp:positionV>
                      <wp:extent cx="76200" cy="28575"/>
                      <wp:effectExtent l="19050" t="19050" r="19050" b="28575"/>
                      <wp:wrapNone/>
                      <wp:docPr id="1103" name="Text Box 2826">
                        <a:extLst xmlns:a="http://schemas.openxmlformats.org/drawingml/2006/main">
                          <a:ext uri="{FF2B5EF4-FFF2-40B4-BE49-F238E27FC236}">
                            <a16:creationId xmlns:a16="http://schemas.microsoft.com/office/drawing/2014/main" id="{00000000-0008-0000-0000-00004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ECC07D" id="Text Box 2826" o:spid="_x0000_s1026" type="#_x0000_t202" style="position:absolute;margin-left:0;margin-top:0;width:6pt;height:2.25pt;z-index:25278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89760" behindDoc="0" locked="0" layoutInCell="1" allowOverlap="1" wp14:anchorId="3B3501A1" wp14:editId="75819EE2">
                      <wp:simplePos x="0" y="0"/>
                      <wp:positionH relativeFrom="column">
                        <wp:posOffset>0</wp:posOffset>
                      </wp:positionH>
                      <wp:positionV relativeFrom="paragraph">
                        <wp:posOffset>0</wp:posOffset>
                      </wp:positionV>
                      <wp:extent cx="76200" cy="28575"/>
                      <wp:effectExtent l="19050" t="19050" r="19050" b="28575"/>
                      <wp:wrapNone/>
                      <wp:docPr id="1104" name="Text Box 2825">
                        <a:extLst xmlns:a="http://schemas.openxmlformats.org/drawingml/2006/main">
                          <a:ext uri="{FF2B5EF4-FFF2-40B4-BE49-F238E27FC236}">
                            <a16:creationId xmlns:a16="http://schemas.microsoft.com/office/drawing/2014/main" id="{00000000-0008-0000-0000-00005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8858FB" id="Text Box 2825" o:spid="_x0000_s1026" type="#_x0000_t202" style="position:absolute;margin-left:0;margin-top:0;width:6pt;height:2.25pt;z-index:25278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90784" behindDoc="0" locked="0" layoutInCell="1" allowOverlap="1" wp14:anchorId="7B8C5261" wp14:editId="09A0EF6F">
                      <wp:simplePos x="0" y="0"/>
                      <wp:positionH relativeFrom="column">
                        <wp:posOffset>0</wp:posOffset>
                      </wp:positionH>
                      <wp:positionV relativeFrom="paragraph">
                        <wp:posOffset>0</wp:posOffset>
                      </wp:positionV>
                      <wp:extent cx="76200" cy="28575"/>
                      <wp:effectExtent l="19050" t="19050" r="19050" b="28575"/>
                      <wp:wrapNone/>
                      <wp:docPr id="1105" name="Text Box 2824">
                        <a:extLst xmlns:a="http://schemas.openxmlformats.org/drawingml/2006/main">
                          <a:ext uri="{FF2B5EF4-FFF2-40B4-BE49-F238E27FC236}">
                            <a16:creationId xmlns:a16="http://schemas.microsoft.com/office/drawing/2014/main" id="{00000000-0008-0000-0000-00005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2F1BAB" id="Text Box 2824" o:spid="_x0000_s1026" type="#_x0000_t202" style="position:absolute;margin-left:0;margin-top:0;width:6pt;height:2.25pt;z-index:25279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91808" behindDoc="0" locked="0" layoutInCell="1" allowOverlap="1" wp14:anchorId="51414BB9" wp14:editId="1783F89F">
                      <wp:simplePos x="0" y="0"/>
                      <wp:positionH relativeFrom="column">
                        <wp:posOffset>0</wp:posOffset>
                      </wp:positionH>
                      <wp:positionV relativeFrom="paragraph">
                        <wp:posOffset>0</wp:posOffset>
                      </wp:positionV>
                      <wp:extent cx="76200" cy="28575"/>
                      <wp:effectExtent l="19050" t="19050" r="19050" b="28575"/>
                      <wp:wrapNone/>
                      <wp:docPr id="1106" name="Text Box 2823">
                        <a:extLst xmlns:a="http://schemas.openxmlformats.org/drawingml/2006/main">
                          <a:ext uri="{FF2B5EF4-FFF2-40B4-BE49-F238E27FC236}">
                            <a16:creationId xmlns:a16="http://schemas.microsoft.com/office/drawing/2014/main" id="{00000000-0008-0000-0000-00005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FD2D50" id="Text Box 2823" o:spid="_x0000_s1026" type="#_x0000_t202" style="position:absolute;margin-left:0;margin-top:0;width:6pt;height:2.25pt;z-index:25279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92832" behindDoc="0" locked="0" layoutInCell="1" allowOverlap="1" wp14:anchorId="5102D50B" wp14:editId="06ECB10E">
                      <wp:simplePos x="0" y="0"/>
                      <wp:positionH relativeFrom="column">
                        <wp:posOffset>0</wp:posOffset>
                      </wp:positionH>
                      <wp:positionV relativeFrom="paragraph">
                        <wp:posOffset>0</wp:posOffset>
                      </wp:positionV>
                      <wp:extent cx="76200" cy="28575"/>
                      <wp:effectExtent l="19050" t="19050" r="19050" b="28575"/>
                      <wp:wrapNone/>
                      <wp:docPr id="1107" name="Text Box 2822">
                        <a:extLst xmlns:a="http://schemas.openxmlformats.org/drawingml/2006/main">
                          <a:ext uri="{FF2B5EF4-FFF2-40B4-BE49-F238E27FC236}">
                            <a16:creationId xmlns:a16="http://schemas.microsoft.com/office/drawing/2014/main" id="{00000000-0008-0000-0000-00005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9C365B" id="Text Box 2822" o:spid="_x0000_s1026" type="#_x0000_t202" style="position:absolute;margin-left:0;margin-top:0;width:6pt;height:2.25pt;z-index:25279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93856" behindDoc="0" locked="0" layoutInCell="1" allowOverlap="1" wp14:anchorId="74B3E2DB" wp14:editId="08B0591E">
                      <wp:simplePos x="0" y="0"/>
                      <wp:positionH relativeFrom="column">
                        <wp:posOffset>0</wp:posOffset>
                      </wp:positionH>
                      <wp:positionV relativeFrom="paragraph">
                        <wp:posOffset>0</wp:posOffset>
                      </wp:positionV>
                      <wp:extent cx="76200" cy="28575"/>
                      <wp:effectExtent l="19050" t="19050" r="19050" b="28575"/>
                      <wp:wrapNone/>
                      <wp:docPr id="1108" name="Text Box 2821">
                        <a:extLst xmlns:a="http://schemas.openxmlformats.org/drawingml/2006/main">
                          <a:ext uri="{FF2B5EF4-FFF2-40B4-BE49-F238E27FC236}">
                            <a16:creationId xmlns:a16="http://schemas.microsoft.com/office/drawing/2014/main" id="{00000000-0008-0000-0000-00005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D64ADA" id="Text Box 2821" o:spid="_x0000_s1026" type="#_x0000_t202" style="position:absolute;margin-left:0;margin-top:0;width:6pt;height:2.25pt;z-index:25279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94880" behindDoc="0" locked="0" layoutInCell="1" allowOverlap="1" wp14:anchorId="3412DFEC" wp14:editId="6B48BEBE">
                      <wp:simplePos x="0" y="0"/>
                      <wp:positionH relativeFrom="column">
                        <wp:posOffset>0</wp:posOffset>
                      </wp:positionH>
                      <wp:positionV relativeFrom="paragraph">
                        <wp:posOffset>0</wp:posOffset>
                      </wp:positionV>
                      <wp:extent cx="76200" cy="28575"/>
                      <wp:effectExtent l="19050" t="19050" r="19050" b="28575"/>
                      <wp:wrapNone/>
                      <wp:docPr id="1109" name="Text Box 2820">
                        <a:extLst xmlns:a="http://schemas.openxmlformats.org/drawingml/2006/main">
                          <a:ext uri="{FF2B5EF4-FFF2-40B4-BE49-F238E27FC236}">
                            <a16:creationId xmlns:a16="http://schemas.microsoft.com/office/drawing/2014/main" id="{00000000-0008-0000-0000-00005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AC51CB" id="Text Box 2820" o:spid="_x0000_s1026" type="#_x0000_t202" style="position:absolute;margin-left:0;margin-top:0;width:6pt;height:2.25pt;z-index:25279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95904" behindDoc="0" locked="0" layoutInCell="1" allowOverlap="1" wp14:anchorId="53253E05" wp14:editId="54DB2DBA">
                      <wp:simplePos x="0" y="0"/>
                      <wp:positionH relativeFrom="column">
                        <wp:posOffset>0</wp:posOffset>
                      </wp:positionH>
                      <wp:positionV relativeFrom="paragraph">
                        <wp:posOffset>0</wp:posOffset>
                      </wp:positionV>
                      <wp:extent cx="76200" cy="28575"/>
                      <wp:effectExtent l="19050" t="19050" r="19050" b="28575"/>
                      <wp:wrapNone/>
                      <wp:docPr id="1110" name="Text Box 2819">
                        <a:extLst xmlns:a="http://schemas.openxmlformats.org/drawingml/2006/main">
                          <a:ext uri="{FF2B5EF4-FFF2-40B4-BE49-F238E27FC236}">
                            <a16:creationId xmlns:a16="http://schemas.microsoft.com/office/drawing/2014/main" id="{00000000-0008-0000-0000-00005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E457CB" id="Text Box 2819" o:spid="_x0000_s1026" type="#_x0000_t202" style="position:absolute;margin-left:0;margin-top:0;width:6pt;height:2.25pt;z-index:25279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96928" behindDoc="0" locked="0" layoutInCell="1" allowOverlap="1" wp14:anchorId="56C92520" wp14:editId="31903A06">
                      <wp:simplePos x="0" y="0"/>
                      <wp:positionH relativeFrom="column">
                        <wp:posOffset>0</wp:posOffset>
                      </wp:positionH>
                      <wp:positionV relativeFrom="paragraph">
                        <wp:posOffset>0</wp:posOffset>
                      </wp:positionV>
                      <wp:extent cx="76200" cy="28575"/>
                      <wp:effectExtent l="19050" t="19050" r="19050" b="28575"/>
                      <wp:wrapNone/>
                      <wp:docPr id="1111" name="Text Box 2818">
                        <a:extLst xmlns:a="http://schemas.openxmlformats.org/drawingml/2006/main">
                          <a:ext uri="{FF2B5EF4-FFF2-40B4-BE49-F238E27FC236}">
                            <a16:creationId xmlns:a16="http://schemas.microsoft.com/office/drawing/2014/main" id="{00000000-0008-0000-0000-00005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9356F4" id="Text Box 2818" o:spid="_x0000_s1026" type="#_x0000_t202" style="position:absolute;margin-left:0;margin-top:0;width:6pt;height:2.25pt;z-index:25279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97952" behindDoc="0" locked="0" layoutInCell="1" allowOverlap="1" wp14:anchorId="7DA21842" wp14:editId="70566877">
                      <wp:simplePos x="0" y="0"/>
                      <wp:positionH relativeFrom="column">
                        <wp:posOffset>0</wp:posOffset>
                      </wp:positionH>
                      <wp:positionV relativeFrom="paragraph">
                        <wp:posOffset>0</wp:posOffset>
                      </wp:positionV>
                      <wp:extent cx="76200" cy="28575"/>
                      <wp:effectExtent l="19050" t="19050" r="19050" b="28575"/>
                      <wp:wrapNone/>
                      <wp:docPr id="1112" name="Text Box 2817">
                        <a:extLst xmlns:a="http://schemas.openxmlformats.org/drawingml/2006/main">
                          <a:ext uri="{FF2B5EF4-FFF2-40B4-BE49-F238E27FC236}">
                            <a16:creationId xmlns:a16="http://schemas.microsoft.com/office/drawing/2014/main" id="{00000000-0008-0000-0000-00005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265C2A" id="Text Box 2817" o:spid="_x0000_s1026" type="#_x0000_t202" style="position:absolute;margin-left:0;margin-top:0;width:6pt;height:2.25pt;z-index:25279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798976" behindDoc="0" locked="0" layoutInCell="1" allowOverlap="1" wp14:anchorId="4E89A1CC" wp14:editId="54218CB0">
                      <wp:simplePos x="0" y="0"/>
                      <wp:positionH relativeFrom="column">
                        <wp:posOffset>0</wp:posOffset>
                      </wp:positionH>
                      <wp:positionV relativeFrom="paragraph">
                        <wp:posOffset>0</wp:posOffset>
                      </wp:positionV>
                      <wp:extent cx="76200" cy="28575"/>
                      <wp:effectExtent l="19050" t="19050" r="19050" b="28575"/>
                      <wp:wrapNone/>
                      <wp:docPr id="1113" name="Text Box 2816">
                        <a:extLst xmlns:a="http://schemas.openxmlformats.org/drawingml/2006/main">
                          <a:ext uri="{FF2B5EF4-FFF2-40B4-BE49-F238E27FC236}">
                            <a16:creationId xmlns:a16="http://schemas.microsoft.com/office/drawing/2014/main" id="{00000000-0008-0000-0000-00005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733AB" id="Text Box 2816" o:spid="_x0000_s1026" type="#_x0000_t202" style="position:absolute;margin-left:0;margin-top:0;width:6pt;height:2.25pt;z-index:25279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00000" behindDoc="0" locked="0" layoutInCell="1" allowOverlap="1" wp14:anchorId="1110F8D6" wp14:editId="5D105D81">
                      <wp:simplePos x="0" y="0"/>
                      <wp:positionH relativeFrom="column">
                        <wp:posOffset>0</wp:posOffset>
                      </wp:positionH>
                      <wp:positionV relativeFrom="paragraph">
                        <wp:posOffset>0</wp:posOffset>
                      </wp:positionV>
                      <wp:extent cx="76200" cy="28575"/>
                      <wp:effectExtent l="19050" t="19050" r="19050" b="28575"/>
                      <wp:wrapNone/>
                      <wp:docPr id="1114" name="Text Box 2815">
                        <a:extLst xmlns:a="http://schemas.openxmlformats.org/drawingml/2006/main">
                          <a:ext uri="{FF2B5EF4-FFF2-40B4-BE49-F238E27FC236}">
                            <a16:creationId xmlns:a16="http://schemas.microsoft.com/office/drawing/2014/main" id="{00000000-0008-0000-0000-00005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E42FF5" id="Text Box 2815" o:spid="_x0000_s1026" type="#_x0000_t202" style="position:absolute;margin-left:0;margin-top:0;width:6pt;height:2.25pt;z-index:25280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01024" behindDoc="0" locked="0" layoutInCell="1" allowOverlap="1" wp14:anchorId="5326E888" wp14:editId="3CC36D97">
                      <wp:simplePos x="0" y="0"/>
                      <wp:positionH relativeFrom="column">
                        <wp:posOffset>0</wp:posOffset>
                      </wp:positionH>
                      <wp:positionV relativeFrom="paragraph">
                        <wp:posOffset>0</wp:posOffset>
                      </wp:positionV>
                      <wp:extent cx="76200" cy="28575"/>
                      <wp:effectExtent l="19050" t="19050" r="19050" b="28575"/>
                      <wp:wrapNone/>
                      <wp:docPr id="1115" name="Text Box 2814">
                        <a:extLst xmlns:a="http://schemas.openxmlformats.org/drawingml/2006/main">
                          <a:ext uri="{FF2B5EF4-FFF2-40B4-BE49-F238E27FC236}">
                            <a16:creationId xmlns:a16="http://schemas.microsoft.com/office/drawing/2014/main" id="{00000000-0008-0000-0000-00005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DAF66F" id="Text Box 2814" o:spid="_x0000_s1026" type="#_x0000_t202" style="position:absolute;margin-left:0;margin-top:0;width:6pt;height:2.25pt;z-index:25280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02048" behindDoc="0" locked="0" layoutInCell="1" allowOverlap="1" wp14:anchorId="16B38B7D" wp14:editId="50C81695">
                      <wp:simplePos x="0" y="0"/>
                      <wp:positionH relativeFrom="column">
                        <wp:posOffset>0</wp:posOffset>
                      </wp:positionH>
                      <wp:positionV relativeFrom="paragraph">
                        <wp:posOffset>0</wp:posOffset>
                      </wp:positionV>
                      <wp:extent cx="76200" cy="28575"/>
                      <wp:effectExtent l="19050" t="19050" r="19050" b="28575"/>
                      <wp:wrapNone/>
                      <wp:docPr id="1116" name="Text Box 2813">
                        <a:extLst xmlns:a="http://schemas.openxmlformats.org/drawingml/2006/main">
                          <a:ext uri="{FF2B5EF4-FFF2-40B4-BE49-F238E27FC236}">
                            <a16:creationId xmlns:a16="http://schemas.microsoft.com/office/drawing/2014/main" id="{00000000-0008-0000-0000-00005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AB7BCE" id="Text Box 2813" o:spid="_x0000_s1026" type="#_x0000_t202" style="position:absolute;margin-left:0;margin-top:0;width:6pt;height:2.25pt;z-index:25280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03072" behindDoc="0" locked="0" layoutInCell="1" allowOverlap="1" wp14:anchorId="00FB0B56" wp14:editId="3A055291">
                      <wp:simplePos x="0" y="0"/>
                      <wp:positionH relativeFrom="column">
                        <wp:posOffset>0</wp:posOffset>
                      </wp:positionH>
                      <wp:positionV relativeFrom="paragraph">
                        <wp:posOffset>0</wp:posOffset>
                      </wp:positionV>
                      <wp:extent cx="76200" cy="28575"/>
                      <wp:effectExtent l="19050" t="19050" r="19050" b="28575"/>
                      <wp:wrapNone/>
                      <wp:docPr id="1117" name="Text Box 2812">
                        <a:extLst xmlns:a="http://schemas.openxmlformats.org/drawingml/2006/main">
                          <a:ext uri="{FF2B5EF4-FFF2-40B4-BE49-F238E27FC236}">
                            <a16:creationId xmlns:a16="http://schemas.microsoft.com/office/drawing/2014/main" id="{00000000-0008-0000-0000-00005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C04535" id="Text Box 2812" o:spid="_x0000_s1026" type="#_x0000_t202" style="position:absolute;margin-left:0;margin-top:0;width:6pt;height:2.25pt;z-index:25280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04096" behindDoc="0" locked="0" layoutInCell="1" allowOverlap="1" wp14:anchorId="39EE9C50" wp14:editId="4D74BDAF">
                      <wp:simplePos x="0" y="0"/>
                      <wp:positionH relativeFrom="column">
                        <wp:posOffset>0</wp:posOffset>
                      </wp:positionH>
                      <wp:positionV relativeFrom="paragraph">
                        <wp:posOffset>0</wp:posOffset>
                      </wp:positionV>
                      <wp:extent cx="76200" cy="28575"/>
                      <wp:effectExtent l="19050" t="19050" r="19050" b="28575"/>
                      <wp:wrapNone/>
                      <wp:docPr id="1118" name="Text Box 2811">
                        <a:extLst xmlns:a="http://schemas.openxmlformats.org/drawingml/2006/main">
                          <a:ext uri="{FF2B5EF4-FFF2-40B4-BE49-F238E27FC236}">
                            <a16:creationId xmlns:a16="http://schemas.microsoft.com/office/drawing/2014/main" id="{00000000-0008-0000-0000-00005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B3AA0" id="Text Box 2811" o:spid="_x0000_s1026" type="#_x0000_t202" style="position:absolute;margin-left:0;margin-top:0;width:6pt;height:2.25pt;z-index:25280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05120" behindDoc="0" locked="0" layoutInCell="1" allowOverlap="1" wp14:anchorId="11EF7A24" wp14:editId="26958C82">
                      <wp:simplePos x="0" y="0"/>
                      <wp:positionH relativeFrom="column">
                        <wp:posOffset>0</wp:posOffset>
                      </wp:positionH>
                      <wp:positionV relativeFrom="paragraph">
                        <wp:posOffset>0</wp:posOffset>
                      </wp:positionV>
                      <wp:extent cx="76200" cy="28575"/>
                      <wp:effectExtent l="19050" t="19050" r="19050" b="28575"/>
                      <wp:wrapNone/>
                      <wp:docPr id="1119" name="Text Box 2810">
                        <a:extLst xmlns:a="http://schemas.openxmlformats.org/drawingml/2006/main">
                          <a:ext uri="{FF2B5EF4-FFF2-40B4-BE49-F238E27FC236}">
                            <a16:creationId xmlns:a16="http://schemas.microsoft.com/office/drawing/2014/main" id="{00000000-0008-0000-0000-00005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5AE807" id="Text Box 2810" o:spid="_x0000_s1026" type="#_x0000_t202" style="position:absolute;margin-left:0;margin-top:0;width:6pt;height:2.25pt;z-index:25280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06144" behindDoc="0" locked="0" layoutInCell="1" allowOverlap="1" wp14:anchorId="2B2D6430" wp14:editId="2EF96CC3">
                      <wp:simplePos x="0" y="0"/>
                      <wp:positionH relativeFrom="column">
                        <wp:posOffset>0</wp:posOffset>
                      </wp:positionH>
                      <wp:positionV relativeFrom="paragraph">
                        <wp:posOffset>0</wp:posOffset>
                      </wp:positionV>
                      <wp:extent cx="76200" cy="28575"/>
                      <wp:effectExtent l="19050" t="19050" r="19050" b="28575"/>
                      <wp:wrapNone/>
                      <wp:docPr id="1120" name="Text Box 2809">
                        <a:extLst xmlns:a="http://schemas.openxmlformats.org/drawingml/2006/main">
                          <a:ext uri="{FF2B5EF4-FFF2-40B4-BE49-F238E27FC236}">
                            <a16:creationId xmlns:a16="http://schemas.microsoft.com/office/drawing/2014/main" id="{00000000-0008-0000-0000-00006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804F94" id="Text Box 2809" o:spid="_x0000_s1026" type="#_x0000_t202" style="position:absolute;margin-left:0;margin-top:0;width:6pt;height:2.25pt;z-index:25280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07168" behindDoc="0" locked="0" layoutInCell="1" allowOverlap="1" wp14:anchorId="07694641" wp14:editId="608A0FC3">
                      <wp:simplePos x="0" y="0"/>
                      <wp:positionH relativeFrom="column">
                        <wp:posOffset>0</wp:posOffset>
                      </wp:positionH>
                      <wp:positionV relativeFrom="paragraph">
                        <wp:posOffset>0</wp:posOffset>
                      </wp:positionV>
                      <wp:extent cx="76200" cy="28575"/>
                      <wp:effectExtent l="19050" t="19050" r="19050" b="28575"/>
                      <wp:wrapNone/>
                      <wp:docPr id="1121" name="Text Box 2808">
                        <a:extLst xmlns:a="http://schemas.openxmlformats.org/drawingml/2006/main">
                          <a:ext uri="{FF2B5EF4-FFF2-40B4-BE49-F238E27FC236}">
                            <a16:creationId xmlns:a16="http://schemas.microsoft.com/office/drawing/2014/main" id="{00000000-0008-0000-0000-00006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939F81" id="Text Box 2808" o:spid="_x0000_s1026" type="#_x0000_t202" style="position:absolute;margin-left:0;margin-top:0;width:6pt;height:2.25pt;z-index:25280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08192" behindDoc="0" locked="0" layoutInCell="1" allowOverlap="1" wp14:anchorId="6CB8E3A8" wp14:editId="2E8258FF">
                      <wp:simplePos x="0" y="0"/>
                      <wp:positionH relativeFrom="column">
                        <wp:posOffset>0</wp:posOffset>
                      </wp:positionH>
                      <wp:positionV relativeFrom="paragraph">
                        <wp:posOffset>0</wp:posOffset>
                      </wp:positionV>
                      <wp:extent cx="76200" cy="28575"/>
                      <wp:effectExtent l="19050" t="19050" r="19050" b="28575"/>
                      <wp:wrapNone/>
                      <wp:docPr id="1122" name="Text Box 2807">
                        <a:extLst xmlns:a="http://schemas.openxmlformats.org/drawingml/2006/main">
                          <a:ext uri="{FF2B5EF4-FFF2-40B4-BE49-F238E27FC236}">
                            <a16:creationId xmlns:a16="http://schemas.microsoft.com/office/drawing/2014/main" id="{00000000-0008-0000-0000-00006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080ED5" id="Text Box 2807" o:spid="_x0000_s1026" type="#_x0000_t202" style="position:absolute;margin-left:0;margin-top:0;width:6pt;height:2.25pt;z-index:25280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09216" behindDoc="0" locked="0" layoutInCell="1" allowOverlap="1" wp14:anchorId="0C029F24" wp14:editId="7AD03728">
                      <wp:simplePos x="0" y="0"/>
                      <wp:positionH relativeFrom="column">
                        <wp:posOffset>0</wp:posOffset>
                      </wp:positionH>
                      <wp:positionV relativeFrom="paragraph">
                        <wp:posOffset>0</wp:posOffset>
                      </wp:positionV>
                      <wp:extent cx="76200" cy="28575"/>
                      <wp:effectExtent l="19050" t="19050" r="19050" b="28575"/>
                      <wp:wrapNone/>
                      <wp:docPr id="1123" name="Text Box 2806">
                        <a:extLst xmlns:a="http://schemas.openxmlformats.org/drawingml/2006/main">
                          <a:ext uri="{FF2B5EF4-FFF2-40B4-BE49-F238E27FC236}">
                            <a16:creationId xmlns:a16="http://schemas.microsoft.com/office/drawing/2014/main" id="{00000000-0008-0000-0000-00006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0F059C" id="Text Box 2806" o:spid="_x0000_s1026" type="#_x0000_t202" style="position:absolute;margin-left:0;margin-top:0;width:6pt;height:2.25pt;z-index:25280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10240" behindDoc="0" locked="0" layoutInCell="1" allowOverlap="1" wp14:anchorId="5B9FEC56" wp14:editId="30279594">
                      <wp:simplePos x="0" y="0"/>
                      <wp:positionH relativeFrom="column">
                        <wp:posOffset>0</wp:posOffset>
                      </wp:positionH>
                      <wp:positionV relativeFrom="paragraph">
                        <wp:posOffset>0</wp:posOffset>
                      </wp:positionV>
                      <wp:extent cx="76200" cy="28575"/>
                      <wp:effectExtent l="19050" t="19050" r="19050" b="28575"/>
                      <wp:wrapNone/>
                      <wp:docPr id="1124" name="Text Box 2805">
                        <a:extLst xmlns:a="http://schemas.openxmlformats.org/drawingml/2006/main">
                          <a:ext uri="{FF2B5EF4-FFF2-40B4-BE49-F238E27FC236}">
                            <a16:creationId xmlns:a16="http://schemas.microsoft.com/office/drawing/2014/main" id="{00000000-0008-0000-0000-00006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AA6569" id="Text Box 2805" o:spid="_x0000_s1026" type="#_x0000_t202" style="position:absolute;margin-left:0;margin-top:0;width:6pt;height:2.25pt;z-index:25281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11264" behindDoc="0" locked="0" layoutInCell="1" allowOverlap="1" wp14:anchorId="213A8B4A" wp14:editId="17F8D7C5">
                      <wp:simplePos x="0" y="0"/>
                      <wp:positionH relativeFrom="column">
                        <wp:posOffset>0</wp:posOffset>
                      </wp:positionH>
                      <wp:positionV relativeFrom="paragraph">
                        <wp:posOffset>0</wp:posOffset>
                      </wp:positionV>
                      <wp:extent cx="76200" cy="28575"/>
                      <wp:effectExtent l="19050" t="19050" r="19050" b="28575"/>
                      <wp:wrapNone/>
                      <wp:docPr id="1125" name="Text Box 2804">
                        <a:extLst xmlns:a="http://schemas.openxmlformats.org/drawingml/2006/main">
                          <a:ext uri="{FF2B5EF4-FFF2-40B4-BE49-F238E27FC236}">
                            <a16:creationId xmlns:a16="http://schemas.microsoft.com/office/drawing/2014/main" id="{00000000-0008-0000-0000-00006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4D8E37" id="Text Box 2804" o:spid="_x0000_s1026" type="#_x0000_t202" style="position:absolute;margin-left:0;margin-top:0;width:6pt;height:2.25pt;z-index:25281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12288" behindDoc="0" locked="0" layoutInCell="1" allowOverlap="1" wp14:anchorId="5DFE6CE0" wp14:editId="488AC2B6">
                      <wp:simplePos x="0" y="0"/>
                      <wp:positionH relativeFrom="column">
                        <wp:posOffset>0</wp:posOffset>
                      </wp:positionH>
                      <wp:positionV relativeFrom="paragraph">
                        <wp:posOffset>0</wp:posOffset>
                      </wp:positionV>
                      <wp:extent cx="76200" cy="28575"/>
                      <wp:effectExtent l="19050" t="19050" r="19050" b="28575"/>
                      <wp:wrapNone/>
                      <wp:docPr id="1126" name="Text Box 2803">
                        <a:extLst xmlns:a="http://schemas.openxmlformats.org/drawingml/2006/main">
                          <a:ext uri="{FF2B5EF4-FFF2-40B4-BE49-F238E27FC236}">
                            <a16:creationId xmlns:a16="http://schemas.microsoft.com/office/drawing/2014/main" id="{00000000-0008-0000-0000-00006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B6E6B6" id="Text Box 2803" o:spid="_x0000_s1026" type="#_x0000_t202" style="position:absolute;margin-left:0;margin-top:0;width:6pt;height:2.25pt;z-index:25281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13312" behindDoc="0" locked="0" layoutInCell="1" allowOverlap="1" wp14:anchorId="04A3A2CC" wp14:editId="0CFBF2DA">
                      <wp:simplePos x="0" y="0"/>
                      <wp:positionH relativeFrom="column">
                        <wp:posOffset>0</wp:posOffset>
                      </wp:positionH>
                      <wp:positionV relativeFrom="paragraph">
                        <wp:posOffset>0</wp:posOffset>
                      </wp:positionV>
                      <wp:extent cx="76200" cy="28575"/>
                      <wp:effectExtent l="19050" t="19050" r="19050" b="28575"/>
                      <wp:wrapNone/>
                      <wp:docPr id="1127" name="Text Box 2802">
                        <a:extLst xmlns:a="http://schemas.openxmlformats.org/drawingml/2006/main">
                          <a:ext uri="{FF2B5EF4-FFF2-40B4-BE49-F238E27FC236}">
                            <a16:creationId xmlns:a16="http://schemas.microsoft.com/office/drawing/2014/main" id="{00000000-0008-0000-0000-00006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240A0A" id="Text Box 2802" o:spid="_x0000_s1026" type="#_x0000_t202" style="position:absolute;margin-left:0;margin-top:0;width:6pt;height:2.25pt;z-index:25281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14336" behindDoc="0" locked="0" layoutInCell="1" allowOverlap="1" wp14:anchorId="14A92249" wp14:editId="26CC6058">
                      <wp:simplePos x="0" y="0"/>
                      <wp:positionH relativeFrom="column">
                        <wp:posOffset>0</wp:posOffset>
                      </wp:positionH>
                      <wp:positionV relativeFrom="paragraph">
                        <wp:posOffset>0</wp:posOffset>
                      </wp:positionV>
                      <wp:extent cx="76200" cy="28575"/>
                      <wp:effectExtent l="19050" t="19050" r="19050" b="28575"/>
                      <wp:wrapNone/>
                      <wp:docPr id="1128" name="Text Box 2801">
                        <a:extLst xmlns:a="http://schemas.openxmlformats.org/drawingml/2006/main">
                          <a:ext uri="{FF2B5EF4-FFF2-40B4-BE49-F238E27FC236}">
                            <a16:creationId xmlns:a16="http://schemas.microsoft.com/office/drawing/2014/main" id="{00000000-0008-0000-0000-00006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7B4D90" id="Text Box 2801" o:spid="_x0000_s1026" type="#_x0000_t202" style="position:absolute;margin-left:0;margin-top:0;width:6pt;height:2.25pt;z-index:25281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15360" behindDoc="0" locked="0" layoutInCell="1" allowOverlap="1" wp14:anchorId="37950A82" wp14:editId="08151371">
                      <wp:simplePos x="0" y="0"/>
                      <wp:positionH relativeFrom="column">
                        <wp:posOffset>0</wp:posOffset>
                      </wp:positionH>
                      <wp:positionV relativeFrom="paragraph">
                        <wp:posOffset>0</wp:posOffset>
                      </wp:positionV>
                      <wp:extent cx="76200" cy="28575"/>
                      <wp:effectExtent l="19050" t="19050" r="19050" b="28575"/>
                      <wp:wrapNone/>
                      <wp:docPr id="1129" name="Text Box 2800">
                        <a:extLst xmlns:a="http://schemas.openxmlformats.org/drawingml/2006/main">
                          <a:ext uri="{FF2B5EF4-FFF2-40B4-BE49-F238E27FC236}">
                            <a16:creationId xmlns:a16="http://schemas.microsoft.com/office/drawing/2014/main" id="{00000000-0008-0000-0000-00006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C21A94" id="Text Box 2800" o:spid="_x0000_s1026" type="#_x0000_t202" style="position:absolute;margin-left:0;margin-top:0;width:6pt;height:2.25pt;z-index:25281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16384" behindDoc="0" locked="0" layoutInCell="1" allowOverlap="1" wp14:anchorId="6BC0FBB5" wp14:editId="72E57BD0">
                      <wp:simplePos x="0" y="0"/>
                      <wp:positionH relativeFrom="column">
                        <wp:posOffset>0</wp:posOffset>
                      </wp:positionH>
                      <wp:positionV relativeFrom="paragraph">
                        <wp:posOffset>0</wp:posOffset>
                      </wp:positionV>
                      <wp:extent cx="76200" cy="28575"/>
                      <wp:effectExtent l="19050" t="19050" r="19050" b="28575"/>
                      <wp:wrapNone/>
                      <wp:docPr id="1130" name="Text Box 2799">
                        <a:extLst xmlns:a="http://schemas.openxmlformats.org/drawingml/2006/main">
                          <a:ext uri="{FF2B5EF4-FFF2-40B4-BE49-F238E27FC236}">
                            <a16:creationId xmlns:a16="http://schemas.microsoft.com/office/drawing/2014/main" id="{00000000-0008-0000-0000-00006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C684AE" id="Text Box 2799" o:spid="_x0000_s1026" type="#_x0000_t202" style="position:absolute;margin-left:0;margin-top:0;width:6pt;height:2.25pt;z-index:25281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17408" behindDoc="0" locked="0" layoutInCell="1" allowOverlap="1" wp14:anchorId="658550D4" wp14:editId="08573B3E">
                      <wp:simplePos x="0" y="0"/>
                      <wp:positionH relativeFrom="column">
                        <wp:posOffset>0</wp:posOffset>
                      </wp:positionH>
                      <wp:positionV relativeFrom="paragraph">
                        <wp:posOffset>0</wp:posOffset>
                      </wp:positionV>
                      <wp:extent cx="76200" cy="28575"/>
                      <wp:effectExtent l="19050" t="19050" r="19050" b="28575"/>
                      <wp:wrapNone/>
                      <wp:docPr id="1131" name="Text Box 2798">
                        <a:extLst xmlns:a="http://schemas.openxmlformats.org/drawingml/2006/main">
                          <a:ext uri="{FF2B5EF4-FFF2-40B4-BE49-F238E27FC236}">
                            <a16:creationId xmlns:a16="http://schemas.microsoft.com/office/drawing/2014/main" id="{00000000-0008-0000-0000-00006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EE0862" id="Text Box 2798" o:spid="_x0000_s1026" type="#_x0000_t202" style="position:absolute;margin-left:0;margin-top:0;width:6pt;height:2.25pt;z-index:25281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18432" behindDoc="0" locked="0" layoutInCell="1" allowOverlap="1" wp14:anchorId="467ABB71" wp14:editId="20E8D3B9">
                      <wp:simplePos x="0" y="0"/>
                      <wp:positionH relativeFrom="column">
                        <wp:posOffset>0</wp:posOffset>
                      </wp:positionH>
                      <wp:positionV relativeFrom="paragraph">
                        <wp:posOffset>0</wp:posOffset>
                      </wp:positionV>
                      <wp:extent cx="76200" cy="28575"/>
                      <wp:effectExtent l="19050" t="19050" r="19050" b="28575"/>
                      <wp:wrapNone/>
                      <wp:docPr id="1132" name="Text Box 2797">
                        <a:extLst xmlns:a="http://schemas.openxmlformats.org/drawingml/2006/main">
                          <a:ext uri="{FF2B5EF4-FFF2-40B4-BE49-F238E27FC236}">
                            <a16:creationId xmlns:a16="http://schemas.microsoft.com/office/drawing/2014/main" id="{00000000-0008-0000-0000-00006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00B932" id="Text Box 2797" o:spid="_x0000_s1026" type="#_x0000_t202" style="position:absolute;margin-left:0;margin-top:0;width:6pt;height:2.25pt;z-index:25281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19456" behindDoc="0" locked="0" layoutInCell="1" allowOverlap="1" wp14:anchorId="6D75C380" wp14:editId="639C4A23">
                      <wp:simplePos x="0" y="0"/>
                      <wp:positionH relativeFrom="column">
                        <wp:posOffset>0</wp:posOffset>
                      </wp:positionH>
                      <wp:positionV relativeFrom="paragraph">
                        <wp:posOffset>0</wp:posOffset>
                      </wp:positionV>
                      <wp:extent cx="76200" cy="28575"/>
                      <wp:effectExtent l="19050" t="19050" r="19050" b="28575"/>
                      <wp:wrapNone/>
                      <wp:docPr id="1133" name="Text Box 2796">
                        <a:extLst xmlns:a="http://schemas.openxmlformats.org/drawingml/2006/main">
                          <a:ext uri="{FF2B5EF4-FFF2-40B4-BE49-F238E27FC236}">
                            <a16:creationId xmlns:a16="http://schemas.microsoft.com/office/drawing/2014/main" id="{00000000-0008-0000-0000-00006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20E177" id="Text Box 2796" o:spid="_x0000_s1026" type="#_x0000_t202" style="position:absolute;margin-left:0;margin-top:0;width:6pt;height:2.25pt;z-index:25281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20480" behindDoc="0" locked="0" layoutInCell="1" allowOverlap="1" wp14:anchorId="59DA0374" wp14:editId="51792CF4">
                      <wp:simplePos x="0" y="0"/>
                      <wp:positionH relativeFrom="column">
                        <wp:posOffset>0</wp:posOffset>
                      </wp:positionH>
                      <wp:positionV relativeFrom="paragraph">
                        <wp:posOffset>0</wp:posOffset>
                      </wp:positionV>
                      <wp:extent cx="76200" cy="28575"/>
                      <wp:effectExtent l="19050" t="19050" r="19050" b="28575"/>
                      <wp:wrapNone/>
                      <wp:docPr id="1134" name="Text Box 2795">
                        <a:extLst xmlns:a="http://schemas.openxmlformats.org/drawingml/2006/main">
                          <a:ext uri="{FF2B5EF4-FFF2-40B4-BE49-F238E27FC236}">
                            <a16:creationId xmlns:a16="http://schemas.microsoft.com/office/drawing/2014/main" id="{00000000-0008-0000-0000-00006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A60D12" id="Text Box 2795" o:spid="_x0000_s1026" type="#_x0000_t202" style="position:absolute;margin-left:0;margin-top:0;width:6pt;height:2.25pt;z-index:25282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21504" behindDoc="0" locked="0" layoutInCell="1" allowOverlap="1" wp14:anchorId="1BC36005" wp14:editId="515883F5">
                      <wp:simplePos x="0" y="0"/>
                      <wp:positionH relativeFrom="column">
                        <wp:posOffset>0</wp:posOffset>
                      </wp:positionH>
                      <wp:positionV relativeFrom="paragraph">
                        <wp:posOffset>0</wp:posOffset>
                      </wp:positionV>
                      <wp:extent cx="76200" cy="28575"/>
                      <wp:effectExtent l="19050" t="19050" r="19050" b="28575"/>
                      <wp:wrapNone/>
                      <wp:docPr id="1135" name="Text Box 2794">
                        <a:extLst xmlns:a="http://schemas.openxmlformats.org/drawingml/2006/main">
                          <a:ext uri="{FF2B5EF4-FFF2-40B4-BE49-F238E27FC236}">
                            <a16:creationId xmlns:a16="http://schemas.microsoft.com/office/drawing/2014/main" id="{00000000-0008-0000-0000-00006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70AF56" id="Text Box 2794" o:spid="_x0000_s1026" type="#_x0000_t202" style="position:absolute;margin-left:0;margin-top:0;width:6pt;height:2.25pt;z-index:25282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22528" behindDoc="0" locked="0" layoutInCell="1" allowOverlap="1" wp14:anchorId="3147625B" wp14:editId="773121B3">
                      <wp:simplePos x="0" y="0"/>
                      <wp:positionH relativeFrom="column">
                        <wp:posOffset>0</wp:posOffset>
                      </wp:positionH>
                      <wp:positionV relativeFrom="paragraph">
                        <wp:posOffset>0</wp:posOffset>
                      </wp:positionV>
                      <wp:extent cx="76200" cy="28575"/>
                      <wp:effectExtent l="19050" t="19050" r="19050" b="28575"/>
                      <wp:wrapNone/>
                      <wp:docPr id="1136" name="Text Box 2793">
                        <a:extLst xmlns:a="http://schemas.openxmlformats.org/drawingml/2006/main">
                          <a:ext uri="{FF2B5EF4-FFF2-40B4-BE49-F238E27FC236}">
                            <a16:creationId xmlns:a16="http://schemas.microsoft.com/office/drawing/2014/main" id="{00000000-0008-0000-0000-00007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288A34" id="Text Box 2793" o:spid="_x0000_s1026" type="#_x0000_t202" style="position:absolute;margin-left:0;margin-top:0;width:6pt;height:2.25pt;z-index:25282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23552" behindDoc="0" locked="0" layoutInCell="1" allowOverlap="1" wp14:anchorId="1A94FBED" wp14:editId="39FC93DB">
                      <wp:simplePos x="0" y="0"/>
                      <wp:positionH relativeFrom="column">
                        <wp:posOffset>0</wp:posOffset>
                      </wp:positionH>
                      <wp:positionV relativeFrom="paragraph">
                        <wp:posOffset>0</wp:posOffset>
                      </wp:positionV>
                      <wp:extent cx="76200" cy="28575"/>
                      <wp:effectExtent l="19050" t="19050" r="19050" b="28575"/>
                      <wp:wrapNone/>
                      <wp:docPr id="1137" name="Text Box 2792">
                        <a:extLst xmlns:a="http://schemas.openxmlformats.org/drawingml/2006/main">
                          <a:ext uri="{FF2B5EF4-FFF2-40B4-BE49-F238E27FC236}">
                            <a16:creationId xmlns:a16="http://schemas.microsoft.com/office/drawing/2014/main" id="{00000000-0008-0000-0000-00007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0C8AB3" id="Text Box 2792" o:spid="_x0000_s1026" type="#_x0000_t202" style="position:absolute;margin-left:0;margin-top:0;width:6pt;height:2.25pt;z-index:25282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24576" behindDoc="0" locked="0" layoutInCell="1" allowOverlap="1" wp14:anchorId="609175C8" wp14:editId="4D13564F">
                      <wp:simplePos x="0" y="0"/>
                      <wp:positionH relativeFrom="column">
                        <wp:posOffset>0</wp:posOffset>
                      </wp:positionH>
                      <wp:positionV relativeFrom="paragraph">
                        <wp:posOffset>0</wp:posOffset>
                      </wp:positionV>
                      <wp:extent cx="76200" cy="28575"/>
                      <wp:effectExtent l="19050" t="19050" r="19050" b="28575"/>
                      <wp:wrapNone/>
                      <wp:docPr id="1138" name="Text Box 2791">
                        <a:extLst xmlns:a="http://schemas.openxmlformats.org/drawingml/2006/main">
                          <a:ext uri="{FF2B5EF4-FFF2-40B4-BE49-F238E27FC236}">
                            <a16:creationId xmlns:a16="http://schemas.microsoft.com/office/drawing/2014/main" id="{00000000-0008-0000-0000-00007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C56F94" id="Text Box 2791" o:spid="_x0000_s1026" type="#_x0000_t202" style="position:absolute;margin-left:0;margin-top:0;width:6pt;height:2.25pt;z-index:25282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25600" behindDoc="0" locked="0" layoutInCell="1" allowOverlap="1" wp14:anchorId="47606CD2" wp14:editId="67355AD4">
                      <wp:simplePos x="0" y="0"/>
                      <wp:positionH relativeFrom="column">
                        <wp:posOffset>0</wp:posOffset>
                      </wp:positionH>
                      <wp:positionV relativeFrom="paragraph">
                        <wp:posOffset>0</wp:posOffset>
                      </wp:positionV>
                      <wp:extent cx="76200" cy="28575"/>
                      <wp:effectExtent l="19050" t="19050" r="19050" b="28575"/>
                      <wp:wrapNone/>
                      <wp:docPr id="1139" name="Text Box 2790">
                        <a:extLst xmlns:a="http://schemas.openxmlformats.org/drawingml/2006/main">
                          <a:ext uri="{FF2B5EF4-FFF2-40B4-BE49-F238E27FC236}">
                            <a16:creationId xmlns:a16="http://schemas.microsoft.com/office/drawing/2014/main" id="{00000000-0008-0000-0000-00007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4AD0A4" id="Text Box 2790" o:spid="_x0000_s1026" type="#_x0000_t202" style="position:absolute;margin-left:0;margin-top:0;width:6pt;height:2.25pt;z-index:25282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26624" behindDoc="0" locked="0" layoutInCell="1" allowOverlap="1" wp14:anchorId="593B9518" wp14:editId="62EE64B5">
                      <wp:simplePos x="0" y="0"/>
                      <wp:positionH relativeFrom="column">
                        <wp:posOffset>0</wp:posOffset>
                      </wp:positionH>
                      <wp:positionV relativeFrom="paragraph">
                        <wp:posOffset>0</wp:posOffset>
                      </wp:positionV>
                      <wp:extent cx="76200" cy="28575"/>
                      <wp:effectExtent l="19050" t="19050" r="19050" b="28575"/>
                      <wp:wrapNone/>
                      <wp:docPr id="1140" name="Text Box 2789">
                        <a:extLst xmlns:a="http://schemas.openxmlformats.org/drawingml/2006/main">
                          <a:ext uri="{FF2B5EF4-FFF2-40B4-BE49-F238E27FC236}">
                            <a16:creationId xmlns:a16="http://schemas.microsoft.com/office/drawing/2014/main" id="{00000000-0008-0000-0000-00007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5CB9D5" id="Text Box 2789" o:spid="_x0000_s1026" type="#_x0000_t202" style="position:absolute;margin-left:0;margin-top:0;width:6pt;height:2.25pt;z-index:25282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27648" behindDoc="0" locked="0" layoutInCell="1" allowOverlap="1" wp14:anchorId="5DD3ADA2" wp14:editId="3FFF60A3">
                      <wp:simplePos x="0" y="0"/>
                      <wp:positionH relativeFrom="column">
                        <wp:posOffset>0</wp:posOffset>
                      </wp:positionH>
                      <wp:positionV relativeFrom="paragraph">
                        <wp:posOffset>0</wp:posOffset>
                      </wp:positionV>
                      <wp:extent cx="76200" cy="28575"/>
                      <wp:effectExtent l="19050" t="19050" r="19050" b="28575"/>
                      <wp:wrapNone/>
                      <wp:docPr id="1141" name="Text Box 2788">
                        <a:extLst xmlns:a="http://schemas.openxmlformats.org/drawingml/2006/main">
                          <a:ext uri="{FF2B5EF4-FFF2-40B4-BE49-F238E27FC236}">
                            <a16:creationId xmlns:a16="http://schemas.microsoft.com/office/drawing/2014/main" id="{00000000-0008-0000-0000-00007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8F330F" id="Text Box 2788" o:spid="_x0000_s1026" type="#_x0000_t202" style="position:absolute;margin-left:0;margin-top:0;width:6pt;height:2.25pt;z-index:25282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28672" behindDoc="0" locked="0" layoutInCell="1" allowOverlap="1" wp14:anchorId="1CB8F99E" wp14:editId="448D9FEF">
                      <wp:simplePos x="0" y="0"/>
                      <wp:positionH relativeFrom="column">
                        <wp:posOffset>0</wp:posOffset>
                      </wp:positionH>
                      <wp:positionV relativeFrom="paragraph">
                        <wp:posOffset>0</wp:posOffset>
                      </wp:positionV>
                      <wp:extent cx="76200" cy="28575"/>
                      <wp:effectExtent l="19050" t="19050" r="19050" b="28575"/>
                      <wp:wrapNone/>
                      <wp:docPr id="1142" name="Text Box 2787">
                        <a:extLst xmlns:a="http://schemas.openxmlformats.org/drawingml/2006/main">
                          <a:ext uri="{FF2B5EF4-FFF2-40B4-BE49-F238E27FC236}">
                            <a16:creationId xmlns:a16="http://schemas.microsoft.com/office/drawing/2014/main" id="{00000000-0008-0000-0000-00007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5D6BFD" id="Text Box 2787" o:spid="_x0000_s1026" type="#_x0000_t202" style="position:absolute;margin-left:0;margin-top:0;width:6pt;height:2.25pt;z-index:25282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29696" behindDoc="0" locked="0" layoutInCell="1" allowOverlap="1" wp14:anchorId="7F4CED19" wp14:editId="4D803CA9">
                      <wp:simplePos x="0" y="0"/>
                      <wp:positionH relativeFrom="column">
                        <wp:posOffset>0</wp:posOffset>
                      </wp:positionH>
                      <wp:positionV relativeFrom="paragraph">
                        <wp:posOffset>0</wp:posOffset>
                      </wp:positionV>
                      <wp:extent cx="76200" cy="28575"/>
                      <wp:effectExtent l="19050" t="19050" r="19050" b="28575"/>
                      <wp:wrapNone/>
                      <wp:docPr id="1143" name="Text Box 2786">
                        <a:extLst xmlns:a="http://schemas.openxmlformats.org/drawingml/2006/main">
                          <a:ext uri="{FF2B5EF4-FFF2-40B4-BE49-F238E27FC236}">
                            <a16:creationId xmlns:a16="http://schemas.microsoft.com/office/drawing/2014/main" id="{00000000-0008-0000-0000-00007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BCAF7E" id="Text Box 2786" o:spid="_x0000_s1026" type="#_x0000_t202" style="position:absolute;margin-left:0;margin-top:0;width:6pt;height:2.25pt;z-index:25282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30720" behindDoc="0" locked="0" layoutInCell="1" allowOverlap="1" wp14:anchorId="4530DBF5" wp14:editId="255DAF45">
                      <wp:simplePos x="0" y="0"/>
                      <wp:positionH relativeFrom="column">
                        <wp:posOffset>0</wp:posOffset>
                      </wp:positionH>
                      <wp:positionV relativeFrom="paragraph">
                        <wp:posOffset>0</wp:posOffset>
                      </wp:positionV>
                      <wp:extent cx="76200" cy="28575"/>
                      <wp:effectExtent l="19050" t="19050" r="19050" b="28575"/>
                      <wp:wrapNone/>
                      <wp:docPr id="1144" name="Text Box 2785">
                        <a:extLst xmlns:a="http://schemas.openxmlformats.org/drawingml/2006/main">
                          <a:ext uri="{FF2B5EF4-FFF2-40B4-BE49-F238E27FC236}">
                            <a16:creationId xmlns:a16="http://schemas.microsoft.com/office/drawing/2014/main" id="{00000000-0008-0000-0000-00007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24A2BC" id="Text Box 2785" o:spid="_x0000_s1026" type="#_x0000_t202" style="position:absolute;margin-left:0;margin-top:0;width:6pt;height:2.25pt;z-index:25283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31744" behindDoc="0" locked="0" layoutInCell="1" allowOverlap="1" wp14:anchorId="7E7313DA" wp14:editId="2AEF9507">
                      <wp:simplePos x="0" y="0"/>
                      <wp:positionH relativeFrom="column">
                        <wp:posOffset>0</wp:posOffset>
                      </wp:positionH>
                      <wp:positionV relativeFrom="paragraph">
                        <wp:posOffset>0</wp:posOffset>
                      </wp:positionV>
                      <wp:extent cx="76200" cy="28575"/>
                      <wp:effectExtent l="19050" t="19050" r="19050" b="28575"/>
                      <wp:wrapNone/>
                      <wp:docPr id="1145" name="Text Box 2784">
                        <a:extLst xmlns:a="http://schemas.openxmlformats.org/drawingml/2006/main">
                          <a:ext uri="{FF2B5EF4-FFF2-40B4-BE49-F238E27FC236}">
                            <a16:creationId xmlns:a16="http://schemas.microsoft.com/office/drawing/2014/main" id="{00000000-0008-0000-0000-00007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BF2F3B" id="Text Box 2784" o:spid="_x0000_s1026" type="#_x0000_t202" style="position:absolute;margin-left:0;margin-top:0;width:6pt;height:2.25pt;z-index:25283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32768" behindDoc="0" locked="0" layoutInCell="1" allowOverlap="1" wp14:anchorId="1FCD87D6" wp14:editId="1714E2FE">
                      <wp:simplePos x="0" y="0"/>
                      <wp:positionH relativeFrom="column">
                        <wp:posOffset>0</wp:posOffset>
                      </wp:positionH>
                      <wp:positionV relativeFrom="paragraph">
                        <wp:posOffset>0</wp:posOffset>
                      </wp:positionV>
                      <wp:extent cx="76200" cy="28575"/>
                      <wp:effectExtent l="19050" t="19050" r="19050" b="28575"/>
                      <wp:wrapNone/>
                      <wp:docPr id="1146" name="Text Box 2783">
                        <a:extLst xmlns:a="http://schemas.openxmlformats.org/drawingml/2006/main">
                          <a:ext uri="{FF2B5EF4-FFF2-40B4-BE49-F238E27FC236}">
                            <a16:creationId xmlns:a16="http://schemas.microsoft.com/office/drawing/2014/main" id="{00000000-0008-0000-0000-00007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5289A1" id="Text Box 2783" o:spid="_x0000_s1026" type="#_x0000_t202" style="position:absolute;margin-left:0;margin-top:0;width:6pt;height:2.25pt;z-index:25283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33792" behindDoc="0" locked="0" layoutInCell="1" allowOverlap="1" wp14:anchorId="2AE0D71D" wp14:editId="7F11DB9C">
                      <wp:simplePos x="0" y="0"/>
                      <wp:positionH relativeFrom="column">
                        <wp:posOffset>0</wp:posOffset>
                      </wp:positionH>
                      <wp:positionV relativeFrom="paragraph">
                        <wp:posOffset>0</wp:posOffset>
                      </wp:positionV>
                      <wp:extent cx="76200" cy="28575"/>
                      <wp:effectExtent l="19050" t="19050" r="19050" b="28575"/>
                      <wp:wrapNone/>
                      <wp:docPr id="1147" name="Text Box 2782">
                        <a:extLst xmlns:a="http://schemas.openxmlformats.org/drawingml/2006/main">
                          <a:ext uri="{FF2B5EF4-FFF2-40B4-BE49-F238E27FC236}">
                            <a16:creationId xmlns:a16="http://schemas.microsoft.com/office/drawing/2014/main" id="{00000000-0008-0000-0000-00007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E4F5EC" id="Text Box 2782" o:spid="_x0000_s1026" type="#_x0000_t202" style="position:absolute;margin-left:0;margin-top:0;width:6pt;height:2.25pt;z-index:25283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34816" behindDoc="0" locked="0" layoutInCell="1" allowOverlap="1" wp14:anchorId="0EA93A1F" wp14:editId="309038BA">
                      <wp:simplePos x="0" y="0"/>
                      <wp:positionH relativeFrom="column">
                        <wp:posOffset>0</wp:posOffset>
                      </wp:positionH>
                      <wp:positionV relativeFrom="paragraph">
                        <wp:posOffset>0</wp:posOffset>
                      </wp:positionV>
                      <wp:extent cx="76200" cy="28575"/>
                      <wp:effectExtent l="19050" t="19050" r="19050" b="28575"/>
                      <wp:wrapNone/>
                      <wp:docPr id="1148" name="Text Box 2781">
                        <a:extLst xmlns:a="http://schemas.openxmlformats.org/drawingml/2006/main">
                          <a:ext uri="{FF2B5EF4-FFF2-40B4-BE49-F238E27FC236}">
                            <a16:creationId xmlns:a16="http://schemas.microsoft.com/office/drawing/2014/main" id="{00000000-0008-0000-0000-00007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81D99D" id="Text Box 2781" o:spid="_x0000_s1026" type="#_x0000_t202" style="position:absolute;margin-left:0;margin-top:0;width:6pt;height:2.25pt;z-index:25283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35840" behindDoc="0" locked="0" layoutInCell="1" allowOverlap="1" wp14:anchorId="0D276EC9" wp14:editId="4FE9AB4B">
                      <wp:simplePos x="0" y="0"/>
                      <wp:positionH relativeFrom="column">
                        <wp:posOffset>0</wp:posOffset>
                      </wp:positionH>
                      <wp:positionV relativeFrom="paragraph">
                        <wp:posOffset>0</wp:posOffset>
                      </wp:positionV>
                      <wp:extent cx="76200" cy="28575"/>
                      <wp:effectExtent l="19050" t="19050" r="19050" b="28575"/>
                      <wp:wrapNone/>
                      <wp:docPr id="1149" name="Text Box 2780">
                        <a:extLst xmlns:a="http://schemas.openxmlformats.org/drawingml/2006/main">
                          <a:ext uri="{FF2B5EF4-FFF2-40B4-BE49-F238E27FC236}">
                            <a16:creationId xmlns:a16="http://schemas.microsoft.com/office/drawing/2014/main" id="{00000000-0008-0000-0000-00007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73903D" id="Text Box 2780" o:spid="_x0000_s1026" type="#_x0000_t202" style="position:absolute;margin-left:0;margin-top:0;width:6pt;height:2.25pt;z-index:25283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36864" behindDoc="0" locked="0" layoutInCell="1" allowOverlap="1" wp14:anchorId="3CD1DF59" wp14:editId="3221623B">
                      <wp:simplePos x="0" y="0"/>
                      <wp:positionH relativeFrom="column">
                        <wp:posOffset>0</wp:posOffset>
                      </wp:positionH>
                      <wp:positionV relativeFrom="paragraph">
                        <wp:posOffset>0</wp:posOffset>
                      </wp:positionV>
                      <wp:extent cx="76200" cy="28575"/>
                      <wp:effectExtent l="19050" t="19050" r="19050" b="28575"/>
                      <wp:wrapNone/>
                      <wp:docPr id="1150" name="Text Box 2779">
                        <a:extLst xmlns:a="http://schemas.openxmlformats.org/drawingml/2006/main">
                          <a:ext uri="{FF2B5EF4-FFF2-40B4-BE49-F238E27FC236}">
                            <a16:creationId xmlns:a16="http://schemas.microsoft.com/office/drawing/2014/main" id="{00000000-0008-0000-0000-00007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65F865" id="Text Box 2779" o:spid="_x0000_s1026" type="#_x0000_t202" style="position:absolute;margin-left:0;margin-top:0;width:6pt;height:2.25pt;z-index:25283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37888" behindDoc="0" locked="0" layoutInCell="1" allowOverlap="1" wp14:anchorId="5A723A5D" wp14:editId="519CF436">
                      <wp:simplePos x="0" y="0"/>
                      <wp:positionH relativeFrom="column">
                        <wp:posOffset>0</wp:posOffset>
                      </wp:positionH>
                      <wp:positionV relativeFrom="paragraph">
                        <wp:posOffset>0</wp:posOffset>
                      </wp:positionV>
                      <wp:extent cx="76200" cy="28575"/>
                      <wp:effectExtent l="19050" t="19050" r="19050" b="28575"/>
                      <wp:wrapNone/>
                      <wp:docPr id="1151" name="Text Box 2778">
                        <a:extLst xmlns:a="http://schemas.openxmlformats.org/drawingml/2006/main">
                          <a:ext uri="{FF2B5EF4-FFF2-40B4-BE49-F238E27FC236}">
                            <a16:creationId xmlns:a16="http://schemas.microsoft.com/office/drawing/2014/main" id="{00000000-0008-0000-0000-00007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247CDD" id="Text Box 2778" o:spid="_x0000_s1026" type="#_x0000_t202" style="position:absolute;margin-left:0;margin-top:0;width:6pt;height:2.25pt;z-index:25283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38912" behindDoc="0" locked="0" layoutInCell="1" allowOverlap="1" wp14:anchorId="6B35E43D" wp14:editId="2E42D6C8">
                      <wp:simplePos x="0" y="0"/>
                      <wp:positionH relativeFrom="column">
                        <wp:posOffset>0</wp:posOffset>
                      </wp:positionH>
                      <wp:positionV relativeFrom="paragraph">
                        <wp:posOffset>0</wp:posOffset>
                      </wp:positionV>
                      <wp:extent cx="76200" cy="28575"/>
                      <wp:effectExtent l="19050" t="19050" r="19050" b="28575"/>
                      <wp:wrapNone/>
                      <wp:docPr id="1152" name="Text Box 2777">
                        <a:extLst xmlns:a="http://schemas.openxmlformats.org/drawingml/2006/main">
                          <a:ext uri="{FF2B5EF4-FFF2-40B4-BE49-F238E27FC236}">
                            <a16:creationId xmlns:a16="http://schemas.microsoft.com/office/drawing/2014/main" id="{00000000-0008-0000-0000-00008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D8C617" id="Text Box 2777" o:spid="_x0000_s1026" type="#_x0000_t202" style="position:absolute;margin-left:0;margin-top:0;width:6pt;height:2.25pt;z-index:25283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39936" behindDoc="0" locked="0" layoutInCell="1" allowOverlap="1" wp14:anchorId="0D81EBEE" wp14:editId="2D76F12C">
                      <wp:simplePos x="0" y="0"/>
                      <wp:positionH relativeFrom="column">
                        <wp:posOffset>0</wp:posOffset>
                      </wp:positionH>
                      <wp:positionV relativeFrom="paragraph">
                        <wp:posOffset>0</wp:posOffset>
                      </wp:positionV>
                      <wp:extent cx="76200" cy="28575"/>
                      <wp:effectExtent l="19050" t="19050" r="19050" b="28575"/>
                      <wp:wrapNone/>
                      <wp:docPr id="1153" name="Text Box 2776">
                        <a:extLst xmlns:a="http://schemas.openxmlformats.org/drawingml/2006/main">
                          <a:ext uri="{FF2B5EF4-FFF2-40B4-BE49-F238E27FC236}">
                            <a16:creationId xmlns:a16="http://schemas.microsoft.com/office/drawing/2014/main" id="{00000000-0008-0000-0000-00008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4A0D1D" id="Text Box 2776" o:spid="_x0000_s1026" type="#_x0000_t202" style="position:absolute;margin-left:0;margin-top:0;width:6pt;height:2.25pt;z-index:25283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40960" behindDoc="0" locked="0" layoutInCell="1" allowOverlap="1" wp14:anchorId="4C44AF00" wp14:editId="073E4A2B">
                      <wp:simplePos x="0" y="0"/>
                      <wp:positionH relativeFrom="column">
                        <wp:posOffset>0</wp:posOffset>
                      </wp:positionH>
                      <wp:positionV relativeFrom="paragraph">
                        <wp:posOffset>0</wp:posOffset>
                      </wp:positionV>
                      <wp:extent cx="76200" cy="28575"/>
                      <wp:effectExtent l="19050" t="19050" r="19050" b="28575"/>
                      <wp:wrapNone/>
                      <wp:docPr id="1154" name="Text Box 2775">
                        <a:extLst xmlns:a="http://schemas.openxmlformats.org/drawingml/2006/main">
                          <a:ext uri="{FF2B5EF4-FFF2-40B4-BE49-F238E27FC236}">
                            <a16:creationId xmlns:a16="http://schemas.microsoft.com/office/drawing/2014/main" id="{00000000-0008-0000-0000-00008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EB4750" id="Text Box 2775" o:spid="_x0000_s1026" type="#_x0000_t202" style="position:absolute;margin-left:0;margin-top:0;width:6pt;height:2.25pt;z-index:25284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41984" behindDoc="0" locked="0" layoutInCell="1" allowOverlap="1" wp14:anchorId="01FA6CEB" wp14:editId="701B7EB8">
                      <wp:simplePos x="0" y="0"/>
                      <wp:positionH relativeFrom="column">
                        <wp:posOffset>0</wp:posOffset>
                      </wp:positionH>
                      <wp:positionV relativeFrom="paragraph">
                        <wp:posOffset>0</wp:posOffset>
                      </wp:positionV>
                      <wp:extent cx="76200" cy="28575"/>
                      <wp:effectExtent l="19050" t="19050" r="19050" b="28575"/>
                      <wp:wrapNone/>
                      <wp:docPr id="1155" name="Text Box 2774">
                        <a:extLst xmlns:a="http://schemas.openxmlformats.org/drawingml/2006/main">
                          <a:ext uri="{FF2B5EF4-FFF2-40B4-BE49-F238E27FC236}">
                            <a16:creationId xmlns:a16="http://schemas.microsoft.com/office/drawing/2014/main" id="{00000000-0008-0000-0000-00008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55D223" id="Text Box 2774" o:spid="_x0000_s1026" type="#_x0000_t202" style="position:absolute;margin-left:0;margin-top:0;width:6pt;height:2.25pt;z-index:25284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43008" behindDoc="0" locked="0" layoutInCell="1" allowOverlap="1" wp14:anchorId="7F3125A5" wp14:editId="77C57402">
                      <wp:simplePos x="0" y="0"/>
                      <wp:positionH relativeFrom="column">
                        <wp:posOffset>0</wp:posOffset>
                      </wp:positionH>
                      <wp:positionV relativeFrom="paragraph">
                        <wp:posOffset>0</wp:posOffset>
                      </wp:positionV>
                      <wp:extent cx="76200" cy="28575"/>
                      <wp:effectExtent l="19050" t="19050" r="19050" b="28575"/>
                      <wp:wrapNone/>
                      <wp:docPr id="1156" name="Text Box 2773">
                        <a:extLst xmlns:a="http://schemas.openxmlformats.org/drawingml/2006/main">
                          <a:ext uri="{FF2B5EF4-FFF2-40B4-BE49-F238E27FC236}">
                            <a16:creationId xmlns:a16="http://schemas.microsoft.com/office/drawing/2014/main" id="{00000000-0008-0000-0000-00008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38705E" id="Text Box 2773" o:spid="_x0000_s1026" type="#_x0000_t202" style="position:absolute;margin-left:0;margin-top:0;width:6pt;height:2.25pt;z-index:25284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44032" behindDoc="0" locked="0" layoutInCell="1" allowOverlap="1" wp14:anchorId="1B7E2694" wp14:editId="792BBD70">
                      <wp:simplePos x="0" y="0"/>
                      <wp:positionH relativeFrom="column">
                        <wp:posOffset>0</wp:posOffset>
                      </wp:positionH>
                      <wp:positionV relativeFrom="paragraph">
                        <wp:posOffset>0</wp:posOffset>
                      </wp:positionV>
                      <wp:extent cx="76200" cy="28575"/>
                      <wp:effectExtent l="19050" t="19050" r="19050" b="28575"/>
                      <wp:wrapNone/>
                      <wp:docPr id="1157" name="Text Box 2772">
                        <a:extLst xmlns:a="http://schemas.openxmlformats.org/drawingml/2006/main">
                          <a:ext uri="{FF2B5EF4-FFF2-40B4-BE49-F238E27FC236}">
                            <a16:creationId xmlns:a16="http://schemas.microsoft.com/office/drawing/2014/main" id="{00000000-0008-0000-0000-00008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D741A7" id="Text Box 2772" o:spid="_x0000_s1026" type="#_x0000_t202" style="position:absolute;margin-left:0;margin-top:0;width:6pt;height:2.25pt;z-index:25284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45056" behindDoc="0" locked="0" layoutInCell="1" allowOverlap="1" wp14:anchorId="519ABB14" wp14:editId="62781DBA">
                      <wp:simplePos x="0" y="0"/>
                      <wp:positionH relativeFrom="column">
                        <wp:posOffset>0</wp:posOffset>
                      </wp:positionH>
                      <wp:positionV relativeFrom="paragraph">
                        <wp:posOffset>0</wp:posOffset>
                      </wp:positionV>
                      <wp:extent cx="76200" cy="28575"/>
                      <wp:effectExtent l="19050" t="19050" r="19050" b="28575"/>
                      <wp:wrapNone/>
                      <wp:docPr id="1158" name="Text Box 2771">
                        <a:extLst xmlns:a="http://schemas.openxmlformats.org/drawingml/2006/main">
                          <a:ext uri="{FF2B5EF4-FFF2-40B4-BE49-F238E27FC236}">
                            <a16:creationId xmlns:a16="http://schemas.microsoft.com/office/drawing/2014/main" id="{00000000-0008-0000-0000-00008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1C2D3" id="Text Box 2771" o:spid="_x0000_s1026" type="#_x0000_t202" style="position:absolute;margin-left:0;margin-top:0;width:6pt;height:2.25pt;z-index:25284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46080" behindDoc="0" locked="0" layoutInCell="1" allowOverlap="1" wp14:anchorId="3807DAC3" wp14:editId="3187DF9F">
                      <wp:simplePos x="0" y="0"/>
                      <wp:positionH relativeFrom="column">
                        <wp:posOffset>0</wp:posOffset>
                      </wp:positionH>
                      <wp:positionV relativeFrom="paragraph">
                        <wp:posOffset>0</wp:posOffset>
                      </wp:positionV>
                      <wp:extent cx="76200" cy="28575"/>
                      <wp:effectExtent l="19050" t="19050" r="19050" b="28575"/>
                      <wp:wrapNone/>
                      <wp:docPr id="1159" name="Text Box 2770">
                        <a:extLst xmlns:a="http://schemas.openxmlformats.org/drawingml/2006/main">
                          <a:ext uri="{FF2B5EF4-FFF2-40B4-BE49-F238E27FC236}">
                            <a16:creationId xmlns:a16="http://schemas.microsoft.com/office/drawing/2014/main" id="{00000000-0008-0000-0000-00008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B7CE3A" id="Text Box 2770" o:spid="_x0000_s1026" type="#_x0000_t202" style="position:absolute;margin-left:0;margin-top:0;width:6pt;height:2.25pt;z-index:25284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47104" behindDoc="0" locked="0" layoutInCell="1" allowOverlap="1" wp14:anchorId="20604548" wp14:editId="0E481E9F">
                      <wp:simplePos x="0" y="0"/>
                      <wp:positionH relativeFrom="column">
                        <wp:posOffset>0</wp:posOffset>
                      </wp:positionH>
                      <wp:positionV relativeFrom="paragraph">
                        <wp:posOffset>0</wp:posOffset>
                      </wp:positionV>
                      <wp:extent cx="76200" cy="28575"/>
                      <wp:effectExtent l="19050" t="19050" r="19050" b="28575"/>
                      <wp:wrapNone/>
                      <wp:docPr id="1160" name="Text Box 2769">
                        <a:extLst xmlns:a="http://schemas.openxmlformats.org/drawingml/2006/main">
                          <a:ext uri="{FF2B5EF4-FFF2-40B4-BE49-F238E27FC236}">
                            <a16:creationId xmlns:a16="http://schemas.microsoft.com/office/drawing/2014/main" id="{00000000-0008-0000-0000-00008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6C28E5" id="Text Box 2769" o:spid="_x0000_s1026" type="#_x0000_t202" style="position:absolute;margin-left:0;margin-top:0;width:6pt;height:2.25pt;z-index:25284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48128" behindDoc="0" locked="0" layoutInCell="1" allowOverlap="1" wp14:anchorId="284E97DA" wp14:editId="399CEC67">
                      <wp:simplePos x="0" y="0"/>
                      <wp:positionH relativeFrom="column">
                        <wp:posOffset>0</wp:posOffset>
                      </wp:positionH>
                      <wp:positionV relativeFrom="paragraph">
                        <wp:posOffset>0</wp:posOffset>
                      </wp:positionV>
                      <wp:extent cx="76200" cy="28575"/>
                      <wp:effectExtent l="19050" t="19050" r="19050" b="28575"/>
                      <wp:wrapNone/>
                      <wp:docPr id="1161" name="Text Box 2768">
                        <a:extLst xmlns:a="http://schemas.openxmlformats.org/drawingml/2006/main">
                          <a:ext uri="{FF2B5EF4-FFF2-40B4-BE49-F238E27FC236}">
                            <a16:creationId xmlns:a16="http://schemas.microsoft.com/office/drawing/2014/main" id="{00000000-0008-0000-0000-00008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71BF8A" id="Text Box 2768" o:spid="_x0000_s1026" type="#_x0000_t202" style="position:absolute;margin-left:0;margin-top:0;width:6pt;height:2.25pt;z-index:25284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49152" behindDoc="0" locked="0" layoutInCell="1" allowOverlap="1" wp14:anchorId="6A243E9D" wp14:editId="1CC02BB5">
                      <wp:simplePos x="0" y="0"/>
                      <wp:positionH relativeFrom="column">
                        <wp:posOffset>0</wp:posOffset>
                      </wp:positionH>
                      <wp:positionV relativeFrom="paragraph">
                        <wp:posOffset>0</wp:posOffset>
                      </wp:positionV>
                      <wp:extent cx="76200" cy="28575"/>
                      <wp:effectExtent l="19050" t="19050" r="19050" b="28575"/>
                      <wp:wrapNone/>
                      <wp:docPr id="1162" name="Text Box 2767">
                        <a:extLst xmlns:a="http://schemas.openxmlformats.org/drawingml/2006/main">
                          <a:ext uri="{FF2B5EF4-FFF2-40B4-BE49-F238E27FC236}">
                            <a16:creationId xmlns:a16="http://schemas.microsoft.com/office/drawing/2014/main" id="{00000000-0008-0000-0000-00008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BCEDB7" id="Text Box 2767" o:spid="_x0000_s1026" type="#_x0000_t202" style="position:absolute;margin-left:0;margin-top:0;width:6pt;height:2.25pt;z-index:25284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50176" behindDoc="0" locked="0" layoutInCell="1" allowOverlap="1" wp14:anchorId="0B8304A0" wp14:editId="4770D07B">
                      <wp:simplePos x="0" y="0"/>
                      <wp:positionH relativeFrom="column">
                        <wp:posOffset>0</wp:posOffset>
                      </wp:positionH>
                      <wp:positionV relativeFrom="paragraph">
                        <wp:posOffset>0</wp:posOffset>
                      </wp:positionV>
                      <wp:extent cx="76200" cy="28575"/>
                      <wp:effectExtent l="19050" t="19050" r="19050" b="28575"/>
                      <wp:wrapNone/>
                      <wp:docPr id="1163" name="Text Box 2766">
                        <a:extLst xmlns:a="http://schemas.openxmlformats.org/drawingml/2006/main">
                          <a:ext uri="{FF2B5EF4-FFF2-40B4-BE49-F238E27FC236}">
                            <a16:creationId xmlns:a16="http://schemas.microsoft.com/office/drawing/2014/main" id="{00000000-0008-0000-0000-00008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9BAD60" id="Text Box 2766" o:spid="_x0000_s1026" type="#_x0000_t202" style="position:absolute;margin-left:0;margin-top:0;width:6pt;height:2.25pt;z-index:25285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51200" behindDoc="0" locked="0" layoutInCell="1" allowOverlap="1" wp14:anchorId="3C551DB4" wp14:editId="55B78569">
                      <wp:simplePos x="0" y="0"/>
                      <wp:positionH relativeFrom="column">
                        <wp:posOffset>0</wp:posOffset>
                      </wp:positionH>
                      <wp:positionV relativeFrom="paragraph">
                        <wp:posOffset>0</wp:posOffset>
                      </wp:positionV>
                      <wp:extent cx="76200" cy="28575"/>
                      <wp:effectExtent l="19050" t="19050" r="19050" b="28575"/>
                      <wp:wrapNone/>
                      <wp:docPr id="1164" name="Text Box 2765">
                        <a:extLst xmlns:a="http://schemas.openxmlformats.org/drawingml/2006/main">
                          <a:ext uri="{FF2B5EF4-FFF2-40B4-BE49-F238E27FC236}">
                            <a16:creationId xmlns:a16="http://schemas.microsoft.com/office/drawing/2014/main" id="{00000000-0008-0000-0000-00008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E4A91E" id="Text Box 2765" o:spid="_x0000_s1026" type="#_x0000_t202" style="position:absolute;margin-left:0;margin-top:0;width:6pt;height:2.25pt;z-index:25285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52224" behindDoc="0" locked="0" layoutInCell="1" allowOverlap="1" wp14:anchorId="28616958" wp14:editId="58AAC7E4">
                      <wp:simplePos x="0" y="0"/>
                      <wp:positionH relativeFrom="column">
                        <wp:posOffset>0</wp:posOffset>
                      </wp:positionH>
                      <wp:positionV relativeFrom="paragraph">
                        <wp:posOffset>0</wp:posOffset>
                      </wp:positionV>
                      <wp:extent cx="76200" cy="28575"/>
                      <wp:effectExtent l="19050" t="19050" r="19050" b="28575"/>
                      <wp:wrapNone/>
                      <wp:docPr id="1165" name="Text Box 2764">
                        <a:extLst xmlns:a="http://schemas.openxmlformats.org/drawingml/2006/main">
                          <a:ext uri="{FF2B5EF4-FFF2-40B4-BE49-F238E27FC236}">
                            <a16:creationId xmlns:a16="http://schemas.microsoft.com/office/drawing/2014/main" id="{00000000-0008-0000-0000-00008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B834B1" id="Text Box 2764" o:spid="_x0000_s1026" type="#_x0000_t202" style="position:absolute;margin-left:0;margin-top:0;width:6pt;height:2.25pt;z-index:25285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53248" behindDoc="0" locked="0" layoutInCell="1" allowOverlap="1" wp14:anchorId="3C131E79" wp14:editId="2E7533CB">
                      <wp:simplePos x="0" y="0"/>
                      <wp:positionH relativeFrom="column">
                        <wp:posOffset>0</wp:posOffset>
                      </wp:positionH>
                      <wp:positionV relativeFrom="paragraph">
                        <wp:posOffset>0</wp:posOffset>
                      </wp:positionV>
                      <wp:extent cx="76200" cy="28575"/>
                      <wp:effectExtent l="19050" t="19050" r="19050" b="28575"/>
                      <wp:wrapNone/>
                      <wp:docPr id="1166" name="Text Box 2763">
                        <a:extLst xmlns:a="http://schemas.openxmlformats.org/drawingml/2006/main">
                          <a:ext uri="{FF2B5EF4-FFF2-40B4-BE49-F238E27FC236}">
                            <a16:creationId xmlns:a16="http://schemas.microsoft.com/office/drawing/2014/main" id="{00000000-0008-0000-0000-00008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B5A866" id="Text Box 2763" o:spid="_x0000_s1026" type="#_x0000_t202" style="position:absolute;margin-left:0;margin-top:0;width:6pt;height:2.25pt;z-index:25285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54272" behindDoc="0" locked="0" layoutInCell="1" allowOverlap="1" wp14:anchorId="4484E910" wp14:editId="013D7079">
                      <wp:simplePos x="0" y="0"/>
                      <wp:positionH relativeFrom="column">
                        <wp:posOffset>0</wp:posOffset>
                      </wp:positionH>
                      <wp:positionV relativeFrom="paragraph">
                        <wp:posOffset>0</wp:posOffset>
                      </wp:positionV>
                      <wp:extent cx="76200" cy="28575"/>
                      <wp:effectExtent l="19050" t="19050" r="19050" b="28575"/>
                      <wp:wrapNone/>
                      <wp:docPr id="1167" name="Text Box 2762">
                        <a:extLst xmlns:a="http://schemas.openxmlformats.org/drawingml/2006/main">
                          <a:ext uri="{FF2B5EF4-FFF2-40B4-BE49-F238E27FC236}">
                            <a16:creationId xmlns:a16="http://schemas.microsoft.com/office/drawing/2014/main" id="{00000000-0008-0000-0000-00008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33826C" id="Text Box 2762" o:spid="_x0000_s1026" type="#_x0000_t202" style="position:absolute;margin-left:0;margin-top:0;width:6pt;height:2.25pt;z-index:25285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55296" behindDoc="0" locked="0" layoutInCell="1" allowOverlap="1" wp14:anchorId="39EDF43D" wp14:editId="53916E4E">
                      <wp:simplePos x="0" y="0"/>
                      <wp:positionH relativeFrom="column">
                        <wp:posOffset>0</wp:posOffset>
                      </wp:positionH>
                      <wp:positionV relativeFrom="paragraph">
                        <wp:posOffset>0</wp:posOffset>
                      </wp:positionV>
                      <wp:extent cx="76200" cy="28575"/>
                      <wp:effectExtent l="19050" t="19050" r="19050" b="28575"/>
                      <wp:wrapNone/>
                      <wp:docPr id="1168" name="Text Box 2761">
                        <a:extLst xmlns:a="http://schemas.openxmlformats.org/drawingml/2006/main">
                          <a:ext uri="{FF2B5EF4-FFF2-40B4-BE49-F238E27FC236}">
                            <a16:creationId xmlns:a16="http://schemas.microsoft.com/office/drawing/2014/main" id="{00000000-0008-0000-0000-00009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DA4336" id="Text Box 2761" o:spid="_x0000_s1026" type="#_x0000_t202" style="position:absolute;margin-left:0;margin-top:0;width:6pt;height:2.25pt;z-index:25285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56320" behindDoc="0" locked="0" layoutInCell="1" allowOverlap="1" wp14:anchorId="78BF9170" wp14:editId="29935469">
                      <wp:simplePos x="0" y="0"/>
                      <wp:positionH relativeFrom="column">
                        <wp:posOffset>0</wp:posOffset>
                      </wp:positionH>
                      <wp:positionV relativeFrom="paragraph">
                        <wp:posOffset>0</wp:posOffset>
                      </wp:positionV>
                      <wp:extent cx="76200" cy="28575"/>
                      <wp:effectExtent l="19050" t="19050" r="19050" b="28575"/>
                      <wp:wrapNone/>
                      <wp:docPr id="1169" name="Text Box 2760">
                        <a:extLst xmlns:a="http://schemas.openxmlformats.org/drawingml/2006/main">
                          <a:ext uri="{FF2B5EF4-FFF2-40B4-BE49-F238E27FC236}">
                            <a16:creationId xmlns:a16="http://schemas.microsoft.com/office/drawing/2014/main" id="{00000000-0008-0000-0000-00009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986A5F" id="Text Box 2760" o:spid="_x0000_s1026" type="#_x0000_t202" style="position:absolute;margin-left:0;margin-top:0;width:6pt;height:2.25pt;z-index:25285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57344" behindDoc="0" locked="0" layoutInCell="1" allowOverlap="1" wp14:anchorId="683B6840" wp14:editId="0FF0F053">
                      <wp:simplePos x="0" y="0"/>
                      <wp:positionH relativeFrom="column">
                        <wp:posOffset>0</wp:posOffset>
                      </wp:positionH>
                      <wp:positionV relativeFrom="paragraph">
                        <wp:posOffset>0</wp:posOffset>
                      </wp:positionV>
                      <wp:extent cx="76200" cy="28575"/>
                      <wp:effectExtent l="19050" t="19050" r="19050" b="28575"/>
                      <wp:wrapNone/>
                      <wp:docPr id="1170" name="Text Box 2759">
                        <a:extLst xmlns:a="http://schemas.openxmlformats.org/drawingml/2006/main">
                          <a:ext uri="{FF2B5EF4-FFF2-40B4-BE49-F238E27FC236}">
                            <a16:creationId xmlns:a16="http://schemas.microsoft.com/office/drawing/2014/main" id="{00000000-0008-0000-0000-00009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EA13F4" id="Text Box 2759" o:spid="_x0000_s1026" type="#_x0000_t202" style="position:absolute;margin-left:0;margin-top:0;width:6pt;height:2.25pt;z-index:25285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58368" behindDoc="0" locked="0" layoutInCell="1" allowOverlap="1" wp14:anchorId="4A1B551D" wp14:editId="30F0F8F8">
                      <wp:simplePos x="0" y="0"/>
                      <wp:positionH relativeFrom="column">
                        <wp:posOffset>0</wp:posOffset>
                      </wp:positionH>
                      <wp:positionV relativeFrom="paragraph">
                        <wp:posOffset>0</wp:posOffset>
                      </wp:positionV>
                      <wp:extent cx="76200" cy="28575"/>
                      <wp:effectExtent l="19050" t="19050" r="19050" b="28575"/>
                      <wp:wrapNone/>
                      <wp:docPr id="1171" name="Text Box 2758">
                        <a:extLst xmlns:a="http://schemas.openxmlformats.org/drawingml/2006/main">
                          <a:ext uri="{FF2B5EF4-FFF2-40B4-BE49-F238E27FC236}">
                            <a16:creationId xmlns:a16="http://schemas.microsoft.com/office/drawing/2014/main" id="{00000000-0008-0000-0000-00009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332259" id="Text Box 2758" o:spid="_x0000_s1026" type="#_x0000_t202" style="position:absolute;margin-left:0;margin-top:0;width:6pt;height:2.25pt;z-index:25285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59392" behindDoc="0" locked="0" layoutInCell="1" allowOverlap="1" wp14:anchorId="159D08AA" wp14:editId="57E8F7B6">
                      <wp:simplePos x="0" y="0"/>
                      <wp:positionH relativeFrom="column">
                        <wp:posOffset>0</wp:posOffset>
                      </wp:positionH>
                      <wp:positionV relativeFrom="paragraph">
                        <wp:posOffset>0</wp:posOffset>
                      </wp:positionV>
                      <wp:extent cx="76200" cy="28575"/>
                      <wp:effectExtent l="19050" t="19050" r="19050" b="28575"/>
                      <wp:wrapNone/>
                      <wp:docPr id="1172" name="Text Box 2757">
                        <a:extLst xmlns:a="http://schemas.openxmlformats.org/drawingml/2006/main">
                          <a:ext uri="{FF2B5EF4-FFF2-40B4-BE49-F238E27FC236}">
                            <a16:creationId xmlns:a16="http://schemas.microsoft.com/office/drawing/2014/main" id="{00000000-0008-0000-0000-00009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58C7A2" id="Text Box 2757" o:spid="_x0000_s1026" type="#_x0000_t202" style="position:absolute;margin-left:0;margin-top:0;width:6pt;height:2.25pt;z-index:25285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60416" behindDoc="0" locked="0" layoutInCell="1" allowOverlap="1" wp14:anchorId="44620E0A" wp14:editId="1A6335F8">
                      <wp:simplePos x="0" y="0"/>
                      <wp:positionH relativeFrom="column">
                        <wp:posOffset>0</wp:posOffset>
                      </wp:positionH>
                      <wp:positionV relativeFrom="paragraph">
                        <wp:posOffset>0</wp:posOffset>
                      </wp:positionV>
                      <wp:extent cx="76200" cy="28575"/>
                      <wp:effectExtent l="19050" t="19050" r="19050" b="28575"/>
                      <wp:wrapNone/>
                      <wp:docPr id="1173" name="Text Box 2756">
                        <a:extLst xmlns:a="http://schemas.openxmlformats.org/drawingml/2006/main">
                          <a:ext uri="{FF2B5EF4-FFF2-40B4-BE49-F238E27FC236}">
                            <a16:creationId xmlns:a16="http://schemas.microsoft.com/office/drawing/2014/main" id="{00000000-0008-0000-0000-00009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4CA5B" id="Text Box 2756" o:spid="_x0000_s1026" type="#_x0000_t202" style="position:absolute;margin-left:0;margin-top:0;width:6pt;height:2.25pt;z-index:25286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61440" behindDoc="0" locked="0" layoutInCell="1" allowOverlap="1" wp14:anchorId="00C17CE3" wp14:editId="1C69F182">
                      <wp:simplePos x="0" y="0"/>
                      <wp:positionH relativeFrom="column">
                        <wp:posOffset>0</wp:posOffset>
                      </wp:positionH>
                      <wp:positionV relativeFrom="paragraph">
                        <wp:posOffset>0</wp:posOffset>
                      </wp:positionV>
                      <wp:extent cx="76200" cy="28575"/>
                      <wp:effectExtent l="19050" t="19050" r="19050" b="28575"/>
                      <wp:wrapNone/>
                      <wp:docPr id="1174" name="Text Box 2755">
                        <a:extLst xmlns:a="http://schemas.openxmlformats.org/drawingml/2006/main">
                          <a:ext uri="{FF2B5EF4-FFF2-40B4-BE49-F238E27FC236}">
                            <a16:creationId xmlns:a16="http://schemas.microsoft.com/office/drawing/2014/main" id="{00000000-0008-0000-0000-00009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0F01B5" id="Text Box 2755" o:spid="_x0000_s1026" type="#_x0000_t202" style="position:absolute;margin-left:0;margin-top:0;width:6pt;height:2.25pt;z-index:25286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62464" behindDoc="0" locked="0" layoutInCell="1" allowOverlap="1" wp14:anchorId="19E0CF7B" wp14:editId="72A45078">
                      <wp:simplePos x="0" y="0"/>
                      <wp:positionH relativeFrom="column">
                        <wp:posOffset>0</wp:posOffset>
                      </wp:positionH>
                      <wp:positionV relativeFrom="paragraph">
                        <wp:posOffset>0</wp:posOffset>
                      </wp:positionV>
                      <wp:extent cx="76200" cy="28575"/>
                      <wp:effectExtent l="19050" t="19050" r="19050" b="28575"/>
                      <wp:wrapNone/>
                      <wp:docPr id="1175" name="Text Box 2754">
                        <a:extLst xmlns:a="http://schemas.openxmlformats.org/drawingml/2006/main">
                          <a:ext uri="{FF2B5EF4-FFF2-40B4-BE49-F238E27FC236}">
                            <a16:creationId xmlns:a16="http://schemas.microsoft.com/office/drawing/2014/main" id="{00000000-0008-0000-0000-00009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961801" id="Text Box 2754" o:spid="_x0000_s1026" type="#_x0000_t202" style="position:absolute;margin-left:0;margin-top:0;width:6pt;height:2.25pt;z-index:25286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63488" behindDoc="0" locked="0" layoutInCell="1" allowOverlap="1" wp14:anchorId="6084724E" wp14:editId="3A9E9107">
                      <wp:simplePos x="0" y="0"/>
                      <wp:positionH relativeFrom="column">
                        <wp:posOffset>0</wp:posOffset>
                      </wp:positionH>
                      <wp:positionV relativeFrom="paragraph">
                        <wp:posOffset>0</wp:posOffset>
                      </wp:positionV>
                      <wp:extent cx="76200" cy="28575"/>
                      <wp:effectExtent l="19050" t="19050" r="19050" b="28575"/>
                      <wp:wrapNone/>
                      <wp:docPr id="1176" name="Text Box 2753">
                        <a:extLst xmlns:a="http://schemas.openxmlformats.org/drawingml/2006/main">
                          <a:ext uri="{FF2B5EF4-FFF2-40B4-BE49-F238E27FC236}">
                            <a16:creationId xmlns:a16="http://schemas.microsoft.com/office/drawing/2014/main" id="{00000000-0008-0000-0000-00009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7EC2AD" id="Text Box 2753" o:spid="_x0000_s1026" type="#_x0000_t202" style="position:absolute;margin-left:0;margin-top:0;width:6pt;height:2.25pt;z-index:25286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64512" behindDoc="0" locked="0" layoutInCell="1" allowOverlap="1" wp14:anchorId="542210C2" wp14:editId="3461357C">
                      <wp:simplePos x="0" y="0"/>
                      <wp:positionH relativeFrom="column">
                        <wp:posOffset>0</wp:posOffset>
                      </wp:positionH>
                      <wp:positionV relativeFrom="paragraph">
                        <wp:posOffset>0</wp:posOffset>
                      </wp:positionV>
                      <wp:extent cx="76200" cy="28575"/>
                      <wp:effectExtent l="19050" t="19050" r="19050" b="28575"/>
                      <wp:wrapNone/>
                      <wp:docPr id="1177" name="Text Box 2752">
                        <a:extLst xmlns:a="http://schemas.openxmlformats.org/drawingml/2006/main">
                          <a:ext uri="{FF2B5EF4-FFF2-40B4-BE49-F238E27FC236}">
                            <a16:creationId xmlns:a16="http://schemas.microsoft.com/office/drawing/2014/main" id="{00000000-0008-0000-0000-00009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E8E19A" id="Text Box 2752" o:spid="_x0000_s1026" type="#_x0000_t202" style="position:absolute;margin-left:0;margin-top:0;width:6pt;height:2.25pt;z-index:25286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65536" behindDoc="0" locked="0" layoutInCell="1" allowOverlap="1" wp14:anchorId="39E9D2B8" wp14:editId="4E89FFD5">
                      <wp:simplePos x="0" y="0"/>
                      <wp:positionH relativeFrom="column">
                        <wp:posOffset>0</wp:posOffset>
                      </wp:positionH>
                      <wp:positionV relativeFrom="paragraph">
                        <wp:posOffset>0</wp:posOffset>
                      </wp:positionV>
                      <wp:extent cx="76200" cy="28575"/>
                      <wp:effectExtent l="19050" t="19050" r="19050" b="28575"/>
                      <wp:wrapNone/>
                      <wp:docPr id="1178" name="Text Box 2751">
                        <a:extLst xmlns:a="http://schemas.openxmlformats.org/drawingml/2006/main">
                          <a:ext uri="{FF2B5EF4-FFF2-40B4-BE49-F238E27FC236}">
                            <a16:creationId xmlns:a16="http://schemas.microsoft.com/office/drawing/2014/main" id="{00000000-0008-0000-0000-00009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ED09D4" id="Text Box 2751" o:spid="_x0000_s1026" type="#_x0000_t202" style="position:absolute;margin-left:0;margin-top:0;width:6pt;height:2.25pt;z-index:25286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66560" behindDoc="0" locked="0" layoutInCell="1" allowOverlap="1" wp14:anchorId="5A45BA6E" wp14:editId="4455E458">
                      <wp:simplePos x="0" y="0"/>
                      <wp:positionH relativeFrom="column">
                        <wp:posOffset>0</wp:posOffset>
                      </wp:positionH>
                      <wp:positionV relativeFrom="paragraph">
                        <wp:posOffset>0</wp:posOffset>
                      </wp:positionV>
                      <wp:extent cx="76200" cy="28575"/>
                      <wp:effectExtent l="19050" t="19050" r="19050" b="28575"/>
                      <wp:wrapNone/>
                      <wp:docPr id="1179" name="Text Box 2750">
                        <a:extLst xmlns:a="http://schemas.openxmlformats.org/drawingml/2006/main">
                          <a:ext uri="{FF2B5EF4-FFF2-40B4-BE49-F238E27FC236}">
                            <a16:creationId xmlns:a16="http://schemas.microsoft.com/office/drawing/2014/main" id="{00000000-0008-0000-0000-00009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D50502" id="Text Box 2750" o:spid="_x0000_s1026" type="#_x0000_t202" style="position:absolute;margin-left:0;margin-top:0;width:6pt;height:2.25pt;z-index:25286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67584" behindDoc="0" locked="0" layoutInCell="1" allowOverlap="1" wp14:anchorId="400DE2C8" wp14:editId="4DE50423">
                      <wp:simplePos x="0" y="0"/>
                      <wp:positionH relativeFrom="column">
                        <wp:posOffset>0</wp:posOffset>
                      </wp:positionH>
                      <wp:positionV relativeFrom="paragraph">
                        <wp:posOffset>0</wp:posOffset>
                      </wp:positionV>
                      <wp:extent cx="76200" cy="28575"/>
                      <wp:effectExtent l="19050" t="19050" r="19050" b="28575"/>
                      <wp:wrapNone/>
                      <wp:docPr id="1180" name="Text Box 2749">
                        <a:extLst xmlns:a="http://schemas.openxmlformats.org/drawingml/2006/main">
                          <a:ext uri="{FF2B5EF4-FFF2-40B4-BE49-F238E27FC236}">
                            <a16:creationId xmlns:a16="http://schemas.microsoft.com/office/drawing/2014/main" id="{00000000-0008-0000-0000-00009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EA98E4" id="Text Box 2749" o:spid="_x0000_s1026" type="#_x0000_t202" style="position:absolute;margin-left:0;margin-top:0;width:6pt;height:2.25pt;z-index:25286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68608" behindDoc="0" locked="0" layoutInCell="1" allowOverlap="1" wp14:anchorId="6FC1DDCF" wp14:editId="5CFDF228">
                      <wp:simplePos x="0" y="0"/>
                      <wp:positionH relativeFrom="column">
                        <wp:posOffset>0</wp:posOffset>
                      </wp:positionH>
                      <wp:positionV relativeFrom="paragraph">
                        <wp:posOffset>0</wp:posOffset>
                      </wp:positionV>
                      <wp:extent cx="76200" cy="28575"/>
                      <wp:effectExtent l="19050" t="19050" r="19050" b="28575"/>
                      <wp:wrapNone/>
                      <wp:docPr id="1181" name="Text Box 2748">
                        <a:extLst xmlns:a="http://schemas.openxmlformats.org/drawingml/2006/main">
                          <a:ext uri="{FF2B5EF4-FFF2-40B4-BE49-F238E27FC236}">
                            <a16:creationId xmlns:a16="http://schemas.microsoft.com/office/drawing/2014/main" id="{00000000-0008-0000-0000-00009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77C119" id="Text Box 2748" o:spid="_x0000_s1026" type="#_x0000_t202" style="position:absolute;margin-left:0;margin-top:0;width:6pt;height:2.25pt;z-index:25286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69632" behindDoc="0" locked="0" layoutInCell="1" allowOverlap="1" wp14:anchorId="7B672F27" wp14:editId="5F6CC598">
                      <wp:simplePos x="0" y="0"/>
                      <wp:positionH relativeFrom="column">
                        <wp:posOffset>0</wp:posOffset>
                      </wp:positionH>
                      <wp:positionV relativeFrom="paragraph">
                        <wp:posOffset>0</wp:posOffset>
                      </wp:positionV>
                      <wp:extent cx="76200" cy="28575"/>
                      <wp:effectExtent l="19050" t="19050" r="19050" b="28575"/>
                      <wp:wrapNone/>
                      <wp:docPr id="1182" name="Text Box 2747">
                        <a:extLst xmlns:a="http://schemas.openxmlformats.org/drawingml/2006/main">
                          <a:ext uri="{FF2B5EF4-FFF2-40B4-BE49-F238E27FC236}">
                            <a16:creationId xmlns:a16="http://schemas.microsoft.com/office/drawing/2014/main" id="{00000000-0008-0000-0000-00009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4AAD8D" id="Text Box 2747" o:spid="_x0000_s1026" type="#_x0000_t202" style="position:absolute;margin-left:0;margin-top:0;width:6pt;height:2.25pt;z-index:25286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70656" behindDoc="0" locked="0" layoutInCell="1" allowOverlap="1" wp14:anchorId="4088ED2B" wp14:editId="4DB22928">
                      <wp:simplePos x="0" y="0"/>
                      <wp:positionH relativeFrom="column">
                        <wp:posOffset>0</wp:posOffset>
                      </wp:positionH>
                      <wp:positionV relativeFrom="paragraph">
                        <wp:posOffset>0</wp:posOffset>
                      </wp:positionV>
                      <wp:extent cx="76200" cy="28575"/>
                      <wp:effectExtent l="19050" t="19050" r="19050" b="28575"/>
                      <wp:wrapNone/>
                      <wp:docPr id="1183" name="Text Box 2746">
                        <a:extLst xmlns:a="http://schemas.openxmlformats.org/drawingml/2006/main">
                          <a:ext uri="{FF2B5EF4-FFF2-40B4-BE49-F238E27FC236}">
                            <a16:creationId xmlns:a16="http://schemas.microsoft.com/office/drawing/2014/main" id="{00000000-0008-0000-0000-00009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6E1E44" id="Text Box 2746" o:spid="_x0000_s1026" type="#_x0000_t202" style="position:absolute;margin-left:0;margin-top:0;width:6pt;height:2.25pt;z-index:25287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71680" behindDoc="0" locked="0" layoutInCell="1" allowOverlap="1" wp14:anchorId="5FFF6A27" wp14:editId="6265A79F">
                      <wp:simplePos x="0" y="0"/>
                      <wp:positionH relativeFrom="column">
                        <wp:posOffset>0</wp:posOffset>
                      </wp:positionH>
                      <wp:positionV relativeFrom="paragraph">
                        <wp:posOffset>0</wp:posOffset>
                      </wp:positionV>
                      <wp:extent cx="76200" cy="28575"/>
                      <wp:effectExtent l="19050" t="19050" r="19050" b="28575"/>
                      <wp:wrapNone/>
                      <wp:docPr id="1184" name="Text Box 2745">
                        <a:extLst xmlns:a="http://schemas.openxmlformats.org/drawingml/2006/main">
                          <a:ext uri="{FF2B5EF4-FFF2-40B4-BE49-F238E27FC236}">
                            <a16:creationId xmlns:a16="http://schemas.microsoft.com/office/drawing/2014/main" id="{00000000-0008-0000-0000-0000A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D69CF1" id="Text Box 2745" o:spid="_x0000_s1026" type="#_x0000_t202" style="position:absolute;margin-left:0;margin-top:0;width:6pt;height:2.25pt;z-index:25287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72704" behindDoc="0" locked="0" layoutInCell="1" allowOverlap="1" wp14:anchorId="64984AB5" wp14:editId="38A42B2F">
                      <wp:simplePos x="0" y="0"/>
                      <wp:positionH relativeFrom="column">
                        <wp:posOffset>0</wp:posOffset>
                      </wp:positionH>
                      <wp:positionV relativeFrom="paragraph">
                        <wp:posOffset>0</wp:posOffset>
                      </wp:positionV>
                      <wp:extent cx="76200" cy="28575"/>
                      <wp:effectExtent l="19050" t="19050" r="19050" b="28575"/>
                      <wp:wrapNone/>
                      <wp:docPr id="1185" name="Text Box 2744">
                        <a:extLst xmlns:a="http://schemas.openxmlformats.org/drawingml/2006/main">
                          <a:ext uri="{FF2B5EF4-FFF2-40B4-BE49-F238E27FC236}">
                            <a16:creationId xmlns:a16="http://schemas.microsoft.com/office/drawing/2014/main" id="{00000000-0008-0000-0000-0000A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1C4F6B" id="Text Box 2744" o:spid="_x0000_s1026" type="#_x0000_t202" style="position:absolute;margin-left:0;margin-top:0;width:6pt;height:2.25pt;z-index:25287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73728" behindDoc="0" locked="0" layoutInCell="1" allowOverlap="1" wp14:anchorId="4176FB37" wp14:editId="240036F9">
                      <wp:simplePos x="0" y="0"/>
                      <wp:positionH relativeFrom="column">
                        <wp:posOffset>0</wp:posOffset>
                      </wp:positionH>
                      <wp:positionV relativeFrom="paragraph">
                        <wp:posOffset>0</wp:posOffset>
                      </wp:positionV>
                      <wp:extent cx="76200" cy="28575"/>
                      <wp:effectExtent l="19050" t="19050" r="19050" b="28575"/>
                      <wp:wrapNone/>
                      <wp:docPr id="1186" name="Text Box 2743">
                        <a:extLst xmlns:a="http://schemas.openxmlformats.org/drawingml/2006/main">
                          <a:ext uri="{FF2B5EF4-FFF2-40B4-BE49-F238E27FC236}">
                            <a16:creationId xmlns:a16="http://schemas.microsoft.com/office/drawing/2014/main" id="{00000000-0008-0000-0000-0000A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AF8FBC" id="Text Box 2743" o:spid="_x0000_s1026" type="#_x0000_t202" style="position:absolute;margin-left:0;margin-top:0;width:6pt;height:2.25pt;z-index:25287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74752" behindDoc="0" locked="0" layoutInCell="1" allowOverlap="1" wp14:anchorId="0C903152" wp14:editId="0FCE5397">
                      <wp:simplePos x="0" y="0"/>
                      <wp:positionH relativeFrom="column">
                        <wp:posOffset>0</wp:posOffset>
                      </wp:positionH>
                      <wp:positionV relativeFrom="paragraph">
                        <wp:posOffset>0</wp:posOffset>
                      </wp:positionV>
                      <wp:extent cx="76200" cy="28575"/>
                      <wp:effectExtent l="19050" t="19050" r="19050" b="28575"/>
                      <wp:wrapNone/>
                      <wp:docPr id="1187" name="Text Box 2742">
                        <a:extLst xmlns:a="http://schemas.openxmlformats.org/drawingml/2006/main">
                          <a:ext uri="{FF2B5EF4-FFF2-40B4-BE49-F238E27FC236}">
                            <a16:creationId xmlns:a16="http://schemas.microsoft.com/office/drawing/2014/main" id="{00000000-0008-0000-0000-0000A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6FEF4D" id="Text Box 2742" o:spid="_x0000_s1026" type="#_x0000_t202" style="position:absolute;margin-left:0;margin-top:0;width:6pt;height:2.25pt;z-index:25287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75776" behindDoc="0" locked="0" layoutInCell="1" allowOverlap="1" wp14:anchorId="12C0BD15" wp14:editId="78EFF7A5">
                      <wp:simplePos x="0" y="0"/>
                      <wp:positionH relativeFrom="column">
                        <wp:posOffset>0</wp:posOffset>
                      </wp:positionH>
                      <wp:positionV relativeFrom="paragraph">
                        <wp:posOffset>0</wp:posOffset>
                      </wp:positionV>
                      <wp:extent cx="76200" cy="28575"/>
                      <wp:effectExtent l="19050" t="19050" r="19050" b="28575"/>
                      <wp:wrapNone/>
                      <wp:docPr id="1188" name="Text Box 2741">
                        <a:extLst xmlns:a="http://schemas.openxmlformats.org/drawingml/2006/main">
                          <a:ext uri="{FF2B5EF4-FFF2-40B4-BE49-F238E27FC236}">
                            <a16:creationId xmlns:a16="http://schemas.microsoft.com/office/drawing/2014/main" id="{00000000-0008-0000-0000-0000A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381976" id="Text Box 2741" o:spid="_x0000_s1026" type="#_x0000_t202" style="position:absolute;margin-left:0;margin-top:0;width:6pt;height:2.25pt;z-index:25287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76800" behindDoc="0" locked="0" layoutInCell="1" allowOverlap="1" wp14:anchorId="07227B24" wp14:editId="5F83EEE9">
                      <wp:simplePos x="0" y="0"/>
                      <wp:positionH relativeFrom="column">
                        <wp:posOffset>0</wp:posOffset>
                      </wp:positionH>
                      <wp:positionV relativeFrom="paragraph">
                        <wp:posOffset>0</wp:posOffset>
                      </wp:positionV>
                      <wp:extent cx="76200" cy="28575"/>
                      <wp:effectExtent l="19050" t="19050" r="19050" b="28575"/>
                      <wp:wrapNone/>
                      <wp:docPr id="1189" name="Text Box 2740">
                        <a:extLst xmlns:a="http://schemas.openxmlformats.org/drawingml/2006/main">
                          <a:ext uri="{FF2B5EF4-FFF2-40B4-BE49-F238E27FC236}">
                            <a16:creationId xmlns:a16="http://schemas.microsoft.com/office/drawing/2014/main" id="{00000000-0008-0000-0000-0000A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C5F4D4" id="Text Box 2740" o:spid="_x0000_s1026" type="#_x0000_t202" style="position:absolute;margin-left:0;margin-top:0;width:6pt;height:2.25pt;z-index:25287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77824" behindDoc="0" locked="0" layoutInCell="1" allowOverlap="1" wp14:anchorId="50DAC382" wp14:editId="73C654F1">
                      <wp:simplePos x="0" y="0"/>
                      <wp:positionH relativeFrom="column">
                        <wp:posOffset>0</wp:posOffset>
                      </wp:positionH>
                      <wp:positionV relativeFrom="paragraph">
                        <wp:posOffset>0</wp:posOffset>
                      </wp:positionV>
                      <wp:extent cx="76200" cy="28575"/>
                      <wp:effectExtent l="19050" t="19050" r="19050" b="28575"/>
                      <wp:wrapNone/>
                      <wp:docPr id="1190" name="Text Box 2739">
                        <a:extLst xmlns:a="http://schemas.openxmlformats.org/drawingml/2006/main">
                          <a:ext uri="{FF2B5EF4-FFF2-40B4-BE49-F238E27FC236}">
                            <a16:creationId xmlns:a16="http://schemas.microsoft.com/office/drawing/2014/main" id="{00000000-0008-0000-0000-0000A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9CFECB" id="Text Box 2739" o:spid="_x0000_s1026" type="#_x0000_t202" style="position:absolute;margin-left:0;margin-top:0;width:6pt;height:2.25pt;z-index:25287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78848" behindDoc="0" locked="0" layoutInCell="1" allowOverlap="1" wp14:anchorId="738B2B3D" wp14:editId="18B43B6D">
                      <wp:simplePos x="0" y="0"/>
                      <wp:positionH relativeFrom="column">
                        <wp:posOffset>0</wp:posOffset>
                      </wp:positionH>
                      <wp:positionV relativeFrom="paragraph">
                        <wp:posOffset>0</wp:posOffset>
                      </wp:positionV>
                      <wp:extent cx="76200" cy="28575"/>
                      <wp:effectExtent l="19050" t="19050" r="19050" b="28575"/>
                      <wp:wrapNone/>
                      <wp:docPr id="1191" name="Text Box 2738">
                        <a:extLst xmlns:a="http://schemas.openxmlformats.org/drawingml/2006/main">
                          <a:ext uri="{FF2B5EF4-FFF2-40B4-BE49-F238E27FC236}">
                            <a16:creationId xmlns:a16="http://schemas.microsoft.com/office/drawing/2014/main" id="{00000000-0008-0000-0000-0000A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81D2F6" id="Text Box 2738" o:spid="_x0000_s1026" type="#_x0000_t202" style="position:absolute;margin-left:0;margin-top:0;width:6pt;height:2.25pt;z-index:25287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79872" behindDoc="0" locked="0" layoutInCell="1" allowOverlap="1" wp14:anchorId="3D06BB45" wp14:editId="0F2CA9B4">
                      <wp:simplePos x="0" y="0"/>
                      <wp:positionH relativeFrom="column">
                        <wp:posOffset>0</wp:posOffset>
                      </wp:positionH>
                      <wp:positionV relativeFrom="paragraph">
                        <wp:posOffset>0</wp:posOffset>
                      </wp:positionV>
                      <wp:extent cx="76200" cy="28575"/>
                      <wp:effectExtent l="19050" t="19050" r="19050" b="28575"/>
                      <wp:wrapNone/>
                      <wp:docPr id="1192" name="Text Box 2737">
                        <a:extLst xmlns:a="http://schemas.openxmlformats.org/drawingml/2006/main">
                          <a:ext uri="{FF2B5EF4-FFF2-40B4-BE49-F238E27FC236}">
                            <a16:creationId xmlns:a16="http://schemas.microsoft.com/office/drawing/2014/main" id="{00000000-0008-0000-0000-0000A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1F2294" id="Text Box 2737" o:spid="_x0000_s1026" type="#_x0000_t202" style="position:absolute;margin-left:0;margin-top:0;width:6pt;height:2.25pt;z-index:25287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80896" behindDoc="0" locked="0" layoutInCell="1" allowOverlap="1" wp14:anchorId="464B2680" wp14:editId="5CCEC86E">
                      <wp:simplePos x="0" y="0"/>
                      <wp:positionH relativeFrom="column">
                        <wp:posOffset>0</wp:posOffset>
                      </wp:positionH>
                      <wp:positionV relativeFrom="paragraph">
                        <wp:posOffset>0</wp:posOffset>
                      </wp:positionV>
                      <wp:extent cx="76200" cy="28575"/>
                      <wp:effectExtent l="19050" t="19050" r="19050" b="28575"/>
                      <wp:wrapNone/>
                      <wp:docPr id="1193" name="Text Box 2736">
                        <a:extLst xmlns:a="http://schemas.openxmlformats.org/drawingml/2006/main">
                          <a:ext uri="{FF2B5EF4-FFF2-40B4-BE49-F238E27FC236}">
                            <a16:creationId xmlns:a16="http://schemas.microsoft.com/office/drawing/2014/main" id="{00000000-0008-0000-0000-0000A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AD1C3F" id="Text Box 2736" o:spid="_x0000_s1026" type="#_x0000_t202" style="position:absolute;margin-left:0;margin-top:0;width:6pt;height:2.25pt;z-index:25288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81920" behindDoc="0" locked="0" layoutInCell="1" allowOverlap="1" wp14:anchorId="4C10CD92" wp14:editId="14C9D599">
                      <wp:simplePos x="0" y="0"/>
                      <wp:positionH relativeFrom="column">
                        <wp:posOffset>0</wp:posOffset>
                      </wp:positionH>
                      <wp:positionV relativeFrom="paragraph">
                        <wp:posOffset>0</wp:posOffset>
                      </wp:positionV>
                      <wp:extent cx="76200" cy="28575"/>
                      <wp:effectExtent l="19050" t="19050" r="19050" b="28575"/>
                      <wp:wrapNone/>
                      <wp:docPr id="1194" name="Text Box 2735">
                        <a:extLst xmlns:a="http://schemas.openxmlformats.org/drawingml/2006/main">
                          <a:ext uri="{FF2B5EF4-FFF2-40B4-BE49-F238E27FC236}">
                            <a16:creationId xmlns:a16="http://schemas.microsoft.com/office/drawing/2014/main" id="{00000000-0008-0000-0000-0000A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6B06CF" id="Text Box 2735" o:spid="_x0000_s1026" type="#_x0000_t202" style="position:absolute;margin-left:0;margin-top:0;width:6pt;height:2.25pt;z-index:25288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84992" behindDoc="0" locked="0" layoutInCell="1" allowOverlap="1" wp14:anchorId="3BAB4869" wp14:editId="12082947">
                      <wp:simplePos x="0" y="0"/>
                      <wp:positionH relativeFrom="column">
                        <wp:posOffset>0</wp:posOffset>
                      </wp:positionH>
                      <wp:positionV relativeFrom="paragraph">
                        <wp:posOffset>0</wp:posOffset>
                      </wp:positionV>
                      <wp:extent cx="76200" cy="28575"/>
                      <wp:effectExtent l="19050" t="19050" r="19050" b="28575"/>
                      <wp:wrapNone/>
                      <wp:docPr id="1197" name="Text Box 2734">
                        <a:extLst xmlns:a="http://schemas.openxmlformats.org/drawingml/2006/main">
                          <a:ext uri="{FF2B5EF4-FFF2-40B4-BE49-F238E27FC236}">
                            <a16:creationId xmlns:a16="http://schemas.microsoft.com/office/drawing/2014/main" id="{00000000-0008-0000-0000-0000A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E687CC" id="Text Box 2734" o:spid="_x0000_s1026" type="#_x0000_t202" style="position:absolute;margin-left:0;margin-top:0;width:6pt;height:2.25pt;z-index:25288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86016" behindDoc="0" locked="0" layoutInCell="1" allowOverlap="1" wp14:anchorId="3505ACFA" wp14:editId="3B5718A8">
                      <wp:simplePos x="0" y="0"/>
                      <wp:positionH relativeFrom="column">
                        <wp:posOffset>0</wp:posOffset>
                      </wp:positionH>
                      <wp:positionV relativeFrom="paragraph">
                        <wp:posOffset>0</wp:posOffset>
                      </wp:positionV>
                      <wp:extent cx="76200" cy="28575"/>
                      <wp:effectExtent l="19050" t="19050" r="19050" b="28575"/>
                      <wp:wrapNone/>
                      <wp:docPr id="1198" name="Text Box 2733">
                        <a:extLst xmlns:a="http://schemas.openxmlformats.org/drawingml/2006/main">
                          <a:ext uri="{FF2B5EF4-FFF2-40B4-BE49-F238E27FC236}">
                            <a16:creationId xmlns:a16="http://schemas.microsoft.com/office/drawing/2014/main" id="{00000000-0008-0000-0000-0000A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BCC821" id="Text Box 2733" o:spid="_x0000_s1026" type="#_x0000_t202" style="position:absolute;margin-left:0;margin-top:0;width:6pt;height:2.25pt;z-index:25288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87040" behindDoc="0" locked="0" layoutInCell="1" allowOverlap="1" wp14:anchorId="35C9BB94" wp14:editId="1C8B915D">
                      <wp:simplePos x="0" y="0"/>
                      <wp:positionH relativeFrom="column">
                        <wp:posOffset>0</wp:posOffset>
                      </wp:positionH>
                      <wp:positionV relativeFrom="paragraph">
                        <wp:posOffset>0</wp:posOffset>
                      </wp:positionV>
                      <wp:extent cx="76200" cy="28575"/>
                      <wp:effectExtent l="19050" t="19050" r="19050" b="28575"/>
                      <wp:wrapNone/>
                      <wp:docPr id="1199" name="Text Box 2732">
                        <a:extLst xmlns:a="http://schemas.openxmlformats.org/drawingml/2006/main">
                          <a:ext uri="{FF2B5EF4-FFF2-40B4-BE49-F238E27FC236}">
                            <a16:creationId xmlns:a16="http://schemas.microsoft.com/office/drawing/2014/main" id="{00000000-0008-0000-0000-0000A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B082F" id="Text Box 2732" o:spid="_x0000_s1026" type="#_x0000_t202" style="position:absolute;margin-left:0;margin-top:0;width:6pt;height:2.25pt;z-index:25288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88064" behindDoc="0" locked="0" layoutInCell="1" allowOverlap="1" wp14:anchorId="172DDE8E" wp14:editId="39DD5DBF">
                      <wp:simplePos x="0" y="0"/>
                      <wp:positionH relativeFrom="column">
                        <wp:posOffset>0</wp:posOffset>
                      </wp:positionH>
                      <wp:positionV relativeFrom="paragraph">
                        <wp:posOffset>0</wp:posOffset>
                      </wp:positionV>
                      <wp:extent cx="76200" cy="28575"/>
                      <wp:effectExtent l="19050" t="19050" r="19050" b="28575"/>
                      <wp:wrapNone/>
                      <wp:docPr id="1200" name="Text Box 2731">
                        <a:extLst xmlns:a="http://schemas.openxmlformats.org/drawingml/2006/main">
                          <a:ext uri="{FF2B5EF4-FFF2-40B4-BE49-F238E27FC236}">
                            <a16:creationId xmlns:a16="http://schemas.microsoft.com/office/drawing/2014/main" id="{00000000-0008-0000-0000-0000B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FB7B81" id="Text Box 2731" o:spid="_x0000_s1026" type="#_x0000_t202" style="position:absolute;margin-left:0;margin-top:0;width:6pt;height:2.25pt;z-index:25288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89088" behindDoc="0" locked="0" layoutInCell="1" allowOverlap="1" wp14:anchorId="55BFB37E" wp14:editId="22FFFB24">
                      <wp:simplePos x="0" y="0"/>
                      <wp:positionH relativeFrom="column">
                        <wp:posOffset>0</wp:posOffset>
                      </wp:positionH>
                      <wp:positionV relativeFrom="paragraph">
                        <wp:posOffset>0</wp:posOffset>
                      </wp:positionV>
                      <wp:extent cx="76200" cy="28575"/>
                      <wp:effectExtent l="19050" t="19050" r="19050" b="28575"/>
                      <wp:wrapNone/>
                      <wp:docPr id="1201" name="Text Box 2730">
                        <a:extLst xmlns:a="http://schemas.openxmlformats.org/drawingml/2006/main">
                          <a:ext uri="{FF2B5EF4-FFF2-40B4-BE49-F238E27FC236}">
                            <a16:creationId xmlns:a16="http://schemas.microsoft.com/office/drawing/2014/main" id="{00000000-0008-0000-0000-0000B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41C92E" id="Text Box 2730" o:spid="_x0000_s1026" type="#_x0000_t202" style="position:absolute;margin-left:0;margin-top:0;width:6pt;height:2.25pt;z-index:25288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90112" behindDoc="0" locked="0" layoutInCell="1" allowOverlap="1" wp14:anchorId="3655D4AC" wp14:editId="72FD975A">
                      <wp:simplePos x="0" y="0"/>
                      <wp:positionH relativeFrom="column">
                        <wp:posOffset>0</wp:posOffset>
                      </wp:positionH>
                      <wp:positionV relativeFrom="paragraph">
                        <wp:posOffset>0</wp:posOffset>
                      </wp:positionV>
                      <wp:extent cx="76200" cy="28575"/>
                      <wp:effectExtent l="19050" t="19050" r="19050" b="28575"/>
                      <wp:wrapNone/>
                      <wp:docPr id="1202" name="Text Box 2729">
                        <a:extLst xmlns:a="http://schemas.openxmlformats.org/drawingml/2006/main">
                          <a:ext uri="{FF2B5EF4-FFF2-40B4-BE49-F238E27FC236}">
                            <a16:creationId xmlns:a16="http://schemas.microsoft.com/office/drawing/2014/main" id="{00000000-0008-0000-0000-0000B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175179" id="Text Box 2729" o:spid="_x0000_s1026" type="#_x0000_t202" style="position:absolute;margin-left:0;margin-top:0;width:6pt;height:2.25pt;z-index:25289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91136" behindDoc="0" locked="0" layoutInCell="1" allowOverlap="1" wp14:anchorId="15CC938B" wp14:editId="512CEB7D">
                      <wp:simplePos x="0" y="0"/>
                      <wp:positionH relativeFrom="column">
                        <wp:posOffset>0</wp:posOffset>
                      </wp:positionH>
                      <wp:positionV relativeFrom="paragraph">
                        <wp:posOffset>0</wp:posOffset>
                      </wp:positionV>
                      <wp:extent cx="76200" cy="28575"/>
                      <wp:effectExtent l="19050" t="19050" r="19050" b="28575"/>
                      <wp:wrapNone/>
                      <wp:docPr id="1203" name="Text Box 2728">
                        <a:extLst xmlns:a="http://schemas.openxmlformats.org/drawingml/2006/main">
                          <a:ext uri="{FF2B5EF4-FFF2-40B4-BE49-F238E27FC236}">
                            <a16:creationId xmlns:a16="http://schemas.microsoft.com/office/drawing/2014/main" id="{00000000-0008-0000-0000-0000B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DEFE46" id="Text Box 2728" o:spid="_x0000_s1026" type="#_x0000_t202" style="position:absolute;margin-left:0;margin-top:0;width:6pt;height:2.25pt;z-index:25289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92160" behindDoc="0" locked="0" layoutInCell="1" allowOverlap="1" wp14:anchorId="6444F2CB" wp14:editId="205490B7">
                      <wp:simplePos x="0" y="0"/>
                      <wp:positionH relativeFrom="column">
                        <wp:posOffset>0</wp:posOffset>
                      </wp:positionH>
                      <wp:positionV relativeFrom="paragraph">
                        <wp:posOffset>0</wp:posOffset>
                      </wp:positionV>
                      <wp:extent cx="76200" cy="28575"/>
                      <wp:effectExtent l="19050" t="19050" r="19050" b="28575"/>
                      <wp:wrapNone/>
                      <wp:docPr id="1204" name="Text Box 2727">
                        <a:extLst xmlns:a="http://schemas.openxmlformats.org/drawingml/2006/main">
                          <a:ext uri="{FF2B5EF4-FFF2-40B4-BE49-F238E27FC236}">
                            <a16:creationId xmlns:a16="http://schemas.microsoft.com/office/drawing/2014/main" id="{00000000-0008-0000-0000-0000B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9691AB" id="Text Box 2727" o:spid="_x0000_s1026" type="#_x0000_t202" style="position:absolute;margin-left:0;margin-top:0;width:6pt;height:2.25pt;z-index:25289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93184" behindDoc="0" locked="0" layoutInCell="1" allowOverlap="1" wp14:anchorId="44233189" wp14:editId="64987959">
                      <wp:simplePos x="0" y="0"/>
                      <wp:positionH relativeFrom="column">
                        <wp:posOffset>0</wp:posOffset>
                      </wp:positionH>
                      <wp:positionV relativeFrom="paragraph">
                        <wp:posOffset>0</wp:posOffset>
                      </wp:positionV>
                      <wp:extent cx="76200" cy="28575"/>
                      <wp:effectExtent l="19050" t="19050" r="19050" b="28575"/>
                      <wp:wrapNone/>
                      <wp:docPr id="1205" name="Text Box 2726">
                        <a:extLst xmlns:a="http://schemas.openxmlformats.org/drawingml/2006/main">
                          <a:ext uri="{FF2B5EF4-FFF2-40B4-BE49-F238E27FC236}">
                            <a16:creationId xmlns:a16="http://schemas.microsoft.com/office/drawing/2014/main" id="{00000000-0008-0000-0000-0000B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E3A885" id="Text Box 2726" o:spid="_x0000_s1026" type="#_x0000_t202" style="position:absolute;margin-left:0;margin-top:0;width:6pt;height:2.25pt;z-index:25289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94208" behindDoc="0" locked="0" layoutInCell="1" allowOverlap="1" wp14:anchorId="15301BCE" wp14:editId="33C7E72C">
                      <wp:simplePos x="0" y="0"/>
                      <wp:positionH relativeFrom="column">
                        <wp:posOffset>0</wp:posOffset>
                      </wp:positionH>
                      <wp:positionV relativeFrom="paragraph">
                        <wp:posOffset>0</wp:posOffset>
                      </wp:positionV>
                      <wp:extent cx="76200" cy="28575"/>
                      <wp:effectExtent l="19050" t="19050" r="19050" b="28575"/>
                      <wp:wrapNone/>
                      <wp:docPr id="1206" name="Text Box 2725">
                        <a:extLst xmlns:a="http://schemas.openxmlformats.org/drawingml/2006/main">
                          <a:ext uri="{FF2B5EF4-FFF2-40B4-BE49-F238E27FC236}">
                            <a16:creationId xmlns:a16="http://schemas.microsoft.com/office/drawing/2014/main" id="{00000000-0008-0000-0000-0000B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B2B18C" id="Text Box 2725" o:spid="_x0000_s1026" type="#_x0000_t202" style="position:absolute;margin-left:0;margin-top:0;width:6pt;height:2.25pt;z-index:25289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95232" behindDoc="0" locked="0" layoutInCell="1" allowOverlap="1" wp14:anchorId="71A768CD" wp14:editId="624C5228">
                      <wp:simplePos x="0" y="0"/>
                      <wp:positionH relativeFrom="column">
                        <wp:posOffset>0</wp:posOffset>
                      </wp:positionH>
                      <wp:positionV relativeFrom="paragraph">
                        <wp:posOffset>0</wp:posOffset>
                      </wp:positionV>
                      <wp:extent cx="76200" cy="28575"/>
                      <wp:effectExtent l="19050" t="19050" r="19050" b="28575"/>
                      <wp:wrapNone/>
                      <wp:docPr id="1207" name="Text Box 2724">
                        <a:extLst xmlns:a="http://schemas.openxmlformats.org/drawingml/2006/main">
                          <a:ext uri="{FF2B5EF4-FFF2-40B4-BE49-F238E27FC236}">
                            <a16:creationId xmlns:a16="http://schemas.microsoft.com/office/drawing/2014/main" id="{00000000-0008-0000-0000-0000B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A0521B" id="Text Box 2724" o:spid="_x0000_s1026" type="#_x0000_t202" style="position:absolute;margin-left:0;margin-top:0;width:6pt;height:2.25pt;z-index:25289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96256" behindDoc="0" locked="0" layoutInCell="1" allowOverlap="1" wp14:anchorId="3E6C7ECD" wp14:editId="71C3B792">
                      <wp:simplePos x="0" y="0"/>
                      <wp:positionH relativeFrom="column">
                        <wp:posOffset>0</wp:posOffset>
                      </wp:positionH>
                      <wp:positionV relativeFrom="paragraph">
                        <wp:posOffset>0</wp:posOffset>
                      </wp:positionV>
                      <wp:extent cx="76200" cy="28575"/>
                      <wp:effectExtent l="19050" t="19050" r="19050" b="28575"/>
                      <wp:wrapNone/>
                      <wp:docPr id="1208" name="Text Box 2723">
                        <a:extLst xmlns:a="http://schemas.openxmlformats.org/drawingml/2006/main">
                          <a:ext uri="{FF2B5EF4-FFF2-40B4-BE49-F238E27FC236}">
                            <a16:creationId xmlns:a16="http://schemas.microsoft.com/office/drawing/2014/main" id="{00000000-0008-0000-0000-0000B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EF6C9A" id="Text Box 2723" o:spid="_x0000_s1026" type="#_x0000_t202" style="position:absolute;margin-left:0;margin-top:0;width:6pt;height:2.25pt;z-index:25289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97280" behindDoc="0" locked="0" layoutInCell="1" allowOverlap="1" wp14:anchorId="634961E7" wp14:editId="3205BC8C">
                      <wp:simplePos x="0" y="0"/>
                      <wp:positionH relativeFrom="column">
                        <wp:posOffset>0</wp:posOffset>
                      </wp:positionH>
                      <wp:positionV relativeFrom="paragraph">
                        <wp:posOffset>0</wp:posOffset>
                      </wp:positionV>
                      <wp:extent cx="76200" cy="28575"/>
                      <wp:effectExtent l="19050" t="19050" r="19050" b="28575"/>
                      <wp:wrapNone/>
                      <wp:docPr id="1209" name="Text Box 2722">
                        <a:extLst xmlns:a="http://schemas.openxmlformats.org/drawingml/2006/main">
                          <a:ext uri="{FF2B5EF4-FFF2-40B4-BE49-F238E27FC236}">
                            <a16:creationId xmlns:a16="http://schemas.microsoft.com/office/drawing/2014/main" id="{00000000-0008-0000-0000-0000B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702E03" id="Text Box 2722" o:spid="_x0000_s1026" type="#_x0000_t202" style="position:absolute;margin-left:0;margin-top:0;width:6pt;height:2.25pt;z-index:25289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98304" behindDoc="0" locked="0" layoutInCell="1" allowOverlap="1" wp14:anchorId="113DB62F" wp14:editId="22AD98AA">
                      <wp:simplePos x="0" y="0"/>
                      <wp:positionH relativeFrom="column">
                        <wp:posOffset>0</wp:posOffset>
                      </wp:positionH>
                      <wp:positionV relativeFrom="paragraph">
                        <wp:posOffset>0</wp:posOffset>
                      </wp:positionV>
                      <wp:extent cx="76200" cy="28575"/>
                      <wp:effectExtent l="19050" t="19050" r="19050" b="28575"/>
                      <wp:wrapNone/>
                      <wp:docPr id="1210" name="Text Box 2721">
                        <a:extLst xmlns:a="http://schemas.openxmlformats.org/drawingml/2006/main">
                          <a:ext uri="{FF2B5EF4-FFF2-40B4-BE49-F238E27FC236}">
                            <a16:creationId xmlns:a16="http://schemas.microsoft.com/office/drawing/2014/main" id="{00000000-0008-0000-0000-0000B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E2B5C2" id="Text Box 2721" o:spid="_x0000_s1026" type="#_x0000_t202" style="position:absolute;margin-left:0;margin-top:0;width:6pt;height:2.25pt;z-index:25289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99328" behindDoc="0" locked="0" layoutInCell="1" allowOverlap="1" wp14:anchorId="0782E5B2" wp14:editId="7BB481DD">
                      <wp:simplePos x="0" y="0"/>
                      <wp:positionH relativeFrom="column">
                        <wp:posOffset>0</wp:posOffset>
                      </wp:positionH>
                      <wp:positionV relativeFrom="paragraph">
                        <wp:posOffset>0</wp:posOffset>
                      </wp:positionV>
                      <wp:extent cx="76200" cy="28575"/>
                      <wp:effectExtent l="19050" t="19050" r="19050" b="28575"/>
                      <wp:wrapNone/>
                      <wp:docPr id="1211" name="Text Box 2720">
                        <a:extLst xmlns:a="http://schemas.openxmlformats.org/drawingml/2006/main">
                          <a:ext uri="{FF2B5EF4-FFF2-40B4-BE49-F238E27FC236}">
                            <a16:creationId xmlns:a16="http://schemas.microsoft.com/office/drawing/2014/main" id="{00000000-0008-0000-0000-0000B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62962D" id="Text Box 2720" o:spid="_x0000_s1026" type="#_x0000_t202" style="position:absolute;margin-left:0;margin-top:0;width:6pt;height:2.25pt;z-index:25289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00352" behindDoc="0" locked="0" layoutInCell="1" allowOverlap="1" wp14:anchorId="43B28F1E" wp14:editId="61092446">
                      <wp:simplePos x="0" y="0"/>
                      <wp:positionH relativeFrom="column">
                        <wp:posOffset>0</wp:posOffset>
                      </wp:positionH>
                      <wp:positionV relativeFrom="paragraph">
                        <wp:posOffset>0</wp:posOffset>
                      </wp:positionV>
                      <wp:extent cx="76200" cy="28575"/>
                      <wp:effectExtent l="19050" t="19050" r="19050" b="28575"/>
                      <wp:wrapNone/>
                      <wp:docPr id="1212" name="Text Box 2719">
                        <a:extLst xmlns:a="http://schemas.openxmlformats.org/drawingml/2006/main">
                          <a:ext uri="{FF2B5EF4-FFF2-40B4-BE49-F238E27FC236}">
                            <a16:creationId xmlns:a16="http://schemas.microsoft.com/office/drawing/2014/main" id="{00000000-0008-0000-0000-0000B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CDEF08" id="Text Box 2719" o:spid="_x0000_s1026" type="#_x0000_t202" style="position:absolute;margin-left:0;margin-top:0;width:6pt;height:2.25pt;z-index:25290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01376" behindDoc="0" locked="0" layoutInCell="1" allowOverlap="1" wp14:anchorId="3429473E" wp14:editId="46DA47AF">
                      <wp:simplePos x="0" y="0"/>
                      <wp:positionH relativeFrom="column">
                        <wp:posOffset>0</wp:posOffset>
                      </wp:positionH>
                      <wp:positionV relativeFrom="paragraph">
                        <wp:posOffset>0</wp:posOffset>
                      </wp:positionV>
                      <wp:extent cx="76200" cy="28575"/>
                      <wp:effectExtent l="19050" t="19050" r="19050" b="28575"/>
                      <wp:wrapNone/>
                      <wp:docPr id="1213" name="Text Box 2718">
                        <a:extLst xmlns:a="http://schemas.openxmlformats.org/drawingml/2006/main">
                          <a:ext uri="{FF2B5EF4-FFF2-40B4-BE49-F238E27FC236}">
                            <a16:creationId xmlns:a16="http://schemas.microsoft.com/office/drawing/2014/main" id="{00000000-0008-0000-0000-0000B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55957B" id="Text Box 2718" o:spid="_x0000_s1026" type="#_x0000_t202" style="position:absolute;margin-left:0;margin-top:0;width:6pt;height:2.25pt;z-index:25290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02400" behindDoc="0" locked="0" layoutInCell="1" allowOverlap="1" wp14:anchorId="2E9EEB18" wp14:editId="3D64EAC3">
                      <wp:simplePos x="0" y="0"/>
                      <wp:positionH relativeFrom="column">
                        <wp:posOffset>0</wp:posOffset>
                      </wp:positionH>
                      <wp:positionV relativeFrom="paragraph">
                        <wp:posOffset>0</wp:posOffset>
                      </wp:positionV>
                      <wp:extent cx="76200" cy="28575"/>
                      <wp:effectExtent l="19050" t="19050" r="19050" b="28575"/>
                      <wp:wrapNone/>
                      <wp:docPr id="1214" name="Text Box 2717">
                        <a:extLst xmlns:a="http://schemas.openxmlformats.org/drawingml/2006/main">
                          <a:ext uri="{FF2B5EF4-FFF2-40B4-BE49-F238E27FC236}">
                            <a16:creationId xmlns:a16="http://schemas.microsoft.com/office/drawing/2014/main" id="{00000000-0008-0000-0000-0000B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755127" id="Text Box 2717" o:spid="_x0000_s1026" type="#_x0000_t202" style="position:absolute;margin-left:0;margin-top:0;width:6pt;height:2.25pt;z-index:25290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03424" behindDoc="0" locked="0" layoutInCell="1" allowOverlap="1" wp14:anchorId="21ADBBD5" wp14:editId="336E4C26">
                      <wp:simplePos x="0" y="0"/>
                      <wp:positionH relativeFrom="column">
                        <wp:posOffset>0</wp:posOffset>
                      </wp:positionH>
                      <wp:positionV relativeFrom="paragraph">
                        <wp:posOffset>0</wp:posOffset>
                      </wp:positionV>
                      <wp:extent cx="76200" cy="28575"/>
                      <wp:effectExtent l="19050" t="19050" r="19050" b="28575"/>
                      <wp:wrapNone/>
                      <wp:docPr id="1215" name="Text Box 2716">
                        <a:extLst xmlns:a="http://schemas.openxmlformats.org/drawingml/2006/main">
                          <a:ext uri="{FF2B5EF4-FFF2-40B4-BE49-F238E27FC236}">
                            <a16:creationId xmlns:a16="http://schemas.microsoft.com/office/drawing/2014/main" id="{00000000-0008-0000-0000-0000B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63768C" id="Text Box 2716" o:spid="_x0000_s1026" type="#_x0000_t202" style="position:absolute;margin-left:0;margin-top:0;width:6pt;height:2.25pt;z-index:25290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04448" behindDoc="0" locked="0" layoutInCell="1" allowOverlap="1" wp14:anchorId="210B9221" wp14:editId="153E5BE7">
                      <wp:simplePos x="0" y="0"/>
                      <wp:positionH relativeFrom="column">
                        <wp:posOffset>0</wp:posOffset>
                      </wp:positionH>
                      <wp:positionV relativeFrom="paragraph">
                        <wp:posOffset>0</wp:posOffset>
                      </wp:positionV>
                      <wp:extent cx="76200" cy="28575"/>
                      <wp:effectExtent l="19050" t="19050" r="19050" b="28575"/>
                      <wp:wrapNone/>
                      <wp:docPr id="1216" name="Text Box 2715">
                        <a:extLst xmlns:a="http://schemas.openxmlformats.org/drawingml/2006/main">
                          <a:ext uri="{FF2B5EF4-FFF2-40B4-BE49-F238E27FC236}">
                            <a16:creationId xmlns:a16="http://schemas.microsoft.com/office/drawing/2014/main" id="{00000000-0008-0000-0000-0000C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A2534D" id="Text Box 2715" o:spid="_x0000_s1026" type="#_x0000_t202" style="position:absolute;margin-left:0;margin-top:0;width:6pt;height:2.25pt;z-index:25290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05472" behindDoc="0" locked="0" layoutInCell="1" allowOverlap="1" wp14:anchorId="53F1B4DC" wp14:editId="28CC7F78">
                      <wp:simplePos x="0" y="0"/>
                      <wp:positionH relativeFrom="column">
                        <wp:posOffset>0</wp:posOffset>
                      </wp:positionH>
                      <wp:positionV relativeFrom="paragraph">
                        <wp:posOffset>0</wp:posOffset>
                      </wp:positionV>
                      <wp:extent cx="76200" cy="28575"/>
                      <wp:effectExtent l="19050" t="19050" r="19050" b="28575"/>
                      <wp:wrapNone/>
                      <wp:docPr id="1217" name="Text Box 2714">
                        <a:extLst xmlns:a="http://schemas.openxmlformats.org/drawingml/2006/main">
                          <a:ext uri="{FF2B5EF4-FFF2-40B4-BE49-F238E27FC236}">
                            <a16:creationId xmlns:a16="http://schemas.microsoft.com/office/drawing/2014/main" id="{00000000-0008-0000-0000-0000C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EDD624" id="Text Box 2714" o:spid="_x0000_s1026" type="#_x0000_t202" style="position:absolute;margin-left:0;margin-top:0;width:6pt;height:2.25pt;z-index:25290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06496" behindDoc="0" locked="0" layoutInCell="1" allowOverlap="1" wp14:anchorId="7AB43096" wp14:editId="64C33477">
                      <wp:simplePos x="0" y="0"/>
                      <wp:positionH relativeFrom="column">
                        <wp:posOffset>0</wp:posOffset>
                      </wp:positionH>
                      <wp:positionV relativeFrom="paragraph">
                        <wp:posOffset>0</wp:posOffset>
                      </wp:positionV>
                      <wp:extent cx="76200" cy="28575"/>
                      <wp:effectExtent l="19050" t="19050" r="19050" b="28575"/>
                      <wp:wrapNone/>
                      <wp:docPr id="1218" name="Text Box 2713">
                        <a:extLst xmlns:a="http://schemas.openxmlformats.org/drawingml/2006/main">
                          <a:ext uri="{FF2B5EF4-FFF2-40B4-BE49-F238E27FC236}">
                            <a16:creationId xmlns:a16="http://schemas.microsoft.com/office/drawing/2014/main" id="{00000000-0008-0000-0000-0000C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055626" id="Text Box 2713" o:spid="_x0000_s1026" type="#_x0000_t202" style="position:absolute;margin-left:0;margin-top:0;width:6pt;height:2.25pt;z-index:25290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07520" behindDoc="0" locked="0" layoutInCell="1" allowOverlap="1" wp14:anchorId="6DB8F46F" wp14:editId="7DAF4B29">
                      <wp:simplePos x="0" y="0"/>
                      <wp:positionH relativeFrom="column">
                        <wp:posOffset>0</wp:posOffset>
                      </wp:positionH>
                      <wp:positionV relativeFrom="paragraph">
                        <wp:posOffset>0</wp:posOffset>
                      </wp:positionV>
                      <wp:extent cx="76200" cy="28575"/>
                      <wp:effectExtent l="19050" t="19050" r="19050" b="28575"/>
                      <wp:wrapNone/>
                      <wp:docPr id="1219" name="Text Box 2712">
                        <a:extLst xmlns:a="http://schemas.openxmlformats.org/drawingml/2006/main">
                          <a:ext uri="{FF2B5EF4-FFF2-40B4-BE49-F238E27FC236}">
                            <a16:creationId xmlns:a16="http://schemas.microsoft.com/office/drawing/2014/main" id="{00000000-0008-0000-0000-0000C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880607" id="Text Box 2712" o:spid="_x0000_s1026" type="#_x0000_t202" style="position:absolute;margin-left:0;margin-top:0;width:6pt;height:2.25pt;z-index:25290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08544" behindDoc="0" locked="0" layoutInCell="1" allowOverlap="1" wp14:anchorId="6B862F99" wp14:editId="44898425">
                      <wp:simplePos x="0" y="0"/>
                      <wp:positionH relativeFrom="column">
                        <wp:posOffset>0</wp:posOffset>
                      </wp:positionH>
                      <wp:positionV relativeFrom="paragraph">
                        <wp:posOffset>0</wp:posOffset>
                      </wp:positionV>
                      <wp:extent cx="76200" cy="28575"/>
                      <wp:effectExtent l="19050" t="19050" r="19050" b="28575"/>
                      <wp:wrapNone/>
                      <wp:docPr id="1220" name="Text Box 2711">
                        <a:extLst xmlns:a="http://schemas.openxmlformats.org/drawingml/2006/main">
                          <a:ext uri="{FF2B5EF4-FFF2-40B4-BE49-F238E27FC236}">
                            <a16:creationId xmlns:a16="http://schemas.microsoft.com/office/drawing/2014/main" id="{00000000-0008-0000-0000-0000C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1409E6" id="Text Box 2711" o:spid="_x0000_s1026" type="#_x0000_t202" style="position:absolute;margin-left:0;margin-top:0;width:6pt;height:2.25pt;z-index:25290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09568" behindDoc="0" locked="0" layoutInCell="1" allowOverlap="1" wp14:anchorId="15DCE25E" wp14:editId="7BB430DA">
                      <wp:simplePos x="0" y="0"/>
                      <wp:positionH relativeFrom="column">
                        <wp:posOffset>0</wp:posOffset>
                      </wp:positionH>
                      <wp:positionV relativeFrom="paragraph">
                        <wp:posOffset>0</wp:posOffset>
                      </wp:positionV>
                      <wp:extent cx="76200" cy="28575"/>
                      <wp:effectExtent l="19050" t="19050" r="19050" b="28575"/>
                      <wp:wrapNone/>
                      <wp:docPr id="1221" name="Text Box 2710">
                        <a:extLst xmlns:a="http://schemas.openxmlformats.org/drawingml/2006/main">
                          <a:ext uri="{FF2B5EF4-FFF2-40B4-BE49-F238E27FC236}">
                            <a16:creationId xmlns:a16="http://schemas.microsoft.com/office/drawing/2014/main" id="{00000000-0008-0000-0000-0000C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32C16" id="Text Box 2710" o:spid="_x0000_s1026" type="#_x0000_t202" style="position:absolute;margin-left:0;margin-top:0;width:6pt;height:2.25pt;z-index:25290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10592" behindDoc="0" locked="0" layoutInCell="1" allowOverlap="1" wp14:anchorId="55E4E546" wp14:editId="2D2846DD">
                      <wp:simplePos x="0" y="0"/>
                      <wp:positionH relativeFrom="column">
                        <wp:posOffset>0</wp:posOffset>
                      </wp:positionH>
                      <wp:positionV relativeFrom="paragraph">
                        <wp:posOffset>0</wp:posOffset>
                      </wp:positionV>
                      <wp:extent cx="76200" cy="28575"/>
                      <wp:effectExtent l="19050" t="19050" r="19050" b="28575"/>
                      <wp:wrapNone/>
                      <wp:docPr id="1222" name="Text Box 2709">
                        <a:extLst xmlns:a="http://schemas.openxmlformats.org/drawingml/2006/main">
                          <a:ext uri="{FF2B5EF4-FFF2-40B4-BE49-F238E27FC236}">
                            <a16:creationId xmlns:a16="http://schemas.microsoft.com/office/drawing/2014/main" id="{00000000-0008-0000-0000-0000C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F24D77" id="Text Box 2709" o:spid="_x0000_s1026" type="#_x0000_t202" style="position:absolute;margin-left:0;margin-top:0;width:6pt;height:2.25pt;z-index:25291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11616" behindDoc="0" locked="0" layoutInCell="1" allowOverlap="1" wp14:anchorId="493C7FF4" wp14:editId="46EC0968">
                      <wp:simplePos x="0" y="0"/>
                      <wp:positionH relativeFrom="column">
                        <wp:posOffset>0</wp:posOffset>
                      </wp:positionH>
                      <wp:positionV relativeFrom="paragraph">
                        <wp:posOffset>0</wp:posOffset>
                      </wp:positionV>
                      <wp:extent cx="76200" cy="28575"/>
                      <wp:effectExtent l="19050" t="19050" r="19050" b="28575"/>
                      <wp:wrapNone/>
                      <wp:docPr id="1223" name="Text Box 2708">
                        <a:extLst xmlns:a="http://schemas.openxmlformats.org/drawingml/2006/main">
                          <a:ext uri="{FF2B5EF4-FFF2-40B4-BE49-F238E27FC236}">
                            <a16:creationId xmlns:a16="http://schemas.microsoft.com/office/drawing/2014/main" id="{00000000-0008-0000-0000-0000C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2B8ABF" id="Text Box 2708" o:spid="_x0000_s1026" type="#_x0000_t202" style="position:absolute;margin-left:0;margin-top:0;width:6pt;height:2.25pt;z-index:25291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12640" behindDoc="0" locked="0" layoutInCell="1" allowOverlap="1" wp14:anchorId="31057F18" wp14:editId="3DB498CC">
                      <wp:simplePos x="0" y="0"/>
                      <wp:positionH relativeFrom="column">
                        <wp:posOffset>0</wp:posOffset>
                      </wp:positionH>
                      <wp:positionV relativeFrom="paragraph">
                        <wp:posOffset>0</wp:posOffset>
                      </wp:positionV>
                      <wp:extent cx="76200" cy="28575"/>
                      <wp:effectExtent l="19050" t="19050" r="19050" b="28575"/>
                      <wp:wrapNone/>
                      <wp:docPr id="1224" name="Text Box 2707">
                        <a:extLst xmlns:a="http://schemas.openxmlformats.org/drawingml/2006/main">
                          <a:ext uri="{FF2B5EF4-FFF2-40B4-BE49-F238E27FC236}">
                            <a16:creationId xmlns:a16="http://schemas.microsoft.com/office/drawing/2014/main" id="{00000000-0008-0000-0000-0000C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824ACA" id="Text Box 2707" o:spid="_x0000_s1026" type="#_x0000_t202" style="position:absolute;margin-left:0;margin-top:0;width:6pt;height:2.25pt;z-index:25291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13664" behindDoc="0" locked="0" layoutInCell="1" allowOverlap="1" wp14:anchorId="3AE99230" wp14:editId="72FE26AA">
                      <wp:simplePos x="0" y="0"/>
                      <wp:positionH relativeFrom="column">
                        <wp:posOffset>0</wp:posOffset>
                      </wp:positionH>
                      <wp:positionV relativeFrom="paragraph">
                        <wp:posOffset>0</wp:posOffset>
                      </wp:positionV>
                      <wp:extent cx="76200" cy="28575"/>
                      <wp:effectExtent l="19050" t="19050" r="19050" b="28575"/>
                      <wp:wrapNone/>
                      <wp:docPr id="1225" name="Text Box 2706">
                        <a:extLst xmlns:a="http://schemas.openxmlformats.org/drawingml/2006/main">
                          <a:ext uri="{FF2B5EF4-FFF2-40B4-BE49-F238E27FC236}">
                            <a16:creationId xmlns:a16="http://schemas.microsoft.com/office/drawing/2014/main" id="{00000000-0008-0000-0000-0000C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8260DF" id="Text Box 2706" o:spid="_x0000_s1026" type="#_x0000_t202" style="position:absolute;margin-left:0;margin-top:0;width:6pt;height:2.25pt;z-index:25291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14688" behindDoc="0" locked="0" layoutInCell="1" allowOverlap="1" wp14:anchorId="2D9A0671" wp14:editId="4BBF6D1E">
                      <wp:simplePos x="0" y="0"/>
                      <wp:positionH relativeFrom="column">
                        <wp:posOffset>0</wp:posOffset>
                      </wp:positionH>
                      <wp:positionV relativeFrom="paragraph">
                        <wp:posOffset>0</wp:posOffset>
                      </wp:positionV>
                      <wp:extent cx="76200" cy="28575"/>
                      <wp:effectExtent l="19050" t="19050" r="19050" b="28575"/>
                      <wp:wrapNone/>
                      <wp:docPr id="1226" name="Text Box 2705">
                        <a:extLst xmlns:a="http://schemas.openxmlformats.org/drawingml/2006/main">
                          <a:ext uri="{FF2B5EF4-FFF2-40B4-BE49-F238E27FC236}">
                            <a16:creationId xmlns:a16="http://schemas.microsoft.com/office/drawing/2014/main" id="{00000000-0008-0000-0000-0000C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B40807" id="Text Box 2705" o:spid="_x0000_s1026" type="#_x0000_t202" style="position:absolute;margin-left:0;margin-top:0;width:6pt;height:2.25pt;z-index:25291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15712" behindDoc="0" locked="0" layoutInCell="1" allowOverlap="1" wp14:anchorId="08F5F013" wp14:editId="32C330BB">
                      <wp:simplePos x="0" y="0"/>
                      <wp:positionH relativeFrom="column">
                        <wp:posOffset>0</wp:posOffset>
                      </wp:positionH>
                      <wp:positionV relativeFrom="paragraph">
                        <wp:posOffset>0</wp:posOffset>
                      </wp:positionV>
                      <wp:extent cx="76200" cy="28575"/>
                      <wp:effectExtent l="19050" t="19050" r="19050" b="28575"/>
                      <wp:wrapNone/>
                      <wp:docPr id="1227" name="Text Box 2704">
                        <a:extLst xmlns:a="http://schemas.openxmlformats.org/drawingml/2006/main">
                          <a:ext uri="{FF2B5EF4-FFF2-40B4-BE49-F238E27FC236}">
                            <a16:creationId xmlns:a16="http://schemas.microsoft.com/office/drawing/2014/main" id="{00000000-0008-0000-0000-0000C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7C0BE2" id="Text Box 2704" o:spid="_x0000_s1026" type="#_x0000_t202" style="position:absolute;margin-left:0;margin-top:0;width:6pt;height:2.25pt;z-index:25291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16736" behindDoc="0" locked="0" layoutInCell="1" allowOverlap="1" wp14:anchorId="5E07C644" wp14:editId="705C216D">
                      <wp:simplePos x="0" y="0"/>
                      <wp:positionH relativeFrom="column">
                        <wp:posOffset>0</wp:posOffset>
                      </wp:positionH>
                      <wp:positionV relativeFrom="paragraph">
                        <wp:posOffset>0</wp:posOffset>
                      </wp:positionV>
                      <wp:extent cx="76200" cy="28575"/>
                      <wp:effectExtent l="19050" t="19050" r="19050" b="28575"/>
                      <wp:wrapNone/>
                      <wp:docPr id="1228" name="Text Box 2703">
                        <a:extLst xmlns:a="http://schemas.openxmlformats.org/drawingml/2006/main">
                          <a:ext uri="{FF2B5EF4-FFF2-40B4-BE49-F238E27FC236}">
                            <a16:creationId xmlns:a16="http://schemas.microsoft.com/office/drawing/2014/main" id="{00000000-0008-0000-0000-0000C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3EE6A9" id="Text Box 2703" o:spid="_x0000_s1026" type="#_x0000_t202" style="position:absolute;margin-left:0;margin-top:0;width:6pt;height:2.25pt;z-index:25291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17760" behindDoc="0" locked="0" layoutInCell="1" allowOverlap="1" wp14:anchorId="6B4E15D6" wp14:editId="4F7CC7E3">
                      <wp:simplePos x="0" y="0"/>
                      <wp:positionH relativeFrom="column">
                        <wp:posOffset>0</wp:posOffset>
                      </wp:positionH>
                      <wp:positionV relativeFrom="paragraph">
                        <wp:posOffset>0</wp:posOffset>
                      </wp:positionV>
                      <wp:extent cx="76200" cy="28575"/>
                      <wp:effectExtent l="19050" t="19050" r="19050" b="28575"/>
                      <wp:wrapNone/>
                      <wp:docPr id="1229" name="Text Box 2702">
                        <a:extLst xmlns:a="http://schemas.openxmlformats.org/drawingml/2006/main">
                          <a:ext uri="{FF2B5EF4-FFF2-40B4-BE49-F238E27FC236}">
                            <a16:creationId xmlns:a16="http://schemas.microsoft.com/office/drawing/2014/main" id="{00000000-0008-0000-0000-0000C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C95AF1" id="Text Box 2702" o:spid="_x0000_s1026" type="#_x0000_t202" style="position:absolute;margin-left:0;margin-top:0;width:6pt;height:2.25pt;z-index:25291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18784" behindDoc="0" locked="0" layoutInCell="1" allowOverlap="1" wp14:anchorId="2DA8AB9A" wp14:editId="411F7429">
                      <wp:simplePos x="0" y="0"/>
                      <wp:positionH relativeFrom="column">
                        <wp:posOffset>0</wp:posOffset>
                      </wp:positionH>
                      <wp:positionV relativeFrom="paragraph">
                        <wp:posOffset>0</wp:posOffset>
                      </wp:positionV>
                      <wp:extent cx="76200" cy="28575"/>
                      <wp:effectExtent l="19050" t="19050" r="19050" b="28575"/>
                      <wp:wrapNone/>
                      <wp:docPr id="1230" name="Text Box 2701">
                        <a:extLst xmlns:a="http://schemas.openxmlformats.org/drawingml/2006/main">
                          <a:ext uri="{FF2B5EF4-FFF2-40B4-BE49-F238E27FC236}">
                            <a16:creationId xmlns:a16="http://schemas.microsoft.com/office/drawing/2014/main" id="{00000000-0008-0000-0000-0000C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1A3EDD" id="Text Box 2701" o:spid="_x0000_s1026" type="#_x0000_t202" style="position:absolute;margin-left:0;margin-top:0;width:6pt;height:2.25pt;z-index:25291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19808" behindDoc="0" locked="0" layoutInCell="1" allowOverlap="1" wp14:anchorId="3ACC0C56" wp14:editId="2877C6BF">
                      <wp:simplePos x="0" y="0"/>
                      <wp:positionH relativeFrom="column">
                        <wp:posOffset>0</wp:posOffset>
                      </wp:positionH>
                      <wp:positionV relativeFrom="paragraph">
                        <wp:posOffset>0</wp:posOffset>
                      </wp:positionV>
                      <wp:extent cx="76200" cy="28575"/>
                      <wp:effectExtent l="19050" t="19050" r="19050" b="28575"/>
                      <wp:wrapNone/>
                      <wp:docPr id="1231" name="Text Box 2700">
                        <a:extLst xmlns:a="http://schemas.openxmlformats.org/drawingml/2006/main">
                          <a:ext uri="{FF2B5EF4-FFF2-40B4-BE49-F238E27FC236}">
                            <a16:creationId xmlns:a16="http://schemas.microsoft.com/office/drawing/2014/main" id="{00000000-0008-0000-0000-0000C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0645D4" id="Text Box 2700" o:spid="_x0000_s1026" type="#_x0000_t202" style="position:absolute;margin-left:0;margin-top:0;width:6pt;height:2.25pt;z-index:25291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20832" behindDoc="0" locked="0" layoutInCell="1" allowOverlap="1" wp14:anchorId="41020D78" wp14:editId="2968B325">
                      <wp:simplePos x="0" y="0"/>
                      <wp:positionH relativeFrom="column">
                        <wp:posOffset>0</wp:posOffset>
                      </wp:positionH>
                      <wp:positionV relativeFrom="paragraph">
                        <wp:posOffset>0</wp:posOffset>
                      </wp:positionV>
                      <wp:extent cx="76200" cy="28575"/>
                      <wp:effectExtent l="19050" t="19050" r="19050" b="28575"/>
                      <wp:wrapNone/>
                      <wp:docPr id="1232" name="Text Box 2699">
                        <a:extLst xmlns:a="http://schemas.openxmlformats.org/drawingml/2006/main">
                          <a:ext uri="{FF2B5EF4-FFF2-40B4-BE49-F238E27FC236}">
                            <a16:creationId xmlns:a16="http://schemas.microsoft.com/office/drawing/2014/main" id="{00000000-0008-0000-0000-0000D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9ED798" id="Text Box 2699" o:spid="_x0000_s1026" type="#_x0000_t202" style="position:absolute;margin-left:0;margin-top:0;width:6pt;height:2.25pt;z-index:25292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21856" behindDoc="0" locked="0" layoutInCell="1" allowOverlap="1" wp14:anchorId="06CB805A" wp14:editId="5E5A1C3C">
                      <wp:simplePos x="0" y="0"/>
                      <wp:positionH relativeFrom="column">
                        <wp:posOffset>0</wp:posOffset>
                      </wp:positionH>
                      <wp:positionV relativeFrom="paragraph">
                        <wp:posOffset>0</wp:posOffset>
                      </wp:positionV>
                      <wp:extent cx="76200" cy="28575"/>
                      <wp:effectExtent l="19050" t="19050" r="19050" b="28575"/>
                      <wp:wrapNone/>
                      <wp:docPr id="1233" name="Text Box 2698">
                        <a:extLst xmlns:a="http://schemas.openxmlformats.org/drawingml/2006/main">
                          <a:ext uri="{FF2B5EF4-FFF2-40B4-BE49-F238E27FC236}">
                            <a16:creationId xmlns:a16="http://schemas.microsoft.com/office/drawing/2014/main" id="{00000000-0008-0000-0000-0000D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F66C2B" id="Text Box 2698" o:spid="_x0000_s1026" type="#_x0000_t202" style="position:absolute;margin-left:0;margin-top:0;width:6pt;height:2.25pt;z-index:25292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22880" behindDoc="0" locked="0" layoutInCell="1" allowOverlap="1" wp14:anchorId="4807A24F" wp14:editId="1BBEA71E">
                      <wp:simplePos x="0" y="0"/>
                      <wp:positionH relativeFrom="column">
                        <wp:posOffset>0</wp:posOffset>
                      </wp:positionH>
                      <wp:positionV relativeFrom="paragraph">
                        <wp:posOffset>0</wp:posOffset>
                      </wp:positionV>
                      <wp:extent cx="76200" cy="28575"/>
                      <wp:effectExtent l="19050" t="19050" r="19050" b="28575"/>
                      <wp:wrapNone/>
                      <wp:docPr id="1234" name="Text Box 2697">
                        <a:extLst xmlns:a="http://schemas.openxmlformats.org/drawingml/2006/main">
                          <a:ext uri="{FF2B5EF4-FFF2-40B4-BE49-F238E27FC236}">
                            <a16:creationId xmlns:a16="http://schemas.microsoft.com/office/drawing/2014/main" id="{00000000-0008-0000-0000-0000D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7D3831" id="Text Box 2697" o:spid="_x0000_s1026" type="#_x0000_t202" style="position:absolute;margin-left:0;margin-top:0;width:6pt;height:2.25pt;z-index:25292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23904" behindDoc="0" locked="0" layoutInCell="1" allowOverlap="1" wp14:anchorId="67EA9194" wp14:editId="05CFDC2C">
                      <wp:simplePos x="0" y="0"/>
                      <wp:positionH relativeFrom="column">
                        <wp:posOffset>0</wp:posOffset>
                      </wp:positionH>
                      <wp:positionV relativeFrom="paragraph">
                        <wp:posOffset>0</wp:posOffset>
                      </wp:positionV>
                      <wp:extent cx="76200" cy="28575"/>
                      <wp:effectExtent l="19050" t="19050" r="19050" b="28575"/>
                      <wp:wrapNone/>
                      <wp:docPr id="1235" name="Text Box 2696">
                        <a:extLst xmlns:a="http://schemas.openxmlformats.org/drawingml/2006/main">
                          <a:ext uri="{FF2B5EF4-FFF2-40B4-BE49-F238E27FC236}">
                            <a16:creationId xmlns:a16="http://schemas.microsoft.com/office/drawing/2014/main" id="{00000000-0008-0000-0000-0000D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BDA8E6" id="Text Box 2696" o:spid="_x0000_s1026" type="#_x0000_t202" style="position:absolute;margin-left:0;margin-top:0;width:6pt;height:2.25pt;z-index:25292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24928" behindDoc="0" locked="0" layoutInCell="1" allowOverlap="1" wp14:anchorId="2CDFD5A6" wp14:editId="56771E90">
                      <wp:simplePos x="0" y="0"/>
                      <wp:positionH relativeFrom="column">
                        <wp:posOffset>0</wp:posOffset>
                      </wp:positionH>
                      <wp:positionV relativeFrom="paragraph">
                        <wp:posOffset>0</wp:posOffset>
                      </wp:positionV>
                      <wp:extent cx="76200" cy="28575"/>
                      <wp:effectExtent l="19050" t="19050" r="19050" b="28575"/>
                      <wp:wrapNone/>
                      <wp:docPr id="1236" name="Text Box 2695">
                        <a:extLst xmlns:a="http://schemas.openxmlformats.org/drawingml/2006/main">
                          <a:ext uri="{FF2B5EF4-FFF2-40B4-BE49-F238E27FC236}">
                            <a16:creationId xmlns:a16="http://schemas.microsoft.com/office/drawing/2014/main" id="{00000000-0008-0000-0000-0000D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53DD2C" id="Text Box 2695" o:spid="_x0000_s1026" type="#_x0000_t202" style="position:absolute;margin-left:0;margin-top:0;width:6pt;height:2.25pt;z-index:25292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25952" behindDoc="0" locked="0" layoutInCell="1" allowOverlap="1" wp14:anchorId="221416F3" wp14:editId="32816741">
                      <wp:simplePos x="0" y="0"/>
                      <wp:positionH relativeFrom="column">
                        <wp:posOffset>0</wp:posOffset>
                      </wp:positionH>
                      <wp:positionV relativeFrom="paragraph">
                        <wp:posOffset>0</wp:posOffset>
                      </wp:positionV>
                      <wp:extent cx="76200" cy="28575"/>
                      <wp:effectExtent l="19050" t="19050" r="19050" b="28575"/>
                      <wp:wrapNone/>
                      <wp:docPr id="1237" name="Text Box 2694">
                        <a:extLst xmlns:a="http://schemas.openxmlformats.org/drawingml/2006/main">
                          <a:ext uri="{FF2B5EF4-FFF2-40B4-BE49-F238E27FC236}">
                            <a16:creationId xmlns:a16="http://schemas.microsoft.com/office/drawing/2014/main" id="{00000000-0008-0000-0000-0000D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2A07D0" id="Text Box 2694" o:spid="_x0000_s1026" type="#_x0000_t202" style="position:absolute;margin-left:0;margin-top:0;width:6pt;height:2.25pt;z-index:25292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26976" behindDoc="0" locked="0" layoutInCell="1" allowOverlap="1" wp14:anchorId="77C1335A" wp14:editId="013847CC">
                      <wp:simplePos x="0" y="0"/>
                      <wp:positionH relativeFrom="column">
                        <wp:posOffset>0</wp:posOffset>
                      </wp:positionH>
                      <wp:positionV relativeFrom="paragraph">
                        <wp:posOffset>0</wp:posOffset>
                      </wp:positionV>
                      <wp:extent cx="76200" cy="28575"/>
                      <wp:effectExtent l="19050" t="19050" r="19050" b="28575"/>
                      <wp:wrapNone/>
                      <wp:docPr id="1238" name="Text Box 2693">
                        <a:extLst xmlns:a="http://schemas.openxmlformats.org/drawingml/2006/main">
                          <a:ext uri="{FF2B5EF4-FFF2-40B4-BE49-F238E27FC236}">
                            <a16:creationId xmlns:a16="http://schemas.microsoft.com/office/drawing/2014/main" id="{00000000-0008-0000-0000-0000D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E73A45" id="Text Box 2693" o:spid="_x0000_s1026" type="#_x0000_t202" style="position:absolute;margin-left:0;margin-top:0;width:6pt;height:2.25pt;z-index:25292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28000" behindDoc="0" locked="0" layoutInCell="1" allowOverlap="1" wp14:anchorId="49DC040C" wp14:editId="3FAFED25">
                      <wp:simplePos x="0" y="0"/>
                      <wp:positionH relativeFrom="column">
                        <wp:posOffset>0</wp:posOffset>
                      </wp:positionH>
                      <wp:positionV relativeFrom="paragraph">
                        <wp:posOffset>0</wp:posOffset>
                      </wp:positionV>
                      <wp:extent cx="76200" cy="28575"/>
                      <wp:effectExtent l="19050" t="19050" r="19050" b="28575"/>
                      <wp:wrapNone/>
                      <wp:docPr id="1239" name="Text Box 2692">
                        <a:extLst xmlns:a="http://schemas.openxmlformats.org/drawingml/2006/main">
                          <a:ext uri="{FF2B5EF4-FFF2-40B4-BE49-F238E27FC236}">
                            <a16:creationId xmlns:a16="http://schemas.microsoft.com/office/drawing/2014/main" id="{00000000-0008-0000-0000-0000D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5C9AFB" id="Text Box 2692" o:spid="_x0000_s1026" type="#_x0000_t202" style="position:absolute;margin-left:0;margin-top:0;width:6pt;height:2.25pt;z-index:25292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29024" behindDoc="0" locked="0" layoutInCell="1" allowOverlap="1" wp14:anchorId="1894200C" wp14:editId="1DDCBFDA">
                      <wp:simplePos x="0" y="0"/>
                      <wp:positionH relativeFrom="column">
                        <wp:posOffset>0</wp:posOffset>
                      </wp:positionH>
                      <wp:positionV relativeFrom="paragraph">
                        <wp:posOffset>0</wp:posOffset>
                      </wp:positionV>
                      <wp:extent cx="76200" cy="28575"/>
                      <wp:effectExtent l="19050" t="19050" r="19050" b="28575"/>
                      <wp:wrapNone/>
                      <wp:docPr id="1240" name="Text Box 2691">
                        <a:extLst xmlns:a="http://schemas.openxmlformats.org/drawingml/2006/main">
                          <a:ext uri="{FF2B5EF4-FFF2-40B4-BE49-F238E27FC236}">
                            <a16:creationId xmlns:a16="http://schemas.microsoft.com/office/drawing/2014/main" id="{00000000-0008-0000-0000-0000D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FBCAD8" id="Text Box 2691" o:spid="_x0000_s1026" type="#_x0000_t202" style="position:absolute;margin-left:0;margin-top:0;width:6pt;height:2.25pt;z-index:2529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30048" behindDoc="0" locked="0" layoutInCell="1" allowOverlap="1" wp14:anchorId="059E1E1E" wp14:editId="7C5388CF">
                      <wp:simplePos x="0" y="0"/>
                      <wp:positionH relativeFrom="column">
                        <wp:posOffset>0</wp:posOffset>
                      </wp:positionH>
                      <wp:positionV relativeFrom="paragraph">
                        <wp:posOffset>0</wp:posOffset>
                      </wp:positionV>
                      <wp:extent cx="76200" cy="28575"/>
                      <wp:effectExtent l="19050" t="19050" r="19050" b="28575"/>
                      <wp:wrapNone/>
                      <wp:docPr id="1241" name="Text Box 2690">
                        <a:extLst xmlns:a="http://schemas.openxmlformats.org/drawingml/2006/main">
                          <a:ext uri="{FF2B5EF4-FFF2-40B4-BE49-F238E27FC236}">
                            <a16:creationId xmlns:a16="http://schemas.microsoft.com/office/drawing/2014/main" id="{00000000-0008-0000-0000-0000D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95081D" id="Text Box 2690" o:spid="_x0000_s1026" type="#_x0000_t202" style="position:absolute;margin-left:0;margin-top:0;width:6pt;height:2.25pt;z-index:25293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31072" behindDoc="0" locked="0" layoutInCell="1" allowOverlap="1" wp14:anchorId="1DF60964" wp14:editId="6FFDE938">
                      <wp:simplePos x="0" y="0"/>
                      <wp:positionH relativeFrom="column">
                        <wp:posOffset>0</wp:posOffset>
                      </wp:positionH>
                      <wp:positionV relativeFrom="paragraph">
                        <wp:posOffset>0</wp:posOffset>
                      </wp:positionV>
                      <wp:extent cx="76200" cy="28575"/>
                      <wp:effectExtent l="19050" t="19050" r="19050" b="28575"/>
                      <wp:wrapNone/>
                      <wp:docPr id="1242" name="Text Box 2689">
                        <a:extLst xmlns:a="http://schemas.openxmlformats.org/drawingml/2006/main">
                          <a:ext uri="{FF2B5EF4-FFF2-40B4-BE49-F238E27FC236}">
                            <a16:creationId xmlns:a16="http://schemas.microsoft.com/office/drawing/2014/main" id="{00000000-0008-0000-0000-0000D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B3C2C0" id="Text Box 2689" o:spid="_x0000_s1026" type="#_x0000_t202" style="position:absolute;margin-left:0;margin-top:0;width:6pt;height:2.25pt;z-index:25293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32096" behindDoc="0" locked="0" layoutInCell="1" allowOverlap="1" wp14:anchorId="02D3066B" wp14:editId="6D780BA3">
                      <wp:simplePos x="0" y="0"/>
                      <wp:positionH relativeFrom="column">
                        <wp:posOffset>0</wp:posOffset>
                      </wp:positionH>
                      <wp:positionV relativeFrom="paragraph">
                        <wp:posOffset>0</wp:posOffset>
                      </wp:positionV>
                      <wp:extent cx="76200" cy="28575"/>
                      <wp:effectExtent l="19050" t="19050" r="19050" b="28575"/>
                      <wp:wrapNone/>
                      <wp:docPr id="1243" name="Text Box 2688">
                        <a:extLst xmlns:a="http://schemas.openxmlformats.org/drawingml/2006/main">
                          <a:ext uri="{FF2B5EF4-FFF2-40B4-BE49-F238E27FC236}">
                            <a16:creationId xmlns:a16="http://schemas.microsoft.com/office/drawing/2014/main" id="{00000000-0008-0000-0000-0000D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A5553C" id="Text Box 2688" o:spid="_x0000_s1026" type="#_x0000_t202" style="position:absolute;margin-left:0;margin-top:0;width:6pt;height:2.25pt;z-index:25293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33120" behindDoc="0" locked="0" layoutInCell="1" allowOverlap="1" wp14:anchorId="74A9D61D" wp14:editId="7C7F4059">
                      <wp:simplePos x="0" y="0"/>
                      <wp:positionH relativeFrom="column">
                        <wp:posOffset>0</wp:posOffset>
                      </wp:positionH>
                      <wp:positionV relativeFrom="paragraph">
                        <wp:posOffset>0</wp:posOffset>
                      </wp:positionV>
                      <wp:extent cx="76200" cy="28575"/>
                      <wp:effectExtent l="19050" t="19050" r="19050" b="28575"/>
                      <wp:wrapNone/>
                      <wp:docPr id="1244" name="Text Box 2687">
                        <a:extLst xmlns:a="http://schemas.openxmlformats.org/drawingml/2006/main">
                          <a:ext uri="{FF2B5EF4-FFF2-40B4-BE49-F238E27FC236}">
                            <a16:creationId xmlns:a16="http://schemas.microsoft.com/office/drawing/2014/main" id="{00000000-0008-0000-0000-0000D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769B26" id="Text Box 2687" o:spid="_x0000_s1026" type="#_x0000_t202" style="position:absolute;margin-left:0;margin-top:0;width:6pt;height:2.25pt;z-index:25293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34144" behindDoc="0" locked="0" layoutInCell="1" allowOverlap="1" wp14:anchorId="32880CED" wp14:editId="58DC68A3">
                      <wp:simplePos x="0" y="0"/>
                      <wp:positionH relativeFrom="column">
                        <wp:posOffset>0</wp:posOffset>
                      </wp:positionH>
                      <wp:positionV relativeFrom="paragraph">
                        <wp:posOffset>0</wp:posOffset>
                      </wp:positionV>
                      <wp:extent cx="76200" cy="28575"/>
                      <wp:effectExtent l="19050" t="19050" r="19050" b="28575"/>
                      <wp:wrapNone/>
                      <wp:docPr id="1245" name="Text Box 2686">
                        <a:extLst xmlns:a="http://schemas.openxmlformats.org/drawingml/2006/main">
                          <a:ext uri="{FF2B5EF4-FFF2-40B4-BE49-F238E27FC236}">
                            <a16:creationId xmlns:a16="http://schemas.microsoft.com/office/drawing/2014/main" id="{00000000-0008-0000-0000-0000D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124A8E" id="Text Box 2686" o:spid="_x0000_s1026" type="#_x0000_t202" style="position:absolute;margin-left:0;margin-top:0;width:6pt;height:2.25pt;z-index:25293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35168" behindDoc="0" locked="0" layoutInCell="1" allowOverlap="1" wp14:anchorId="2864AA5A" wp14:editId="4B2CCEC4">
                      <wp:simplePos x="0" y="0"/>
                      <wp:positionH relativeFrom="column">
                        <wp:posOffset>0</wp:posOffset>
                      </wp:positionH>
                      <wp:positionV relativeFrom="paragraph">
                        <wp:posOffset>0</wp:posOffset>
                      </wp:positionV>
                      <wp:extent cx="76200" cy="28575"/>
                      <wp:effectExtent l="19050" t="19050" r="19050" b="28575"/>
                      <wp:wrapNone/>
                      <wp:docPr id="1246" name="Text Box 2685">
                        <a:extLst xmlns:a="http://schemas.openxmlformats.org/drawingml/2006/main">
                          <a:ext uri="{FF2B5EF4-FFF2-40B4-BE49-F238E27FC236}">
                            <a16:creationId xmlns:a16="http://schemas.microsoft.com/office/drawing/2014/main" id="{00000000-0008-0000-0000-0000D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C68636" id="Text Box 2685" o:spid="_x0000_s1026" type="#_x0000_t202" style="position:absolute;margin-left:0;margin-top:0;width:6pt;height:2.25pt;z-index:25293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36192" behindDoc="0" locked="0" layoutInCell="1" allowOverlap="1" wp14:anchorId="38E818C3" wp14:editId="6C7B9FFD">
                      <wp:simplePos x="0" y="0"/>
                      <wp:positionH relativeFrom="column">
                        <wp:posOffset>0</wp:posOffset>
                      </wp:positionH>
                      <wp:positionV relativeFrom="paragraph">
                        <wp:posOffset>0</wp:posOffset>
                      </wp:positionV>
                      <wp:extent cx="76200" cy="28575"/>
                      <wp:effectExtent l="19050" t="19050" r="19050" b="28575"/>
                      <wp:wrapNone/>
                      <wp:docPr id="1247" name="Text Box 2684">
                        <a:extLst xmlns:a="http://schemas.openxmlformats.org/drawingml/2006/main">
                          <a:ext uri="{FF2B5EF4-FFF2-40B4-BE49-F238E27FC236}">
                            <a16:creationId xmlns:a16="http://schemas.microsoft.com/office/drawing/2014/main" id="{00000000-0008-0000-0000-0000D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2F0113" id="Text Box 2684" o:spid="_x0000_s1026" type="#_x0000_t202" style="position:absolute;margin-left:0;margin-top:0;width:6pt;height:2.25pt;z-index:25293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37216" behindDoc="0" locked="0" layoutInCell="1" allowOverlap="1" wp14:anchorId="3B0AB10E" wp14:editId="4C123B75">
                      <wp:simplePos x="0" y="0"/>
                      <wp:positionH relativeFrom="column">
                        <wp:posOffset>0</wp:posOffset>
                      </wp:positionH>
                      <wp:positionV relativeFrom="paragraph">
                        <wp:posOffset>0</wp:posOffset>
                      </wp:positionV>
                      <wp:extent cx="76200" cy="28575"/>
                      <wp:effectExtent l="19050" t="19050" r="19050" b="28575"/>
                      <wp:wrapNone/>
                      <wp:docPr id="1248" name="Text Box 2683">
                        <a:extLst xmlns:a="http://schemas.openxmlformats.org/drawingml/2006/main">
                          <a:ext uri="{FF2B5EF4-FFF2-40B4-BE49-F238E27FC236}">
                            <a16:creationId xmlns:a16="http://schemas.microsoft.com/office/drawing/2014/main" id="{00000000-0008-0000-0000-0000E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DF5461" id="Text Box 2683" o:spid="_x0000_s1026" type="#_x0000_t202" style="position:absolute;margin-left:0;margin-top:0;width:6pt;height:2.25pt;z-index:25293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38240" behindDoc="0" locked="0" layoutInCell="1" allowOverlap="1" wp14:anchorId="2437331D" wp14:editId="22EFB589">
                      <wp:simplePos x="0" y="0"/>
                      <wp:positionH relativeFrom="column">
                        <wp:posOffset>0</wp:posOffset>
                      </wp:positionH>
                      <wp:positionV relativeFrom="paragraph">
                        <wp:posOffset>0</wp:posOffset>
                      </wp:positionV>
                      <wp:extent cx="76200" cy="28575"/>
                      <wp:effectExtent l="19050" t="19050" r="19050" b="28575"/>
                      <wp:wrapNone/>
                      <wp:docPr id="1249" name="Text Box 2682">
                        <a:extLst xmlns:a="http://schemas.openxmlformats.org/drawingml/2006/main">
                          <a:ext uri="{FF2B5EF4-FFF2-40B4-BE49-F238E27FC236}">
                            <a16:creationId xmlns:a16="http://schemas.microsoft.com/office/drawing/2014/main" id="{00000000-0008-0000-0000-0000E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D4E926" id="Text Box 2682" o:spid="_x0000_s1026" type="#_x0000_t202" style="position:absolute;margin-left:0;margin-top:0;width:6pt;height:2.25pt;z-index:25293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39264" behindDoc="0" locked="0" layoutInCell="1" allowOverlap="1" wp14:anchorId="74B0AEE2" wp14:editId="171D2ADD">
                      <wp:simplePos x="0" y="0"/>
                      <wp:positionH relativeFrom="column">
                        <wp:posOffset>0</wp:posOffset>
                      </wp:positionH>
                      <wp:positionV relativeFrom="paragraph">
                        <wp:posOffset>0</wp:posOffset>
                      </wp:positionV>
                      <wp:extent cx="76200" cy="28575"/>
                      <wp:effectExtent l="19050" t="19050" r="19050" b="28575"/>
                      <wp:wrapNone/>
                      <wp:docPr id="1250" name="Text Box 2681">
                        <a:extLst xmlns:a="http://schemas.openxmlformats.org/drawingml/2006/main">
                          <a:ext uri="{FF2B5EF4-FFF2-40B4-BE49-F238E27FC236}">
                            <a16:creationId xmlns:a16="http://schemas.microsoft.com/office/drawing/2014/main" id="{00000000-0008-0000-0000-0000E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2F3B2C" id="Text Box 2681" o:spid="_x0000_s1026" type="#_x0000_t202" style="position:absolute;margin-left:0;margin-top:0;width:6pt;height:2.25pt;z-index:25293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40288" behindDoc="0" locked="0" layoutInCell="1" allowOverlap="1" wp14:anchorId="3931FBA7" wp14:editId="228C3B7E">
                      <wp:simplePos x="0" y="0"/>
                      <wp:positionH relativeFrom="column">
                        <wp:posOffset>0</wp:posOffset>
                      </wp:positionH>
                      <wp:positionV relativeFrom="paragraph">
                        <wp:posOffset>0</wp:posOffset>
                      </wp:positionV>
                      <wp:extent cx="76200" cy="28575"/>
                      <wp:effectExtent l="19050" t="19050" r="19050" b="28575"/>
                      <wp:wrapNone/>
                      <wp:docPr id="1251" name="Text Box 2680">
                        <a:extLst xmlns:a="http://schemas.openxmlformats.org/drawingml/2006/main">
                          <a:ext uri="{FF2B5EF4-FFF2-40B4-BE49-F238E27FC236}">
                            <a16:creationId xmlns:a16="http://schemas.microsoft.com/office/drawing/2014/main" id="{00000000-0008-0000-0000-0000E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7F6E91" id="Text Box 2680" o:spid="_x0000_s1026" type="#_x0000_t202" style="position:absolute;margin-left:0;margin-top:0;width:6pt;height:2.25pt;z-index:25294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41312" behindDoc="0" locked="0" layoutInCell="1" allowOverlap="1" wp14:anchorId="4D9010B5" wp14:editId="3B2321A7">
                      <wp:simplePos x="0" y="0"/>
                      <wp:positionH relativeFrom="column">
                        <wp:posOffset>0</wp:posOffset>
                      </wp:positionH>
                      <wp:positionV relativeFrom="paragraph">
                        <wp:posOffset>0</wp:posOffset>
                      </wp:positionV>
                      <wp:extent cx="76200" cy="28575"/>
                      <wp:effectExtent l="19050" t="19050" r="19050" b="28575"/>
                      <wp:wrapNone/>
                      <wp:docPr id="1252" name="Text Box 2679">
                        <a:extLst xmlns:a="http://schemas.openxmlformats.org/drawingml/2006/main">
                          <a:ext uri="{FF2B5EF4-FFF2-40B4-BE49-F238E27FC236}">
                            <a16:creationId xmlns:a16="http://schemas.microsoft.com/office/drawing/2014/main" id="{00000000-0008-0000-0000-0000E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6BDDCF" id="Text Box 2679" o:spid="_x0000_s1026" type="#_x0000_t202" style="position:absolute;margin-left:0;margin-top:0;width:6pt;height:2.25pt;z-index:25294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42336" behindDoc="0" locked="0" layoutInCell="1" allowOverlap="1" wp14:anchorId="2ADDBDD5" wp14:editId="171C9393">
                      <wp:simplePos x="0" y="0"/>
                      <wp:positionH relativeFrom="column">
                        <wp:posOffset>0</wp:posOffset>
                      </wp:positionH>
                      <wp:positionV relativeFrom="paragraph">
                        <wp:posOffset>0</wp:posOffset>
                      </wp:positionV>
                      <wp:extent cx="76200" cy="28575"/>
                      <wp:effectExtent l="19050" t="19050" r="19050" b="28575"/>
                      <wp:wrapNone/>
                      <wp:docPr id="1253" name="Text Box 2678">
                        <a:extLst xmlns:a="http://schemas.openxmlformats.org/drawingml/2006/main">
                          <a:ext uri="{FF2B5EF4-FFF2-40B4-BE49-F238E27FC236}">
                            <a16:creationId xmlns:a16="http://schemas.microsoft.com/office/drawing/2014/main" id="{00000000-0008-0000-0000-0000E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7D92F0" id="Text Box 2678" o:spid="_x0000_s1026" type="#_x0000_t202" style="position:absolute;margin-left:0;margin-top:0;width:6pt;height:2.25pt;z-index:25294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43360" behindDoc="0" locked="0" layoutInCell="1" allowOverlap="1" wp14:anchorId="17C85233" wp14:editId="7DD88408">
                      <wp:simplePos x="0" y="0"/>
                      <wp:positionH relativeFrom="column">
                        <wp:posOffset>0</wp:posOffset>
                      </wp:positionH>
                      <wp:positionV relativeFrom="paragraph">
                        <wp:posOffset>0</wp:posOffset>
                      </wp:positionV>
                      <wp:extent cx="76200" cy="28575"/>
                      <wp:effectExtent l="19050" t="19050" r="19050" b="28575"/>
                      <wp:wrapNone/>
                      <wp:docPr id="1254" name="Text Box 2677">
                        <a:extLst xmlns:a="http://schemas.openxmlformats.org/drawingml/2006/main">
                          <a:ext uri="{FF2B5EF4-FFF2-40B4-BE49-F238E27FC236}">
                            <a16:creationId xmlns:a16="http://schemas.microsoft.com/office/drawing/2014/main" id="{00000000-0008-0000-0000-0000E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C81F1B" id="Text Box 2677" o:spid="_x0000_s1026" type="#_x0000_t202" style="position:absolute;margin-left:0;margin-top:0;width:6pt;height:2.25pt;z-index:25294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44384" behindDoc="0" locked="0" layoutInCell="1" allowOverlap="1" wp14:anchorId="7B061C61" wp14:editId="4AD66570">
                      <wp:simplePos x="0" y="0"/>
                      <wp:positionH relativeFrom="column">
                        <wp:posOffset>0</wp:posOffset>
                      </wp:positionH>
                      <wp:positionV relativeFrom="paragraph">
                        <wp:posOffset>0</wp:posOffset>
                      </wp:positionV>
                      <wp:extent cx="76200" cy="28575"/>
                      <wp:effectExtent l="19050" t="19050" r="19050" b="28575"/>
                      <wp:wrapNone/>
                      <wp:docPr id="1255" name="Text Box 2676">
                        <a:extLst xmlns:a="http://schemas.openxmlformats.org/drawingml/2006/main">
                          <a:ext uri="{FF2B5EF4-FFF2-40B4-BE49-F238E27FC236}">
                            <a16:creationId xmlns:a16="http://schemas.microsoft.com/office/drawing/2014/main" id="{00000000-0008-0000-0000-0000E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DD2BA" id="Text Box 2676" o:spid="_x0000_s1026" type="#_x0000_t202" style="position:absolute;margin-left:0;margin-top:0;width:6pt;height:2.25pt;z-index:25294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45408" behindDoc="0" locked="0" layoutInCell="1" allowOverlap="1" wp14:anchorId="347BBBBC" wp14:editId="55799B35">
                      <wp:simplePos x="0" y="0"/>
                      <wp:positionH relativeFrom="column">
                        <wp:posOffset>0</wp:posOffset>
                      </wp:positionH>
                      <wp:positionV relativeFrom="paragraph">
                        <wp:posOffset>0</wp:posOffset>
                      </wp:positionV>
                      <wp:extent cx="76200" cy="28575"/>
                      <wp:effectExtent l="19050" t="19050" r="19050" b="28575"/>
                      <wp:wrapNone/>
                      <wp:docPr id="1256" name="Text Box 2675">
                        <a:extLst xmlns:a="http://schemas.openxmlformats.org/drawingml/2006/main">
                          <a:ext uri="{FF2B5EF4-FFF2-40B4-BE49-F238E27FC236}">
                            <a16:creationId xmlns:a16="http://schemas.microsoft.com/office/drawing/2014/main" id="{00000000-0008-0000-0000-0000E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98DEC" id="Text Box 2675" o:spid="_x0000_s1026" type="#_x0000_t202" style="position:absolute;margin-left:0;margin-top:0;width:6pt;height:2.25pt;z-index:25294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46432" behindDoc="0" locked="0" layoutInCell="1" allowOverlap="1" wp14:anchorId="09DDF6F0" wp14:editId="4F072122">
                      <wp:simplePos x="0" y="0"/>
                      <wp:positionH relativeFrom="column">
                        <wp:posOffset>0</wp:posOffset>
                      </wp:positionH>
                      <wp:positionV relativeFrom="paragraph">
                        <wp:posOffset>0</wp:posOffset>
                      </wp:positionV>
                      <wp:extent cx="76200" cy="28575"/>
                      <wp:effectExtent l="19050" t="19050" r="19050" b="28575"/>
                      <wp:wrapNone/>
                      <wp:docPr id="1257" name="Text Box 2674">
                        <a:extLst xmlns:a="http://schemas.openxmlformats.org/drawingml/2006/main">
                          <a:ext uri="{FF2B5EF4-FFF2-40B4-BE49-F238E27FC236}">
                            <a16:creationId xmlns:a16="http://schemas.microsoft.com/office/drawing/2014/main" id="{00000000-0008-0000-0000-0000E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58BEE7" id="Text Box 2674" o:spid="_x0000_s1026" type="#_x0000_t202" style="position:absolute;margin-left:0;margin-top:0;width:6pt;height:2.25pt;z-index:25294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47456" behindDoc="0" locked="0" layoutInCell="1" allowOverlap="1" wp14:anchorId="23570E49" wp14:editId="73331B11">
                      <wp:simplePos x="0" y="0"/>
                      <wp:positionH relativeFrom="column">
                        <wp:posOffset>0</wp:posOffset>
                      </wp:positionH>
                      <wp:positionV relativeFrom="paragraph">
                        <wp:posOffset>0</wp:posOffset>
                      </wp:positionV>
                      <wp:extent cx="76200" cy="28575"/>
                      <wp:effectExtent l="19050" t="19050" r="19050" b="28575"/>
                      <wp:wrapNone/>
                      <wp:docPr id="1258" name="Text Box 2673">
                        <a:extLst xmlns:a="http://schemas.openxmlformats.org/drawingml/2006/main">
                          <a:ext uri="{FF2B5EF4-FFF2-40B4-BE49-F238E27FC236}">
                            <a16:creationId xmlns:a16="http://schemas.microsoft.com/office/drawing/2014/main" id="{00000000-0008-0000-0000-0000E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888D21" id="Text Box 2673" o:spid="_x0000_s1026" type="#_x0000_t202" style="position:absolute;margin-left:0;margin-top:0;width:6pt;height:2.25pt;z-index:25294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48480" behindDoc="0" locked="0" layoutInCell="1" allowOverlap="1" wp14:anchorId="5DCBC9BB" wp14:editId="06D3A170">
                      <wp:simplePos x="0" y="0"/>
                      <wp:positionH relativeFrom="column">
                        <wp:posOffset>0</wp:posOffset>
                      </wp:positionH>
                      <wp:positionV relativeFrom="paragraph">
                        <wp:posOffset>0</wp:posOffset>
                      </wp:positionV>
                      <wp:extent cx="76200" cy="28575"/>
                      <wp:effectExtent l="19050" t="19050" r="19050" b="28575"/>
                      <wp:wrapNone/>
                      <wp:docPr id="1259" name="Text Box 2672">
                        <a:extLst xmlns:a="http://schemas.openxmlformats.org/drawingml/2006/main">
                          <a:ext uri="{FF2B5EF4-FFF2-40B4-BE49-F238E27FC236}">
                            <a16:creationId xmlns:a16="http://schemas.microsoft.com/office/drawing/2014/main" id="{00000000-0008-0000-0000-0000E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25CB06" id="Text Box 2672" o:spid="_x0000_s1026" type="#_x0000_t202" style="position:absolute;margin-left:0;margin-top:0;width:6pt;height:2.25pt;z-index:25294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49504" behindDoc="0" locked="0" layoutInCell="1" allowOverlap="1" wp14:anchorId="6E06E226" wp14:editId="000EBF19">
                      <wp:simplePos x="0" y="0"/>
                      <wp:positionH relativeFrom="column">
                        <wp:posOffset>0</wp:posOffset>
                      </wp:positionH>
                      <wp:positionV relativeFrom="paragraph">
                        <wp:posOffset>0</wp:posOffset>
                      </wp:positionV>
                      <wp:extent cx="76200" cy="28575"/>
                      <wp:effectExtent l="19050" t="19050" r="19050" b="28575"/>
                      <wp:wrapNone/>
                      <wp:docPr id="1260" name="Text Box 2671">
                        <a:extLst xmlns:a="http://schemas.openxmlformats.org/drawingml/2006/main">
                          <a:ext uri="{FF2B5EF4-FFF2-40B4-BE49-F238E27FC236}">
                            <a16:creationId xmlns:a16="http://schemas.microsoft.com/office/drawing/2014/main" id="{00000000-0008-0000-0000-0000E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BF76B5" id="Text Box 2671" o:spid="_x0000_s1026" type="#_x0000_t202" style="position:absolute;margin-left:0;margin-top:0;width:6pt;height:2.25pt;z-index:25294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50528" behindDoc="0" locked="0" layoutInCell="1" allowOverlap="1" wp14:anchorId="191EB621" wp14:editId="364AA014">
                      <wp:simplePos x="0" y="0"/>
                      <wp:positionH relativeFrom="column">
                        <wp:posOffset>0</wp:posOffset>
                      </wp:positionH>
                      <wp:positionV relativeFrom="paragraph">
                        <wp:posOffset>0</wp:posOffset>
                      </wp:positionV>
                      <wp:extent cx="76200" cy="28575"/>
                      <wp:effectExtent l="19050" t="19050" r="19050" b="28575"/>
                      <wp:wrapNone/>
                      <wp:docPr id="1261" name="Text Box 2670">
                        <a:extLst xmlns:a="http://schemas.openxmlformats.org/drawingml/2006/main">
                          <a:ext uri="{FF2B5EF4-FFF2-40B4-BE49-F238E27FC236}">
                            <a16:creationId xmlns:a16="http://schemas.microsoft.com/office/drawing/2014/main" id="{00000000-0008-0000-0000-0000E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C50DA" id="Text Box 2670" o:spid="_x0000_s1026" type="#_x0000_t202" style="position:absolute;margin-left:0;margin-top:0;width:6pt;height:2.25pt;z-index:25295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51552" behindDoc="0" locked="0" layoutInCell="1" allowOverlap="1" wp14:anchorId="4A3DE03C" wp14:editId="4E43D476">
                      <wp:simplePos x="0" y="0"/>
                      <wp:positionH relativeFrom="column">
                        <wp:posOffset>0</wp:posOffset>
                      </wp:positionH>
                      <wp:positionV relativeFrom="paragraph">
                        <wp:posOffset>0</wp:posOffset>
                      </wp:positionV>
                      <wp:extent cx="76200" cy="28575"/>
                      <wp:effectExtent l="19050" t="19050" r="19050" b="28575"/>
                      <wp:wrapNone/>
                      <wp:docPr id="1262" name="Text Box 2669">
                        <a:extLst xmlns:a="http://schemas.openxmlformats.org/drawingml/2006/main">
                          <a:ext uri="{FF2B5EF4-FFF2-40B4-BE49-F238E27FC236}">
                            <a16:creationId xmlns:a16="http://schemas.microsoft.com/office/drawing/2014/main" id="{00000000-0008-0000-0000-0000E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0B375E" id="Text Box 2669" o:spid="_x0000_s1026" type="#_x0000_t202" style="position:absolute;margin-left:0;margin-top:0;width:6pt;height:2.25pt;z-index:25295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52576" behindDoc="0" locked="0" layoutInCell="1" allowOverlap="1" wp14:anchorId="42D04C3E" wp14:editId="74E36E51">
                      <wp:simplePos x="0" y="0"/>
                      <wp:positionH relativeFrom="column">
                        <wp:posOffset>0</wp:posOffset>
                      </wp:positionH>
                      <wp:positionV relativeFrom="paragraph">
                        <wp:posOffset>0</wp:posOffset>
                      </wp:positionV>
                      <wp:extent cx="76200" cy="28575"/>
                      <wp:effectExtent l="19050" t="19050" r="19050" b="28575"/>
                      <wp:wrapNone/>
                      <wp:docPr id="1263" name="Text Box 2668">
                        <a:extLst xmlns:a="http://schemas.openxmlformats.org/drawingml/2006/main">
                          <a:ext uri="{FF2B5EF4-FFF2-40B4-BE49-F238E27FC236}">
                            <a16:creationId xmlns:a16="http://schemas.microsoft.com/office/drawing/2014/main" id="{00000000-0008-0000-0000-0000E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7534A7" id="Text Box 2668" o:spid="_x0000_s1026" type="#_x0000_t202" style="position:absolute;margin-left:0;margin-top:0;width:6pt;height:2.25pt;z-index:25295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53600" behindDoc="0" locked="0" layoutInCell="1" allowOverlap="1" wp14:anchorId="4C09B652" wp14:editId="28AE66D5">
                      <wp:simplePos x="0" y="0"/>
                      <wp:positionH relativeFrom="column">
                        <wp:posOffset>0</wp:posOffset>
                      </wp:positionH>
                      <wp:positionV relativeFrom="paragraph">
                        <wp:posOffset>0</wp:posOffset>
                      </wp:positionV>
                      <wp:extent cx="76200" cy="28575"/>
                      <wp:effectExtent l="19050" t="19050" r="19050" b="28575"/>
                      <wp:wrapNone/>
                      <wp:docPr id="1264" name="Text Box 2667">
                        <a:extLst xmlns:a="http://schemas.openxmlformats.org/drawingml/2006/main">
                          <a:ext uri="{FF2B5EF4-FFF2-40B4-BE49-F238E27FC236}">
                            <a16:creationId xmlns:a16="http://schemas.microsoft.com/office/drawing/2014/main" id="{00000000-0008-0000-0000-0000F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B368E0" id="Text Box 2667" o:spid="_x0000_s1026" type="#_x0000_t202" style="position:absolute;margin-left:0;margin-top:0;width:6pt;height:2.25pt;z-index:25295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54624" behindDoc="0" locked="0" layoutInCell="1" allowOverlap="1" wp14:anchorId="2BA452CA" wp14:editId="5ADAD5B4">
                      <wp:simplePos x="0" y="0"/>
                      <wp:positionH relativeFrom="column">
                        <wp:posOffset>0</wp:posOffset>
                      </wp:positionH>
                      <wp:positionV relativeFrom="paragraph">
                        <wp:posOffset>0</wp:posOffset>
                      </wp:positionV>
                      <wp:extent cx="76200" cy="28575"/>
                      <wp:effectExtent l="19050" t="19050" r="19050" b="28575"/>
                      <wp:wrapNone/>
                      <wp:docPr id="1265" name="Text Box 2666">
                        <a:extLst xmlns:a="http://schemas.openxmlformats.org/drawingml/2006/main">
                          <a:ext uri="{FF2B5EF4-FFF2-40B4-BE49-F238E27FC236}">
                            <a16:creationId xmlns:a16="http://schemas.microsoft.com/office/drawing/2014/main" id="{00000000-0008-0000-0000-0000F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2128A1" id="Text Box 2666" o:spid="_x0000_s1026" type="#_x0000_t202" style="position:absolute;margin-left:0;margin-top:0;width:6pt;height:2.25pt;z-index:25295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55648" behindDoc="0" locked="0" layoutInCell="1" allowOverlap="1" wp14:anchorId="5A08D18B" wp14:editId="14C3DD30">
                      <wp:simplePos x="0" y="0"/>
                      <wp:positionH relativeFrom="column">
                        <wp:posOffset>0</wp:posOffset>
                      </wp:positionH>
                      <wp:positionV relativeFrom="paragraph">
                        <wp:posOffset>0</wp:posOffset>
                      </wp:positionV>
                      <wp:extent cx="76200" cy="28575"/>
                      <wp:effectExtent l="19050" t="19050" r="19050" b="28575"/>
                      <wp:wrapNone/>
                      <wp:docPr id="1266" name="Text Box 2665">
                        <a:extLst xmlns:a="http://schemas.openxmlformats.org/drawingml/2006/main">
                          <a:ext uri="{FF2B5EF4-FFF2-40B4-BE49-F238E27FC236}">
                            <a16:creationId xmlns:a16="http://schemas.microsoft.com/office/drawing/2014/main" id="{00000000-0008-0000-0000-0000F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6E87FB" id="Text Box 2665" o:spid="_x0000_s1026" type="#_x0000_t202" style="position:absolute;margin-left:0;margin-top:0;width:6pt;height:2.25pt;z-index:25295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56672" behindDoc="0" locked="0" layoutInCell="1" allowOverlap="1" wp14:anchorId="1F5BAA40" wp14:editId="771C9A9C">
                      <wp:simplePos x="0" y="0"/>
                      <wp:positionH relativeFrom="column">
                        <wp:posOffset>0</wp:posOffset>
                      </wp:positionH>
                      <wp:positionV relativeFrom="paragraph">
                        <wp:posOffset>0</wp:posOffset>
                      </wp:positionV>
                      <wp:extent cx="76200" cy="28575"/>
                      <wp:effectExtent l="19050" t="19050" r="19050" b="28575"/>
                      <wp:wrapNone/>
                      <wp:docPr id="1267" name="Text Box 2664">
                        <a:extLst xmlns:a="http://schemas.openxmlformats.org/drawingml/2006/main">
                          <a:ext uri="{FF2B5EF4-FFF2-40B4-BE49-F238E27FC236}">
                            <a16:creationId xmlns:a16="http://schemas.microsoft.com/office/drawing/2014/main" id="{00000000-0008-0000-0000-0000F3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F39C60" id="Text Box 2664" o:spid="_x0000_s1026" type="#_x0000_t202" style="position:absolute;margin-left:0;margin-top:0;width:6pt;height:2.25pt;z-index:25295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57696" behindDoc="0" locked="0" layoutInCell="1" allowOverlap="1" wp14:anchorId="1A9F0A2E" wp14:editId="2C2A046C">
                      <wp:simplePos x="0" y="0"/>
                      <wp:positionH relativeFrom="column">
                        <wp:posOffset>0</wp:posOffset>
                      </wp:positionH>
                      <wp:positionV relativeFrom="paragraph">
                        <wp:posOffset>0</wp:posOffset>
                      </wp:positionV>
                      <wp:extent cx="76200" cy="28575"/>
                      <wp:effectExtent l="19050" t="19050" r="19050" b="28575"/>
                      <wp:wrapNone/>
                      <wp:docPr id="1268" name="Text Box 2663">
                        <a:extLst xmlns:a="http://schemas.openxmlformats.org/drawingml/2006/main">
                          <a:ext uri="{FF2B5EF4-FFF2-40B4-BE49-F238E27FC236}">
                            <a16:creationId xmlns:a16="http://schemas.microsoft.com/office/drawing/2014/main" id="{00000000-0008-0000-0000-0000F4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152ECC" id="Text Box 2663" o:spid="_x0000_s1026" type="#_x0000_t202" style="position:absolute;margin-left:0;margin-top:0;width:6pt;height:2.25pt;z-index:25295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58720" behindDoc="0" locked="0" layoutInCell="1" allowOverlap="1" wp14:anchorId="625651A3" wp14:editId="676B6FD2">
                      <wp:simplePos x="0" y="0"/>
                      <wp:positionH relativeFrom="column">
                        <wp:posOffset>0</wp:posOffset>
                      </wp:positionH>
                      <wp:positionV relativeFrom="paragraph">
                        <wp:posOffset>0</wp:posOffset>
                      </wp:positionV>
                      <wp:extent cx="76200" cy="28575"/>
                      <wp:effectExtent l="19050" t="19050" r="19050" b="28575"/>
                      <wp:wrapNone/>
                      <wp:docPr id="1269" name="Text Box 2662">
                        <a:extLst xmlns:a="http://schemas.openxmlformats.org/drawingml/2006/main">
                          <a:ext uri="{FF2B5EF4-FFF2-40B4-BE49-F238E27FC236}">
                            <a16:creationId xmlns:a16="http://schemas.microsoft.com/office/drawing/2014/main" id="{00000000-0008-0000-0000-0000F5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BDFB42" id="Text Box 2662" o:spid="_x0000_s1026" type="#_x0000_t202" style="position:absolute;margin-left:0;margin-top:0;width:6pt;height:2.25pt;z-index:25295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59744" behindDoc="0" locked="0" layoutInCell="1" allowOverlap="1" wp14:anchorId="2486CCA2" wp14:editId="6F7143FE">
                      <wp:simplePos x="0" y="0"/>
                      <wp:positionH relativeFrom="column">
                        <wp:posOffset>0</wp:posOffset>
                      </wp:positionH>
                      <wp:positionV relativeFrom="paragraph">
                        <wp:posOffset>0</wp:posOffset>
                      </wp:positionV>
                      <wp:extent cx="76200" cy="28575"/>
                      <wp:effectExtent l="19050" t="19050" r="19050" b="28575"/>
                      <wp:wrapNone/>
                      <wp:docPr id="1270" name="Text Box 2661">
                        <a:extLst xmlns:a="http://schemas.openxmlformats.org/drawingml/2006/main">
                          <a:ext uri="{FF2B5EF4-FFF2-40B4-BE49-F238E27FC236}">
                            <a16:creationId xmlns:a16="http://schemas.microsoft.com/office/drawing/2014/main" id="{00000000-0008-0000-0000-0000F6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B9E85F" id="Text Box 2661" o:spid="_x0000_s1026" type="#_x0000_t202" style="position:absolute;margin-left:0;margin-top:0;width:6pt;height:2.25pt;z-index:25295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60768" behindDoc="0" locked="0" layoutInCell="1" allowOverlap="1" wp14:anchorId="62652456" wp14:editId="69A18C81">
                      <wp:simplePos x="0" y="0"/>
                      <wp:positionH relativeFrom="column">
                        <wp:posOffset>0</wp:posOffset>
                      </wp:positionH>
                      <wp:positionV relativeFrom="paragraph">
                        <wp:posOffset>0</wp:posOffset>
                      </wp:positionV>
                      <wp:extent cx="76200" cy="28575"/>
                      <wp:effectExtent l="19050" t="19050" r="19050" b="28575"/>
                      <wp:wrapNone/>
                      <wp:docPr id="1271" name="Text Box 2660">
                        <a:extLst xmlns:a="http://schemas.openxmlformats.org/drawingml/2006/main">
                          <a:ext uri="{FF2B5EF4-FFF2-40B4-BE49-F238E27FC236}">
                            <a16:creationId xmlns:a16="http://schemas.microsoft.com/office/drawing/2014/main" id="{00000000-0008-0000-0000-0000F7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25DF26" id="Text Box 2660" o:spid="_x0000_s1026" type="#_x0000_t202" style="position:absolute;margin-left:0;margin-top:0;width:6pt;height:2.25pt;z-index:25296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61792" behindDoc="0" locked="0" layoutInCell="1" allowOverlap="1" wp14:anchorId="5D2FEE01" wp14:editId="5ED2C610">
                      <wp:simplePos x="0" y="0"/>
                      <wp:positionH relativeFrom="column">
                        <wp:posOffset>0</wp:posOffset>
                      </wp:positionH>
                      <wp:positionV relativeFrom="paragraph">
                        <wp:posOffset>0</wp:posOffset>
                      </wp:positionV>
                      <wp:extent cx="76200" cy="28575"/>
                      <wp:effectExtent l="19050" t="19050" r="19050" b="28575"/>
                      <wp:wrapNone/>
                      <wp:docPr id="1272" name="Text Box 2659">
                        <a:extLst xmlns:a="http://schemas.openxmlformats.org/drawingml/2006/main">
                          <a:ext uri="{FF2B5EF4-FFF2-40B4-BE49-F238E27FC236}">
                            <a16:creationId xmlns:a16="http://schemas.microsoft.com/office/drawing/2014/main" id="{00000000-0008-0000-0000-0000F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061AAD" id="Text Box 2659" o:spid="_x0000_s1026" type="#_x0000_t202" style="position:absolute;margin-left:0;margin-top:0;width:6pt;height:2.25pt;z-index:25296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62816" behindDoc="0" locked="0" layoutInCell="1" allowOverlap="1" wp14:anchorId="12CA7262" wp14:editId="599FF387">
                      <wp:simplePos x="0" y="0"/>
                      <wp:positionH relativeFrom="column">
                        <wp:posOffset>0</wp:posOffset>
                      </wp:positionH>
                      <wp:positionV relativeFrom="paragraph">
                        <wp:posOffset>0</wp:posOffset>
                      </wp:positionV>
                      <wp:extent cx="76200" cy="28575"/>
                      <wp:effectExtent l="19050" t="19050" r="19050" b="28575"/>
                      <wp:wrapNone/>
                      <wp:docPr id="1273" name="Text Box 2658">
                        <a:extLst xmlns:a="http://schemas.openxmlformats.org/drawingml/2006/main">
                          <a:ext uri="{FF2B5EF4-FFF2-40B4-BE49-F238E27FC236}">
                            <a16:creationId xmlns:a16="http://schemas.microsoft.com/office/drawing/2014/main" id="{00000000-0008-0000-0000-0000F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0BA4CF" id="Text Box 2658" o:spid="_x0000_s1026" type="#_x0000_t202" style="position:absolute;margin-left:0;margin-top:0;width:6pt;height:2.25pt;z-index:25296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63840" behindDoc="0" locked="0" layoutInCell="1" allowOverlap="1" wp14:anchorId="7B92E128" wp14:editId="2F1EC798">
                      <wp:simplePos x="0" y="0"/>
                      <wp:positionH relativeFrom="column">
                        <wp:posOffset>0</wp:posOffset>
                      </wp:positionH>
                      <wp:positionV relativeFrom="paragraph">
                        <wp:posOffset>0</wp:posOffset>
                      </wp:positionV>
                      <wp:extent cx="76200" cy="28575"/>
                      <wp:effectExtent l="19050" t="19050" r="19050" b="28575"/>
                      <wp:wrapNone/>
                      <wp:docPr id="1274" name="Text Box 2657">
                        <a:extLst xmlns:a="http://schemas.openxmlformats.org/drawingml/2006/main">
                          <a:ext uri="{FF2B5EF4-FFF2-40B4-BE49-F238E27FC236}">
                            <a16:creationId xmlns:a16="http://schemas.microsoft.com/office/drawing/2014/main" id="{00000000-0008-0000-0000-0000F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2EA52A" id="Text Box 2657" o:spid="_x0000_s1026" type="#_x0000_t202" style="position:absolute;margin-left:0;margin-top:0;width:6pt;height:2.25pt;z-index:25296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64864" behindDoc="0" locked="0" layoutInCell="1" allowOverlap="1" wp14:anchorId="4CD4A747" wp14:editId="0474EF6D">
                      <wp:simplePos x="0" y="0"/>
                      <wp:positionH relativeFrom="column">
                        <wp:posOffset>0</wp:posOffset>
                      </wp:positionH>
                      <wp:positionV relativeFrom="paragraph">
                        <wp:posOffset>0</wp:posOffset>
                      </wp:positionV>
                      <wp:extent cx="76200" cy="28575"/>
                      <wp:effectExtent l="19050" t="19050" r="19050" b="28575"/>
                      <wp:wrapNone/>
                      <wp:docPr id="1275" name="Text Box 2656">
                        <a:extLst xmlns:a="http://schemas.openxmlformats.org/drawingml/2006/main">
                          <a:ext uri="{FF2B5EF4-FFF2-40B4-BE49-F238E27FC236}">
                            <a16:creationId xmlns:a16="http://schemas.microsoft.com/office/drawing/2014/main" id="{00000000-0008-0000-0000-0000F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2D780D" id="Text Box 2656" o:spid="_x0000_s1026" type="#_x0000_t202" style="position:absolute;margin-left:0;margin-top:0;width:6pt;height:2.25pt;z-index:25296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65888" behindDoc="0" locked="0" layoutInCell="1" allowOverlap="1" wp14:anchorId="1522306D" wp14:editId="5598C670">
                      <wp:simplePos x="0" y="0"/>
                      <wp:positionH relativeFrom="column">
                        <wp:posOffset>0</wp:posOffset>
                      </wp:positionH>
                      <wp:positionV relativeFrom="paragraph">
                        <wp:posOffset>0</wp:posOffset>
                      </wp:positionV>
                      <wp:extent cx="76200" cy="28575"/>
                      <wp:effectExtent l="19050" t="19050" r="19050" b="28575"/>
                      <wp:wrapNone/>
                      <wp:docPr id="1276" name="Text Box 2655">
                        <a:extLst xmlns:a="http://schemas.openxmlformats.org/drawingml/2006/main">
                          <a:ext uri="{FF2B5EF4-FFF2-40B4-BE49-F238E27FC236}">
                            <a16:creationId xmlns:a16="http://schemas.microsoft.com/office/drawing/2014/main" id="{00000000-0008-0000-0000-0000F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837958" id="Text Box 2655" o:spid="_x0000_s1026" type="#_x0000_t202" style="position:absolute;margin-left:0;margin-top:0;width:6pt;height:2.25pt;z-index:25296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66912" behindDoc="0" locked="0" layoutInCell="1" allowOverlap="1" wp14:anchorId="5BA89312" wp14:editId="69ABC2CF">
                      <wp:simplePos x="0" y="0"/>
                      <wp:positionH relativeFrom="column">
                        <wp:posOffset>0</wp:posOffset>
                      </wp:positionH>
                      <wp:positionV relativeFrom="paragraph">
                        <wp:posOffset>0</wp:posOffset>
                      </wp:positionV>
                      <wp:extent cx="76200" cy="28575"/>
                      <wp:effectExtent l="19050" t="19050" r="19050" b="28575"/>
                      <wp:wrapNone/>
                      <wp:docPr id="1277" name="Text Box 2654">
                        <a:extLst xmlns:a="http://schemas.openxmlformats.org/drawingml/2006/main">
                          <a:ext uri="{FF2B5EF4-FFF2-40B4-BE49-F238E27FC236}">
                            <a16:creationId xmlns:a16="http://schemas.microsoft.com/office/drawing/2014/main" id="{00000000-0008-0000-0000-0000F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DE6DF4" id="Text Box 2654" o:spid="_x0000_s1026" type="#_x0000_t202" style="position:absolute;margin-left:0;margin-top:0;width:6pt;height:2.25pt;z-index:25296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67936" behindDoc="0" locked="0" layoutInCell="1" allowOverlap="1" wp14:anchorId="6D1F12B2" wp14:editId="0ECA7A1B">
                      <wp:simplePos x="0" y="0"/>
                      <wp:positionH relativeFrom="column">
                        <wp:posOffset>0</wp:posOffset>
                      </wp:positionH>
                      <wp:positionV relativeFrom="paragraph">
                        <wp:posOffset>0</wp:posOffset>
                      </wp:positionV>
                      <wp:extent cx="76200" cy="28575"/>
                      <wp:effectExtent l="19050" t="19050" r="19050" b="28575"/>
                      <wp:wrapNone/>
                      <wp:docPr id="1278" name="Text Box 2653">
                        <a:extLst xmlns:a="http://schemas.openxmlformats.org/drawingml/2006/main">
                          <a:ext uri="{FF2B5EF4-FFF2-40B4-BE49-F238E27FC236}">
                            <a16:creationId xmlns:a16="http://schemas.microsoft.com/office/drawing/2014/main" id="{00000000-0008-0000-0000-0000F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DEA519" id="Text Box 2653" o:spid="_x0000_s1026" type="#_x0000_t202" style="position:absolute;margin-left:0;margin-top:0;width:6pt;height:2.25pt;z-index:25296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68960" behindDoc="0" locked="0" layoutInCell="1" allowOverlap="1" wp14:anchorId="5C1D2BDA" wp14:editId="6FC7BD8C">
                      <wp:simplePos x="0" y="0"/>
                      <wp:positionH relativeFrom="column">
                        <wp:posOffset>0</wp:posOffset>
                      </wp:positionH>
                      <wp:positionV relativeFrom="paragraph">
                        <wp:posOffset>0</wp:posOffset>
                      </wp:positionV>
                      <wp:extent cx="76200" cy="28575"/>
                      <wp:effectExtent l="19050" t="19050" r="19050" b="28575"/>
                      <wp:wrapNone/>
                      <wp:docPr id="1279" name="Text Box 2652">
                        <a:extLst xmlns:a="http://schemas.openxmlformats.org/drawingml/2006/main">
                          <a:ext uri="{FF2B5EF4-FFF2-40B4-BE49-F238E27FC236}">
                            <a16:creationId xmlns:a16="http://schemas.microsoft.com/office/drawing/2014/main" id="{00000000-0008-0000-0000-0000F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BA8F1D" id="Text Box 2652" o:spid="_x0000_s1026" type="#_x0000_t202" style="position:absolute;margin-left:0;margin-top:0;width:6pt;height:2.25pt;z-index:25296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69984" behindDoc="0" locked="0" layoutInCell="1" allowOverlap="1" wp14:anchorId="66282754" wp14:editId="283B11D4">
                      <wp:simplePos x="0" y="0"/>
                      <wp:positionH relativeFrom="column">
                        <wp:posOffset>0</wp:posOffset>
                      </wp:positionH>
                      <wp:positionV relativeFrom="paragraph">
                        <wp:posOffset>0</wp:posOffset>
                      </wp:positionV>
                      <wp:extent cx="76200" cy="28575"/>
                      <wp:effectExtent l="19050" t="19050" r="19050" b="28575"/>
                      <wp:wrapNone/>
                      <wp:docPr id="1280" name="Text Box 2651">
                        <a:extLst xmlns:a="http://schemas.openxmlformats.org/drawingml/2006/main">
                          <a:ext uri="{FF2B5EF4-FFF2-40B4-BE49-F238E27FC236}">
                            <a16:creationId xmlns:a16="http://schemas.microsoft.com/office/drawing/2014/main" id="{00000000-0008-0000-0000-00000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D363F2" id="Text Box 2651" o:spid="_x0000_s1026" type="#_x0000_t202" style="position:absolute;margin-left:0;margin-top:0;width:6pt;height:2.25pt;z-index:25296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71008" behindDoc="0" locked="0" layoutInCell="1" allowOverlap="1" wp14:anchorId="2D79B941" wp14:editId="24DDCF92">
                      <wp:simplePos x="0" y="0"/>
                      <wp:positionH relativeFrom="column">
                        <wp:posOffset>0</wp:posOffset>
                      </wp:positionH>
                      <wp:positionV relativeFrom="paragraph">
                        <wp:posOffset>0</wp:posOffset>
                      </wp:positionV>
                      <wp:extent cx="76200" cy="28575"/>
                      <wp:effectExtent l="19050" t="19050" r="19050" b="28575"/>
                      <wp:wrapNone/>
                      <wp:docPr id="1281" name="Text Box 2650">
                        <a:extLst xmlns:a="http://schemas.openxmlformats.org/drawingml/2006/main">
                          <a:ext uri="{FF2B5EF4-FFF2-40B4-BE49-F238E27FC236}">
                            <a16:creationId xmlns:a16="http://schemas.microsoft.com/office/drawing/2014/main" id="{00000000-0008-0000-0000-00000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DCE0CA" id="Text Box 2650" o:spid="_x0000_s1026" type="#_x0000_t202" style="position:absolute;margin-left:0;margin-top:0;width:6pt;height:2.25pt;z-index:25297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72032" behindDoc="0" locked="0" layoutInCell="1" allowOverlap="1" wp14:anchorId="31C4B021" wp14:editId="22A88FA1">
                      <wp:simplePos x="0" y="0"/>
                      <wp:positionH relativeFrom="column">
                        <wp:posOffset>0</wp:posOffset>
                      </wp:positionH>
                      <wp:positionV relativeFrom="paragraph">
                        <wp:posOffset>0</wp:posOffset>
                      </wp:positionV>
                      <wp:extent cx="76200" cy="28575"/>
                      <wp:effectExtent l="19050" t="19050" r="19050" b="28575"/>
                      <wp:wrapNone/>
                      <wp:docPr id="1282" name="Text Box 2649">
                        <a:extLst xmlns:a="http://schemas.openxmlformats.org/drawingml/2006/main">
                          <a:ext uri="{FF2B5EF4-FFF2-40B4-BE49-F238E27FC236}">
                            <a16:creationId xmlns:a16="http://schemas.microsoft.com/office/drawing/2014/main" id="{00000000-0008-0000-0000-00000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D6D26F" id="Text Box 2649" o:spid="_x0000_s1026" type="#_x0000_t202" style="position:absolute;margin-left:0;margin-top:0;width:6pt;height:2.25pt;z-index:25297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73056" behindDoc="0" locked="0" layoutInCell="1" allowOverlap="1" wp14:anchorId="61A5C0B2" wp14:editId="3CFBD3B2">
                      <wp:simplePos x="0" y="0"/>
                      <wp:positionH relativeFrom="column">
                        <wp:posOffset>0</wp:posOffset>
                      </wp:positionH>
                      <wp:positionV relativeFrom="paragraph">
                        <wp:posOffset>0</wp:posOffset>
                      </wp:positionV>
                      <wp:extent cx="76200" cy="28575"/>
                      <wp:effectExtent l="19050" t="19050" r="19050" b="28575"/>
                      <wp:wrapNone/>
                      <wp:docPr id="1283" name="Text Box 2648">
                        <a:extLst xmlns:a="http://schemas.openxmlformats.org/drawingml/2006/main">
                          <a:ext uri="{FF2B5EF4-FFF2-40B4-BE49-F238E27FC236}">
                            <a16:creationId xmlns:a16="http://schemas.microsoft.com/office/drawing/2014/main" id="{00000000-0008-0000-0000-00000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AE1606" id="Text Box 2648" o:spid="_x0000_s1026" type="#_x0000_t202" style="position:absolute;margin-left:0;margin-top:0;width:6pt;height:2.25pt;z-index:25297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74080" behindDoc="0" locked="0" layoutInCell="1" allowOverlap="1" wp14:anchorId="2EDE5D48" wp14:editId="719230B0">
                      <wp:simplePos x="0" y="0"/>
                      <wp:positionH relativeFrom="column">
                        <wp:posOffset>0</wp:posOffset>
                      </wp:positionH>
                      <wp:positionV relativeFrom="paragraph">
                        <wp:posOffset>0</wp:posOffset>
                      </wp:positionV>
                      <wp:extent cx="76200" cy="28575"/>
                      <wp:effectExtent l="19050" t="19050" r="19050" b="28575"/>
                      <wp:wrapNone/>
                      <wp:docPr id="1284" name="Text Box 2647">
                        <a:extLst xmlns:a="http://schemas.openxmlformats.org/drawingml/2006/main">
                          <a:ext uri="{FF2B5EF4-FFF2-40B4-BE49-F238E27FC236}">
                            <a16:creationId xmlns:a16="http://schemas.microsoft.com/office/drawing/2014/main" id="{00000000-0008-0000-0000-00000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05A68A" id="Text Box 2647" o:spid="_x0000_s1026" type="#_x0000_t202" style="position:absolute;margin-left:0;margin-top:0;width:6pt;height:2.25pt;z-index:25297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75104" behindDoc="0" locked="0" layoutInCell="1" allowOverlap="1" wp14:anchorId="23AD6D39" wp14:editId="705546BC">
                      <wp:simplePos x="0" y="0"/>
                      <wp:positionH relativeFrom="column">
                        <wp:posOffset>0</wp:posOffset>
                      </wp:positionH>
                      <wp:positionV relativeFrom="paragraph">
                        <wp:posOffset>0</wp:posOffset>
                      </wp:positionV>
                      <wp:extent cx="76200" cy="28575"/>
                      <wp:effectExtent l="19050" t="19050" r="19050" b="28575"/>
                      <wp:wrapNone/>
                      <wp:docPr id="1285" name="Text Box 2646">
                        <a:extLst xmlns:a="http://schemas.openxmlformats.org/drawingml/2006/main">
                          <a:ext uri="{FF2B5EF4-FFF2-40B4-BE49-F238E27FC236}">
                            <a16:creationId xmlns:a16="http://schemas.microsoft.com/office/drawing/2014/main" id="{00000000-0008-0000-0000-00000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3F1FAA" id="Text Box 2646" o:spid="_x0000_s1026" type="#_x0000_t202" style="position:absolute;margin-left:0;margin-top:0;width:6pt;height:2.25pt;z-index:25297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76128" behindDoc="0" locked="0" layoutInCell="1" allowOverlap="1" wp14:anchorId="4F43E3EC" wp14:editId="3DBE5D71">
                      <wp:simplePos x="0" y="0"/>
                      <wp:positionH relativeFrom="column">
                        <wp:posOffset>0</wp:posOffset>
                      </wp:positionH>
                      <wp:positionV relativeFrom="paragraph">
                        <wp:posOffset>0</wp:posOffset>
                      </wp:positionV>
                      <wp:extent cx="76200" cy="28575"/>
                      <wp:effectExtent l="19050" t="19050" r="19050" b="28575"/>
                      <wp:wrapNone/>
                      <wp:docPr id="1286" name="Text Box 2645">
                        <a:extLst xmlns:a="http://schemas.openxmlformats.org/drawingml/2006/main">
                          <a:ext uri="{FF2B5EF4-FFF2-40B4-BE49-F238E27FC236}">
                            <a16:creationId xmlns:a16="http://schemas.microsoft.com/office/drawing/2014/main" id="{00000000-0008-0000-0000-00000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2C9396" id="Text Box 2645" o:spid="_x0000_s1026" type="#_x0000_t202" style="position:absolute;margin-left:0;margin-top:0;width:6pt;height:2.25pt;z-index:25297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77152" behindDoc="0" locked="0" layoutInCell="1" allowOverlap="1" wp14:anchorId="7A8BA1C2" wp14:editId="323948A9">
                      <wp:simplePos x="0" y="0"/>
                      <wp:positionH relativeFrom="column">
                        <wp:posOffset>0</wp:posOffset>
                      </wp:positionH>
                      <wp:positionV relativeFrom="paragraph">
                        <wp:posOffset>0</wp:posOffset>
                      </wp:positionV>
                      <wp:extent cx="76200" cy="28575"/>
                      <wp:effectExtent l="19050" t="19050" r="19050" b="28575"/>
                      <wp:wrapNone/>
                      <wp:docPr id="1287" name="Text Box 2644">
                        <a:extLst xmlns:a="http://schemas.openxmlformats.org/drawingml/2006/main">
                          <a:ext uri="{FF2B5EF4-FFF2-40B4-BE49-F238E27FC236}">
                            <a16:creationId xmlns:a16="http://schemas.microsoft.com/office/drawing/2014/main" id="{00000000-0008-0000-0000-00000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51530E" id="Text Box 2644" o:spid="_x0000_s1026" type="#_x0000_t202" style="position:absolute;margin-left:0;margin-top:0;width:6pt;height:2.25pt;z-index:25297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78176" behindDoc="0" locked="0" layoutInCell="1" allowOverlap="1" wp14:anchorId="59C98530" wp14:editId="36B1D25C">
                      <wp:simplePos x="0" y="0"/>
                      <wp:positionH relativeFrom="column">
                        <wp:posOffset>0</wp:posOffset>
                      </wp:positionH>
                      <wp:positionV relativeFrom="paragraph">
                        <wp:posOffset>0</wp:posOffset>
                      </wp:positionV>
                      <wp:extent cx="76200" cy="28575"/>
                      <wp:effectExtent l="19050" t="19050" r="19050" b="28575"/>
                      <wp:wrapNone/>
                      <wp:docPr id="1288" name="Text Box 2643">
                        <a:extLst xmlns:a="http://schemas.openxmlformats.org/drawingml/2006/main">
                          <a:ext uri="{FF2B5EF4-FFF2-40B4-BE49-F238E27FC236}">
                            <a16:creationId xmlns:a16="http://schemas.microsoft.com/office/drawing/2014/main" id="{00000000-0008-0000-0000-00000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A3B063" id="Text Box 2643" o:spid="_x0000_s1026" type="#_x0000_t202" style="position:absolute;margin-left:0;margin-top:0;width:6pt;height:2.25pt;z-index:25297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79200" behindDoc="0" locked="0" layoutInCell="1" allowOverlap="1" wp14:anchorId="23076A11" wp14:editId="07E4CCD0">
                      <wp:simplePos x="0" y="0"/>
                      <wp:positionH relativeFrom="column">
                        <wp:posOffset>0</wp:posOffset>
                      </wp:positionH>
                      <wp:positionV relativeFrom="paragraph">
                        <wp:posOffset>0</wp:posOffset>
                      </wp:positionV>
                      <wp:extent cx="76200" cy="28575"/>
                      <wp:effectExtent l="19050" t="19050" r="19050" b="28575"/>
                      <wp:wrapNone/>
                      <wp:docPr id="1289" name="Text Box 2642">
                        <a:extLst xmlns:a="http://schemas.openxmlformats.org/drawingml/2006/main">
                          <a:ext uri="{FF2B5EF4-FFF2-40B4-BE49-F238E27FC236}">
                            <a16:creationId xmlns:a16="http://schemas.microsoft.com/office/drawing/2014/main" id="{00000000-0008-0000-0000-00000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1A5608" id="Text Box 2642" o:spid="_x0000_s1026" type="#_x0000_t202" style="position:absolute;margin-left:0;margin-top:0;width:6pt;height:2.25pt;z-index:25297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80224" behindDoc="0" locked="0" layoutInCell="1" allowOverlap="1" wp14:anchorId="6E7CC9AB" wp14:editId="67F47E02">
                      <wp:simplePos x="0" y="0"/>
                      <wp:positionH relativeFrom="column">
                        <wp:posOffset>0</wp:posOffset>
                      </wp:positionH>
                      <wp:positionV relativeFrom="paragraph">
                        <wp:posOffset>0</wp:posOffset>
                      </wp:positionV>
                      <wp:extent cx="76200" cy="28575"/>
                      <wp:effectExtent l="19050" t="19050" r="19050" b="28575"/>
                      <wp:wrapNone/>
                      <wp:docPr id="1290" name="Text Box 2641">
                        <a:extLst xmlns:a="http://schemas.openxmlformats.org/drawingml/2006/main">
                          <a:ext uri="{FF2B5EF4-FFF2-40B4-BE49-F238E27FC236}">
                            <a16:creationId xmlns:a16="http://schemas.microsoft.com/office/drawing/2014/main" id="{00000000-0008-0000-0000-00000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3EB0AC" id="Text Box 2641" o:spid="_x0000_s1026" type="#_x0000_t202" style="position:absolute;margin-left:0;margin-top:0;width:6pt;height:2.25pt;z-index:25298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81248" behindDoc="0" locked="0" layoutInCell="1" allowOverlap="1" wp14:anchorId="44518781" wp14:editId="3E7A7DAE">
                      <wp:simplePos x="0" y="0"/>
                      <wp:positionH relativeFrom="column">
                        <wp:posOffset>0</wp:posOffset>
                      </wp:positionH>
                      <wp:positionV relativeFrom="paragraph">
                        <wp:posOffset>0</wp:posOffset>
                      </wp:positionV>
                      <wp:extent cx="76200" cy="28575"/>
                      <wp:effectExtent l="19050" t="19050" r="19050" b="28575"/>
                      <wp:wrapNone/>
                      <wp:docPr id="1291" name="Text Box 2640">
                        <a:extLst xmlns:a="http://schemas.openxmlformats.org/drawingml/2006/main">
                          <a:ext uri="{FF2B5EF4-FFF2-40B4-BE49-F238E27FC236}">
                            <a16:creationId xmlns:a16="http://schemas.microsoft.com/office/drawing/2014/main" id="{00000000-0008-0000-0000-00000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CE5375" id="Text Box 2640" o:spid="_x0000_s1026" type="#_x0000_t202" style="position:absolute;margin-left:0;margin-top:0;width:6pt;height:2.25pt;z-index:25298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82272" behindDoc="0" locked="0" layoutInCell="1" allowOverlap="1" wp14:anchorId="06C82660" wp14:editId="11A4AB4C">
                      <wp:simplePos x="0" y="0"/>
                      <wp:positionH relativeFrom="column">
                        <wp:posOffset>0</wp:posOffset>
                      </wp:positionH>
                      <wp:positionV relativeFrom="paragraph">
                        <wp:posOffset>0</wp:posOffset>
                      </wp:positionV>
                      <wp:extent cx="76200" cy="28575"/>
                      <wp:effectExtent l="19050" t="19050" r="19050" b="28575"/>
                      <wp:wrapNone/>
                      <wp:docPr id="1292" name="Text Box 2639">
                        <a:extLst xmlns:a="http://schemas.openxmlformats.org/drawingml/2006/main">
                          <a:ext uri="{FF2B5EF4-FFF2-40B4-BE49-F238E27FC236}">
                            <a16:creationId xmlns:a16="http://schemas.microsoft.com/office/drawing/2014/main" id="{00000000-0008-0000-0000-00000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E9BD42" id="Text Box 2639" o:spid="_x0000_s1026" type="#_x0000_t202" style="position:absolute;margin-left:0;margin-top:0;width:6pt;height:2.25pt;z-index:25298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83296" behindDoc="0" locked="0" layoutInCell="1" allowOverlap="1" wp14:anchorId="4774E16E" wp14:editId="74F6EF17">
                      <wp:simplePos x="0" y="0"/>
                      <wp:positionH relativeFrom="column">
                        <wp:posOffset>0</wp:posOffset>
                      </wp:positionH>
                      <wp:positionV relativeFrom="paragraph">
                        <wp:posOffset>0</wp:posOffset>
                      </wp:positionV>
                      <wp:extent cx="76200" cy="28575"/>
                      <wp:effectExtent l="19050" t="19050" r="19050" b="28575"/>
                      <wp:wrapNone/>
                      <wp:docPr id="1293" name="Text Box 2638">
                        <a:extLst xmlns:a="http://schemas.openxmlformats.org/drawingml/2006/main">
                          <a:ext uri="{FF2B5EF4-FFF2-40B4-BE49-F238E27FC236}">
                            <a16:creationId xmlns:a16="http://schemas.microsoft.com/office/drawing/2014/main" id="{00000000-0008-0000-0000-00000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E2039C" id="Text Box 2638" o:spid="_x0000_s1026" type="#_x0000_t202" style="position:absolute;margin-left:0;margin-top:0;width:6pt;height:2.25pt;z-index:25298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84320" behindDoc="0" locked="0" layoutInCell="1" allowOverlap="1" wp14:anchorId="69F90769" wp14:editId="5BEE4ED1">
                      <wp:simplePos x="0" y="0"/>
                      <wp:positionH relativeFrom="column">
                        <wp:posOffset>0</wp:posOffset>
                      </wp:positionH>
                      <wp:positionV relativeFrom="paragraph">
                        <wp:posOffset>0</wp:posOffset>
                      </wp:positionV>
                      <wp:extent cx="76200" cy="28575"/>
                      <wp:effectExtent l="19050" t="19050" r="19050" b="28575"/>
                      <wp:wrapNone/>
                      <wp:docPr id="1294" name="Text Box 2637">
                        <a:extLst xmlns:a="http://schemas.openxmlformats.org/drawingml/2006/main">
                          <a:ext uri="{FF2B5EF4-FFF2-40B4-BE49-F238E27FC236}">
                            <a16:creationId xmlns:a16="http://schemas.microsoft.com/office/drawing/2014/main" id="{00000000-0008-0000-0000-00000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861937" id="Text Box 2637" o:spid="_x0000_s1026" type="#_x0000_t202" style="position:absolute;margin-left:0;margin-top:0;width:6pt;height:2.25pt;z-index:25298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85344" behindDoc="0" locked="0" layoutInCell="1" allowOverlap="1" wp14:anchorId="119E27CE" wp14:editId="330A0DEF">
                      <wp:simplePos x="0" y="0"/>
                      <wp:positionH relativeFrom="column">
                        <wp:posOffset>0</wp:posOffset>
                      </wp:positionH>
                      <wp:positionV relativeFrom="paragraph">
                        <wp:posOffset>0</wp:posOffset>
                      </wp:positionV>
                      <wp:extent cx="76200" cy="28575"/>
                      <wp:effectExtent l="19050" t="19050" r="19050" b="28575"/>
                      <wp:wrapNone/>
                      <wp:docPr id="1295" name="Text Box 2636">
                        <a:extLst xmlns:a="http://schemas.openxmlformats.org/drawingml/2006/main">
                          <a:ext uri="{FF2B5EF4-FFF2-40B4-BE49-F238E27FC236}">
                            <a16:creationId xmlns:a16="http://schemas.microsoft.com/office/drawing/2014/main" id="{00000000-0008-0000-0000-00000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B28DC6" id="Text Box 2636" o:spid="_x0000_s1026" type="#_x0000_t202" style="position:absolute;margin-left:0;margin-top:0;width:6pt;height:2.25pt;z-index:25298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86368" behindDoc="0" locked="0" layoutInCell="1" allowOverlap="1" wp14:anchorId="7B69C972" wp14:editId="43364BF5">
                      <wp:simplePos x="0" y="0"/>
                      <wp:positionH relativeFrom="column">
                        <wp:posOffset>0</wp:posOffset>
                      </wp:positionH>
                      <wp:positionV relativeFrom="paragraph">
                        <wp:posOffset>0</wp:posOffset>
                      </wp:positionV>
                      <wp:extent cx="76200" cy="28575"/>
                      <wp:effectExtent l="19050" t="19050" r="19050" b="28575"/>
                      <wp:wrapNone/>
                      <wp:docPr id="1296" name="Text Box 2635">
                        <a:extLst xmlns:a="http://schemas.openxmlformats.org/drawingml/2006/main">
                          <a:ext uri="{FF2B5EF4-FFF2-40B4-BE49-F238E27FC236}">
                            <a16:creationId xmlns:a16="http://schemas.microsoft.com/office/drawing/2014/main" id="{00000000-0008-0000-0000-00001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99420C" id="Text Box 2635" o:spid="_x0000_s1026" type="#_x0000_t202" style="position:absolute;margin-left:0;margin-top:0;width:6pt;height:2.25pt;z-index:25298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87392" behindDoc="0" locked="0" layoutInCell="1" allowOverlap="1" wp14:anchorId="246222C9" wp14:editId="541E80E2">
                      <wp:simplePos x="0" y="0"/>
                      <wp:positionH relativeFrom="column">
                        <wp:posOffset>0</wp:posOffset>
                      </wp:positionH>
                      <wp:positionV relativeFrom="paragraph">
                        <wp:posOffset>0</wp:posOffset>
                      </wp:positionV>
                      <wp:extent cx="76200" cy="28575"/>
                      <wp:effectExtent l="19050" t="19050" r="19050" b="28575"/>
                      <wp:wrapNone/>
                      <wp:docPr id="1297" name="Text Box 2634">
                        <a:extLst xmlns:a="http://schemas.openxmlformats.org/drawingml/2006/main">
                          <a:ext uri="{FF2B5EF4-FFF2-40B4-BE49-F238E27FC236}">
                            <a16:creationId xmlns:a16="http://schemas.microsoft.com/office/drawing/2014/main" id="{00000000-0008-0000-0000-00001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299F20" id="Text Box 2634" o:spid="_x0000_s1026" type="#_x0000_t202" style="position:absolute;margin-left:0;margin-top:0;width:6pt;height:2.25pt;z-index:25298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88416" behindDoc="0" locked="0" layoutInCell="1" allowOverlap="1" wp14:anchorId="63DD42F9" wp14:editId="7039757E">
                      <wp:simplePos x="0" y="0"/>
                      <wp:positionH relativeFrom="column">
                        <wp:posOffset>0</wp:posOffset>
                      </wp:positionH>
                      <wp:positionV relativeFrom="paragraph">
                        <wp:posOffset>0</wp:posOffset>
                      </wp:positionV>
                      <wp:extent cx="76200" cy="28575"/>
                      <wp:effectExtent l="19050" t="19050" r="19050" b="28575"/>
                      <wp:wrapNone/>
                      <wp:docPr id="1298" name="Text Box 2633">
                        <a:extLst xmlns:a="http://schemas.openxmlformats.org/drawingml/2006/main">
                          <a:ext uri="{FF2B5EF4-FFF2-40B4-BE49-F238E27FC236}">
                            <a16:creationId xmlns:a16="http://schemas.microsoft.com/office/drawing/2014/main" id="{00000000-0008-0000-0000-00001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5CDB47" id="Text Box 2633" o:spid="_x0000_s1026" type="#_x0000_t202" style="position:absolute;margin-left:0;margin-top:0;width:6pt;height:2.25pt;z-index:25298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89440" behindDoc="0" locked="0" layoutInCell="1" allowOverlap="1" wp14:anchorId="3A5F2F03" wp14:editId="435EAE82">
                      <wp:simplePos x="0" y="0"/>
                      <wp:positionH relativeFrom="column">
                        <wp:posOffset>0</wp:posOffset>
                      </wp:positionH>
                      <wp:positionV relativeFrom="paragraph">
                        <wp:posOffset>0</wp:posOffset>
                      </wp:positionV>
                      <wp:extent cx="76200" cy="28575"/>
                      <wp:effectExtent l="19050" t="19050" r="19050" b="28575"/>
                      <wp:wrapNone/>
                      <wp:docPr id="1299" name="Text Box 2632">
                        <a:extLst xmlns:a="http://schemas.openxmlformats.org/drawingml/2006/main">
                          <a:ext uri="{FF2B5EF4-FFF2-40B4-BE49-F238E27FC236}">
                            <a16:creationId xmlns:a16="http://schemas.microsoft.com/office/drawing/2014/main" id="{00000000-0008-0000-0000-00001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EFDEBD" id="Text Box 2632" o:spid="_x0000_s1026" type="#_x0000_t202" style="position:absolute;margin-left:0;margin-top:0;width:6pt;height:2.25pt;z-index:25298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90464" behindDoc="0" locked="0" layoutInCell="1" allowOverlap="1" wp14:anchorId="709B56C9" wp14:editId="371732A5">
                      <wp:simplePos x="0" y="0"/>
                      <wp:positionH relativeFrom="column">
                        <wp:posOffset>0</wp:posOffset>
                      </wp:positionH>
                      <wp:positionV relativeFrom="paragraph">
                        <wp:posOffset>0</wp:posOffset>
                      </wp:positionV>
                      <wp:extent cx="76200" cy="28575"/>
                      <wp:effectExtent l="19050" t="19050" r="19050" b="28575"/>
                      <wp:wrapNone/>
                      <wp:docPr id="1300" name="Text Box 2631">
                        <a:extLst xmlns:a="http://schemas.openxmlformats.org/drawingml/2006/main">
                          <a:ext uri="{FF2B5EF4-FFF2-40B4-BE49-F238E27FC236}">
                            <a16:creationId xmlns:a16="http://schemas.microsoft.com/office/drawing/2014/main" id="{00000000-0008-0000-0000-00001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DEA474" id="Text Box 2631" o:spid="_x0000_s1026" type="#_x0000_t202" style="position:absolute;margin-left:0;margin-top:0;width:6pt;height:2.25pt;z-index:25299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91488" behindDoc="0" locked="0" layoutInCell="1" allowOverlap="1" wp14:anchorId="125D4EEA" wp14:editId="1BC9CB81">
                      <wp:simplePos x="0" y="0"/>
                      <wp:positionH relativeFrom="column">
                        <wp:posOffset>0</wp:posOffset>
                      </wp:positionH>
                      <wp:positionV relativeFrom="paragraph">
                        <wp:posOffset>0</wp:posOffset>
                      </wp:positionV>
                      <wp:extent cx="76200" cy="28575"/>
                      <wp:effectExtent l="19050" t="19050" r="19050" b="28575"/>
                      <wp:wrapNone/>
                      <wp:docPr id="1301" name="Text Box 2630">
                        <a:extLst xmlns:a="http://schemas.openxmlformats.org/drawingml/2006/main">
                          <a:ext uri="{FF2B5EF4-FFF2-40B4-BE49-F238E27FC236}">
                            <a16:creationId xmlns:a16="http://schemas.microsoft.com/office/drawing/2014/main" id="{00000000-0008-0000-0000-00001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9E7324" id="Text Box 2630" o:spid="_x0000_s1026" type="#_x0000_t202" style="position:absolute;margin-left:0;margin-top:0;width:6pt;height:2.25pt;z-index:25299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92512" behindDoc="0" locked="0" layoutInCell="1" allowOverlap="1" wp14:anchorId="20A91E15" wp14:editId="355EF06D">
                      <wp:simplePos x="0" y="0"/>
                      <wp:positionH relativeFrom="column">
                        <wp:posOffset>0</wp:posOffset>
                      </wp:positionH>
                      <wp:positionV relativeFrom="paragraph">
                        <wp:posOffset>0</wp:posOffset>
                      </wp:positionV>
                      <wp:extent cx="76200" cy="28575"/>
                      <wp:effectExtent l="19050" t="19050" r="19050" b="28575"/>
                      <wp:wrapNone/>
                      <wp:docPr id="1302" name="Text Box 2629">
                        <a:extLst xmlns:a="http://schemas.openxmlformats.org/drawingml/2006/main">
                          <a:ext uri="{FF2B5EF4-FFF2-40B4-BE49-F238E27FC236}">
                            <a16:creationId xmlns:a16="http://schemas.microsoft.com/office/drawing/2014/main" id="{00000000-0008-0000-0000-00001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12922D" id="Text Box 2629" o:spid="_x0000_s1026" type="#_x0000_t202" style="position:absolute;margin-left:0;margin-top:0;width:6pt;height:2.25pt;z-index:25299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93536" behindDoc="0" locked="0" layoutInCell="1" allowOverlap="1" wp14:anchorId="12F3D284" wp14:editId="48AB6918">
                      <wp:simplePos x="0" y="0"/>
                      <wp:positionH relativeFrom="column">
                        <wp:posOffset>0</wp:posOffset>
                      </wp:positionH>
                      <wp:positionV relativeFrom="paragraph">
                        <wp:posOffset>0</wp:posOffset>
                      </wp:positionV>
                      <wp:extent cx="76200" cy="28575"/>
                      <wp:effectExtent l="19050" t="19050" r="19050" b="28575"/>
                      <wp:wrapNone/>
                      <wp:docPr id="1303" name="Text Box 2628">
                        <a:extLst xmlns:a="http://schemas.openxmlformats.org/drawingml/2006/main">
                          <a:ext uri="{FF2B5EF4-FFF2-40B4-BE49-F238E27FC236}">
                            <a16:creationId xmlns:a16="http://schemas.microsoft.com/office/drawing/2014/main" id="{00000000-0008-0000-0000-00001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8F57A2" id="Text Box 2628" o:spid="_x0000_s1026" type="#_x0000_t202" style="position:absolute;margin-left:0;margin-top:0;width:6pt;height:2.25pt;z-index:25299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94560" behindDoc="0" locked="0" layoutInCell="1" allowOverlap="1" wp14:anchorId="2EDFBEFD" wp14:editId="7DF80B42">
                      <wp:simplePos x="0" y="0"/>
                      <wp:positionH relativeFrom="column">
                        <wp:posOffset>0</wp:posOffset>
                      </wp:positionH>
                      <wp:positionV relativeFrom="paragraph">
                        <wp:posOffset>0</wp:posOffset>
                      </wp:positionV>
                      <wp:extent cx="76200" cy="28575"/>
                      <wp:effectExtent l="19050" t="19050" r="19050" b="28575"/>
                      <wp:wrapNone/>
                      <wp:docPr id="1304" name="Text Box 2627">
                        <a:extLst xmlns:a="http://schemas.openxmlformats.org/drawingml/2006/main">
                          <a:ext uri="{FF2B5EF4-FFF2-40B4-BE49-F238E27FC236}">
                            <a16:creationId xmlns:a16="http://schemas.microsoft.com/office/drawing/2014/main" id="{00000000-0008-0000-0000-00001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042FDC" id="Text Box 2627" o:spid="_x0000_s1026" type="#_x0000_t202" style="position:absolute;margin-left:0;margin-top:0;width:6pt;height:2.25pt;z-index:25299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95584" behindDoc="0" locked="0" layoutInCell="1" allowOverlap="1" wp14:anchorId="58AEA9C1" wp14:editId="5DBFBFDE">
                      <wp:simplePos x="0" y="0"/>
                      <wp:positionH relativeFrom="column">
                        <wp:posOffset>0</wp:posOffset>
                      </wp:positionH>
                      <wp:positionV relativeFrom="paragraph">
                        <wp:posOffset>0</wp:posOffset>
                      </wp:positionV>
                      <wp:extent cx="76200" cy="28575"/>
                      <wp:effectExtent l="19050" t="19050" r="19050" b="28575"/>
                      <wp:wrapNone/>
                      <wp:docPr id="1305" name="Text Box 2626">
                        <a:extLst xmlns:a="http://schemas.openxmlformats.org/drawingml/2006/main">
                          <a:ext uri="{FF2B5EF4-FFF2-40B4-BE49-F238E27FC236}">
                            <a16:creationId xmlns:a16="http://schemas.microsoft.com/office/drawing/2014/main" id="{00000000-0008-0000-0000-00001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7AD468" id="Text Box 2626" o:spid="_x0000_s1026" type="#_x0000_t202" style="position:absolute;margin-left:0;margin-top:0;width:6pt;height:2.25pt;z-index:25299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96608" behindDoc="0" locked="0" layoutInCell="1" allowOverlap="1" wp14:anchorId="3FB333A5" wp14:editId="6BA88140">
                      <wp:simplePos x="0" y="0"/>
                      <wp:positionH relativeFrom="column">
                        <wp:posOffset>0</wp:posOffset>
                      </wp:positionH>
                      <wp:positionV relativeFrom="paragraph">
                        <wp:posOffset>0</wp:posOffset>
                      </wp:positionV>
                      <wp:extent cx="76200" cy="28575"/>
                      <wp:effectExtent l="19050" t="19050" r="19050" b="28575"/>
                      <wp:wrapNone/>
                      <wp:docPr id="1306" name="Text Box 2625">
                        <a:extLst xmlns:a="http://schemas.openxmlformats.org/drawingml/2006/main">
                          <a:ext uri="{FF2B5EF4-FFF2-40B4-BE49-F238E27FC236}">
                            <a16:creationId xmlns:a16="http://schemas.microsoft.com/office/drawing/2014/main" id="{00000000-0008-0000-0000-00001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E612F5" id="Text Box 2625" o:spid="_x0000_s1026" type="#_x0000_t202" style="position:absolute;margin-left:0;margin-top:0;width:6pt;height:2.25pt;z-index:25299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97632" behindDoc="0" locked="0" layoutInCell="1" allowOverlap="1" wp14:anchorId="58D1154F" wp14:editId="546D4BD3">
                      <wp:simplePos x="0" y="0"/>
                      <wp:positionH relativeFrom="column">
                        <wp:posOffset>0</wp:posOffset>
                      </wp:positionH>
                      <wp:positionV relativeFrom="paragraph">
                        <wp:posOffset>0</wp:posOffset>
                      </wp:positionV>
                      <wp:extent cx="76200" cy="28575"/>
                      <wp:effectExtent l="19050" t="19050" r="19050" b="28575"/>
                      <wp:wrapNone/>
                      <wp:docPr id="1307" name="Text Box 2624">
                        <a:extLst xmlns:a="http://schemas.openxmlformats.org/drawingml/2006/main">
                          <a:ext uri="{FF2B5EF4-FFF2-40B4-BE49-F238E27FC236}">
                            <a16:creationId xmlns:a16="http://schemas.microsoft.com/office/drawing/2014/main" id="{00000000-0008-0000-0000-00001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E2BFD3" id="Text Box 2624" o:spid="_x0000_s1026" type="#_x0000_t202" style="position:absolute;margin-left:0;margin-top:0;width:6pt;height:2.25pt;z-index:25299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98656" behindDoc="0" locked="0" layoutInCell="1" allowOverlap="1" wp14:anchorId="682B65C4" wp14:editId="150710AB">
                      <wp:simplePos x="0" y="0"/>
                      <wp:positionH relativeFrom="column">
                        <wp:posOffset>0</wp:posOffset>
                      </wp:positionH>
                      <wp:positionV relativeFrom="paragraph">
                        <wp:posOffset>0</wp:posOffset>
                      </wp:positionV>
                      <wp:extent cx="76200" cy="28575"/>
                      <wp:effectExtent l="19050" t="19050" r="19050" b="28575"/>
                      <wp:wrapNone/>
                      <wp:docPr id="1308" name="Text Box 2623">
                        <a:extLst xmlns:a="http://schemas.openxmlformats.org/drawingml/2006/main">
                          <a:ext uri="{FF2B5EF4-FFF2-40B4-BE49-F238E27FC236}">
                            <a16:creationId xmlns:a16="http://schemas.microsoft.com/office/drawing/2014/main" id="{00000000-0008-0000-0000-00001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976E02" id="Text Box 2623" o:spid="_x0000_s1026" type="#_x0000_t202" style="position:absolute;margin-left:0;margin-top:0;width:6pt;height:2.25pt;z-index:25299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999680" behindDoc="0" locked="0" layoutInCell="1" allowOverlap="1" wp14:anchorId="63EC09E3" wp14:editId="78E4CC8A">
                      <wp:simplePos x="0" y="0"/>
                      <wp:positionH relativeFrom="column">
                        <wp:posOffset>0</wp:posOffset>
                      </wp:positionH>
                      <wp:positionV relativeFrom="paragraph">
                        <wp:posOffset>0</wp:posOffset>
                      </wp:positionV>
                      <wp:extent cx="76200" cy="28575"/>
                      <wp:effectExtent l="19050" t="19050" r="19050" b="28575"/>
                      <wp:wrapNone/>
                      <wp:docPr id="1309" name="Text Box 2622">
                        <a:extLst xmlns:a="http://schemas.openxmlformats.org/drawingml/2006/main">
                          <a:ext uri="{FF2B5EF4-FFF2-40B4-BE49-F238E27FC236}">
                            <a16:creationId xmlns:a16="http://schemas.microsoft.com/office/drawing/2014/main" id="{00000000-0008-0000-0000-00001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A63435" id="Text Box 2622" o:spid="_x0000_s1026" type="#_x0000_t202" style="position:absolute;margin-left:0;margin-top:0;width:6pt;height:2.25pt;z-index:25299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00704" behindDoc="0" locked="0" layoutInCell="1" allowOverlap="1" wp14:anchorId="714422B4" wp14:editId="1D5F4FEE">
                      <wp:simplePos x="0" y="0"/>
                      <wp:positionH relativeFrom="column">
                        <wp:posOffset>0</wp:posOffset>
                      </wp:positionH>
                      <wp:positionV relativeFrom="paragraph">
                        <wp:posOffset>0</wp:posOffset>
                      </wp:positionV>
                      <wp:extent cx="76200" cy="28575"/>
                      <wp:effectExtent l="19050" t="19050" r="19050" b="28575"/>
                      <wp:wrapNone/>
                      <wp:docPr id="1310" name="Text Box 2621">
                        <a:extLst xmlns:a="http://schemas.openxmlformats.org/drawingml/2006/main">
                          <a:ext uri="{FF2B5EF4-FFF2-40B4-BE49-F238E27FC236}">
                            <a16:creationId xmlns:a16="http://schemas.microsoft.com/office/drawing/2014/main" id="{00000000-0008-0000-0000-00001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180579" id="Text Box 2621" o:spid="_x0000_s1026" type="#_x0000_t202" style="position:absolute;margin-left:0;margin-top:0;width:6pt;height:2.25pt;z-index:25300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01728" behindDoc="0" locked="0" layoutInCell="1" allowOverlap="1" wp14:anchorId="5DF43A0A" wp14:editId="431D79A0">
                      <wp:simplePos x="0" y="0"/>
                      <wp:positionH relativeFrom="column">
                        <wp:posOffset>0</wp:posOffset>
                      </wp:positionH>
                      <wp:positionV relativeFrom="paragraph">
                        <wp:posOffset>0</wp:posOffset>
                      </wp:positionV>
                      <wp:extent cx="76200" cy="28575"/>
                      <wp:effectExtent l="19050" t="19050" r="19050" b="28575"/>
                      <wp:wrapNone/>
                      <wp:docPr id="1311" name="Text Box 2620">
                        <a:extLst xmlns:a="http://schemas.openxmlformats.org/drawingml/2006/main">
                          <a:ext uri="{FF2B5EF4-FFF2-40B4-BE49-F238E27FC236}">
                            <a16:creationId xmlns:a16="http://schemas.microsoft.com/office/drawing/2014/main" id="{00000000-0008-0000-0000-00001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105FC3" id="Text Box 2620" o:spid="_x0000_s1026" type="#_x0000_t202" style="position:absolute;margin-left:0;margin-top:0;width:6pt;height:2.25pt;z-index:2530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02752" behindDoc="0" locked="0" layoutInCell="1" allowOverlap="1" wp14:anchorId="7D638C23" wp14:editId="48EB5F4C">
                      <wp:simplePos x="0" y="0"/>
                      <wp:positionH relativeFrom="column">
                        <wp:posOffset>0</wp:posOffset>
                      </wp:positionH>
                      <wp:positionV relativeFrom="paragraph">
                        <wp:posOffset>0</wp:posOffset>
                      </wp:positionV>
                      <wp:extent cx="76200" cy="28575"/>
                      <wp:effectExtent l="19050" t="19050" r="19050" b="28575"/>
                      <wp:wrapNone/>
                      <wp:docPr id="1312" name="Text Box 2619">
                        <a:extLst xmlns:a="http://schemas.openxmlformats.org/drawingml/2006/main">
                          <a:ext uri="{FF2B5EF4-FFF2-40B4-BE49-F238E27FC236}">
                            <a16:creationId xmlns:a16="http://schemas.microsoft.com/office/drawing/2014/main" id="{00000000-0008-0000-0000-00002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908A72" id="Text Box 2619" o:spid="_x0000_s1026" type="#_x0000_t202" style="position:absolute;margin-left:0;margin-top:0;width:6pt;height:2.25pt;z-index:25300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03776" behindDoc="0" locked="0" layoutInCell="1" allowOverlap="1" wp14:anchorId="6F041A3E" wp14:editId="40F3A078">
                      <wp:simplePos x="0" y="0"/>
                      <wp:positionH relativeFrom="column">
                        <wp:posOffset>0</wp:posOffset>
                      </wp:positionH>
                      <wp:positionV relativeFrom="paragraph">
                        <wp:posOffset>0</wp:posOffset>
                      </wp:positionV>
                      <wp:extent cx="76200" cy="28575"/>
                      <wp:effectExtent l="19050" t="19050" r="19050" b="28575"/>
                      <wp:wrapNone/>
                      <wp:docPr id="1313" name="Text Box 2618">
                        <a:extLst xmlns:a="http://schemas.openxmlformats.org/drawingml/2006/main">
                          <a:ext uri="{FF2B5EF4-FFF2-40B4-BE49-F238E27FC236}">
                            <a16:creationId xmlns:a16="http://schemas.microsoft.com/office/drawing/2014/main" id="{00000000-0008-0000-0000-00002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066544" id="Text Box 2618" o:spid="_x0000_s1026" type="#_x0000_t202" style="position:absolute;margin-left:0;margin-top:0;width:6pt;height:2.25pt;z-index:25300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04800" behindDoc="0" locked="0" layoutInCell="1" allowOverlap="1" wp14:anchorId="0B6F9C5C" wp14:editId="139FC8E0">
                      <wp:simplePos x="0" y="0"/>
                      <wp:positionH relativeFrom="column">
                        <wp:posOffset>0</wp:posOffset>
                      </wp:positionH>
                      <wp:positionV relativeFrom="paragraph">
                        <wp:posOffset>0</wp:posOffset>
                      </wp:positionV>
                      <wp:extent cx="76200" cy="28575"/>
                      <wp:effectExtent l="19050" t="19050" r="19050" b="28575"/>
                      <wp:wrapNone/>
                      <wp:docPr id="1314" name="Text Box 2617">
                        <a:extLst xmlns:a="http://schemas.openxmlformats.org/drawingml/2006/main">
                          <a:ext uri="{FF2B5EF4-FFF2-40B4-BE49-F238E27FC236}">
                            <a16:creationId xmlns:a16="http://schemas.microsoft.com/office/drawing/2014/main" id="{00000000-0008-0000-0000-00002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64DA19" id="Text Box 2617" o:spid="_x0000_s1026" type="#_x0000_t202" style="position:absolute;margin-left:0;margin-top:0;width:6pt;height:2.25pt;z-index:25300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05824" behindDoc="0" locked="0" layoutInCell="1" allowOverlap="1" wp14:anchorId="53CE352F" wp14:editId="73DCE29F">
                      <wp:simplePos x="0" y="0"/>
                      <wp:positionH relativeFrom="column">
                        <wp:posOffset>0</wp:posOffset>
                      </wp:positionH>
                      <wp:positionV relativeFrom="paragraph">
                        <wp:posOffset>0</wp:posOffset>
                      </wp:positionV>
                      <wp:extent cx="76200" cy="28575"/>
                      <wp:effectExtent l="19050" t="19050" r="19050" b="28575"/>
                      <wp:wrapNone/>
                      <wp:docPr id="1315" name="Text Box 2616">
                        <a:extLst xmlns:a="http://schemas.openxmlformats.org/drawingml/2006/main">
                          <a:ext uri="{FF2B5EF4-FFF2-40B4-BE49-F238E27FC236}">
                            <a16:creationId xmlns:a16="http://schemas.microsoft.com/office/drawing/2014/main" id="{00000000-0008-0000-0000-00002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C7E760" id="Text Box 2616" o:spid="_x0000_s1026" type="#_x0000_t202" style="position:absolute;margin-left:0;margin-top:0;width:6pt;height:2.25pt;z-index:25300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06848" behindDoc="0" locked="0" layoutInCell="1" allowOverlap="1" wp14:anchorId="28DB3C05" wp14:editId="16DDF217">
                      <wp:simplePos x="0" y="0"/>
                      <wp:positionH relativeFrom="column">
                        <wp:posOffset>0</wp:posOffset>
                      </wp:positionH>
                      <wp:positionV relativeFrom="paragraph">
                        <wp:posOffset>0</wp:posOffset>
                      </wp:positionV>
                      <wp:extent cx="76200" cy="28575"/>
                      <wp:effectExtent l="19050" t="19050" r="19050" b="28575"/>
                      <wp:wrapNone/>
                      <wp:docPr id="1316" name="Text Box 2615">
                        <a:extLst xmlns:a="http://schemas.openxmlformats.org/drawingml/2006/main">
                          <a:ext uri="{FF2B5EF4-FFF2-40B4-BE49-F238E27FC236}">
                            <a16:creationId xmlns:a16="http://schemas.microsoft.com/office/drawing/2014/main" id="{00000000-0008-0000-0000-00002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B50677" id="Text Box 2615" o:spid="_x0000_s1026" type="#_x0000_t202" style="position:absolute;margin-left:0;margin-top:0;width:6pt;height:2.25pt;z-index:25300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07872" behindDoc="0" locked="0" layoutInCell="1" allowOverlap="1" wp14:anchorId="7D9A4D86" wp14:editId="11483F39">
                      <wp:simplePos x="0" y="0"/>
                      <wp:positionH relativeFrom="column">
                        <wp:posOffset>0</wp:posOffset>
                      </wp:positionH>
                      <wp:positionV relativeFrom="paragraph">
                        <wp:posOffset>0</wp:posOffset>
                      </wp:positionV>
                      <wp:extent cx="76200" cy="28575"/>
                      <wp:effectExtent l="19050" t="19050" r="19050" b="28575"/>
                      <wp:wrapNone/>
                      <wp:docPr id="1317" name="Text Box 2614">
                        <a:extLst xmlns:a="http://schemas.openxmlformats.org/drawingml/2006/main">
                          <a:ext uri="{FF2B5EF4-FFF2-40B4-BE49-F238E27FC236}">
                            <a16:creationId xmlns:a16="http://schemas.microsoft.com/office/drawing/2014/main" id="{00000000-0008-0000-0000-00002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9EFAF7" id="Text Box 2614" o:spid="_x0000_s1026" type="#_x0000_t202" style="position:absolute;margin-left:0;margin-top:0;width:6pt;height:2.25pt;z-index:25300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08896" behindDoc="0" locked="0" layoutInCell="1" allowOverlap="1" wp14:anchorId="239D1959" wp14:editId="15E1C77B">
                      <wp:simplePos x="0" y="0"/>
                      <wp:positionH relativeFrom="column">
                        <wp:posOffset>0</wp:posOffset>
                      </wp:positionH>
                      <wp:positionV relativeFrom="paragraph">
                        <wp:posOffset>0</wp:posOffset>
                      </wp:positionV>
                      <wp:extent cx="76200" cy="28575"/>
                      <wp:effectExtent l="19050" t="19050" r="19050" b="28575"/>
                      <wp:wrapNone/>
                      <wp:docPr id="1318" name="Text Box 2613">
                        <a:extLst xmlns:a="http://schemas.openxmlformats.org/drawingml/2006/main">
                          <a:ext uri="{FF2B5EF4-FFF2-40B4-BE49-F238E27FC236}">
                            <a16:creationId xmlns:a16="http://schemas.microsoft.com/office/drawing/2014/main" id="{00000000-0008-0000-0000-00002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623064" id="Text Box 2613" o:spid="_x0000_s1026" type="#_x0000_t202" style="position:absolute;margin-left:0;margin-top:0;width:6pt;height:2.25pt;z-index:25300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09920" behindDoc="0" locked="0" layoutInCell="1" allowOverlap="1" wp14:anchorId="5CE234FC" wp14:editId="68040007">
                      <wp:simplePos x="0" y="0"/>
                      <wp:positionH relativeFrom="column">
                        <wp:posOffset>0</wp:posOffset>
                      </wp:positionH>
                      <wp:positionV relativeFrom="paragraph">
                        <wp:posOffset>0</wp:posOffset>
                      </wp:positionV>
                      <wp:extent cx="76200" cy="28575"/>
                      <wp:effectExtent l="19050" t="19050" r="19050" b="28575"/>
                      <wp:wrapNone/>
                      <wp:docPr id="1319" name="Text Box 2612">
                        <a:extLst xmlns:a="http://schemas.openxmlformats.org/drawingml/2006/main">
                          <a:ext uri="{FF2B5EF4-FFF2-40B4-BE49-F238E27FC236}">
                            <a16:creationId xmlns:a16="http://schemas.microsoft.com/office/drawing/2014/main" id="{00000000-0008-0000-0000-00002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6D667B" id="Text Box 2612" o:spid="_x0000_s1026" type="#_x0000_t202" style="position:absolute;margin-left:0;margin-top:0;width:6pt;height:2.25pt;z-index:25300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10944" behindDoc="0" locked="0" layoutInCell="1" allowOverlap="1" wp14:anchorId="6D179697" wp14:editId="7928F4FE">
                      <wp:simplePos x="0" y="0"/>
                      <wp:positionH relativeFrom="column">
                        <wp:posOffset>0</wp:posOffset>
                      </wp:positionH>
                      <wp:positionV relativeFrom="paragraph">
                        <wp:posOffset>0</wp:posOffset>
                      </wp:positionV>
                      <wp:extent cx="76200" cy="28575"/>
                      <wp:effectExtent l="19050" t="19050" r="19050" b="28575"/>
                      <wp:wrapNone/>
                      <wp:docPr id="1320" name="Text Box 2611">
                        <a:extLst xmlns:a="http://schemas.openxmlformats.org/drawingml/2006/main">
                          <a:ext uri="{FF2B5EF4-FFF2-40B4-BE49-F238E27FC236}">
                            <a16:creationId xmlns:a16="http://schemas.microsoft.com/office/drawing/2014/main" id="{00000000-0008-0000-0000-00002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91B5C1" id="Text Box 2611" o:spid="_x0000_s1026" type="#_x0000_t202" style="position:absolute;margin-left:0;margin-top:0;width:6pt;height:2.25pt;z-index:25301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11968" behindDoc="0" locked="0" layoutInCell="1" allowOverlap="1" wp14:anchorId="3CF9000A" wp14:editId="5EC28C8E">
                      <wp:simplePos x="0" y="0"/>
                      <wp:positionH relativeFrom="column">
                        <wp:posOffset>0</wp:posOffset>
                      </wp:positionH>
                      <wp:positionV relativeFrom="paragraph">
                        <wp:posOffset>0</wp:posOffset>
                      </wp:positionV>
                      <wp:extent cx="76200" cy="28575"/>
                      <wp:effectExtent l="19050" t="19050" r="19050" b="28575"/>
                      <wp:wrapNone/>
                      <wp:docPr id="1321" name="Text Box 2610">
                        <a:extLst xmlns:a="http://schemas.openxmlformats.org/drawingml/2006/main">
                          <a:ext uri="{FF2B5EF4-FFF2-40B4-BE49-F238E27FC236}">
                            <a16:creationId xmlns:a16="http://schemas.microsoft.com/office/drawing/2014/main" id="{00000000-0008-0000-0000-00002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FE7D26" id="Text Box 2610" o:spid="_x0000_s1026" type="#_x0000_t202" style="position:absolute;margin-left:0;margin-top:0;width:6pt;height:2.25pt;z-index:25301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12992" behindDoc="0" locked="0" layoutInCell="1" allowOverlap="1" wp14:anchorId="378349BD" wp14:editId="141A28EE">
                      <wp:simplePos x="0" y="0"/>
                      <wp:positionH relativeFrom="column">
                        <wp:posOffset>0</wp:posOffset>
                      </wp:positionH>
                      <wp:positionV relativeFrom="paragraph">
                        <wp:posOffset>0</wp:posOffset>
                      </wp:positionV>
                      <wp:extent cx="76200" cy="28575"/>
                      <wp:effectExtent l="19050" t="19050" r="19050" b="28575"/>
                      <wp:wrapNone/>
                      <wp:docPr id="1322" name="Text Box 2609">
                        <a:extLst xmlns:a="http://schemas.openxmlformats.org/drawingml/2006/main">
                          <a:ext uri="{FF2B5EF4-FFF2-40B4-BE49-F238E27FC236}">
                            <a16:creationId xmlns:a16="http://schemas.microsoft.com/office/drawing/2014/main" id="{00000000-0008-0000-0000-00002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AE5ADD" id="Text Box 2609" o:spid="_x0000_s1026" type="#_x0000_t202" style="position:absolute;margin-left:0;margin-top:0;width:6pt;height:2.25pt;z-index:25301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14016" behindDoc="0" locked="0" layoutInCell="1" allowOverlap="1" wp14:anchorId="42B0A3CA" wp14:editId="399B8D7E">
                      <wp:simplePos x="0" y="0"/>
                      <wp:positionH relativeFrom="column">
                        <wp:posOffset>0</wp:posOffset>
                      </wp:positionH>
                      <wp:positionV relativeFrom="paragraph">
                        <wp:posOffset>0</wp:posOffset>
                      </wp:positionV>
                      <wp:extent cx="76200" cy="28575"/>
                      <wp:effectExtent l="19050" t="19050" r="19050" b="28575"/>
                      <wp:wrapNone/>
                      <wp:docPr id="1323" name="Text Box 2608">
                        <a:extLst xmlns:a="http://schemas.openxmlformats.org/drawingml/2006/main">
                          <a:ext uri="{FF2B5EF4-FFF2-40B4-BE49-F238E27FC236}">
                            <a16:creationId xmlns:a16="http://schemas.microsoft.com/office/drawing/2014/main" id="{00000000-0008-0000-0000-00002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CB253" id="Text Box 2608" o:spid="_x0000_s1026" type="#_x0000_t202" style="position:absolute;margin-left:0;margin-top:0;width:6pt;height:2.25pt;z-index:25301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15040" behindDoc="0" locked="0" layoutInCell="1" allowOverlap="1" wp14:anchorId="0D8844D8" wp14:editId="09DF5718">
                      <wp:simplePos x="0" y="0"/>
                      <wp:positionH relativeFrom="column">
                        <wp:posOffset>0</wp:posOffset>
                      </wp:positionH>
                      <wp:positionV relativeFrom="paragraph">
                        <wp:posOffset>0</wp:posOffset>
                      </wp:positionV>
                      <wp:extent cx="76200" cy="28575"/>
                      <wp:effectExtent l="19050" t="19050" r="19050" b="28575"/>
                      <wp:wrapNone/>
                      <wp:docPr id="1324" name="Text Box 2607">
                        <a:extLst xmlns:a="http://schemas.openxmlformats.org/drawingml/2006/main">
                          <a:ext uri="{FF2B5EF4-FFF2-40B4-BE49-F238E27FC236}">
                            <a16:creationId xmlns:a16="http://schemas.microsoft.com/office/drawing/2014/main" id="{00000000-0008-0000-0000-00002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33C8C0" id="Text Box 2607" o:spid="_x0000_s1026" type="#_x0000_t202" style="position:absolute;margin-left:0;margin-top:0;width:6pt;height:2.25pt;z-index:25301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16064" behindDoc="0" locked="0" layoutInCell="1" allowOverlap="1" wp14:anchorId="3FC5B862" wp14:editId="00802E1C">
                      <wp:simplePos x="0" y="0"/>
                      <wp:positionH relativeFrom="column">
                        <wp:posOffset>0</wp:posOffset>
                      </wp:positionH>
                      <wp:positionV relativeFrom="paragraph">
                        <wp:posOffset>0</wp:posOffset>
                      </wp:positionV>
                      <wp:extent cx="76200" cy="28575"/>
                      <wp:effectExtent l="19050" t="19050" r="19050" b="28575"/>
                      <wp:wrapNone/>
                      <wp:docPr id="1325" name="Text Box 2606">
                        <a:extLst xmlns:a="http://schemas.openxmlformats.org/drawingml/2006/main">
                          <a:ext uri="{FF2B5EF4-FFF2-40B4-BE49-F238E27FC236}">
                            <a16:creationId xmlns:a16="http://schemas.microsoft.com/office/drawing/2014/main" id="{00000000-0008-0000-0000-00002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CE81D8" id="Text Box 2606" o:spid="_x0000_s1026" type="#_x0000_t202" style="position:absolute;margin-left:0;margin-top:0;width:6pt;height:2.25pt;z-index:25301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17088" behindDoc="0" locked="0" layoutInCell="1" allowOverlap="1" wp14:anchorId="1F3F5DFF" wp14:editId="0B8FE967">
                      <wp:simplePos x="0" y="0"/>
                      <wp:positionH relativeFrom="column">
                        <wp:posOffset>0</wp:posOffset>
                      </wp:positionH>
                      <wp:positionV relativeFrom="paragraph">
                        <wp:posOffset>0</wp:posOffset>
                      </wp:positionV>
                      <wp:extent cx="76200" cy="28575"/>
                      <wp:effectExtent l="19050" t="19050" r="19050" b="28575"/>
                      <wp:wrapNone/>
                      <wp:docPr id="1326" name="Text Box 2605">
                        <a:extLst xmlns:a="http://schemas.openxmlformats.org/drawingml/2006/main">
                          <a:ext uri="{FF2B5EF4-FFF2-40B4-BE49-F238E27FC236}">
                            <a16:creationId xmlns:a16="http://schemas.microsoft.com/office/drawing/2014/main" id="{00000000-0008-0000-0000-00002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503A85" id="Text Box 2605" o:spid="_x0000_s1026" type="#_x0000_t202" style="position:absolute;margin-left:0;margin-top:0;width:6pt;height:2.25pt;z-index:2530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18112" behindDoc="0" locked="0" layoutInCell="1" allowOverlap="1" wp14:anchorId="5D05C3AC" wp14:editId="64838C95">
                      <wp:simplePos x="0" y="0"/>
                      <wp:positionH relativeFrom="column">
                        <wp:posOffset>0</wp:posOffset>
                      </wp:positionH>
                      <wp:positionV relativeFrom="paragraph">
                        <wp:posOffset>0</wp:posOffset>
                      </wp:positionV>
                      <wp:extent cx="76200" cy="28575"/>
                      <wp:effectExtent l="19050" t="19050" r="19050" b="28575"/>
                      <wp:wrapNone/>
                      <wp:docPr id="1327" name="Text Box 2604">
                        <a:extLst xmlns:a="http://schemas.openxmlformats.org/drawingml/2006/main">
                          <a:ext uri="{FF2B5EF4-FFF2-40B4-BE49-F238E27FC236}">
                            <a16:creationId xmlns:a16="http://schemas.microsoft.com/office/drawing/2014/main" id="{00000000-0008-0000-0000-00002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226EEA" id="Text Box 2604" o:spid="_x0000_s1026" type="#_x0000_t202" style="position:absolute;margin-left:0;margin-top:0;width:6pt;height:2.25pt;z-index:25301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19136" behindDoc="0" locked="0" layoutInCell="1" allowOverlap="1" wp14:anchorId="413074A0" wp14:editId="0CE83C74">
                      <wp:simplePos x="0" y="0"/>
                      <wp:positionH relativeFrom="column">
                        <wp:posOffset>0</wp:posOffset>
                      </wp:positionH>
                      <wp:positionV relativeFrom="paragraph">
                        <wp:posOffset>0</wp:posOffset>
                      </wp:positionV>
                      <wp:extent cx="76200" cy="28575"/>
                      <wp:effectExtent l="19050" t="19050" r="19050" b="28575"/>
                      <wp:wrapNone/>
                      <wp:docPr id="1328" name="Text Box 2603">
                        <a:extLst xmlns:a="http://schemas.openxmlformats.org/drawingml/2006/main">
                          <a:ext uri="{FF2B5EF4-FFF2-40B4-BE49-F238E27FC236}">
                            <a16:creationId xmlns:a16="http://schemas.microsoft.com/office/drawing/2014/main" id="{00000000-0008-0000-0000-00003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0B8AB6" id="Text Box 2603" o:spid="_x0000_s1026" type="#_x0000_t202" style="position:absolute;margin-left:0;margin-top:0;width:6pt;height:2.25pt;z-index:25301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20160" behindDoc="0" locked="0" layoutInCell="1" allowOverlap="1" wp14:anchorId="7AF7017A" wp14:editId="2C34B362">
                      <wp:simplePos x="0" y="0"/>
                      <wp:positionH relativeFrom="column">
                        <wp:posOffset>0</wp:posOffset>
                      </wp:positionH>
                      <wp:positionV relativeFrom="paragraph">
                        <wp:posOffset>0</wp:posOffset>
                      </wp:positionV>
                      <wp:extent cx="76200" cy="28575"/>
                      <wp:effectExtent l="19050" t="19050" r="19050" b="28575"/>
                      <wp:wrapNone/>
                      <wp:docPr id="1329" name="Text Box 2602">
                        <a:extLst xmlns:a="http://schemas.openxmlformats.org/drawingml/2006/main">
                          <a:ext uri="{FF2B5EF4-FFF2-40B4-BE49-F238E27FC236}">
                            <a16:creationId xmlns:a16="http://schemas.microsoft.com/office/drawing/2014/main" id="{00000000-0008-0000-0000-00003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28912C" id="Text Box 2602" o:spid="_x0000_s1026" type="#_x0000_t202" style="position:absolute;margin-left:0;margin-top:0;width:6pt;height:2.25pt;z-index:25302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21184" behindDoc="0" locked="0" layoutInCell="1" allowOverlap="1" wp14:anchorId="71009FFA" wp14:editId="7B3021DD">
                      <wp:simplePos x="0" y="0"/>
                      <wp:positionH relativeFrom="column">
                        <wp:posOffset>0</wp:posOffset>
                      </wp:positionH>
                      <wp:positionV relativeFrom="paragraph">
                        <wp:posOffset>0</wp:posOffset>
                      </wp:positionV>
                      <wp:extent cx="76200" cy="28575"/>
                      <wp:effectExtent l="19050" t="19050" r="19050" b="28575"/>
                      <wp:wrapNone/>
                      <wp:docPr id="1330" name="Text Box 2601">
                        <a:extLst xmlns:a="http://schemas.openxmlformats.org/drawingml/2006/main">
                          <a:ext uri="{FF2B5EF4-FFF2-40B4-BE49-F238E27FC236}">
                            <a16:creationId xmlns:a16="http://schemas.microsoft.com/office/drawing/2014/main" id="{00000000-0008-0000-0000-00003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AAEAAF" id="Text Box 2601" o:spid="_x0000_s1026" type="#_x0000_t202" style="position:absolute;margin-left:0;margin-top:0;width:6pt;height:2.25pt;z-index:25302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22208" behindDoc="0" locked="0" layoutInCell="1" allowOverlap="1" wp14:anchorId="400620FF" wp14:editId="31F8EF5E">
                      <wp:simplePos x="0" y="0"/>
                      <wp:positionH relativeFrom="column">
                        <wp:posOffset>0</wp:posOffset>
                      </wp:positionH>
                      <wp:positionV relativeFrom="paragraph">
                        <wp:posOffset>0</wp:posOffset>
                      </wp:positionV>
                      <wp:extent cx="76200" cy="28575"/>
                      <wp:effectExtent l="19050" t="19050" r="19050" b="28575"/>
                      <wp:wrapNone/>
                      <wp:docPr id="1331" name="Text Box 2600">
                        <a:extLst xmlns:a="http://schemas.openxmlformats.org/drawingml/2006/main">
                          <a:ext uri="{FF2B5EF4-FFF2-40B4-BE49-F238E27FC236}">
                            <a16:creationId xmlns:a16="http://schemas.microsoft.com/office/drawing/2014/main" id="{00000000-0008-0000-0000-00003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A760B3" id="Text Box 2600" o:spid="_x0000_s1026" type="#_x0000_t202" style="position:absolute;margin-left:0;margin-top:0;width:6pt;height:2.25pt;z-index:25302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23232" behindDoc="0" locked="0" layoutInCell="1" allowOverlap="1" wp14:anchorId="462CB51F" wp14:editId="7272ACAA">
                      <wp:simplePos x="0" y="0"/>
                      <wp:positionH relativeFrom="column">
                        <wp:posOffset>0</wp:posOffset>
                      </wp:positionH>
                      <wp:positionV relativeFrom="paragraph">
                        <wp:posOffset>0</wp:posOffset>
                      </wp:positionV>
                      <wp:extent cx="76200" cy="28575"/>
                      <wp:effectExtent l="19050" t="19050" r="19050" b="28575"/>
                      <wp:wrapNone/>
                      <wp:docPr id="1332" name="Text Box 2599">
                        <a:extLst xmlns:a="http://schemas.openxmlformats.org/drawingml/2006/main">
                          <a:ext uri="{FF2B5EF4-FFF2-40B4-BE49-F238E27FC236}">
                            <a16:creationId xmlns:a16="http://schemas.microsoft.com/office/drawing/2014/main" id="{00000000-0008-0000-0000-00003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520966" id="Text Box 2599" o:spid="_x0000_s1026" type="#_x0000_t202" style="position:absolute;margin-left:0;margin-top:0;width:6pt;height:2.25pt;z-index:25302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24256" behindDoc="0" locked="0" layoutInCell="1" allowOverlap="1" wp14:anchorId="3C2D41F9" wp14:editId="63B3B963">
                      <wp:simplePos x="0" y="0"/>
                      <wp:positionH relativeFrom="column">
                        <wp:posOffset>0</wp:posOffset>
                      </wp:positionH>
                      <wp:positionV relativeFrom="paragraph">
                        <wp:posOffset>0</wp:posOffset>
                      </wp:positionV>
                      <wp:extent cx="76200" cy="28575"/>
                      <wp:effectExtent l="19050" t="19050" r="19050" b="28575"/>
                      <wp:wrapNone/>
                      <wp:docPr id="1333" name="Text Box 2598">
                        <a:extLst xmlns:a="http://schemas.openxmlformats.org/drawingml/2006/main">
                          <a:ext uri="{FF2B5EF4-FFF2-40B4-BE49-F238E27FC236}">
                            <a16:creationId xmlns:a16="http://schemas.microsoft.com/office/drawing/2014/main" id="{00000000-0008-0000-0000-00003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EEC362" id="Text Box 2598" o:spid="_x0000_s1026" type="#_x0000_t202" style="position:absolute;margin-left:0;margin-top:0;width:6pt;height:2.25pt;z-index:25302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840" w:type="dxa"/>
            <w:tcBorders>
              <w:top w:val="nil"/>
              <w:left w:val="nil"/>
              <w:bottom w:val="single" w:sz="4" w:space="0" w:color="auto"/>
              <w:right w:val="single" w:sz="4" w:space="0" w:color="auto"/>
            </w:tcBorders>
            <w:noWrap/>
            <w:hideMark/>
          </w:tcPr>
          <w:p w14:paraId="5011C639" w14:textId="7256659C" w:rsidR="00563247" w:rsidRPr="00563247" w:rsidRDefault="00563247" w:rsidP="00563247">
            <w:pPr>
              <w:rPr>
                <w:rFonts w:ascii="GHEA Grapalat" w:hAnsi="GHEA Grapalat" w:cs="Calibri"/>
                <w:b/>
                <w:bCs/>
                <w:sz w:val="20"/>
                <w:szCs w:val="20"/>
              </w:rPr>
            </w:pPr>
            <w:r w:rsidRPr="00563247">
              <w:rPr>
                <w:rFonts w:ascii="GHEA Grapalat" w:hAnsi="GHEA Grapalat" w:cs="Calibri"/>
                <w:b/>
                <w:bCs/>
                <w:noProof/>
                <w:sz w:val="20"/>
                <w:szCs w:val="20"/>
              </w:rPr>
              <mc:AlternateContent>
                <mc:Choice Requires="wps">
                  <w:drawing>
                    <wp:anchor distT="0" distB="0" distL="114300" distR="114300" simplePos="0" relativeHeight="252428288" behindDoc="0" locked="0" layoutInCell="1" allowOverlap="1" wp14:anchorId="2F48D3E3" wp14:editId="10E668FD">
                      <wp:simplePos x="0" y="0"/>
                      <wp:positionH relativeFrom="column">
                        <wp:posOffset>47625</wp:posOffset>
                      </wp:positionH>
                      <wp:positionV relativeFrom="paragraph">
                        <wp:posOffset>0</wp:posOffset>
                      </wp:positionV>
                      <wp:extent cx="76200" cy="28575"/>
                      <wp:effectExtent l="19050" t="19050" r="19050" b="28575"/>
                      <wp:wrapNone/>
                      <wp:docPr id="751" name="Text Box 2597">
                        <a:extLst xmlns:a="http://schemas.openxmlformats.org/drawingml/2006/main">
                          <a:ext uri="{FF2B5EF4-FFF2-40B4-BE49-F238E27FC236}">
                            <a16:creationId xmlns:a16="http://schemas.microsoft.com/office/drawing/2014/main" id="{00000000-0008-0000-0000-0000E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17E823" id="Text Box 2597" o:spid="_x0000_s1026" type="#_x0000_t202" style="position:absolute;margin-left:3.75pt;margin-top:0;width:6pt;height:2.25pt;z-index:25242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2882944" behindDoc="0" locked="0" layoutInCell="1" allowOverlap="1" wp14:anchorId="17F56A8F" wp14:editId="70693146">
                      <wp:simplePos x="0" y="0"/>
                      <wp:positionH relativeFrom="column">
                        <wp:posOffset>47625</wp:posOffset>
                      </wp:positionH>
                      <wp:positionV relativeFrom="paragraph">
                        <wp:posOffset>0</wp:posOffset>
                      </wp:positionV>
                      <wp:extent cx="76200" cy="28575"/>
                      <wp:effectExtent l="19050" t="19050" r="19050" b="28575"/>
                      <wp:wrapNone/>
                      <wp:docPr id="1195" name="Text Box 2596">
                        <a:extLst xmlns:a="http://schemas.openxmlformats.org/drawingml/2006/main">
                          <a:ext uri="{FF2B5EF4-FFF2-40B4-BE49-F238E27FC236}">
                            <a16:creationId xmlns:a16="http://schemas.microsoft.com/office/drawing/2014/main" id="{00000000-0008-0000-0000-0000A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BEBCA0" id="Text Box 2596" o:spid="_x0000_s1026" type="#_x0000_t202" style="position:absolute;margin-left:3.75pt;margin-top:0;width:6pt;height:2.25pt;z-index:25288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25280" behindDoc="0" locked="0" layoutInCell="1" allowOverlap="1" wp14:anchorId="3D05A12D" wp14:editId="0C6BCE05">
                      <wp:simplePos x="0" y="0"/>
                      <wp:positionH relativeFrom="column">
                        <wp:posOffset>0</wp:posOffset>
                      </wp:positionH>
                      <wp:positionV relativeFrom="paragraph">
                        <wp:posOffset>0</wp:posOffset>
                      </wp:positionV>
                      <wp:extent cx="76200" cy="28575"/>
                      <wp:effectExtent l="19050" t="19050" r="19050" b="28575"/>
                      <wp:wrapNone/>
                      <wp:docPr id="1334" name="Text Box 2595">
                        <a:extLst xmlns:a="http://schemas.openxmlformats.org/drawingml/2006/main">
                          <a:ext uri="{FF2B5EF4-FFF2-40B4-BE49-F238E27FC236}">
                            <a16:creationId xmlns:a16="http://schemas.microsoft.com/office/drawing/2014/main" id="{00000000-0008-0000-0000-00003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8279AF" id="Text Box 2595" o:spid="_x0000_s1026" type="#_x0000_t202" style="position:absolute;margin-left:0;margin-top:0;width:6pt;height:2.25pt;z-index:25302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26304" behindDoc="0" locked="0" layoutInCell="1" allowOverlap="1" wp14:anchorId="1C052227" wp14:editId="67F7DE4B">
                      <wp:simplePos x="0" y="0"/>
                      <wp:positionH relativeFrom="column">
                        <wp:posOffset>0</wp:posOffset>
                      </wp:positionH>
                      <wp:positionV relativeFrom="paragraph">
                        <wp:posOffset>0</wp:posOffset>
                      </wp:positionV>
                      <wp:extent cx="76200" cy="28575"/>
                      <wp:effectExtent l="19050" t="19050" r="19050" b="28575"/>
                      <wp:wrapNone/>
                      <wp:docPr id="1335" name="Text Box 2594">
                        <a:extLst xmlns:a="http://schemas.openxmlformats.org/drawingml/2006/main">
                          <a:ext uri="{FF2B5EF4-FFF2-40B4-BE49-F238E27FC236}">
                            <a16:creationId xmlns:a16="http://schemas.microsoft.com/office/drawing/2014/main" id="{00000000-0008-0000-0000-00003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7F86C" id="Text Box 2594" o:spid="_x0000_s1026" type="#_x0000_t202" style="position:absolute;margin-left:0;margin-top:0;width:6pt;height:2.25pt;z-index:25302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27328" behindDoc="0" locked="0" layoutInCell="1" allowOverlap="1" wp14:anchorId="0BFBEDBD" wp14:editId="774E66C5">
                      <wp:simplePos x="0" y="0"/>
                      <wp:positionH relativeFrom="column">
                        <wp:posOffset>0</wp:posOffset>
                      </wp:positionH>
                      <wp:positionV relativeFrom="paragraph">
                        <wp:posOffset>0</wp:posOffset>
                      </wp:positionV>
                      <wp:extent cx="76200" cy="28575"/>
                      <wp:effectExtent l="19050" t="19050" r="19050" b="28575"/>
                      <wp:wrapNone/>
                      <wp:docPr id="1336" name="Text Box 2593">
                        <a:extLst xmlns:a="http://schemas.openxmlformats.org/drawingml/2006/main">
                          <a:ext uri="{FF2B5EF4-FFF2-40B4-BE49-F238E27FC236}">
                            <a16:creationId xmlns:a16="http://schemas.microsoft.com/office/drawing/2014/main" id="{00000000-0008-0000-0000-00003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FABD5A" id="Text Box 2593" o:spid="_x0000_s1026" type="#_x0000_t202" style="position:absolute;margin-left:0;margin-top:0;width:6pt;height:2.25pt;z-index:25302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28352" behindDoc="0" locked="0" layoutInCell="1" allowOverlap="1" wp14:anchorId="5ADC2EA5" wp14:editId="32F9C34B">
                      <wp:simplePos x="0" y="0"/>
                      <wp:positionH relativeFrom="column">
                        <wp:posOffset>0</wp:posOffset>
                      </wp:positionH>
                      <wp:positionV relativeFrom="paragraph">
                        <wp:posOffset>0</wp:posOffset>
                      </wp:positionV>
                      <wp:extent cx="76200" cy="28575"/>
                      <wp:effectExtent l="19050" t="19050" r="19050" b="28575"/>
                      <wp:wrapNone/>
                      <wp:docPr id="1337" name="Text Box 2592">
                        <a:extLst xmlns:a="http://schemas.openxmlformats.org/drawingml/2006/main">
                          <a:ext uri="{FF2B5EF4-FFF2-40B4-BE49-F238E27FC236}">
                            <a16:creationId xmlns:a16="http://schemas.microsoft.com/office/drawing/2014/main" id="{00000000-0008-0000-0000-00003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6229D9" id="Text Box 2592" o:spid="_x0000_s1026" type="#_x0000_t202" style="position:absolute;margin-left:0;margin-top:0;width:6pt;height:2.25pt;z-index:25302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29376" behindDoc="0" locked="0" layoutInCell="1" allowOverlap="1" wp14:anchorId="4BF6589E" wp14:editId="1C057C6B">
                      <wp:simplePos x="0" y="0"/>
                      <wp:positionH relativeFrom="column">
                        <wp:posOffset>0</wp:posOffset>
                      </wp:positionH>
                      <wp:positionV relativeFrom="paragraph">
                        <wp:posOffset>0</wp:posOffset>
                      </wp:positionV>
                      <wp:extent cx="76200" cy="28575"/>
                      <wp:effectExtent l="19050" t="19050" r="19050" b="28575"/>
                      <wp:wrapNone/>
                      <wp:docPr id="1338" name="Text Box 2591">
                        <a:extLst xmlns:a="http://schemas.openxmlformats.org/drawingml/2006/main">
                          <a:ext uri="{FF2B5EF4-FFF2-40B4-BE49-F238E27FC236}">
                            <a16:creationId xmlns:a16="http://schemas.microsoft.com/office/drawing/2014/main" id="{00000000-0008-0000-0000-00003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83D30E" id="Text Box 2591" o:spid="_x0000_s1026" type="#_x0000_t202" style="position:absolute;margin-left:0;margin-top:0;width:6pt;height:2.25pt;z-index:25302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30400" behindDoc="0" locked="0" layoutInCell="1" allowOverlap="1" wp14:anchorId="44B275B9" wp14:editId="0220F1BF">
                      <wp:simplePos x="0" y="0"/>
                      <wp:positionH relativeFrom="column">
                        <wp:posOffset>0</wp:posOffset>
                      </wp:positionH>
                      <wp:positionV relativeFrom="paragraph">
                        <wp:posOffset>0</wp:posOffset>
                      </wp:positionV>
                      <wp:extent cx="76200" cy="28575"/>
                      <wp:effectExtent l="19050" t="19050" r="19050" b="28575"/>
                      <wp:wrapNone/>
                      <wp:docPr id="1339" name="Text Box 2590">
                        <a:extLst xmlns:a="http://schemas.openxmlformats.org/drawingml/2006/main">
                          <a:ext uri="{FF2B5EF4-FFF2-40B4-BE49-F238E27FC236}">
                            <a16:creationId xmlns:a16="http://schemas.microsoft.com/office/drawing/2014/main" id="{00000000-0008-0000-0000-00003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AAF0FC" id="Text Box 2590" o:spid="_x0000_s1026" type="#_x0000_t202" style="position:absolute;margin-left:0;margin-top:0;width:6pt;height:2.25pt;z-index:25303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31424" behindDoc="0" locked="0" layoutInCell="1" allowOverlap="1" wp14:anchorId="0D5B0943" wp14:editId="7F373065">
                      <wp:simplePos x="0" y="0"/>
                      <wp:positionH relativeFrom="column">
                        <wp:posOffset>0</wp:posOffset>
                      </wp:positionH>
                      <wp:positionV relativeFrom="paragraph">
                        <wp:posOffset>0</wp:posOffset>
                      </wp:positionV>
                      <wp:extent cx="76200" cy="28575"/>
                      <wp:effectExtent l="19050" t="19050" r="19050" b="28575"/>
                      <wp:wrapNone/>
                      <wp:docPr id="1340" name="Text Box 2589">
                        <a:extLst xmlns:a="http://schemas.openxmlformats.org/drawingml/2006/main">
                          <a:ext uri="{FF2B5EF4-FFF2-40B4-BE49-F238E27FC236}">
                            <a16:creationId xmlns:a16="http://schemas.microsoft.com/office/drawing/2014/main" id="{00000000-0008-0000-0000-00003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F12286" id="Text Box 2589" o:spid="_x0000_s1026" type="#_x0000_t202" style="position:absolute;margin-left:0;margin-top:0;width:6pt;height:2.25pt;z-index:25303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32448" behindDoc="0" locked="0" layoutInCell="1" allowOverlap="1" wp14:anchorId="787EF4A7" wp14:editId="544AEE94">
                      <wp:simplePos x="0" y="0"/>
                      <wp:positionH relativeFrom="column">
                        <wp:posOffset>0</wp:posOffset>
                      </wp:positionH>
                      <wp:positionV relativeFrom="paragraph">
                        <wp:posOffset>0</wp:posOffset>
                      </wp:positionV>
                      <wp:extent cx="76200" cy="28575"/>
                      <wp:effectExtent l="19050" t="19050" r="19050" b="28575"/>
                      <wp:wrapNone/>
                      <wp:docPr id="1341" name="Text Box 2588">
                        <a:extLst xmlns:a="http://schemas.openxmlformats.org/drawingml/2006/main">
                          <a:ext uri="{FF2B5EF4-FFF2-40B4-BE49-F238E27FC236}">
                            <a16:creationId xmlns:a16="http://schemas.microsoft.com/office/drawing/2014/main" id="{00000000-0008-0000-0000-00003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DC0874" id="Text Box 2588" o:spid="_x0000_s1026" type="#_x0000_t202" style="position:absolute;margin-left:0;margin-top:0;width:6pt;height:2.25pt;z-index:25303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33472" behindDoc="0" locked="0" layoutInCell="1" allowOverlap="1" wp14:anchorId="397C960A" wp14:editId="075CCAD7">
                      <wp:simplePos x="0" y="0"/>
                      <wp:positionH relativeFrom="column">
                        <wp:posOffset>0</wp:posOffset>
                      </wp:positionH>
                      <wp:positionV relativeFrom="paragraph">
                        <wp:posOffset>0</wp:posOffset>
                      </wp:positionV>
                      <wp:extent cx="76200" cy="28575"/>
                      <wp:effectExtent l="19050" t="19050" r="19050" b="28575"/>
                      <wp:wrapNone/>
                      <wp:docPr id="1342" name="Text Box 2587">
                        <a:extLst xmlns:a="http://schemas.openxmlformats.org/drawingml/2006/main">
                          <a:ext uri="{FF2B5EF4-FFF2-40B4-BE49-F238E27FC236}">
                            <a16:creationId xmlns:a16="http://schemas.microsoft.com/office/drawing/2014/main" id="{00000000-0008-0000-0000-00003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0F8A2C" id="Text Box 2587" o:spid="_x0000_s1026" type="#_x0000_t202" style="position:absolute;margin-left:0;margin-top:0;width:6pt;height:2.25pt;z-index:25303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34496" behindDoc="0" locked="0" layoutInCell="1" allowOverlap="1" wp14:anchorId="7B94E2B5" wp14:editId="58690646">
                      <wp:simplePos x="0" y="0"/>
                      <wp:positionH relativeFrom="column">
                        <wp:posOffset>0</wp:posOffset>
                      </wp:positionH>
                      <wp:positionV relativeFrom="paragraph">
                        <wp:posOffset>0</wp:posOffset>
                      </wp:positionV>
                      <wp:extent cx="76200" cy="28575"/>
                      <wp:effectExtent l="19050" t="19050" r="19050" b="28575"/>
                      <wp:wrapNone/>
                      <wp:docPr id="1343" name="Text Box 2586">
                        <a:extLst xmlns:a="http://schemas.openxmlformats.org/drawingml/2006/main">
                          <a:ext uri="{FF2B5EF4-FFF2-40B4-BE49-F238E27FC236}">
                            <a16:creationId xmlns:a16="http://schemas.microsoft.com/office/drawing/2014/main" id="{00000000-0008-0000-0000-00003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720541" id="Text Box 2586" o:spid="_x0000_s1026" type="#_x0000_t202" style="position:absolute;margin-left:0;margin-top:0;width:6pt;height:2.25pt;z-index:25303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35520" behindDoc="0" locked="0" layoutInCell="1" allowOverlap="1" wp14:anchorId="19CA3B3C" wp14:editId="01C082D4">
                      <wp:simplePos x="0" y="0"/>
                      <wp:positionH relativeFrom="column">
                        <wp:posOffset>0</wp:posOffset>
                      </wp:positionH>
                      <wp:positionV relativeFrom="paragraph">
                        <wp:posOffset>0</wp:posOffset>
                      </wp:positionV>
                      <wp:extent cx="76200" cy="28575"/>
                      <wp:effectExtent l="19050" t="19050" r="19050" b="28575"/>
                      <wp:wrapNone/>
                      <wp:docPr id="1344" name="Text Box 2585">
                        <a:extLst xmlns:a="http://schemas.openxmlformats.org/drawingml/2006/main">
                          <a:ext uri="{FF2B5EF4-FFF2-40B4-BE49-F238E27FC236}">
                            <a16:creationId xmlns:a16="http://schemas.microsoft.com/office/drawing/2014/main" id="{00000000-0008-0000-0000-00004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9D1A5A" id="Text Box 2585" o:spid="_x0000_s1026" type="#_x0000_t202" style="position:absolute;margin-left:0;margin-top:0;width:6pt;height:2.25pt;z-index:25303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36544" behindDoc="0" locked="0" layoutInCell="1" allowOverlap="1" wp14:anchorId="7E4F1B79" wp14:editId="6EAAF29B">
                      <wp:simplePos x="0" y="0"/>
                      <wp:positionH relativeFrom="column">
                        <wp:posOffset>0</wp:posOffset>
                      </wp:positionH>
                      <wp:positionV relativeFrom="paragraph">
                        <wp:posOffset>0</wp:posOffset>
                      </wp:positionV>
                      <wp:extent cx="76200" cy="28575"/>
                      <wp:effectExtent l="19050" t="19050" r="19050" b="28575"/>
                      <wp:wrapNone/>
                      <wp:docPr id="1345" name="Text Box 2584">
                        <a:extLst xmlns:a="http://schemas.openxmlformats.org/drawingml/2006/main">
                          <a:ext uri="{FF2B5EF4-FFF2-40B4-BE49-F238E27FC236}">
                            <a16:creationId xmlns:a16="http://schemas.microsoft.com/office/drawing/2014/main" id="{00000000-0008-0000-0000-00004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852B5F" id="Text Box 2584" o:spid="_x0000_s1026" type="#_x0000_t202" style="position:absolute;margin-left:0;margin-top:0;width:6pt;height:2.25pt;z-index:25303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37568" behindDoc="0" locked="0" layoutInCell="1" allowOverlap="1" wp14:anchorId="3BDDF761" wp14:editId="664D9F6E">
                      <wp:simplePos x="0" y="0"/>
                      <wp:positionH relativeFrom="column">
                        <wp:posOffset>0</wp:posOffset>
                      </wp:positionH>
                      <wp:positionV relativeFrom="paragraph">
                        <wp:posOffset>0</wp:posOffset>
                      </wp:positionV>
                      <wp:extent cx="76200" cy="28575"/>
                      <wp:effectExtent l="19050" t="19050" r="19050" b="28575"/>
                      <wp:wrapNone/>
                      <wp:docPr id="1346" name="Text Box 2583">
                        <a:extLst xmlns:a="http://schemas.openxmlformats.org/drawingml/2006/main">
                          <a:ext uri="{FF2B5EF4-FFF2-40B4-BE49-F238E27FC236}">
                            <a16:creationId xmlns:a16="http://schemas.microsoft.com/office/drawing/2014/main" id="{00000000-0008-0000-0000-00004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5E8FA" id="Text Box 2583" o:spid="_x0000_s1026" type="#_x0000_t202" style="position:absolute;margin-left:0;margin-top:0;width:6pt;height:2.25pt;z-index:25303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38592" behindDoc="0" locked="0" layoutInCell="1" allowOverlap="1" wp14:anchorId="4D6818FB" wp14:editId="7AD8A554">
                      <wp:simplePos x="0" y="0"/>
                      <wp:positionH relativeFrom="column">
                        <wp:posOffset>0</wp:posOffset>
                      </wp:positionH>
                      <wp:positionV relativeFrom="paragraph">
                        <wp:posOffset>0</wp:posOffset>
                      </wp:positionV>
                      <wp:extent cx="76200" cy="28575"/>
                      <wp:effectExtent l="19050" t="19050" r="19050" b="28575"/>
                      <wp:wrapNone/>
                      <wp:docPr id="1347" name="Text Box 2582">
                        <a:extLst xmlns:a="http://schemas.openxmlformats.org/drawingml/2006/main">
                          <a:ext uri="{FF2B5EF4-FFF2-40B4-BE49-F238E27FC236}">
                            <a16:creationId xmlns:a16="http://schemas.microsoft.com/office/drawing/2014/main" id="{00000000-0008-0000-0000-00004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38F246" id="Text Box 2582" o:spid="_x0000_s1026" type="#_x0000_t202" style="position:absolute;margin-left:0;margin-top:0;width:6pt;height:2.25pt;z-index:25303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39616" behindDoc="0" locked="0" layoutInCell="1" allowOverlap="1" wp14:anchorId="2D933FBC" wp14:editId="5CF9AA04">
                      <wp:simplePos x="0" y="0"/>
                      <wp:positionH relativeFrom="column">
                        <wp:posOffset>0</wp:posOffset>
                      </wp:positionH>
                      <wp:positionV relativeFrom="paragraph">
                        <wp:posOffset>0</wp:posOffset>
                      </wp:positionV>
                      <wp:extent cx="76200" cy="28575"/>
                      <wp:effectExtent l="19050" t="19050" r="19050" b="28575"/>
                      <wp:wrapNone/>
                      <wp:docPr id="1348" name="Text Box 2581">
                        <a:extLst xmlns:a="http://schemas.openxmlformats.org/drawingml/2006/main">
                          <a:ext uri="{FF2B5EF4-FFF2-40B4-BE49-F238E27FC236}">
                            <a16:creationId xmlns:a16="http://schemas.microsoft.com/office/drawing/2014/main" id="{00000000-0008-0000-0000-00004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D080CC" id="Text Box 2581" o:spid="_x0000_s1026" type="#_x0000_t202" style="position:absolute;margin-left:0;margin-top:0;width:6pt;height:2.25pt;z-index:25303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40640" behindDoc="0" locked="0" layoutInCell="1" allowOverlap="1" wp14:anchorId="0500CE04" wp14:editId="64EDDFCE">
                      <wp:simplePos x="0" y="0"/>
                      <wp:positionH relativeFrom="column">
                        <wp:posOffset>0</wp:posOffset>
                      </wp:positionH>
                      <wp:positionV relativeFrom="paragraph">
                        <wp:posOffset>0</wp:posOffset>
                      </wp:positionV>
                      <wp:extent cx="76200" cy="28575"/>
                      <wp:effectExtent l="19050" t="19050" r="19050" b="28575"/>
                      <wp:wrapNone/>
                      <wp:docPr id="1349" name="Text Box 2580">
                        <a:extLst xmlns:a="http://schemas.openxmlformats.org/drawingml/2006/main">
                          <a:ext uri="{FF2B5EF4-FFF2-40B4-BE49-F238E27FC236}">
                            <a16:creationId xmlns:a16="http://schemas.microsoft.com/office/drawing/2014/main" id="{00000000-0008-0000-0000-00004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90CF83" id="Text Box 2580" o:spid="_x0000_s1026" type="#_x0000_t202" style="position:absolute;margin-left:0;margin-top:0;width:6pt;height:2.25pt;z-index:25304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41664" behindDoc="0" locked="0" layoutInCell="1" allowOverlap="1" wp14:anchorId="0AEC2435" wp14:editId="567E9A99">
                      <wp:simplePos x="0" y="0"/>
                      <wp:positionH relativeFrom="column">
                        <wp:posOffset>0</wp:posOffset>
                      </wp:positionH>
                      <wp:positionV relativeFrom="paragraph">
                        <wp:posOffset>0</wp:posOffset>
                      </wp:positionV>
                      <wp:extent cx="76200" cy="28575"/>
                      <wp:effectExtent l="19050" t="19050" r="19050" b="28575"/>
                      <wp:wrapNone/>
                      <wp:docPr id="1350" name="Text Box 2579">
                        <a:extLst xmlns:a="http://schemas.openxmlformats.org/drawingml/2006/main">
                          <a:ext uri="{FF2B5EF4-FFF2-40B4-BE49-F238E27FC236}">
                            <a16:creationId xmlns:a16="http://schemas.microsoft.com/office/drawing/2014/main" id="{00000000-0008-0000-0000-00004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D5E6D2" id="Text Box 2579" o:spid="_x0000_s1026" type="#_x0000_t202" style="position:absolute;margin-left:0;margin-top:0;width:6pt;height:2.25pt;z-index:25304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42688" behindDoc="0" locked="0" layoutInCell="1" allowOverlap="1" wp14:anchorId="2035B3F0" wp14:editId="7DE3BF52">
                      <wp:simplePos x="0" y="0"/>
                      <wp:positionH relativeFrom="column">
                        <wp:posOffset>0</wp:posOffset>
                      </wp:positionH>
                      <wp:positionV relativeFrom="paragraph">
                        <wp:posOffset>0</wp:posOffset>
                      </wp:positionV>
                      <wp:extent cx="76200" cy="28575"/>
                      <wp:effectExtent l="19050" t="19050" r="19050" b="28575"/>
                      <wp:wrapNone/>
                      <wp:docPr id="1351" name="Text Box 2578">
                        <a:extLst xmlns:a="http://schemas.openxmlformats.org/drawingml/2006/main">
                          <a:ext uri="{FF2B5EF4-FFF2-40B4-BE49-F238E27FC236}">
                            <a16:creationId xmlns:a16="http://schemas.microsoft.com/office/drawing/2014/main" id="{00000000-0008-0000-0000-00004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727E0" id="Text Box 2578" o:spid="_x0000_s1026" type="#_x0000_t202" style="position:absolute;margin-left:0;margin-top:0;width:6pt;height:2.25pt;z-index:25304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43712" behindDoc="0" locked="0" layoutInCell="1" allowOverlap="1" wp14:anchorId="4744B7E2" wp14:editId="5B13063C">
                      <wp:simplePos x="0" y="0"/>
                      <wp:positionH relativeFrom="column">
                        <wp:posOffset>0</wp:posOffset>
                      </wp:positionH>
                      <wp:positionV relativeFrom="paragraph">
                        <wp:posOffset>0</wp:posOffset>
                      </wp:positionV>
                      <wp:extent cx="76200" cy="28575"/>
                      <wp:effectExtent l="19050" t="19050" r="19050" b="28575"/>
                      <wp:wrapNone/>
                      <wp:docPr id="1352" name="Text Box 2577">
                        <a:extLst xmlns:a="http://schemas.openxmlformats.org/drawingml/2006/main">
                          <a:ext uri="{FF2B5EF4-FFF2-40B4-BE49-F238E27FC236}">
                            <a16:creationId xmlns:a16="http://schemas.microsoft.com/office/drawing/2014/main" id="{00000000-0008-0000-0000-00004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1509F1" id="Text Box 2577" o:spid="_x0000_s1026" type="#_x0000_t202" style="position:absolute;margin-left:0;margin-top:0;width:6pt;height:2.25pt;z-index:25304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44736" behindDoc="0" locked="0" layoutInCell="1" allowOverlap="1" wp14:anchorId="324F2DB2" wp14:editId="37C7726E">
                      <wp:simplePos x="0" y="0"/>
                      <wp:positionH relativeFrom="column">
                        <wp:posOffset>0</wp:posOffset>
                      </wp:positionH>
                      <wp:positionV relativeFrom="paragraph">
                        <wp:posOffset>0</wp:posOffset>
                      </wp:positionV>
                      <wp:extent cx="76200" cy="28575"/>
                      <wp:effectExtent l="19050" t="19050" r="19050" b="28575"/>
                      <wp:wrapNone/>
                      <wp:docPr id="1353" name="Text Box 2576">
                        <a:extLst xmlns:a="http://schemas.openxmlformats.org/drawingml/2006/main">
                          <a:ext uri="{FF2B5EF4-FFF2-40B4-BE49-F238E27FC236}">
                            <a16:creationId xmlns:a16="http://schemas.microsoft.com/office/drawing/2014/main" id="{00000000-0008-0000-0000-00004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20BA21" id="Text Box 2576" o:spid="_x0000_s1026" type="#_x0000_t202" style="position:absolute;margin-left:0;margin-top:0;width:6pt;height:2.25pt;z-index:25304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45760" behindDoc="0" locked="0" layoutInCell="1" allowOverlap="1" wp14:anchorId="2298E247" wp14:editId="4B6612EF">
                      <wp:simplePos x="0" y="0"/>
                      <wp:positionH relativeFrom="column">
                        <wp:posOffset>0</wp:posOffset>
                      </wp:positionH>
                      <wp:positionV relativeFrom="paragraph">
                        <wp:posOffset>0</wp:posOffset>
                      </wp:positionV>
                      <wp:extent cx="76200" cy="28575"/>
                      <wp:effectExtent l="19050" t="19050" r="19050" b="28575"/>
                      <wp:wrapNone/>
                      <wp:docPr id="1354" name="Text Box 2575">
                        <a:extLst xmlns:a="http://schemas.openxmlformats.org/drawingml/2006/main">
                          <a:ext uri="{FF2B5EF4-FFF2-40B4-BE49-F238E27FC236}">
                            <a16:creationId xmlns:a16="http://schemas.microsoft.com/office/drawing/2014/main" id="{00000000-0008-0000-0000-00004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CC4CA8" id="Text Box 2575" o:spid="_x0000_s1026" type="#_x0000_t202" style="position:absolute;margin-left:0;margin-top:0;width:6pt;height:2.25pt;z-index:25304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46784" behindDoc="0" locked="0" layoutInCell="1" allowOverlap="1" wp14:anchorId="5E2D84C0" wp14:editId="66675736">
                      <wp:simplePos x="0" y="0"/>
                      <wp:positionH relativeFrom="column">
                        <wp:posOffset>0</wp:posOffset>
                      </wp:positionH>
                      <wp:positionV relativeFrom="paragraph">
                        <wp:posOffset>0</wp:posOffset>
                      </wp:positionV>
                      <wp:extent cx="76200" cy="28575"/>
                      <wp:effectExtent l="19050" t="19050" r="19050" b="28575"/>
                      <wp:wrapNone/>
                      <wp:docPr id="1355" name="Text Box 2574">
                        <a:extLst xmlns:a="http://schemas.openxmlformats.org/drawingml/2006/main">
                          <a:ext uri="{FF2B5EF4-FFF2-40B4-BE49-F238E27FC236}">
                            <a16:creationId xmlns:a16="http://schemas.microsoft.com/office/drawing/2014/main" id="{00000000-0008-0000-0000-00004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CBBEFC" id="Text Box 2574" o:spid="_x0000_s1026" type="#_x0000_t202" style="position:absolute;margin-left:0;margin-top:0;width:6pt;height:2.25pt;z-index:25304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47808" behindDoc="0" locked="0" layoutInCell="1" allowOverlap="1" wp14:anchorId="134A941E" wp14:editId="1919122D">
                      <wp:simplePos x="0" y="0"/>
                      <wp:positionH relativeFrom="column">
                        <wp:posOffset>0</wp:posOffset>
                      </wp:positionH>
                      <wp:positionV relativeFrom="paragraph">
                        <wp:posOffset>0</wp:posOffset>
                      </wp:positionV>
                      <wp:extent cx="76200" cy="28575"/>
                      <wp:effectExtent l="19050" t="19050" r="19050" b="28575"/>
                      <wp:wrapNone/>
                      <wp:docPr id="1356" name="Text Box 2573">
                        <a:extLst xmlns:a="http://schemas.openxmlformats.org/drawingml/2006/main">
                          <a:ext uri="{FF2B5EF4-FFF2-40B4-BE49-F238E27FC236}">
                            <a16:creationId xmlns:a16="http://schemas.microsoft.com/office/drawing/2014/main" id="{00000000-0008-0000-0000-00004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87AEBA" id="Text Box 2573" o:spid="_x0000_s1026" type="#_x0000_t202" style="position:absolute;margin-left:0;margin-top:0;width:6pt;height:2.25pt;z-index:25304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48832" behindDoc="0" locked="0" layoutInCell="1" allowOverlap="1" wp14:anchorId="2F20F8A0" wp14:editId="2AB8C85A">
                      <wp:simplePos x="0" y="0"/>
                      <wp:positionH relativeFrom="column">
                        <wp:posOffset>0</wp:posOffset>
                      </wp:positionH>
                      <wp:positionV relativeFrom="paragraph">
                        <wp:posOffset>0</wp:posOffset>
                      </wp:positionV>
                      <wp:extent cx="76200" cy="28575"/>
                      <wp:effectExtent l="19050" t="19050" r="19050" b="28575"/>
                      <wp:wrapNone/>
                      <wp:docPr id="1357" name="Text Box 2572">
                        <a:extLst xmlns:a="http://schemas.openxmlformats.org/drawingml/2006/main">
                          <a:ext uri="{FF2B5EF4-FFF2-40B4-BE49-F238E27FC236}">
                            <a16:creationId xmlns:a16="http://schemas.microsoft.com/office/drawing/2014/main" id="{00000000-0008-0000-0000-00004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2CF67C" id="Text Box 2572" o:spid="_x0000_s1026" type="#_x0000_t202" style="position:absolute;margin-left:0;margin-top:0;width:6pt;height:2.25pt;z-index:25304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49856" behindDoc="0" locked="0" layoutInCell="1" allowOverlap="1" wp14:anchorId="1EEECEAB" wp14:editId="4C633D1F">
                      <wp:simplePos x="0" y="0"/>
                      <wp:positionH relativeFrom="column">
                        <wp:posOffset>0</wp:posOffset>
                      </wp:positionH>
                      <wp:positionV relativeFrom="paragraph">
                        <wp:posOffset>0</wp:posOffset>
                      </wp:positionV>
                      <wp:extent cx="76200" cy="28575"/>
                      <wp:effectExtent l="19050" t="19050" r="19050" b="28575"/>
                      <wp:wrapNone/>
                      <wp:docPr id="1358" name="Text Box 2571">
                        <a:extLst xmlns:a="http://schemas.openxmlformats.org/drawingml/2006/main">
                          <a:ext uri="{FF2B5EF4-FFF2-40B4-BE49-F238E27FC236}">
                            <a16:creationId xmlns:a16="http://schemas.microsoft.com/office/drawing/2014/main" id="{00000000-0008-0000-0000-00004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8C6D30" id="Text Box 2571" o:spid="_x0000_s1026" type="#_x0000_t202" style="position:absolute;margin-left:0;margin-top:0;width:6pt;height:2.25pt;z-index:25304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50880" behindDoc="0" locked="0" layoutInCell="1" allowOverlap="1" wp14:anchorId="4A7B46F8" wp14:editId="39E74C67">
                      <wp:simplePos x="0" y="0"/>
                      <wp:positionH relativeFrom="column">
                        <wp:posOffset>0</wp:posOffset>
                      </wp:positionH>
                      <wp:positionV relativeFrom="paragraph">
                        <wp:posOffset>0</wp:posOffset>
                      </wp:positionV>
                      <wp:extent cx="76200" cy="28575"/>
                      <wp:effectExtent l="19050" t="19050" r="19050" b="28575"/>
                      <wp:wrapNone/>
                      <wp:docPr id="1359" name="Text Box 2570">
                        <a:extLst xmlns:a="http://schemas.openxmlformats.org/drawingml/2006/main">
                          <a:ext uri="{FF2B5EF4-FFF2-40B4-BE49-F238E27FC236}">
                            <a16:creationId xmlns:a16="http://schemas.microsoft.com/office/drawing/2014/main" id="{00000000-0008-0000-0000-00004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9BBFBF" id="Text Box 2570" o:spid="_x0000_s1026" type="#_x0000_t202" style="position:absolute;margin-left:0;margin-top:0;width:6pt;height:2.25pt;z-index:25305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51904" behindDoc="0" locked="0" layoutInCell="1" allowOverlap="1" wp14:anchorId="765E718E" wp14:editId="2B4E8EDE">
                      <wp:simplePos x="0" y="0"/>
                      <wp:positionH relativeFrom="column">
                        <wp:posOffset>0</wp:posOffset>
                      </wp:positionH>
                      <wp:positionV relativeFrom="paragraph">
                        <wp:posOffset>0</wp:posOffset>
                      </wp:positionV>
                      <wp:extent cx="76200" cy="28575"/>
                      <wp:effectExtent l="19050" t="19050" r="19050" b="28575"/>
                      <wp:wrapNone/>
                      <wp:docPr id="1360" name="Text Box 2569">
                        <a:extLst xmlns:a="http://schemas.openxmlformats.org/drawingml/2006/main">
                          <a:ext uri="{FF2B5EF4-FFF2-40B4-BE49-F238E27FC236}">
                            <a16:creationId xmlns:a16="http://schemas.microsoft.com/office/drawing/2014/main" id="{00000000-0008-0000-0000-00005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FB07FB" id="Text Box 2569" o:spid="_x0000_s1026" type="#_x0000_t202" style="position:absolute;margin-left:0;margin-top:0;width:6pt;height:2.25pt;z-index:25305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52928" behindDoc="0" locked="0" layoutInCell="1" allowOverlap="1" wp14:anchorId="20375025" wp14:editId="29453AFC">
                      <wp:simplePos x="0" y="0"/>
                      <wp:positionH relativeFrom="column">
                        <wp:posOffset>0</wp:posOffset>
                      </wp:positionH>
                      <wp:positionV relativeFrom="paragraph">
                        <wp:posOffset>0</wp:posOffset>
                      </wp:positionV>
                      <wp:extent cx="76200" cy="28575"/>
                      <wp:effectExtent l="19050" t="19050" r="19050" b="28575"/>
                      <wp:wrapNone/>
                      <wp:docPr id="1361" name="Text Box 2568">
                        <a:extLst xmlns:a="http://schemas.openxmlformats.org/drawingml/2006/main">
                          <a:ext uri="{FF2B5EF4-FFF2-40B4-BE49-F238E27FC236}">
                            <a16:creationId xmlns:a16="http://schemas.microsoft.com/office/drawing/2014/main" id="{00000000-0008-0000-0000-00005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7D5606" id="Text Box 2568" o:spid="_x0000_s1026" type="#_x0000_t202" style="position:absolute;margin-left:0;margin-top:0;width:6pt;height:2.25pt;z-index:25305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53952" behindDoc="0" locked="0" layoutInCell="1" allowOverlap="1" wp14:anchorId="050A6327" wp14:editId="5774C225">
                      <wp:simplePos x="0" y="0"/>
                      <wp:positionH relativeFrom="column">
                        <wp:posOffset>0</wp:posOffset>
                      </wp:positionH>
                      <wp:positionV relativeFrom="paragraph">
                        <wp:posOffset>0</wp:posOffset>
                      </wp:positionV>
                      <wp:extent cx="76200" cy="28575"/>
                      <wp:effectExtent l="19050" t="19050" r="19050" b="28575"/>
                      <wp:wrapNone/>
                      <wp:docPr id="1362" name="Text Box 2567">
                        <a:extLst xmlns:a="http://schemas.openxmlformats.org/drawingml/2006/main">
                          <a:ext uri="{FF2B5EF4-FFF2-40B4-BE49-F238E27FC236}">
                            <a16:creationId xmlns:a16="http://schemas.microsoft.com/office/drawing/2014/main" id="{00000000-0008-0000-0000-00005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F5CBC9" id="Text Box 2567" o:spid="_x0000_s1026" type="#_x0000_t202" style="position:absolute;margin-left:0;margin-top:0;width:6pt;height:2.25pt;z-index:25305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54976" behindDoc="0" locked="0" layoutInCell="1" allowOverlap="1" wp14:anchorId="7A8A7C1F" wp14:editId="7892FC07">
                      <wp:simplePos x="0" y="0"/>
                      <wp:positionH relativeFrom="column">
                        <wp:posOffset>0</wp:posOffset>
                      </wp:positionH>
                      <wp:positionV relativeFrom="paragraph">
                        <wp:posOffset>0</wp:posOffset>
                      </wp:positionV>
                      <wp:extent cx="76200" cy="28575"/>
                      <wp:effectExtent l="19050" t="19050" r="19050" b="28575"/>
                      <wp:wrapNone/>
                      <wp:docPr id="1363" name="Text Box 2566">
                        <a:extLst xmlns:a="http://schemas.openxmlformats.org/drawingml/2006/main">
                          <a:ext uri="{FF2B5EF4-FFF2-40B4-BE49-F238E27FC236}">
                            <a16:creationId xmlns:a16="http://schemas.microsoft.com/office/drawing/2014/main" id="{00000000-0008-0000-0000-00005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43DBCC" id="Text Box 2566" o:spid="_x0000_s1026" type="#_x0000_t202" style="position:absolute;margin-left:0;margin-top:0;width:6pt;height:2.25pt;z-index:25305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56000" behindDoc="0" locked="0" layoutInCell="1" allowOverlap="1" wp14:anchorId="2DC8B0DE" wp14:editId="0208604B">
                      <wp:simplePos x="0" y="0"/>
                      <wp:positionH relativeFrom="column">
                        <wp:posOffset>0</wp:posOffset>
                      </wp:positionH>
                      <wp:positionV relativeFrom="paragraph">
                        <wp:posOffset>0</wp:posOffset>
                      </wp:positionV>
                      <wp:extent cx="76200" cy="28575"/>
                      <wp:effectExtent l="19050" t="19050" r="19050" b="28575"/>
                      <wp:wrapNone/>
                      <wp:docPr id="1364" name="Text Box 2565">
                        <a:extLst xmlns:a="http://schemas.openxmlformats.org/drawingml/2006/main">
                          <a:ext uri="{FF2B5EF4-FFF2-40B4-BE49-F238E27FC236}">
                            <a16:creationId xmlns:a16="http://schemas.microsoft.com/office/drawing/2014/main" id="{00000000-0008-0000-0000-00005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284A27" id="Text Box 2565" o:spid="_x0000_s1026" type="#_x0000_t202" style="position:absolute;margin-left:0;margin-top:0;width:6pt;height:2.25pt;z-index:25305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57024" behindDoc="0" locked="0" layoutInCell="1" allowOverlap="1" wp14:anchorId="0735F504" wp14:editId="53175400">
                      <wp:simplePos x="0" y="0"/>
                      <wp:positionH relativeFrom="column">
                        <wp:posOffset>0</wp:posOffset>
                      </wp:positionH>
                      <wp:positionV relativeFrom="paragraph">
                        <wp:posOffset>0</wp:posOffset>
                      </wp:positionV>
                      <wp:extent cx="76200" cy="28575"/>
                      <wp:effectExtent l="19050" t="19050" r="19050" b="28575"/>
                      <wp:wrapNone/>
                      <wp:docPr id="1365" name="Text Box 2564">
                        <a:extLst xmlns:a="http://schemas.openxmlformats.org/drawingml/2006/main">
                          <a:ext uri="{FF2B5EF4-FFF2-40B4-BE49-F238E27FC236}">
                            <a16:creationId xmlns:a16="http://schemas.microsoft.com/office/drawing/2014/main" id="{00000000-0008-0000-0000-00005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767FA3" id="Text Box 2564" o:spid="_x0000_s1026" type="#_x0000_t202" style="position:absolute;margin-left:0;margin-top:0;width:6pt;height:2.25pt;z-index:25305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58048" behindDoc="0" locked="0" layoutInCell="1" allowOverlap="1" wp14:anchorId="3C054F0E" wp14:editId="33460EE3">
                      <wp:simplePos x="0" y="0"/>
                      <wp:positionH relativeFrom="column">
                        <wp:posOffset>0</wp:posOffset>
                      </wp:positionH>
                      <wp:positionV relativeFrom="paragraph">
                        <wp:posOffset>0</wp:posOffset>
                      </wp:positionV>
                      <wp:extent cx="76200" cy="28575"/>
                      <wp:effectExtent l="19050" t="19050" r="19050" b="28575"/>
                      <wp:wrapNone/>
                      <wp:docPr id="1366" name="Text Box 2563">
                        <a:extLst xmlns:a="http://schemas.openxmlformats.org/drawingml/2006/main">
                          <a:ext uri="{FF2B5EF4-FFF2-40B4-BE49-F238E27FC236}">
                            <a16:creationId xmlns:a16="http://schemas.microsoft.com/office/drawing/2014/main" id="{00000000-0008-0000-0000-00005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7548FB" id="Text Box 2563" o:spid="_x0000_s1026" type="#_x0000_t202" style="position:absolute;margin-left:0;margin-top:0;width:6pt;height:2.25pt;z-index:25305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59072" behindDoc="0" locked="0" layoutInCell="1" allowOverlap="1" wp14:anchorId="32B69332" wp14:editId="1A45AE88">
                      <wp:simplePos x="0" y="0"/>
                      <wp:positionH relativeFrom="column">
                        <wp:posOffset>0</wp:posOffset>
                      </wp:positionH>
                      <wp:positionV relativeFrom="paragraph">
                        <wp:posOffset>0</wp:posOffset>
                      </wp:positionV>
                      <wp:extent cx="76200" cy="28575"/>
                      <wp:effectExtent l="19050" t="19050" r="19050" b="28575"/>
                      <wp:wrapNone/>
                      <wp:docPr id="1367" name="Text Box 2562">
                        <a:extLst xmlns:a="http://schemas.openxmlformats.org/drawingml/2006/main">
                          <a:ext uri="{FF2B5EF4-FFF2-40B4-BE49-F238E27FC236}">
                            <a16:creationId xmlns:a16="http://schemas.microsoft.com/office/drawing/2014/main" id="{00000000-0008-0000-0000-00005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FB78BE" id="Text Box 2562" o:spid="_x0000_s1026" type="#_x0000_t202" style="position:absolute;margin-left:0;margin-top:0;width:6pt;height:2.25pt;z-index:25305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60096" behindDoc="0" locked="0" layoutInCell="1" allowOverlap="1" wp14:anchorId="2139A71A" wp14:editId="65856684">
                      <wp:simplePos x="0" y="0"/>
                      <wp:positionH relativeFrom="column">
                        <wp:posOffset>0</wp:posOffset>
                      </wp:positionH>
                      <wp:positionV relativeFrom="paragraph">
                        <wp:posOffset>0</wp:posOffset>
                      </wp:positionV>
                      <wp:extent cx="76200" cy="28575"/>
                      <wp:effectExtent l="19050" t="19050" r="19050" b="28575"/>
                      <wp:wrapNone/>
                      <wp:docPr id="1368" name="Text Box 2561">
                        <a:extLst xmlns:a="http://schemas.openxmlformats.org/drawingml/2006/main">
                          <a:ext uri="{FF2B5EF4-FFF2-40B4-BE49-F238E27FC236}">
                            <a16:creationId xmlns:a16="http://schemas.microsoft.com/office/drawing/2014/main" id="{00000000-0008-0000-0000-00005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17C947" id="Text Box 2561" o:spid="_x0000_s1026" type="#_x0000_t202" style="position:absolute;margin-left:0;margin-top:0;width:6pt;height:2.25pt;z-index:25306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61120" behindDoc="0" locked="0" layoutInCell="1" allowOverlap="1" wp14:anchorId="3BCC644A" wp14:editId="080D5EA6">
                      <wp:simplePos x="0" y="0"/>
                      <wp:positionH relativeFrom="column">
                        <wp:posOffset>0</wp:posOffset>
                      </wp:positionH>
                      <wp:positionV relativeFrom="paragraph">
                        <wp:posOffset>0</wp:posOffset>
                      </wp:positionV>
                      <wp:extent cx="76200" cy="28575"/>
                      <wp:effectExtent l="19050" t="19050" r="19050" b="28575"/>
                      <wp:wrapNone/>
                      <wp:docPr id="1369" name="Text Box 2560">
                        <a:extLst xmlns:a="http://schemas.openxmlformats.org/drawingml/2006/main">
                          <a:ext uri="{FF2B5EF4-FFF2-40B4-BE49-F238E27FC236}">
                            <a16:creationId xmlns:a16="http://schemas.microsoft.com/office/drawing/2014/main" id="{00000000-0008-0000-0000-00005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F4F052" id="Text Box 2560" o:spid="_x0000_s1026" type="#_x0000_t202" style="position:absolute;margin-left:0;margin-top:0;width:6pt;height:2.25pt;z-index:25306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62144" behindDoc="0" locked="0" layoutInCell="1" allowOverlap="1" wp14:anchorId="2B304E8A" wp14:editId="1B2D6C9A">
                      <wp:simplePos x="0" y="0"/>
                      <wp:positionH relativeFrom="column">
                        <wp:posOffset>0</wp:posOffset>
                      </wp:positionH>
                      <wp:positionV relativeFrom="paragraph">
                        <wp:posOffset>0</wp:posOffset>
                      </wp:positionV>
                      <wp:extent cx="76200" cy="28575"/>
                      <wp:effectExtent l="19050" t="19050" r="19050" b="28575"/>
                      <wp:wrapNone/>
                      <wp:docPr id="1370" name="Text Box 2559">
                        <a:extLst xmlns:a="http://schemas.openxmlformats.org/drawingml/2006/main">
                          <a:ext uri="{FF2B5EF4-FFF2-40B4-BE49-F238E27FC236}">
                            <a16:creationId xmlns:a16="http://schemas.microsoft.com/office/drawing/2014/main" id="{00000000-0008-0000-0000-00005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D9F358" id="Text Box 2559" o:spid="_x0000_s1026" type="#_x0000_t202" style="position:absolute;margin-left:0;margin-top:0;width:6pt;height:2.25pt;z-index:25306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63168" behindDoc="0" locked="0" layoutInCell="1" allowOverlap="1" wp14:anchorId="7741CDEF" wp14:editId="503D048A">
                      <wp:simplePos x="0" y="0"/>
                      <wp:positionH relativeFrom="column">
                        <wp:posOffset>0</wp:posOffset>
                      </wp:positionH>
                      <wp:positionV relativeFrom="paragraph">
                        <wp:posOffset>0</wp:posOffset>
                      </wp:positionV>
                      <wp:extent cx="76200" cy="28575"/>
                      <wp:effectExtent l="19050" t="19050" r="19050" b="28575"/>
                      <wp:wrapNone/>
                      <wp:docPr id="1371" name="Text Box 2558">
                        <a:extLst xmlns:a="http://schemas.openxmlformats.org/drawingml/2006/main">
                          <a:ext uri="{FF2B5EF4-FFF2-40B4-BE49-F238E27FC236}">
                            <a16:creationId xmlns:a16="http://schemas.microsoft.com/office/drawing/2014/main" id="{00000000-0008-0000-0000-00005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111FC0" id="Text Box 2558" o:spid="_x0000_s1026" type="#_x0000_t202" style="position:absolute;margin-left:0;margin-top:0;width:6pt;height:2.25pt;z-index:25306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64192" behindDoc="0" locked="0" layoutInCell="1" allowOverlap="1" wp14:anchorId="328646CE" wp14:editId="337CBB19">
                      <wp:simplePos x="0" y="0"/>
                      <wp:positionH relativeFrom="column">
                        <wp:posOffset>0</wp:posOffset>
                      </wp:positionH>
                      <wp:positionV relativeFrom="paragraph">
                        <wp:posOffset>0</wp:posOffset>
                      </wp:positionV>
                      <wp:extent cx="76200" cy="28575"/>
                      <wp:effectExtent l="19050" t="19050" r="19050" b="28575"/>
                      <wp:wrapNone/>
                      <wp:docPr id="1372" name="Text Box 2557">
                        <a:extLst xmlns:a="http://schemas.openxmlformats.org/drawingml/2006/main">
                          <a:ext uri="{FF2B5EF4-FFF2-40B4-BE49-F238E27FC236}">
                            <a16:creationId xmlns:a16="http://schemas.microsoft.com/office/drawing/2014/main" id="{00000000-0008-0000-0000-00005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3DE5B5" id="Text Box 2557" o:spid="_x0000_s1026" type="#_x0000_t202" style="position:absolute;margin-left:0;margin-top:0;width:6pt;height:2.25pt;z-index:2530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65216" behindDoc="0" locked="0" layoutInCell="1" allowOverlap="1" wp14:anchorId="645725C6" wp14:editId="0BD8ED5C">
                      <wp:simplePos x="0" y="0"/>
                      <wp:positionH relativeFrom="column">
                        <wp:posOffset>0</wp:posOffset>
                      </wp:positionH>
                      <wp:positionV relativeFrom="paragraph">
                        <wp:posOffset>0</wp:posOffset>
                      </wp:positionV>
                      <wp:extent cx="76200" cy="28575"/>
                      <wp:effectExtent l="19050" t="19050" r="19050" b="28575"/>
                      <wp:wrapNone/>
                      <wp:docPr id="1373" name="Text Box 2556">
                        <a:extLst xmlns:a="http://schemas.openxmlformats.org/drawingml/2006/main">
                          <a:ext uri="{FF2B5EF4-FFF2-40B4-BE49-F238E27FC236}">
                            <a16:creationId xmlns:a16="http://schemas.microsoft.com/office/drawing/2014/main" id="{00000000-0008-0000-0000-00005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5AB19C" id="Text Box 2556" o:spid="_x0000_s1026" type="#_x0000_t202" style="position:absolute;margin-left:0;margin-top:0;width:6pt;height:2.25pt;z-index:25306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66240" behindDoc="0" locked="0" layoutInCell="1" allowOverlap="1" wp14:anchorId="7E510E11" wp14:editId="75A55839">
                      <wp:simplePos x="0" y="0"/>
                      <wp:positionH relativeFrom="column">
                        <wp:posOffset>0</wp:posOffset>
                      </wp:positionH>
                      <wp:positionV relativeFrom="paragraph">
                        <wp:posOffset>0</wp:posOffset>
                      </wp:positionV>
                      <wp:extent cx="76200" cy="28575"/>
                      <wp:effectExtent l="19050" t="19050" r="19050" b="28575"/>
                      <wp:wrapNone/>
                      <wp:docPr id="1374" name="Text Box 2555">
                        <a:extLst xmlns:a="http://schemas.openxmlformats.org/drawingml/2006/main">
                          <a:ext uri="{FF2B5EF4-FFF2-40B4-BE49-F238E27FC236}">
                            <a16:creationId xmlns:a16="http://schemas.microsoft.com/office/drawing/2014/main" id="{00000000-0008-0000-0000-00005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53ACD5" id="Text Box 2555" o:spid="_x0000_s1026" type="#_x0000_t202" style="position:absolute;margin-left:0;margin-top:0;width:6pt;height:2.25pt;z-index:25306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67264" behindDoc="0" locked="0" layoutInCell="1" allowOverlap="1" wp14:anchorId="0695AD06" wp14:editId="49623C8B">
                      <wp:simplePos x="0" y="0"/>
                      <wp:positionH relativeFrom="column">
                        <wp:posOffset>0</wp:posOffset>
                      </wp:positionH>
                      <wp:positionV relativeFrom="paragraph">
                        <wp:posOffset>0</wp:posOffset>
                      </wp:positionV>
                      <wp:extent cx="76200" cy="28575"/>
                      <wp:effectExtent l="19050" t="19050" r="19050" b="28575"/>
                      <wp:wrapNone/>
                      <wp:docPr id="1375" name="Text Box 2554">
                        <a:extLst xmlns:a="http://schemas.openxmlformats.org/drawingml/2006/main">
                          <a:ext uri="{FF2B5EF4-FFF2-40B4-BE49-F238E27FC236}">
                            <a16:creationId xmlns:a16="http://schemas.microsoft.com/office/drawing/2014/main" id="{00000000-0008-0000-0000-00005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C86E80" id="Text Box 2554" o:spid="_x0000_s1026" type="#_x0000_t202" style="position:absolute;margin-left:0;margin-top:0;width:6pt;height:2.25pt;z-index:25306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68288" behindDoc="0" locked="0" layoutInCell="1" allowOverlap="1" wp14:anchorId="371B629F" wp14:editId="6648B544">
                      <wp:simplePos x="0" y="0"/>
                      <wp:positionH relativeFrom="column">
                        <wp:posOffset>0</wp:posOffset>
                      </wp:positionH>
                      <wp:positionV relativeFrom="paragraph">
                        <wp:posOffset>0</wp:posOffset>
                      </wp:positionV>
                      <wp:extent cx="76200" cy="28575"/>
                      <wp:effectExtent l="19050" t="19050" r="19050" b="28575"/>
                      <wp:wrapNone/>
                      <wp:docPr id="1376" name="Text Box 2553">
                        <a:extLst xmlns:a="http://schemas.openxmlformats.org/drawingml/2006/main">
                          <a:ext uri="{FF2B5EF4-FFF2-40B4-BE49-F238E27FC236}">
                            <a16:creationId xmlns:a16="http://schemas.microsoft.com/office/drawing/2014/main" id="{00000000-0008-0000-0000-00006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5875CA" id="Text Box 2553" o:spid="_x0000_s1026" type="#_x0000_t202" style="position:absolute;margin-left:0;margin-top:0;width:6pt;height:2.25pt;z-index:25306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69312" behindDoc="0" locked="0" layoutInCell="1" allowOverlap="1" wp14:anchorId="30A34461" wp14:editId="7AEE984F">
                      <wp:simplePos x="0" y="0"/>
                      <wp:positionH relativeFrom="column">
                        <wp:posOffset>0</wp:posOffset>
                      </wp:positionH>
                      <wp:positionV relativeFrom="paragraph">
                        <wp:posOffset>0</wp:posOffset>
                      </wp:positionV>
                      <wp:extent cx="76200" cy="28575"/>
                      <wp:effectExtent l="19050" t="19050" r="19050" b="28575"/>
                      <wp:wrapNone/>
                      <wp:docPr id="1377" name="Text Box 2552">
                        <a:extLst xmlns:a="http://schemas.openxmlformats.org/drawingml/2006/main">
                          <a:ext uri="{FF2B5EF4-FFF2-40B4-BE49-F238E27FC236}">
                            <a16:creationId xmlns:a16="http://schemas.microsoft.com/office/drawing/2014/main" id="{00000000-0008-0000-0000-00006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EC8FB1" id="Text Box 2552" o:spid="_x0000_s1026" type="#_x0000_t202" style="position:absolute;margin-left:0;margin-top:0;width:6pt;height:2.25pt;z-index:25306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70336" behindDoc="0" locked="0" layoutInCell="1" allowOverlap="1" wp14:anchorId="0283162F" wp14:editId="5E602B7C">
                      <wp:simplePos x="0" y="0"/>
                      <wp:positionH relativeFrom="column">
                        <wp:posOffset>0</wp:posOffset>
                      </wp:positionH>
                      <wp:positionV relativeFrom="paragraph">
                        <wp:posOffset>0</wp:posOffset>
                      </wp:positionV>
                      <wp:extent cx="76200" cy="28575"/>
                      <wp:effectExtent l="19050" t="19050" r="19050" b="28575"/>
                      <wp:wrapNone/>
                      <wp:docPr id="1378" name="Text Box 2551">
                        <a:extLst xmlns:a="http://schemas.openxmlformats.org/drawingml/2006/main">
                          <a:ext uri="{FF2B5EF4-FFF2-40B4-BE49-F238E27FC236}">
                            <a16:creationId xmlns:a16="http://schemas.microsoft.com/office/drawing/2014/main" id="{00000000-0008-0000-0000-00006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CD1606" id="Text Box 2551" o:spid="_x0000_s1026" type="#_x0000_t202" style="position:absolute;margin-left:0;margin-top:0;width:6pt;height:2.25pt;z-index:25307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71360" behindDoc="0" locked="0" layoutInCell="1" allowOverlap="1" wp14:anchorId="79F6AD7C" wp14:editId="7EF828C6">
                      <wp:simplePos x="0" y="0"/>
                      <wp:positionH relativeFrom="column">
                        <wp:posOffset>0</wp:posOffset>
                      </wp:positionH>
                      <wp:positionV relativeFrom="paragraph">
                        <wp:posOffset>0</wp:posOffset>
                      </wp:positionV>
                      <wp:extent cx="76200" cy="28575"/>
                      <wp:effectExtent l="19050" t="19050" r="19050" b="28575"/>
                      <wp:wrapNone/>
                      <wp:docPr id="1379" name="Text Box 2550">
                        <a:extLst xmlns:a="http://schemas.openxmlformats.org/drawingml/2006/main">
                          <a:ext uri="{FF2B5EF4-FFF2-40B4-BE49-F238E27FC236}">
                            <a16:creationId xmlns:a16="http://schemas.microsoft.com/office/drawing/2014/main" id="{00000000-0008-0000-0000-00006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7B9614" id="Text Box 2550" o:spid="_x0000_s1026" type="#_x0000_t202" style="position:absolute;margin-left:0;margin-top:0;width:6pt;height:2.25pt;z-index:25307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72384" behindDoc="0" locked="0" layoutInCell="1" allowOverlap="1" wp14:anchorId="076A78E5" wp14:editId="3AD61DB3">
                      <wp:simplePos x="0" y="0"/>
                      <wp:positionH relativeFrom="column">
                        <wp:posOffset>0</wp:posOffset>
                      </wp:positionH>
                      <wp:positionV relativeFrom="paragraph">
                        <wp:posOffset>0</wp:posOffset>
                      </wp:positionV>
                      <wp:extent cx="76200" cy="28575"/>
                      <wp:effectExtent l="19050" t="19050" r="19050" b="28575"/>
                      <wp:wrapNone/>
                      <wp:docPr id="1380" name="Text Box 2549">
                        <a:extLst xmlns:a="http://schemas.openxmlformats.org/drawingml/2006/main">
                          <a:ext uri="{FF2B5EF4-FFF2-40B4-BE49-F238E27FC236}">
                            <a16:creationId xmlns:a16="http://schemas.microsoft.com/office/drawing/2014/main" id="{00000000-0008-0000-0000-00006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9F67B9" id="Text Box 2549" o:spid="_x0000_s1026" type="#_x0000_t202" style="position:absolute;margin-left:0;margin-top:0;width:6pt;height:2.25pt;z-index:25307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73408" behindDoc="0" locked="0" layoutInCell="1" allowOverlap="1" wp14:anchorId="1AACA390" wp14:editId="23D26602">
                      <wp:simplePos x="0" y="0"/>
                      <wp:positionH relativeFrom="column">
                        <wp:posOffset>0</wp:posOffset>
                      </wp:positionH>
                      <wp:positionV relativeFrom="paragraph">
                        <wp:posOffset>0</wp:posOffset>
                      </wp:positionV>
                      <wp:extent cx="76200" cy="28575"/>
                      <wp:effectExtent l="19050" t="19050" r="19050" b="28575"/>
                      <wp:wrapNone/>
                      <wp:docPr id="1381" name="Text Box 2548">
                        <a:extLst xmlns:a="http://schemas.openxmlformats.org/drawingml/2006/main">
                          <a:ext uri="{FF2B5EF4-FFF2-40B4-BE49-F238E27FC236}">
                            <a16:creationId xmlns:a16="http://schemas.microsoft.com/office/drawing/2014/main" id="{00000000-0008-0000-0000-00006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D84E69" id="Text Box 2548" o:spid="_x0000_s1026" type="#_x0000_t202" style="position:absolute;margin-left:0;margin-top:0;width:6pt;height:2.25pt;z-index:25307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74432" behindDoc="0" locked="0" layoutInCell="1" allowOverlap="1" wp14:anchorId="6C0B91E5" wp14:editId="279EF94B">
                      <wp:simplePos x="0" y="0"/>
                      <wp:positionH relativeFrom="column">
                        <wp:posOffset>0</wp:posOffset>
                      </wp:positionH>
                      <wp:positionV relativeFrom="paragraph">
                        <wp:posOffset>0</wp:posOffset>
                      </wp:positionV>
                      <wp:extent cx="76200" cy="28575"/>
                      <wp:effectExtent l="19050" t="19050" r="19050" b="28575"/>
                      <wp:wrapNone/>
                      <wp:docPr id="1382" name="Text Box 2547">
                        <a:extLst xmlns:a="http://schemas.openxmlformats.org/drawingml/2006/main">
                          <a:ext uri="{FF2B5EF4-FFF2-40B4-BE49-F238E27FC236}">
                            <a16:creationId xmlns:a16="http://schemas.microsoft.com/office/drawing/2014/main" id="{00000000-0008-0000-0000-00006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7632BE" id="Text Box 2547" o:spid="_x0000_s1026" type="#_x0000_t202" style="position:absolute;margin-left:0;margin-top:0;width:6pt;height:2.25pt;z-index:25307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75456" behindDoc="0" locked="0" layoutInCell="1" allowOverlap="1" wp14:anchorId="12E8DC14" wp14:editId="3AD01326">
                      <wp:simplePos x="0" y="0"/>
                      <wp:positionH relativeFrom="column">
                        <wp:posOffset>0</wp:posOffset>
                      </wp:positionH>
                      <wp:positionV relativeFrom="paragraph">
                        <wp:posOffset>0</wp:posOffset>
                      </wp:positionV>
                      <wp:extent cx="76200" cy="28575"/>
                      <wp:effectExtent l="19050" t="19050" r="19050" b="28575"/>
                      <wp:wrapNone/>
                      <wp:docPr id="1383" name="Text Box 2546">
                        <a:extLst xmlns:a="http://schemas.openxmlformats.org/drawingml/2006/main">
                          <a:ext uri="{FF2B5EF4-FFF2-40B4-BE49-F238E27FC236}">
                            <a16:creationId xmlns:a16="http://schemas.microsoft.com/office/drawing/2014/main" id="{00000000-0008-0000-0000-00006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023225" id="Text Box 2546" o:spid="_x0000_s1026" type="#_x0000_t202" style="position:absolute;margin-left:0;margin-top:0;width:6pt;height:2.25pt;z-index:25307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76480" behindDoc="0" locked="0" layoutInCell="1" allowOverlap="1" wp14:anchorId="0A4FB5AC" wp14:editId="6B508D4C">
                      <wp:simplePos x="0" y="0"/>
                      <wp:positionH relativeFrom="column">
                        <wp:posOffset>0</wp:posOffset>
                      </wp:positionH>
                      <wp:positionV relativeFrom="paragraph">
                        <wp:posOffset>0</wp:posOffset>
                      </wp:positionV>
                      <wp:extent cx="76200" cy="28575"/>
                      <wp:effectExtent l="19050" t="19050" r="19050" b="28575"/>
                      <wp:wrapNone/>
                      <wp:docPr id="1384" name="Text Box 2545">
                        <a:extLst xmlns:a="http://schemas.openxmlformats.org/drawingml/2006/main">
                          <a:ext uri="{FF2B5EF4-FFF2-40B4-BE49-F238E27FC236}">
                            <a16:creationId xmlns:a16="http://schemas.microsoft.com/office/drawing/2014/main" id="{00000000-0008-0000-0000-00006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5E9D0E" id="Text Box 2545" o:spid="_x0000_s1026" type="#_x0000_t202" style="position:absolute;margin-left:0;margin-top:0;width:6pt;height:2.25pt;z-index:25307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77504" behindDoc="0" locked="0" layoutInCell="1" allowOverlap="1" wp14:anchorId="2EF9491F" wp14:editId="08FCF2C1">
                      <wp:simplePos x="0" y="0"/>
                      <wp:positionH relativeFrom="column">
                        <wp:posOffset>0</wp:posOffset>
                      </wp:positionH>
                      <wp:positionV relativeFrom="paragraph">
                        <wp:posOffset>0</wp:posOffset>
                      </wp:positionV>
                      <wp:extent cx="76200" cy="28575"/>
                      <wp:effectExtent l="19050" t="19050" r="19050" b="28575"/>
                      <wp:wrapNone/>
                      <wp:docPr id="1385" name="Text Box 2544">
                        <a:extLst xmlns:a="http://schemas.openxmlformats.org/drawingml/2006/main">
                          <a:ext uri="{FF2B5EF4-FFF2-40B4-BE49-F238E27FC236}">
                            <a16:creationId xmlns:a16="http://schemas.microsoft.com/office/drawing/2014/main" id="{00000000-0008-0000-0000-00006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655476" id="Text Box 2544" o:spid="_x0000_s1026" type="#_x0000_t202" style="position:absolute;margin-left:0;margin-top:0;width:6pt;height:2.25pt;z-index:25307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78528" behindDoc="0" locked="0" layoutInCell="1" allowOverlap="1" wp14:anchorId="2C770899" wp14:editId="4A42F6BC">
                      <wp:simplePos x="0" y="0"/>
                      <wp:positionH relativeFrom="column">
                        <wp:posOffset>0</wp:posOffset>
                      </wp:positionH>
                      <wp:positionV relativeFrom="paragraph">
                        <wp:posOffset>0</wp:posOffset>
                      </wp:positionV>
                      <wp:extent cx="76200" cy="28575"/>
                      <wp:effectExtent l="19050" t="19050" r="19050" b="28575"/>
                      <wp:wrapNone/>
                      <wp:docPr id="1386" name="Text Box 2543">
                        <a:extLst xmlns:a="http://schemas.openxmlformats.org/drawingml/2006/main">
                          <a:ext uri="{FF2B5EF4-FFF2-40B4-BE49-F238E27FC236}">
                            <a16:creationId xmlns:a16="http://schemas.microsoft.com/office/drawing/2014/main" id="{00000000-0008-0000-0000-00006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1108F3" id="Text Box 2543" o:spid="_x0000_s1026" type="#_x0000_t202" style="position:absolute;margin-left:0;margin-top:0;width:6pt;height:2.25pt;z-index:25307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79552" behindDoc="0" locked="0" layoutInCell="1" allowOverlap="1" wp14:anchorId="6D91A35B" wp14:editId="3F8A1295">
                      <wp:simplePos x="0" y="0"/>
                      <wp:positionH relativeFrom="column">
                        <wp:posOffset>0</wp:posOffset>
                      </wp:positionH>
                      <wp:positionV relativeFrom="paragraph">
                        <wp:posOffset>0</wp:posOffset>
                      </wp:positionV>
                      <wp:extent cx="76200" cy="28575"/>
                      <wp:effectExtent l="19050" t="19050" r="19050" b="28575"/>
                      <wp:wrapNone/>
                      <wp:docPr id="1387" name="Text Box 2542">
                        <a:extLst xmlns:a="http://schemas.openxmlformats.org/drawingml/2006/main">
                          <a:ext uri="{FF2B5EF4-FFF2-40B4-BE49-F238E27FC236}">
                            <a16:creationId xmlns:a16="http://schemas.microsoft.com/office/drawing/2014/main" id="{00000000-0008-0000-0000-00006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8EFDF0" id="Text Box 2542" o:spid="_x0000_s1026" type="#_x0000_t202" style="position:absolute;margin-left:0;margin-top:0;width:6pt;height:2.25pt;z-index:25307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80576" behindDoc="0" locked="0" layoutInCell="1" allowOverlap="1" wp14:anchorId="0734C8BB" wp14:editId="59BCB99E">
                      <wp:simplePos x="0" y="0"/>
                      <wp:positionH relativeFrom="column">
                        <wp:posOffset>0</wp:posOffset>
                      </wp:positionH>
                      <wp:positionV relativeFrom="paragraph">
                        <wp:posOffset>0</wp:posOffset>
                      </wp:positionV>
                      <wp:extent cx="76200" cy="28575"/>
                      <wp:effectExtent l="19050" t="19050" r="19050" b="28575"/>
                      <wp:wrapNone/>
                      <wp:docPr id="1388" name="Text Box 2541">
                        <a:extLst xmlns:a="http://schemas.openxmlformats.org/drawingml/2006/main">
                          <a:ext uri="{FF2B5EF4-FFF2-40B4-BE49-F238E27FC236}">
                            <a16:creationId xmlns:a16="http://schemas.microsoft.com/office/drawing/2014/main" id="{00000000-0008-0000-0000-00006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E57822" id="Text Box 2541" o:spid="_x0000_s1026" type="#_x0000_t202" style="position:absolute;margin-left:0;margin-top:0;width:6pt;height:2.25pt;z-index:25308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81600" behindDoc="0" locked="0" layoutInCell="1" allowOverlap="1" wp14:anchorId="0F056C5A" wp14:editId="6B5473B0">
                      <wp:simplePos x="0" y="0"/>
                      <wp:positionH relativeFrom="column">
                        <wp:posOffset>0</wp:posOffset>
                      </wp:positionH>
                      <wp:positionV relativeFrom="paragraph">
                        <wp:posOffset>0</wp:posOffset>
                      </wp:positionV>
                      <wp:extent cx="76200" cy="28575"/>
                      <wp:effectExtent l="19050" t="19050" r="19050" b="28575"/>
                      <wp:wrapNone/>
                      <wp:docPr id="1389" name="Text Box 2540">
                        <a:extLst xmlns:a="http://schemas.openxmlformats.org/drawingml/2006/main">
                          <a:ext uri="{FF2B5EF4-FFF2-40B4-BE49-F238E27FC236}">
                            <a16:creationId xmlns:a16="http://schemas.microsoft.com/office/drawing/2014/main" id="{00000000-0008-0000-0000-00006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988F7D" id="Text Box 2540" o:spid="_x0000_s1026" type="#_x0000_t202" style="position:absolute;margin-left:0;margin-top:0;width:6pt;height:2.25pt;z-index:25308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82624" behindDoc="0" locked="0" layoutInCell="1" allowOverlap="1" wp14:anchorId="5E1A77EF" wp14:editId="633C1E25">
                      <wp:simplePos x="0" y="0"/>
                      <wp:positionH relativeFrom="column">
                        <wp:posOffset>0</wp:posOffset>
                      </wp:positionH>
                      <wp:positionV relativeFrom="paragraph">
                        <wp:posOffset>0</wp:posOffset>
                      </wp:positionV>
                      <wp:extent cx="76200" cy="28575"/>
                      <wp:effectExtent l="19050" t="19050" r="19050" b="28575"/>
                      <wp:wrapNone/>
                      <wp:docPr id="1390" name="Text Box 2539">
                        <a:extLst xmlns:a="http://schemas.openxmlformats.org/drawingml/2006/main">
                          <a:ext uri="{FF2B5EF4-FFF2-40B4-BE49-F238E27FC236}">
                            <a16:creationId xmlns:a16="http://schemas.microsoft.com/office/drawing/2014/main" id="{00000000-0008-0000-0000-00006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2C989A" id="Text Box 2539" o:spid="_x0000_s1026" type="#_x0000_t202" style="position:absolute;margin-left:0;margin-top:0;width:6pt;height:2.25pt;z-index:25308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83648" behindDoc="0" locked="0" layoutInCell="1" allowOverlap="1" wp14:anchorId="3877F15A" wp14:editId="58502332">
                      <wp:simplePos x="0" y="0"/>
                      <wp:positionH relativeFrom="column">
                        <wp:posOffset>0</wp:posOffset>
                      </wp:positionH>
                      <wp:positionV relativeFrom="paragraph">
                        <wp:posOffset>0</wp:posOffset>
                      </wp:positionV>
                      <wp:extent cx="76200" cy="28575"/>
                      <wp:effectExtent l="19050" t="19050" r="19050" b="28575"/>
                      <wp:wrapNone/>
                      <wp:docPr id="1391" name="Text Box 2538">
                        <a:extLst xmlns:a="http://schemas.openxmlformats.org/drawingml/2006/main">
                          <a:ext uri="{FF2B5EF4-FFF2-40B4-BE49-F238E27FC236}">
                            <a16:creationId xmlns:a16="http://schemas.microsoft.com/office/drawing/2014/main" id="{00000000-0008-0000-0000-00006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CD1B1" id="Text Box 2538" o:spid="_x0000_s1026" type="#_x0000_t202" style="position:absolute;margin-left:0;margin-top:0;width:6pt;height:2.25pt;z-index:25308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84672" behindDoc="0" locked="0" layoutInCell="1" allowOverlap="1" wp14:anchorId="6C72E841" wp14:editId="0B6C8C2B">
                      <wp:simplePos x="0" y="0"/>
                      <wp:positionH relativeFrom="column">
                        <wp:posOffset>0</wp:posOffset>
                      </wp:positionH>
                      <wp:positionV relativeFrom="paragraph">
                        <wp:posOffset>0</wp:posOffset>
                      </wp:positionV>
                      <wp:extent cx="76200" cy="28575"/>
                      <wp:effectExtent l="19050" t="19050" r="19050" b="28575"/>
                      <wp:wrapNone/>
                      <wp:docPr id="1392" name="Text Box 2537">
                        <a:extLst xmlns:a="http://schemas.openxmlformats.org/drawingml/2006/main">
                          <a:ext uri="{FF2B5EF4-FFF2-40B4-BE49-F238E27FC236}">
                            <a16:creationId xmlns:a16="http://schemas.microsoft.com/office/drawing/2014/main" id="{00000000-0008-0000-0000-00007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5D0EB7" id="Text Box 2537" o:spid="_x0000_s1026" type="#_x0000_t202" style="position:absolute;margin-left:0;margin-top:0;width:6pt;height:2.25pt;z-index:25308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85696" behindDoc="0" locked="0" layoutInCell="1" allowOverlap="1" wp14:anchorId="0F44E84C" wp14:editId="6F46397E">
                      <wp:simplePos x="0" y="0"/>
                      <wp:positionH relativeFrom="column">
                        <wp:posOffset>0</wp:posOffset>
                      </wp:positionH>
                      <wp:positionV relativeFrom="paragraph">
                        <wp:posOffset>0</wp:posOffset>
                      </wp:positionV>
                      <wp:extent cx="76200" cy="28575"/>
                      <wp:effectExtent l="19050" t="19050" r="19050" b="28575"/>
                      <wp:wrapNone/>
                      <wp:docPr id="1393" name="Text Box 2536">
                        <a:extLst xmlns:a="http://schemas.openxmlformats.org/drawingml/2006/main">
                          <a:ext uri="{FF2B5EF4-FFF2-40B4-BE49-F238E27FC236}">
                            <a16:creationId xmlns:a16="http://schemas.microsoft.com/office/drawing/2014/main" id="{00000000-0008-0000-0000-00007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F6A1A0" id="Text Box 2536" o:spid="_x0000_s1026" type="#_x0000_t202" style="position:absolute;margin-left:0;margin-top:0;width:6pt;height:2.25pt;z-index:25308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86720" behindDoc="0" locked="0" layoutInCell="1" allowOverlap="1" wp14:anchorId="619067A0" wp14:editId="5FA60538">
                      <wp:simplePos x="0" y="0"/>
                      <wp:positionH relativeFrom="column">
                        <wp:posOffset>0</wp:posOffset>
                      </wp:positionH>
                      <wp:positionV relativeFrom="paragraph">
                        <wp:posOffset>0</wp:posOffset>
                      </wp:positionV>
                      <wp:extent cx="76200" cy="28575"/>
                      <wp:effectExtent l="19050" t="19050" r="19050" b="28575"/>
                      <wp:wrapNone/>
                      <wp:docPr id="1394" name="Text Box 2535">
                        <a:extLst xmlns:a="http://schemas.openxmlformats.org/drawingml/2006/main">
                          <a:ext uri="{FF2B5EF4-FFF2-40B4-BE49-F238E27FC236}">
                            <a16:creationId xmlns:a16="http://schemas.microsoft.com/office/drawing/2014/main" id="{00000000-0008-0000-0000-00007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21F312" id="Text Box 2535" o:spid="_x0000_s1026" type="#_x0000_t202" style="position:absolute;margin-left:0;margin-top:0;width:6pt;height:2.25pt;z-index:25308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87744" behindDoc="0" locked="0" layoutInCell="1" allowOverlap="1" wp14:anchorId="7BE451EB" wp14:editId="1A44A5B8">
                      <wp:simplePos x="0" y="0"/>
                      <wp:positionH relativeFrom="column">
                        <wp:posOffset>0</wp:posOffset>
                      </wp:positionH>
                      <wp:positionV relativeFrom="paragraph">
                        <wp:posOffset>0</wp:posOffset>
                      </wp:positionV>
                      <wp:extent cx="76200" cy="28575"/>
                      <wp:effectExtent l="19050" t="19050" r="19050" b="28575"/>
                      <wp:wrapNone/>
                      <wp:docPr id="1395" name="Text Box 2534">
                        <a:extLst xmlns:a="http://schemas.openxmlformats.org/drawingml/2006/main">
                          <a:ext uri="{FF2B5EF4-FFF2-40B4-BE49-F238E27FC236}">
                            <a16:creationId xmlns:a16="http://schemas.microsoft.com/office/drawing/2014/main" id="{00000000-0008-0000-0000-00007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4EE4A0" id="Text Box 2534" o:spid="_x0000_s1026" type="#_x0000_t202" style="position:absolute;margin-left:0;margin-top:0;width:6pt;height:2.25pt;z-index:2530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88768" behindDoc="0" locked="0" layoutInCell="1" allowOverlap="1" wp14:anchorId="01279AB0" wp14:editId="16F5934D">
                      <wp:simplePos x="0" y="0"/>
                      <wp:positionH relativeFrom="column">
                        <wp:posOffset>0</wp:posOffset>
                      </wp:positionH>
                      <wp:positionV relativeFrom="paragraph">
                        <wp:posOffset>0</wp:posOffset>
                      </wp:positionV>
                      <wp:extent cx="76200" cy="28575"/>
                      <wp:effectExtent l="19050" t="19050" r="19050" b="28575"/>
                      <wp:wrapNone/>
                      <wp:docPr id="1396" name="Text Box 2533">
                        <a:extLst xmlns:a="http://schemas.openxmlformats.org/drawingml/2006/main">
                          <a:ext uri="{FF2B5EF4-FFF2-40B4-BE49-F238E27FC236}">
                            <a16:creationId xmlns:a16="http://schemas.microsoft.com/office/drawing/2014/main" id="{00000000-0008-0000-0000-00007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52D2C2" id="Text Box 2533" o:spid="_x0000_s1026" type="#_x0000_t202" style="position:absolute;margin-left:0;margin-top:0;width:6pt;height:2.25pt;z-index:25308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89792" behindDoc="0" locked="0" layoutInCell="1" allowOverlap="1" wp14:anchorId="6765FE38" wp14:editId="49A3D853">
                      <wp:simplePos x="0" y="0"/>
                      <wp:positionH relativeFrom="column">
                        <wp:posOffset>0</wp:posOffset>
                      </wp:positionH>
                      <wp:positionV relativeFrom="paragraph">
                        <wp:posOffset>0</wp:posOffset>
                      </wp:positionV>
                      <wp:extent cx="76200" cy="28575"/>
                      <wp:effectExtent l="19050" t="19050" r="19050" b="28575"/>
                      <wp:wrapNone/>
                      <wp:docPr id="1397" name="Text Box 2532">
                        <a:extLst xmlns:a="http://schemas.openxmlformats.org/drawingml/2006/main">
                          <a:ext uri="{FF2B5EF4-FFF2-40B4-BE49-F238E27FC236}">
                            <a16:creationId xmlns:a16="http://schemas.microsoft.com/office/drawing/2014/main" id="{00000000-0008-0000-0000-00007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3539D1" id="Text Box 2532" o:spid="_x0000_s1026" type="#_x0000_t202" style="position:absolute;margin-left:0;margin-top:0;width:6pt;height:2.25pt;z-index:25308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90816" behindDoc="0" locked="0" layoutInCell="1" allowOverlap="1" wp14:anchorId="4ED69198" wp14:editId="6E3B71F9">
                      <wp:simplePos x="0" y="0"/>
                      <wp:positionH relativeFrom="column">
                        <wp:posOffset>0</wp:posOffset>
                      </wp:positionH>
                      <wp:positionV relativeFrom="paragraph">
                        <wp:posOffset>0</wp:posOffset>
                      </wp:positionV>
                      <wp:extent cx="76200" cy="28575"/>
                      <wp:effectExtent l="19050" t="19050" r="19050" b="28575"/>
                      <wp:wrapNone/>
                      <wp:docPr id="1398" name="Text Box 2531">
                        <a:extLst xmlns:a="http://schemas.openxmlformats.org/drawingml/2006/main">
                          <a:ext uri="{FF2B5EF4-FFF2-40B4-BE49-F238E27FC236}">
                            <a16:creationId xmlns:a16="http://schemas.microsoft.com/office/drawing/2014/main" id="{00000000-0008-0000-0000-00007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CA7C2E" id="Text Box 2531" o:spid="_x0000_s1026" type="#_x0000_t202" style="position:absolute;margin-left:0;margin-top:0;width:6pt;height:2.25pt;z-index:2530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91840" behindDoc="0" locked="0" layoutInCell="1" allowOverlap="1" wp14:anchorId="189C6510" wp14:editId="76AF5402">
                      <wp:simplePos x="0" y="0"/>
                      <wp:positionH relativeFrom="column">
                        <wp:posOffset>0</wp:posOffset>
                      </wp:positionH>
                      <wp:positionV relativeFrom="paragraph">
                        <wp:posOffset>0</wp:posOffset>
                      </wp:positionV>
                      <wp:extent cx="76200" cy="28575"/>
                      <wp:effectExtent l="19050" t="19050" r="19050" b="28575"/>
                      <wp:wrapNone/>
                      <wp:docPr id="1399" name="Text Box 2530">
                        <a:extLst xmlns:a="http://schemas.openxmlformats.org/drawingml/2006/main">
                          <a:ext uri="{FF2B5EF4-FFF2-40B4-BE49-F238E27FC236}">
                            <a16:creationId xmlns:a16="http://schemas.microsoft.com/office/drawing/2014/main" id="{00000000-0008-0000-0000-00007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5B0D8A" id="Text Box 2530" o:spid="_x0000_s1026" type="#_x0000_t202" style="position:absolute;margin-left:0;margin-top:0;width:6pt;height:2.25pt;z-index:25309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92864" behindDoc="0" locked="0" layoutInCell="1" allowOverlap="1" wp14:anchorId="42DDDF6B" wp14:editId="50C6D50C">
                      <wp:simplePos x="0" y="0"/>
                      <wp:positionH relativeFrom="column">
                        <wp:posOffset>0</wp:posOffset>
                      </wp:positionH>
                      <wp:positionV relativeFrom="paragraph">
                        <wp:posOffset>0</wp:posOffset>
                      </wp:positionV>
                      <wp:extent cx="76200" cy="28575"/>
                      <wp:effectExtent l="19050" t="19050" r="19050" b="28575"/>
                      <wp:wrapNone/>
                      <wp:docPr id="1400" name="Text Box 2529">
                        <a:extLst xmlns:a="http://schemas.openxmlformats.org/drawingml/2006/main">
                          <a:ext uri="{FF2B5EF4-FFF2-40B4-BE49-F238E27FC236}">
                            <a16:creationId xmlns:a16="http://schemas.microsoft.com/office/drawing/2014/main" id="{00000000-0008-0000-0000-00007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3E630B" id="Text Box 2529" o:spid="_x0000_s1026" type="#_x0000_t202" style="position:absolute;margin-left:0;margin-top:0;width:6pt;height:2.25pt;z-index:25309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93888" behindDoc="0" locked="0" layoutInCell="1" allowOverlap="1" wp14:anchorId="54D0E615" wp14:editId="1ED45B00">
                      <wp:simplePos x="0" y="0"/>
                      <wp:positionH relativeFrom="column">
                        <wp:posOffset>0</wp:posOffset>
                      </wp:positionH>
                      <wp:positionV relativeFrom="paragraph">
                        <wp:posOffset>0</wp:posOffset>
                      </wp:positionV>
                      <wp:extent cx="76200" cy="28575"/>
                      <wp:effectExtent l="19050" t="19050" r="19050" b="28575"/>
                      <wp:wrapNone/>
                      <wp:docPr id="1401" name="Text Box 2528">
                        <a:extLst xmlns:a="http://schemas.openxmlformats.org/drawingml/2006/main">
                          <a:ext uri="{FF2B5EF4-FFF2-40B4-BE49-F238E27FC236}">
                            <a16:creationId xmlns:a16="http://schemas.microsoft.com/office/drawing/2014/main" id="{00000000-0008-0000-0000-00007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128C35" id="Text Box 2528" o:spid="_x0000_s1026" type="#_x0000_t202" style="position:absolute;margin-left:0;margin-top:0;width:6pt;height:2.25pt;z-index:25309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94912" behindDoc="0" locked="0" layoutInCell="1" allowOverlap="1" wp14:anchorId="6D17A824" wp14:editId="5C347B0A">
                      <wp:simplePos x="0" y="0"/>
                      <wp:positionH relativeFrom="column">
                        <wp:posOffset>0</wp:posOffset>
                      </wp:positionH>
                      <wp:positionV relativeFrom="paragraph">
                        <wp:posOffset>0</wp:posOffset>
                      </wp:positionV>
                      <wp:extent cx="76200" cy="28575"/>
                      <wp:effectExtent l="19050" t="19050" r="19050" b="28575"/>
                      <wp:wrapNone/>
                      <wp:docPr id="1402" name="Text Box 2527">
                        <a:extLst xmlns:a="http://schemas.openxmlformats.org/drawingml/2006/main">
                          <a:ext uri="{FF2B5EF4-FFF2-40B4-BE49-F238E27FC236}">
                            <a16:creationId xmlns:a16="http://schemas.microsoft.com/office/drawing/2014/main" id="{00000000-0008-0000-0000-00007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B03B91" id="Text Box 2527" o:spid="_x0000_s1026" type="#_x0000_t202" style="position:absolute;margin-left:0;margin-top:0;width:6pt;height:2.25pt;z-index:25309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95936" behindDoc="0" locked="0" layoutInCell="1" allowOverlap="1" wp14:anchorId="3F9A583A" wp14:editId="6DA34E13">
                      <wp:simplePos x="0" y="0"/>
                      <wp:positionH relativeFrom="column">
                        <wp:posOffset>0</wp:posOffset>
                      </wp:positionH>
                      <wp:positionV relativeFrom="paragraph">
                        <wp:posOffset>0</wp:posOffset>
                      </wp:positionV>
                      <wp:extent cx="76200" cy="28575"/>
                      <wp:effectExtent l="19050" t="19050" r="19050" b="28575"/>
                      <wp:wrapNone/>
                      <wp:docPr id="1403" name="Text Box 2526">
                        <a:extLst xmlns:a="http://schemas.openxmlformats.org/drawingml/2006/main">
                          <a:ext uri="{FF2B5EF4-FFF2-40B4-BE49-F238E27FC236}">
                            <a16:creationId xmlns:a16="http://schemas.microsoft.com/office/drawing/2014/main" id="{00000000-0008-0000-0000-00007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28B918" id="Text Box 2526" o:spid="_x0000_s1026" type="#_x0000_t202" style="position:absolute;margin-left:0;margin-top:0;width:6pt;height:2.25pt;z-index:25309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96960" behindDoc="0" locked="0" layoutInCell="1" allowOverlap="1" wp14:anchorId="1F377952" wp14:editId="212AC101">
                      <wp:simplePos x="0" y="0"/>
                      <wp:positionH relativeFrom="column">
                        <wp:posOffset>0</wp:posOffset>
                      </wp:positionH>
                      <wp:positionV relativeFrom="paragraph">
                        <wp:posOffset>0</wp:posOffset>
                      </wp:positionV>
                      <wp:extent cx="76200" cy="28575"/>
                      <wp:effectExtent l="19050" t="19050" r="19050" b="28575"/>
                      <wp:wrapNone/>
                      <wp:docPr id="1404" name="Text Box 2525">
                        <a:extLst xmlns:a="http://schemas.openxmlformats.org/drawingml/2006/main">
                          <a:ext uri="{FF2B5EF4-FFF2-40B4-BE49-F238E27FC236}">
                            <a16:creationId xmlns:a16="http://schemas.microsoft.com/office/drawing/2014/main" id="{00000000-0008-0000-0000-00007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CBE3F1" id="Text Box 2525" o:spid="_x0000_s1026" type="#_x0000_t202" style="position:absolute;margin-left:0;margin-top:0;width:6pt;height:2.25pt;z-index:25309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97984" behindDoc="0" locked="0" layoutInCell="1" allowOverlap="1" wp14:anchorId="2E3606DF" wp14:editId="19235E28">
                      <wp:simplePos x="0" y="0"/>
                      <wp:positionH relativeFrom="column">
                        <wp:posOffset>0</wp:posOffset>
                      </wp:positionH>
                      <wp:positionV relativeFrom="paragraph">
                        <wp:posOffset>0</wp:posOffset>
                      </wp:positionV>
                      <wp:extent cx="76200" cy="28575"/>
                      <wp:effectExtent l="19050" t="19050" r="19050" b="28575"/>
                      <wp:wrapNone/>
                      <wp:docPr id="1405" name="Text Box 2524">
                        <a:extLst xmlns:a="http://schemas.openxmlformats.org/drawingml/2006/main">
                          <a:ext uri="{FF2B5EF4-FFF2-40B4-BE49-F238E27FC236}">
                            <a16:creationId xmlns:a16="http://schemas.microsoft.com/office/drawing/2014/main" id="{00000000-0008-0000-0000-00007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93A285" id="Text Box 2524" o:spid="_x0000_s1026" type="#_x0000_t202" style="position:absolute;margin-left:0;margin-top:0;width:6pt;height:2.25pt;z-index:25309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099008" behindDoc="0" locked="0" layoutInCell="1" allowOverlap="1" wp14:anchorId="69B268CF" wp14:editId="0801045F">
                      <wp:simplePos x="0" y="0"/>
                      <wp:positionH relativeFrom="column">
                        <wp:posOffset>0</wp:posOffset>
                      </wp:positionH>
                      <wp:positionV relativeFrom="paragraph">
                        <wp:posOffset>0</wp:posOffset>
                      </wp:positionV>
                      <wp:extent cx="76200" cy="28575"/>
                      <wp:effectExtent l="19050" t="19050" r="19050" b="28575"/>
                      <wp:wrapNone/>
                      <wp:docPr id="1406" name="Text Box 2523">
                        <a:extLst xmlns:a="http://schemas.openxmlformats.org/drawingml/2006/main">
                          <a:ext uri="{FF2B5EF4-FFF2-40B4-BE49-F238E27FC236}">
                            <a16:creationId xmlns:a16="http://schemas.microsoft.com/office/drawing/2014/main" id="{00000000-0008-0000-0000-00007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AAD09F" id="Text Box 2523" o:spid="_x0000_s1026" type="#_x0000_t202" style="position:absolute;margin-left:0;margin-top:0;width:6pt;height:2.25pt;z-index:25309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00032" behindDoc="0" locked="0" layoutInCell="1" allowOverlap="1" wp14:anchorId="7C6BB832" wp14:editId="18926152">
                      <wp:simplePos x="0" y="0"/>
                      <wp:positionH relativeFrom="column">
                        <wp:posOffset>0</wp:posOffset>
                      </wp:positionH>
                      <wp:positionV relativeFrom="paragraph">
                        <wp:posOffset>0</wp:posOffset>
                      </wp:positionV>
                      <wp:extent cx="76200" cy="28575"/>
                      <wp:effectExtent l="19050" t="19050" r="19050" b="28575"/>
                      <wp:wrapNone/>
                      <wp:docPr id="1407" name="Text Box 2522">
                        <a:extLst xmlns:a="http://schemas.openxmlformats.org/drawingml/2006/main">
                          <a:ext uri="{FF2B5EF4-FFF2-40B4-BE49-F238E27FC236}">
                            <a16:creationId xmlns:a16="http://schemas.microsoft.com/office/drawing/2014/main" id="{00000000-0008-0000-0000-00007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C3A147" id="Text Box 2522" o:spid="_x0000_s1026" type="#_x0000_t202" style="position:absolute;margin-left:0;margin-top:0;width:6pt;height:2.25pt;z-index:25310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01056" behindDoc="0" locked="0" layoutInCell="1" allowOverlap="1" wp14:anchorId="4B863EB0" wp14:editId="2B1371DD">
                      <wp:simplePos x="0" y="0"/>
                      <wp:positionH relativeFrom="column">
                        <wp:posOffset>0</wp:posOffset>
                      </wp:positionH>
                      <wp:positionV relativeFrom="paragraph">
                        <wp:posOffset>0</wp:posOffset>
                      </wp:positionV>
                      <wp:extent cx="76200" cy="28575"/>
                      <wp:effectExtent l="19050" t="19050" r="19050" b="28575"/>
                      <wp:wrapNone/>
                      <wp:docPr id="1408" name="Text Box 2521">
                        <a:extLst xmlns:a="http://schemas.openxmlformats.org/drawingml/2006/main">
                          <a:ext uri="{FF2B5EF4-FFF2-40B4-BE49-F238E27FC236}">
                            <a16:creationId xmlns:a16="http://schemas.microsoft.com/office/drawing/2014/main" id="{00000000-0008-0000-0000-00008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004B01" id="Text Box 2521" o:spid="_x0000_s1026" type="#_x0000_t202" style="position:absolute;margin-left:0;margin-top:0;width:6pt;height:2.25pt;z-index:25310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02080" behindDoc="0" locked="0" layoutInCell="1" allowOverlap="1" wp14:anchorId="781FCEC2" wp14:editId="01CE5E17">
                      <wp:simplePos x="0" y="0"/>
                      <wp:positionH relativeFrom="column">
                        <wp:posOffset>0</wp:posOffset>
                      </wp:positionH>
                      <wp:positionV relativeFrom="paragraph">
                        <wp:posOffset>0</wp:posOffset>
                      </wp:positionV>
                      <wp:extent cx="76200" cy="28575"/>
                      <wp:effectExtent l="19050" t="19050" r="19050" b="28575"/>
                      <wp:wrapNone/>
                      <wp:docPr id="1409" name="Text Box 2520">
                        <a:extLst xmlns:a="http://schemas.openxmlformats.org/drawingml/2006/main">
                          <a:ext uri="{FF2B5EF4-FFF2-40B4-BE49-F238E27FC236}">
                            <a16:creationId xmlns:a16="http://schemas.microsoft.com/office/drawing/2014/main" id="{00000000-0008-0000-0000-00008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E0B0D" id="Text Box 2520" o:spid="_x0000_s1026" type="#_x0000_t202" style="position:absolute;margin-left:0;margin-top:0;width:6pt;height:2.25pt;z-index:25310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03104" behindDoc="0" locked="0" layoutInCell="1" allowOverlap="1" wp14:anchorId="774BED19" wp14:editId="1C908FF7">
                      <wp:simplePos x="0" y="0"/>
                      <wp:positionH relativeFrom="column">
                        <wp:posOffset>0</wp:posOffset>
                      </wp:positionH>
                      <wp:positionV relativeFrom="paragraph">
                        <wp:posOffset>0</wp:posOffset>
                      </wp:positionV>
                      <wp:extent cx="76200" cy="28575"/>
                      <wp:effectExtent l="19050" t="19050" r="19050" b="28575"/>
                      <wp:wrapNone/>
                      <wp:docPr id="1410" name="Text Box 2519">
                        <a:extLst xmlns:a="http://schemas.openxmlformats.org/drawingml/2006/main">
                          <a:ext uri="{FF2B5EF4-FFF2-40B4-BE49-F238E27FC236}">
                            <a16:creationId xmlns:a16="http://schemas.microsoft.com/office/drawing/2014/main" id="{00000000-0008-0000-0000-00008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E368FF" id="Text Box 2519" o:spid="_x0000_s1026" type="#_x0000_t202" style="position:absolute;margin-left:0;margin-top:0;width:6pt;height:2.25pt;z-index:25310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04128" behindDoc="0" locked="0" layoutInCell="1" allowOverlap="1" wp14:anchorId="36D3C567" wp14:editId="460D1B78">
                      <wp:simplePos x="0" y="0"/>
                      <wp:positionH relativeFrom="column">
                        <wp:posOffset>0</wp:posOffset>
                      </wp:positionH>
                      <wp:positionV relativeFrom="paragraph">
                        <wp:posOffset>0</wp:posOffset>
                      </wp:positionV>
                      <wp:extent cx="76200" cy="28575"/>
                      <wp:effectExtent l="19050" t="19050" r="19050" b="28575"/>
                      <wp:wrapNone/>
                      <wp:docPr id="1411" name="Text Box 2518">
                        <a:extLst xmlns:a="http://schemas.openxmlformats.org/drawingml/2006/main">
                          <a:ext uri="{FF2B5EF4-FFF2-40B4-BE49-F238E27FC236}">
                            <a16:creationId xmlns:a16="http://schemas.microsoft.com/office/drawing/2014/main" id="{00000000-0008-0000-0000-00008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57DEE3" id="Text Box 2518" o:spid="_x0000_s1026" type="#_x0000_t202" style="position:absolute;margin-left:0;margin-top:0;width:6pt;height:2.25pt;z-index:25310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05152" behindDoc="0" locked="0" layoutInCell="1" allowOverlap="1" wp14:anchorId="7548DADA" wp14:editId="03ABCBF6">
                      <wp:simplePos x="0" y="0"/>
                      <wp:positionH relativeFrom="column">
                        <wp:posOffset>0</wp:posOffset>
                      </wp:positionH>
                      <wp:positionV relativeFrom="paragraph">
                        <wp:posOffset>0</wp:posOffset>
                      </wp:positionV>
                      <wp:extent cx="76200" cy="28575"/>
                      <wp:effectExtent l="19050" t="19050" r="19050" b="28575"/>
                      <wp:wrapNone/>
                      <wp:docPr id="1412" name="Text Box 2517">
                        <a:extLst xmlns:a="http://schemas.openxmlformats.org/drawingml/2006/main">
                          <a:ext uri="{FF2B5EF4-FFF2-40B4-BE49-F238E27FC236}">
                            <a16:creationId xmlns:a16="http://schemas.microsoft.com/office/drawing/2014/main" id="{00000000-0008-0000-0000-00008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6F91DD" id="Text Box 2517" o:spid="_x0000_s1026" type="#_x0000_t202" style="position:absolute;margin-left:0;margin-top:0;width:6pt;height:2.25pt;z-index:25310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06176" behindDoc="0" locked="0" layoutInCell="1" allowOverlap="1" wp14:anchorId="0700E69E" wp14:editId="2B212886">
                      <wp:simplePos x="0" y="0"/>
                      <wp:positionH relativeFrom="column">
                        <wp:posOffset>0</wp:posOffset>
                      </wp:positionH>
                      <wp:positionV relativeFrom="paragraph">
                        <wp:posOffset>0</wp:posOffset>
                      </wp:positionV>
                      <wp:extent cx="76200" cy="28575"/>
                      <wp:effectExtent l="19050" t="19050" r="19050" b="28575"/>
                      <wp:wrapNone/>
                      <wp:docPr id="1413" name="Text Box 2516">
                        <a:extLst xmlns:a="http://schemas.openxmlformats.org/drawingml/2006/main">
                          <a:ext uri="{FF2B5EF4-FFF2-40B4-BE49-F238E27FC236}">
                            <a16:creationId xmlns:a16="http://schemas.microsoft.com/office/drawing/2014/main" id="{00000000-0008-0000-0000-00008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5F6228" id="Text Box 2516" o:spid="_x0000_s1026" type="#_x0000_t202" style="position:absolute;margin-left:0;margin-top:0;width:6pt;height:2.25pt;z-index:2531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07200" behindDoc="0" locked="0" layoutInCell="1" allowOverlap="1" wp14:anchorId="489BF3F8" wp14:editId="2B42D86B">
                      <wp:simplePos x="0" y="0"/>
                      <wp:positionH relativeFrom="column">
                        <wp:posOffset>0</wp:posOffset>
                      </wp:positionH>
                      <wp:positionV relativeFrom="paragraph">
                        <wp:posOffset>0</wp:posOffset>
                      </wp:positionV>
                      <wp:extent cx="76200" cy="28575"/>
                      <wp:effectExtent l="19050" t="19050" r="19050" b="28575"/>
                      <wp:wrapNone/>
                      <wp:docPr id="1414" name="Text Box 2515">
                        <a:extLst xmlns:a="http://schemas.openxmlformats.org/drawingml/2006/main">
                          <a:ext uri="{FF2B5EF4-FFF2-40B4-BE49-F238E27FC236}">
                            <a16:creationId xmlns:a16="http://schemas.microsoft.com/office/drawing/2014/main" id="{00000000-0008-0000-0000-00008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9B5A5A" id="Text Box 2515" o:spid="_x0000_s1026" type="#_x0000_t202" style="position:absolute;margin-left:0;margin-top:0;width:6pt;height:2.25pt;z-index:25310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08224" behindDoc="0" locked="0" layoutInCell="1" allowOverlap="1" wp14:anchorId="21EB5041" wp14:editId="7EAF142F">
                      <wp:simplePos x="0" y="0"/>
                      <wp:positionH relativeFrom="column">
                        <wp:posOffset>0</wp:posOffset>
                      </wp:positionH>
                      <wp:positionV relativeFrom="paragraph">
                        <wp:posOffset>0</wp:posOffset>
                      </wp:positionV>
                      <wp:extent cx="76200" cy="28575"/>
                      <wp:effectExtent l="19050" t="19050" r="19050" b="28575"/>
                      <wp:wrapNone/>
                      <wp:docPr id="1415" name="Text Box 2514">
                        <a:extLst xmlns:a="http://schemas.openxmlformats.org/drawingml/2006/main">
                          <a:ext uri="{FF2B5EF4-FFF2-40B4-BE49-F238E27FC236}">
                            <a16:creationId xmlns:a16="http://schemas.microsoft.com/office/drawing/2014/main" id="{00000000-0008-0000-0000-00008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15B815" id="Text Box 2514" o:spid="_x0000_s1026" type="#_x0000_t202" style="position:absolute;margin-left:0;margin-top:0;width:6pt;height:2.25pt;z-index:2531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09248" behindDoc="0" locked="0" layoutInCell="1" allowOverlap="1" wp14:anchorId="5B729B50" wp14:editId="5988C0FB">
                      <wp:simplePos x="0" y="0"/>
                      <wp:positionH relativeFrom="column">
                        <wp:posOffset>0</wp:posOffset>
                      </wp:positionH>
                      <wp:positionV relativeFrom="paragraph">
                        <wp:posOffset>0</wp:posOffset>
                      </wp:positionV>
                      <wp:extent cx="76200" cy="28575"/>
                      <wp:effectExtent l="19050" t="19050" r="19050" b="28575"/>
                      <wp:wrapNone/>
                      <wp:docPr id="1416" name="Text Box 2513">
                        <a:extLst xmlns:a="http://schemas.openxmlformats.org/drawingml/2006/main">
                          <a:ext uri="{FF2B5EF4-FFF2-40B4-BE49-F238E27FC236}">
                            <a16:creationId xmlns:a16="http://schemas.microsoft.com/office/drawing/2014/main" id="{00000000-0008-0000-0000-00008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376D1D" id="Text Box 2513" o:spid="_x0000_s1026" type="#_x0000_t202" style="position:absolute;margin-left:0;margin-top:0;width:6pt;height:2.25pt;z-index:25310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10272" behindDoc="0" locked="0" layoutInCell="1" allowOverlap="1" wp14:anchorId="56BD33C3" wp14:editId="7958240D">
                      <wp:simplePos x="0" y="0"/>
                      <wp:positionH relativeFrom="column">
                        <wp:posOffset>0</wp:posOffset>
                      </wp:positionH>
                      <wp:positionV relativeFrom="paragraph">
                        <wp:posOffset>0</wp:posOffset>
                      </wp:positionV>
                      <wp:extent cx="76200" cy="28575"/>
                      <wp:effectExtent l="19050" t="19050" r="19050" b="28575"/>
                      <wp:wrapNone/>
                      <wp:docPr id="1417" name="Text Box 2512">
                        <a:extLst xmlns:a="http://schemas.openxmlformats.org/drawingml/2006/main">
                          <a:ext uri="{FF2B5EF4-FFF2-40B4-BE49-F238E27FC236}">
                            <a16:creationId xmlns:a16="http://schemas.microsoft.com/office/drawing/2014/main" id="{00000000-0008-0000-0000-00008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54340A" id="Text Box 2512" o:spid="_x0000_s1026" type="#_x0000_t202" style="position:absolute;margin-left:0;margin-top:0;width:6pt;height:2.25pt;z-index:25311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11296" behindDoc="0" locked="0" layoutInCell="1" allowOverlap="1" wp14:anchorId="3377A8AA" wp14:editId="6637F508">
                      <wp:simplePos x="0" y="0"/>
                      <wp:positionH relativeFrom="column">
                        <wp:posOffset>0</wp:posOffset>
                      </wp:positionH>
                      <wp:positionV relativeFrom="paragraph">
                        <wp:posOffset>0</wp:posOffset>
                      </wp:positionV>
                      <wp:extent cx="76200" cy="28575"/>
                      <wp:effectExtent l="19050" t="19050" r="19050" b="28575"/>
                      <wp:wrapNone/>
                      <wp:docPr id="1418" name="Text Box 2511">
                        <a:extLst xmlns:a="http://schemas.openxmlformats.org/drawingml/2006/main">
                          <a:ext uri="{FF2B5EF4-FFF2-40B4-BE49-F238E27FC236}">
                            <a16:creationId xmlns:a16="http://schemas.microsoft.com/office/drawing/2014/main" id="{00000000-0008-0000-0000-00008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2BF9C9" id="Text Box 2511" o:spid="_x0000_s1026" type="#_x0000_t202" style="position:absolute;margin-left:0;margin-top:0;width:6pt;height:2.25pt;z-index:25311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12320" behindDoc="0" locked="0" layoutInCell="1" allowOverlap="1" wp14:anchorId="108E6005" wp14:editId="13A930C4">
                      <wp:simplePos x="0" y="0"/>
                      <wp:positionH relativeFrom="column">
                        <wp:posOffset>0</wp:posOffset>
                      </wp:positionH>
                      <wp:positionV relativeFrom="paragraph">
                        <wp:posOffset>0</wp:posOffset>
                      </wp:positionV>
                      <wp:extent cx="76200" cy="28575"/>
                      <wp:effectExtent l="19050" t="19050" r="19050" b="28575"/>
                      <wp:wrapNone/>
                      <wp:docPr id="1419" name="Text Box 2510">
                        <a:extLst xmlns:a="http://schemas.openxmlformats.org/drawingml/2006/main">
                          <a:ext uri="{FF2B5EF4-FFF2-40B4-BE49-F238E27FC236}">
                            <a16:creationId xmlns:a16="http://schemas.microsoft.com/office/drawing/2014/main" id="{00000000-0008-0000-0000-00008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C92182" id="Text Box 2510" o:spid="_x0000_s1026" type="#_x0000_t202" style="position:absolute;margin-left:0;margin-top:0;width:6pt;height:2.25pt;z-index:2531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13344" behindDoc="0" locked="0" layoutInCell="1" allowOverlap="1" wp14:anchorId="410666A0" wp14:editId="0180D5FA">
                      <wp:simplePos x="0" y="0"/>
                      <wp:positionH relativeFrom="column">
                        <wp:posOffset>0</wp:posOffset>
                      </wp:positionH>
                      <wp:positionV relativeFrom="paragraph">
                        <wp:posOffset>0</wp:posOffset>
                      </wp:positionV>
                      <wp:extent cx="76200" cy="28575"/>
                      <wp:effectExtent l="19050" t="19050" r="19050" b="28575"/>
                      <wp:wrapNone/>
                      <wp:docPr id="1420" name="Text Box 2509">
                        <a:extLst xmlns:a="http://schemas.openxmlformats.org/drawingml/2006/main">
                          <a:ext uri="{FF2B5EF4-FFF2-40B4-BE49-F238E27FC236}">
                            <a16:creationId xmlns:a16="http://schemas.microsoft.com/office/drawing/2014/main" id="{00000000-0008-0000-0000-00008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74F6D0" id="Text Box 2509" o:spid="_x0000_s1026" type="#_x0000_t202" style="position:absolute;margin-left:0;margin-top:0;width:6pt;height:2.25pt;z-index:2531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14368" behindDoc="0" locked="0" layoutInCell="1" allowOverlap="1" wp14:anchorId="2D9BD48E" wp14:editId="082DFAB4">
                      <wp:simplePos x="0" y="0"/>
                      <wp:positionH relativeFrom="column">
                        <wp:posOffset>0</wp:posOffset>
                      </wp:positionH>
                      <wp:positionV relativeFrom="paragraph">
                        <wp:posOffset>0</wp:posOffset>
                      </wp:positionV>
                      <wp:extent cx="76200" cy="28575"/>
                      <wp:effectExtent l="19050" t="19050" r="19050" b="28575"/>
                      <wp:wrapNone/>
                      <wp:docPr id="1421" name="Text Box 2508">
                        <a:extLst xmlns:a="http://schemas.openxmlformats.org/drawingml/2006/main">
                          <a:ext uri="{FF2B5EF4-FFF2-40B4-BE49-F238E27FC236}">
                            <a16:creationId xmlns:a16="http://schemas.microsoft.com/office/drawing/2014/main" id="{00000000-0008-0000-0000-00008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7C56E0" id="Text Box 2508" o:spid="_x0000_s1026" type="#_x0000_t202" style="position:absolute;margin-left:0;margin-top:0;width:6pt;height:2.25pt;z-index:25311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15392" behindDoc="0" locked="0" layoutInCell="1" allowOverlap="1" wp14:anchorId="4E36098D" wp14:editId="7DE9F6E6">
                      <wp:simplePos x="0" y="0"/>
                      <wp:positionH relativeFrom="column">
                        <wp:posOffset>0</wp:posOffset>
                      </wp:positionH>
                      <wp:positionV relativeFrom="paragraph">
                        <wp:posOffset>0</wp:posOffset>
                      </wp:positionV>
                      <wp:extent cx="76200" cy="28575"/>
                      <wp:effectExtent l="19050" t="19050" r="19050" b="28575"/>
                      <wp:wrapNone/>
                      <wp:docPr id="1422" name="Text Box 2507">
                        <a:extLst xmlns:a="http://schemas.openxmlformats.org/drawingml/2006/main">
                          <a:ext uri="{FF2B5EF4-FFF2-40B4-BE49-F238E27FC236}">
                            <a16:creationId xmlns:a16="http://schemas.microsoft.com/office/drawing/2014/main" id="{00000000-0008-0000-0000-00008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2BF06E" id="Text Box 2507" o:spid="_x0000_s1026" type="#_x0000_t202" style="position:absolute;margin-left:0;margin-top:0;width:6pt;height:2.25pt;z-index:25311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16416" behindDoc="0" locked="0" layoutInCell="1" allowOverlap="1" wp14:anchorId="0A194862" wp14:editId="1F07C15B">
                      <wp:simplePos x="0" y="0"/>
                      <wp:positionH relativeFrom="column">
                        <wp:posOffset>0</wp:posOffset>
                      </wp:positionH>
                      <wp:positionV relativeFrom="paragraph">
                        <wp:posOffset>0</wp:posOffset>
                      </wp:positionV>
                      <wp:extent cx="76200" cy="28575"/>
                      <wp:effectExtent l="19050" t="19050" r="19050" b="28575"/>
                      <wp:wrapNone/>
                      <wp:docPr id="1423" name="Text Box 2506">
                        <a:extLst xmlns:a="http://schemas.openxmlformats.org/drawingml/2006/main">
                          <a:ext uri="{FF2B5EF4-FFF2-40B4-BE49-F238E27FC236}">
                            <a16:creationId xmlns:a16="http://schemas.microsoft.com/office/drawing/2014/main" id="{00000000-0008-0000-0000-00008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CC9AD6" id="Text Box 2506" o:spid="_x0000_s1026" type="#_x0000_t202" style="position:absolute;margin-left:0;margin-top:0;width:6pt;height:2.25pt;z-index:2531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17440" behindDoc="0" locked="0" layoutInCell="1" allowOverlap="1" wp14:anchorId="06FA8922" wp14:editId="0A6AA48B">
                      <wp:simplePos x="0" y="0"/>
                      <wp:positionH relativeFrom="column">
                        <wp:posOffset>0</wp:posOffset>
                      </wp:positionH>
                      <wp:positionV relativeFrom="paragraph">
                        <wp:posOffset>0</wp:posOffset>
                      </wp:positionV>
                      <wp:extent cx="76200" cy="28575"/>
                      <wp:effectExtent l="19050" t="19050" r="19050" b="28575"/>
                      <wp:wrapNone/>
                      <wp:docPr id="1424" name="Text Box 2505">
                        <a:extLst xmlns:a="http://schemas.openxmlformats.org/drawingml/2006/main">
                          <a:ext uri="{FF2B5EF4-FFF2-40B4-BE49-F238E27FC236}">
                            <a16:creationId xmlns:a16="http://schemas.microsoft.com/office/drawing/2014/main" id="{00000000-0008-0000-0000-00009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E9221A" id="Text Box 2505" o:spid="_x0000_s1026" type="#_x0000_t202" style="position:absolute;margin-left:0;margin-top:0;width:6pt;height:2.25pt;z-index:25311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18464" behindDoc="0" locked="0" layoutInCell="1" allowOverlap="1" wp14:anchorId="546B934D" wp14:editId="0158DAC4">
                      <wp:simplePos x="0" y="0"/>
                      <wp:positionH relativeFrom="column">
                        <wp:posOffset>0</wp:posOffset>
                      </wp:positionH>
                      <wp:positionV relativeFrom="paragraph">
                        <wp:posOffset>0</wp:posOffset>
                      </wp:positionV>
                      <wp:extent cx="76200" cy="28575"/>
                      <wp:effectExtent l="19050" t="19050" r="19050" b="28575"/>
                      <wp:wrapNone/>
                      <wp:docPr id="1425" name="Text Box 2504">
                        <a:extLst xmlns:a="http://schemas.openxmlformats.org/drawingml/2006/main">
                          <a:ext uri="{FF2B5EF4-FFF2-40B4-BE49-F238E27FC236}">
                            <a16:creationId xmlns:a16="http://schemas.microsoft.com/office/drawing/2014/main" id="{00000000-0008-0000-0000-00009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055A19" id="Text Box 2504" o:spid="_x0000_s1026" type="#_x0000_t202" style="position:absolute;margin-left:0;margin-top:0;width:6pt;height:2.25pt;z-index:2531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19488" behindDoc="0" locked="0" layoutInCell="1" allowOverlap="1" wp14:anchorId="3DFEC26C" wp14:editId="586B25A9">
                      <wp:simplePos x="0" y="0"/>
                      <wp:positionH relativeFrom="column">
                        <wp:posOffset>0</wp:posOffset>
                      </wp:positionH>
                      <wp:positionV relativeFrom="paragraph">
                        <wp:posOffset>0</wp:posOffset>
                      </wp:positionV>
                      <wp:extent cx="76200" cy="28575"/>
                      <wp:effectExtent l="19050" t="19050" r="19050" b="28575"/>
                      <wp:wrapNone/>
                      <wp:docPr id="1426" name="Text Box 2503">
                        <a:extLst xmlns:a="http://schemas.openxmlformats.org/drawingml/2006/main">
                          <a:ext uri="{FF2B5EF4-FFF2-40B4-BE49-F238E27FC236}">
                            <a16:creationId xmlns:a16="http://schemas.microsoft.com/office/drawing/2014/main" id="{00000000-0008-0000-0000-00009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8F45D9" id="Text Box 2503" o:spid="_x0000_s1026" type="#_x0000_t202" style="position:absolute;margin-left:0;margin-top:0;width:6pt;height:2.25pt;z-index:25311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20512" behindDoc="0" locked="0" layoutInCell="1" allowOverlap="1" wp14:anchorId="71756DB7" wp14:editId="0C150DB5">
                      <wp:simplePos x="0" y="0"/>
                      <wp:positionH relativeFrom="column">
                        <wp:posOffset>0</wp:posOffset>
                      </wp:positionH>
                      <wp:positionV relativeFrom="paragraph">
                        <wp:posOffset>0</wp:posOffset>
                      </wp:positionV>
                      <wp:extent cx="76200" cy="28575"/>
                      <wp:effectExtent l="19050" t="19050" r="19050" b="28575"/>
                      <wp:wrapNone/>
                      <wp:docPr id="1427" name="Text Box 2502">
                        <a:extLst xmlns:a="http://schemas.openxmlformats.org/drawingml/2006/main">
                          <a:ext uri="{FF2B5EF4-FFF2-40B4-BE49-F238E27FC236}">
                            <a16:creationId xmlns:a16="http://schemas.microsoft.com/office/drawing/2014/main" id="{00000000-0008-0000-0000-00009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DCFB13" id="Text Box 2502" o:spid="_x0000_s1026" type="#_x0000_t202" style="position:absolute;margin-left:0;margin-top:0;width:6pt;height:2.25pt;z-index:25312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21536" behindDoc="0" locked="0" layoutInCell="1" allowOverlap="1" wp14:anchorId="40FF066F" wp14:editId="7BE7BA21">
                      <wp:simplePos x="0" y="0"/>
                      <wp:positionH relativeFrom="column">
                        <wp:posOffset>0</wp:posOffset>
                      </wp:positionH>
                      <wp:positionV relativeFrom="paragraph">
                        <wp:posOffset>0</wp:posOffset>
                      </wp:positionV>
                      <wp:extent cx="76200" cy="28575"/>
                      <wp:effectExtent l="19050" t="19050" r="19050" b="28575"/>
                      <wp:wrapNone/>
                      <wp:docPr id="1428" name="Text Box 2501">
                        <a:extLst xmlns:a="http://schemas.openxmlformats.org/drawingml/2006/main">
                          <a:ext uri="{FF2B5EF4-FFF2-40B4-BE49-F238E27FC236}">
                            <a16:creationId xmlns:a16="http://schemas.microsoft.com/office/drawing/2014/main" id="{00000000-0008-0000-0000-00009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728ABA" id="Text Box 2501" o:spid="_x0000_s1026" type="#_x0000_t202" style="position:absolute;margin-left:0;margin-top:0;width:6pt;height:2.25pt;z-index:25312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22560" behindDoc="0" locked="0" layoutInCell="1" allowOverlap="1" wp14:anchorId="12A69B08" wp14:editId="47565F20">
                      <wp:simplePos x="0" y="0"/>
                      <wp:positionH relativeFrom="column">
                        <wp:posOffset>0</wp:posOffset>
                      </wp:positionH>
                      <wp:positionV relativeFrom="paragraph">
                        <wp:posOffset>0</wp:posOffset>
                      </wp:positionV>
                      <wp:extent cx="76200" cy="28575"/>
                      <wp:effectExtent l="19050" t="19050" r="19050" b="28575"/>
                      <wp:wrapNone/>
                      <wp:docPr id="1429" name="Text Box 2500">
                        <a:extLst xmlns:a="http://schemas.openxmlformats.org/drawingml/2006/main">
                          <a:ext uri="{FF2B5EF4-FFF2-40B4-BE49-F238E27FC236}">
                            <a16:creationId xmlns:a16="http://schemas.microsoft.com/office/drawing/2014/main" id="{00000000-0008-0000-0000-00009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49D035" id="Text Box 2500" o:spid="_x0000_s1026" type="#_x0000_t202" style="position:absolute;margin-left:0;margin-top:0;width:6pt;height:2.25pt;z-index:2531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23584" behindDoc="0" locked="0" layoutInCell="1" allowOverlap="1" wp14:anchorId="1C96390E" wp14:editId="68800247">
                      <wp:simplePos x="0" y="0"/>
                      <wp:positionH relativeFrom="column">
                        <wp:posOffset>0</wp:posOffset>
                      </wp:positionH>
                      <wp:positionV relativeFrom="paragraph">
                        <wp:posOffset>0</wp:posOffset>
                      </wp:positionV>
                      <wp:extent cx="76200" cy="28575"/>
                      <wp:effectExtent l="19050" t="19050" r="19050" b="28575"/>
                      <wp:wrapNone/>
                      <wp:docPr id="1430" name="Text Box 2499">
                        <a:extLst xmlns:a="http://schemas.openxmlformats.org/drawingml/2006/main">
                          <a:ext uri="{FF2B5EF4-FFF2-40B4-BE49-F238E27FC236}">
                            <a16:creationId xmlns:a16="http://schemas.microsoft.com/office/drawing/2014/main" id="{00000000-0008-0000-0000-00009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6AFDC9" id="Text Box 2499" o:spid="_x0000_s1026" type="#_x0000_t202" style="position:absolute;margin-left:0;margin-top:0;width:6pt;height:2.25pt;z-index:25312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24608" behindDoc="0" locked="0" layoutInCell="1" allowOverlap="1" wp14:anchorId="4A179BF0" wp14:editId="075E71E1">
                      <wp:simplePos x="0" y="0"/>
                      <wp:positionH relativeFrom="column">
                        <wp:posOffset>0</wp:posOffset>
                      </wp:positionH>
                      <wp:positionV relativeFrom="paragraph">
                        <wp:posOffset>0</wp:posOffset>
                      </wp:positionV>
                      <wp:extent cx="76200" cy="28575"/>
                      <wp:effectExtent l="19050" t="19050" r="19050" b="28575"/>
                      <wp:wrapNone/>
                      <wp:docPr id="1431" name="Text Box 2498">
                        <a:extLst xmlns:a="http://schemas.openxmlformats.org/drawingml/2006/main">
                          <a:ext uri="{FF2B5EF4-FFF2-40B4-BE49-F238E27FC236}">
                            <a16:creationId xmlns:a16="http://schemas.microsoft.com/office/drawing/2014/main" id="{00000000-0008-0000-0000-00009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6C276A" id="Text Box 2498" o:spid="_x0000_s1026" type="#_x0000_t202" style="position:absolute;margin-left:0;margin-top:0;width:6pt;height:2.25pt;z-index:2531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25632" behindDoc="0" locked="0" layoutInCell="1" allowOverlap="1" wp14:anchorId="06C61577" wp14:editId="25490906">
                      <wp:simplePos x="0" y="0"/>
                      <wp:positionH relativeFrom="column">
                        <wp:posOffset>0</wp:posOffset>
                      </wp:positionH>
                      <wp:positionV relativeFrom="paragraph">
                        <wp:posOffset>0</wp:posOffset>
                      </wp:positionV>
                      <wp:extent cx="76200" cy="28575"/>
                      <wp:effectExtent l="19050" t="19050" r="19050" b="28575"/>
                      <wp:wrapNone/>
                      <wp:docPr id="1432" name="Text Box 2497">
                        <a:extLst xmlns:a="http://schemas.openxmlformats.org/drawingml/2006/main">
                          <a:ext uri="{FF2B5EF4-FFF2-40B4-BE49-F238E27FC236}">
                            <a16:creationId xmlns:a16="http://schemas.microsoft.com/office/drawing/2014/main" id="{00000000-0008-0000-0000-00009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1476B1" id="Text Box 2497" o:spid="_x0000_s1026" type="#_x0000_t202" style="position:absolute;margin-left:0;margin-top:0;width:6pt;height:2.25pt;z-index:2531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26656" behindDoc="0" locked="0" layoutInCell="1" allowOverlap="1" wp14:anchorId="78323072" wp14:editId="1216092D">
                      <wp:simplePos x="0" y="0"/>
                      <wp:positionH relativeFrom="column">
                        <wp:posOffset>0</wp:posOffset>
                      </wp:positionH>
                      <wp:positionV relativeFrom="paragraph">
                        <wp:posOffset>0</wp:posOffset>
                      </wp:positionV>
                      <wp:extent cx="76200" cy="28575"/>
                      <wp:effectExtent l="19050" t="19050" r="19050" b="28575"/>
                      <wp:wrapNone/>
                      <wp:docPr id="1433" name="Text Box 2496">
                        <a:extLst xmlns:a="http://schemas.openxmlformats.org/drawingml/2006/main">
                          <a:ext uri="{FF2B5EF4-FFF2-40B4-BE49-F238E27FC236}">
                            <a16:creationId xmlns:a16="http://schemas.microsoft.com/office/drawing/2014/main" id="{00000000-0008-0000-0000-00009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9A906F" id="Text Box 2496" o:spid="_x0000_s1026" type="#_x0000_t202" style="position:absolute;margin-left:0;margin-top:0;width:6pt;height:2.25pt;z-index:2531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27680" behindDoc="0" locked="0" layoutInCell="1" allowOverlap="1" wp14:anchorId="38798ACA" wp14:editId="6EAC2B02">
                      <wp:simplePos x="0" y="0"/>
                      <wp:positionH relativeFrom="column">
                        <wp:posOffset>0</wp:posOffset>
                      </wp:positionH>
                      <wp:positionV relativeFrom="paragraph">
                        <wp:posOffset>0</wp:posOffset>
                      </wp:positionV>
                      <wp:extent cx="76200" cy="28575"/>
                      <wp:effectExtent l="19050" t="19050" r="19050" b="28575"/>
                      <wp:wrapNone/>
                      <wp:docPr id="1434" name="Text Box 2495">
                        <a:extLst xmlns:a="http://schemas.openxmlformats.org/drawingml/2006/main">
                          <a:ext uri="{FF2B5EF4-FFF2-40B4-BE49-F238E27FC236}">
                            <a16:creationId xmlns:a16="http://schemas.microsoft.com/office/drawing/2014/main" id="{00000000-0008-0000-0000-00009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581BDC" id="Text Box 2495" o:spid="_x0000_s1026" type="#_x0000_t202" style="position:absolute;margin-left:0;margin-top:0;width:6pt;height:2.25pt;z-index:25312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28704" behindDoc="0" locked="0" layoutInCell="1" allowOverlap="1" wp14:anchorId="29CE2726" wp14:editId="3AEE05B8">
                      <wp:simplePos x="0" y="0"/>
                      <wp:positionH relativeFrom="column">
                        <wp:posOffset>0</wp:posOffset>
                      </wp:positionH>
                      <wp:positionV relativeFrom="paragraph">
                        <wp:posOffset>0</wp:posOffset>
                      </wp:positionV>
                      <wp:extent cx="76200" cy="28575"/>
                      <wp:effectExtent l="19050" t="19050" r="19050" b="28575"/>
                      <wp:wrapNone/>
                      <wp:docPr id="1435" name="Text Box 2494">
                        <a:extLst xmlns:a="http://schemas.openxmlformats.org/drawingml/2006/main">
                          <a:ext uri="{FF2B5EF4-FFF2-40B4-BE49-F238E27FC236}">
                            <a16:creationId xmlns:a16="http://schemas.microsoft.com/office/drawing/2014/main" id="{00000000-0008-0000-0000-00009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9F4C8B" id="Text Box 2494" o:spid="_x0000_s1026" type="#_x0000_t202" style="position:absolute;margin-left:0;margin-top:0;width:6pt;height:2.25pt;z-index:2531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29728" behindDoc="0" locked="0" layoutInCell="1" allowOverlap="1" wp14:anchorId="64C0A662" wp14:editId="0828801E">
                      <wp:simplePos x="0" y="0"/>
                      <wp:positionH relativeFrom="column">
                        <wp:posOffset>0</wp:posOffset>
                      </wp:positionH>
                      <wp:positionV relativeFrom="paragraph">
                        <wp:posOffset>0</wp:posOffset>
                      </wp:positionV>
                      <wp:extent cx="76200" cy="28575"/>
                      <wp:effectExtent l="19050" t="19050" r="19050" b="28575"/>
                      <wp:wrapNone/>
                      <wp:docPr id="1436" name="Text Box 2493">
                        <a:extLst xmlns:a="http://schemas.openxmlformats.org/drawingml/2006/main">
                          <a:ext uri="{FF2B5EF4-FFF2-40B4-BE49-F238E27FC236}">
                            <a16:creationId xmlns:a16="http://schemas.microsoft.com/office/drawing/2014/main" id="{00000000-0008-0000-0000-00009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B28056" id="Text Box 2493" o:spid="_x0000_s1026" type="#_x0000_t202" style="position:absolute;margin-left:0;margin-top:0;width:6pt;height:2.25pt;z-index:2531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30752" behindDoc="0" locked="0" layoutInCell="1" allowOverlap="1" wp14:anchorId="4DBBE5AD" wp14:editId="4D2CDDBD">
                      <wp:simplePos x="0" y="0"/>
                      <wp:positionH relativeFrom="column">
                        <wp:posOffset>0</wp:posOffset>
                      </wp:positionH>
                      <wp:positionV relativeFrom="paragraph">
                        <wp:posOffset>0</wp:posOffset>
                      </wp:positionV>
                      <wp:extent cx="76200" cy="28575"/>
                      <wp:effectExtent l="19050" t="19050" r="19050" b="28575"/>
                      <wp:wrapNone/>
                      <wp:docPr id="1437" name="Text Box 2492">
                        <a:extLst xmlns:a="http://schemas.openxmlformats.org/drawingml/2006/main">
                          <a:ext uri="{FF2B5EF4-FFF2-40B4-BE49-F238E27FC236}">
                            <a16:creationId xmlns:a16="http://schemas.microsoft.com/office/drawing/2014/main" id="{00000000-0008-0000-0000-00009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60DBE" id="Text Box 2492" o:spid="_x0000_s1026" type="#_x0000_t202" style="position:absolute;margin-left:0;margin-top:0;width:6pt;height:2.25pt;z-index:2531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31776" behindDoc="0" locked="0" layoutInCell="1" allowOverlap="1" wp14:anchorId="3C670327" wp14:editId="01FECB9C">
                      <wp:simplePos x="0" y="0"/>
                      <wp:positionH relativeFrom="column">
                        <wp:posOffset>0</wp:posOffset>
                      </wp:positionH>
                      <wp:positionV relativeFrom="paragraph">
                        <wp:posOffset>0</wp:posOffset>
                      </wp:positionV>
                      <wp:extent cx="76200" cy="28575"/>
                      <wp:effectExtent l="19050" t="19050" r="19050" b="28575"/>
                      <wp:wrapNone/>
                      <wp:docPr id="1438" name="Text Box 2491">
                        <a:extLst xmlns:a="http://schemas.openxmlformats.org/drawingml/2006/main">
                          <a:ext uri="{FF2B5EF4-FFF2-40B4-BE49-F238E27FC236}">
                            <a16:creationId xmlns:a16="http://schemas.microsoft.com/office/drawing/2014/main" id="{00000000-0008-0000-0000-00009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957B78" id="Text Box 2491" o:spid="_x0000_s1026" type="#_x0000_t202" style="position:absolute;margin-left:0;margin-top:0;width:6pt;height:2.25pt;z-index:25313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32800" behindDoc="0" locked="0" layoutInCell="1" allowOverlap="1" wp14:anchorId="56F0B8D2" wp14:editId="250A5DA2">
                      <wp:simplePos x="0" y="0"/>
                      <wp:positionH relativeFrom="column">
                        <wp:posOffset>0</wp:posOffset>
                      </wp:positionH>
                      <wp:positionV relativeFrom="paragraph">
                        <wp:posOffset>0</wp:posOffset>
                      </wp:positionV>
                      <wp:extent cx="76200" cy="28575"/>
                      <wp:effectExtent l="19050" t="19050" r="19050" b="28575"/>
                      <wp:wrapNone/>
                      <wp:docPr id="1439" name="Text Box 2490">
                        <a:extLst xmlns:a="http://schemas.openxmlformats.org/drawingml/2006/main">
                          <a:ext uri="{FF2B5EF4-FFF2-40B4-BE49-F238E27FC236}">
                            <a16:creationId xmlns:a16="http://schemas.microsoft.com/office/drawing/2014/main" id="{00000000-0008-0000-0000-00009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492D23" id="Text Box 2490" o:spid="_x0000_s1026" type="#_x0000_t202" style="position:absolute;margin-left:0;margin-top:0;width:6pt;height:2.25pt;z-index:2531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33824" behindDoc="0" locked="0" layoutInCell="1" allowOverlap="1" wp14:anchorId="6BEF3F55" wp14:editId="12E1C71D">
                      <wp:simplePos x="0" y="0"/>
                      <wp:positionH relativeFrom="column">
                        <wp:posOffset>0</wp:posOffset>
                      </wp:positionH>
                      <wp:positionV relativeFrom="paragraph">
                        <wp:posOffset>0</wp:posOffset>
                      </wp:positionV>
                      <wp:extent cx="76200" cy="28575"/>
                      <wp:effectExtent l="19050" t="19050" r="19050" b="28575"/>
                      <wp:wrapNone/>
                      <wp:docPr id="1440" name="Text Box 2489">
                        <a:extLst xmlns:a="http://schemas.openxmlformats.org/drawingml/2006/main">
                          <a:ext uri="{FF2B5EF4-FFF2-40B4-BE49-F238E27FC236}">
                            <a16:creationId xmlns:a16="http://schemas.microsoft.com/office/drawing/2014/main" id="{00000000-0008-0000-0000-0000A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7E7EDC" id="Text Box 2489" o:spid="_x0000_s1026" type="#_x0000_t202" style="position:absolute;margin-left:0;margin-top:0;width:6pt;height:2.25pt;z-index:25313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34848" behindDoc="0" locked="0" layoutInCell="1" allowOverlap="1" wp14:anchorId="545D810F" wp14:editId="19F5E058">
                      <wp:simplePos x="0" y="0"/>
                      <wp:positionH relativeFrom="column">
                        <wp:posOffset>0</wp:posOffset>
                      </wp:positionH>
                      <wp:positionV relativeFrom="paragraph">
                        <wp:posOffset>0</wp:posOffset>
                      </wp:positionV>
                      <wp:extent cx="76200" cy="28575"/>
                      <wp:effectExtent l="19050" t="19050" r="19050" b="28575"/>
                      <wp:wrapNone/>
                      <wp:docPr id="1441" name="Text Box 2488">
                        <a:extLst xmlns:a="http://schemas.openxmlformats.org/drawingml/2006/main">
                          <a:ext uri="{FF2B5EF4-FFF2-40B4-BE49-F238E27FC236}">
                            <a16:creationId xmlns:a16="http://schemas.microsoft.com/office/drawing/2014/main" id="{00000000-0008-0000-0000-0000A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D4D77F" id="Text Box 2488" o:spid="_x0000_s1026" type="#_x0000_t202" style="position:absolute;margin-left:0;margin-top:0;width:6pt;height:2.25pt;z-index:2531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35872" behindDoc="0" locked="0" layoutInCell="1" allowOverlap="1" wp14:anchorId="222D0CEB" wp14:editId="0FDFB65A">
                      <wp:simplePos x="0" y="0"/>
                      <wp:positionH relativeFrom="column">
                        <wp:posOffset>0</wp:posOffset>
                      </wp:positionH>
                      <wp:positionV relativeFrom="paragraph">
                        <wp:posOffset>0</wp:posOffset>
                      </wp:positionV>
                      <wp:extent cx="76200" cy="28575"/>
                      <wp:effectExtent l="19050" t="19050" r="19050" b="28575"/>
                      <wp:wrapNone/>
                      <wp:docPr id="1442" name="Text Box 2487">
                        <a:extLst xmlns:a="http://schemas.openxmlformats.org/drawingml/2006/main">
                          <a:ext uri="{FF2B5EF4-FFF2-40B4-BE49-F238E27FC236}">
                            <a16:creationId xmlns:a16="http://schemas.microsoft.com/office/drawing/2014/main" id="{00000000-0008-0000-0000-0000A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8CFEE4" id="Text Box 2487" o:spid="_x0000_s1026" type="#_x0000_t202" style="position:absolute;margin-left:0;margin-top:0;width:6pt;height:2.25pt;z-index:25313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36896" behindDoc="0" locked="0" layoutInCell="1" allowOverlap="1" wp14:anchorId="35555F80" wp14:editId="155A5CE0">
                      <wp:simplePos x="0" y="0"/>
                      <wp:positionH relativeFrom="column">
                        <wp:posOffset>0</wp:posOffset>
                      </wp:positionH>
                      <wp:positionV relativeFrom="paragraph">
                        <wp:posOffset>0</wp:posOffset>
                      </wp:positionV>
                      <wp:extent cx="76200" cy="28575"/>
                      <wp:effectExtent l="19050" t="19050" r="19050" b="28575"/>
                      <wp:wrapNone/>
                      <wp:docPr id="1443" name="Text Box 2486">
                        <a:extLst xmlns:a="http://schemas.openxmlformats.org/drawingml/2006/main">
                          <a:ext uri="{FF2B5EF4-FFF2-40B4-BE49-F238E27FC236}">
                            <a16:creationId xmlns:a16="http://schemas.microsoft.com/office/drawing/2014/main" id="{00000000-0008-0000-0000-0000A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C71850" id="Text Box 2486" o:spid="_x0000_s1026" type="#_x0000_t202" style="position:absolute;margin-left:0;margin-top:0;width:6pt;height:2.25pt;z-index:25313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37920" behindDoc="0" locked="0" layoutInCell="1" allowOverlap="1" wp14:anchorId="273D79F5" wp14:editId="0A7E0D2A">
                      <wp:simplePos x="0" y="0"/>
                      <wp:positionH relativeFrom="column">
                        <wp:posOffset>0</wp:posOffset>
                      </wp:positionH>
                      <wp:positionV relativeFrom="paragraph">
                        <wp:posOffset>0</wp:posOffset>
                      </wp:positionV>
                      <wp:extent cx="76200" cy="28575"/>
                      <wp:effectExtent l="19050" t="19050" r="19050" b="28575"/>
                      <wp:wrapNone/>
                      <wp:docPr id="1444" name="Text Box 2485">
                        <a:extLst xmlns:a="http://schemas.openxmlformats.org/drawingml/2006/main">
                          <a:ext uri="{FF2B5EF4-FFF2-40B4-BE49-F238E27FC236}">
                            <a16:creationId xmlns:a16="http://schemas.microsoft.com/office/drawing/2014/main" id="{00000000-0008-0000-0000-0000A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D4CED9" id="Text Box 2485" o:spid="_x0000_s1026" type="#_x0000_t202" style="position:absolute;margin-left:0;margin-top:0;width:6pt;height:2.25pt;z-index:2531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38944" behindDoc="0" locked="0" layoutInCell="1" allowOverlap="1" wp14:anchorId="7C7C7847" wp14:editId="7B9567DD">
                      <wp:simplePos x="0" y="0"/>
                      <wp:positionH relativeFrom="column">
                        <wp:posOffset>0</wp:posOffset>
                      </wp:positionH>
                      <wp:positionV relativeFrom="paragraph">
                        <wp:posOffset>0</wp:posOffset>
                      </wp:positionV>
                      <wp:extent cx="76200" cy="28575"/>
                      <wp:effectExtent l="19050" t="19050" r="19050" b="28575"/>
                      <wp:wrapNone/>
                      <wp:docPr id="1445" name="Text Box 2484">
                        <a:extLst xmlns:a="http://schemas.openxmlformats.org/drawingml/2006/main">
                          <a:ext uri="{FF2B5EF4-FFF2-40B4-BE49-F238E27FC236}">
                            <a16:creationId xmlns:a16="http://schemas.microsoft.com/office/drawing/2014/main" id="{00000000-0008-0000-0000-0000A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A1E4DE" id="Text Box 2484" o:spid="_x0000_s1026" type="#_x0000_t202" style="position:absolute;margin-left:0;margin-top:0;width:6pt;height:2.25pt;z-index:2531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39968" behindDoc="0" locked="0" layoutInCell="1" allowOverlap="1" wp14:anchorId="4E1F388C" wp14:editId="13E26595">
                      <wp:simplePos x="0" y="0"/>
                      <wp:positionH relativeFrom="column">
                        <wp:posOffset>0</wp:posOffset>
                      </wp:positionH>
                      <wp:positionV relativeFrom="paragraph">
                        <wp:posOffset>0</wp:posOffset>
                      </wp:positionV>
                      <wp:extent cx="76200" cy="28575"/>
                      <wp:effectExtent l="19050" t="19050" r="19050" b="28575"/>
                      <wp:wrapNone/>
                      <wp:docPr id="1446" name="Text Box 2483">
                        <a:extLst xmlns:a="http://schemas.openxmlformats.org/drawingml/2006/main">
                          <a:ext uri="{FF2B5EF4-FFF2-40B4-BE49-F238E27FC236}">
                            <a16:creationId xmlns:a16="http://schemas.microsoft.com/office/drawing/2014/main" id="{00000000-0008-0000-0000-0000A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A07E7E" id="Text Box 2483" o:spid="_x0000_s1026" type="#_x0000_t202" style="position:absolute;margin-left:0;margin-top:0;width:6pt;height:2.25pt;z-index:2531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40992" behindDoc="0" locked="0" layoutInCell="1" allowOverlap="1" wp14:anchorId="1EC93D56" wp14:editId="154BEAD1">
                      <wp:simplePos x="0" y="0"/>
                      <wp:positionH relativeFrom="column">
                        <wp:posOffset>0</wp:posOffset>
                      </wp:positionH>
                      <wp:positionV relativeFrom="paragraph">
                        <wp:posOffset>0</wp:posOffset>
                      </wp:positionV>
                      <wp:extent cx="76200" cy="28575"/>
                      <wp:effectExtent l="19050" t="19050" r="19050" b="28575"/>
                      <wp:wrapNone/>
                      <wp:docPr id="1447" name="Text Box 2482">
                        <a:extLst xmlns:a="http://schemas.openxmlformats.org/drawingml/2006/main">
                          <a:ext uri="{FF2B5EF4-FFF2-40B4-BE49-F238E27FC236}">
                            <a16:creationId xmlns:a16="http://schemas.microsoft.com/office/drawing/2014/main" id="{00000000-0008-0000-0000-0000A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A9565C" id="Text Box 2482" o:spid="_x0000_s1026" type="#_x0000_t202" style="position:absolute;margin-left:0;margin-top:0;width:6pt;height:2.25pt;z-index:2531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42016" behindDoc="0" locked="0" layoutInCell="1" allowOverlap="1" wp14:anchorId="2942C3FE" wp14:editId="1D0061AD">
                      <wp:simplePos x="0" y="0"/>
                      <wp:positionH relativeFrom="column">
                        <wp:posOffset>0</wp:posOffset>
                      </wp:positionH>
                      <wp:positionV relativeFrom="paragraph">
                        <wp:posOffset>0</wp:posOffset>
                      </wp:positionV>
                      <wp:extent cx="76200" cy="28575"/>
                      <wp:effectExtent l="19050" t="19050" r="19050" b="28575"/>
                      <wp:wrapNone/>
                      <wp:docPr id="1448" name="Text Box 2481">
                        <a:extLst xmlns:a="http://schemas.openxmlformats.org/drawingml/2006/main">
                          <a:ext uri="{FF2B5EF4-FFF2-40B4-BE49-F238E27FC236}">
                            <a16:creationId xmlns:a16="http://schemas.microsoft.com/office/drawing/2014/main" id="{00000000-0008-0000-0000-0000A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9143A7" id="Text Box 2481" o:spid="_x0000_s1026" type="#_x0000_t202" style="position:absolute;margin-left:0;margin-top:0;width:6pt;height:2.25pt;z-index:2531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43040" behindDoc="0" locked="0" layoutInCell="1" allowOverlap="1" wp14:anchorId="0165A026" wp14:editId="2FBF8EEB">
                      <wp:simplePos x="0" y="0"/>
                      <wp:positionH relativeFrom="column">
                        <wp:posOffset>0</wp:posOffset>
                      </wp:positionH>
                      <wp:positionV relativeFrom="paragraph">
                        <wp:posOffset>0</wp:posOffset>
                      </wp:positionV>
                      <wp:extent cx="76200" cy="28575"/>
                      <wp:effectExtent l="19050" t="19050" r="19050" b="28575"/>
                      <wp:wrapNone/>
                      <wp:docPr id="1449" name="Text Box 2480">
                        <a:extLst xmlns:a="http://schemas.openxmlformats.org/drawingml/2006/main">
                          <a:ext uri="{FF2B5EF4-FFF2-40B4-BE49-F238E27FC236}">
                            <a16:creationId xmlns:a16="http://schemas.microsoft.com/office/drawing/2014/main" id="{00000000-0008-0000-0000-0000A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339D29" id="Text Box 2480" o:spid="_x0000_s1026" type="#_x0000_t202" style="position:absolute;margin-left:0;margin-top:0;width:6pt;height:2.25pt;z-index:2531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44064" behindDoc="0" locked="0" layoutInCell="1" allowOverlap="1" wp14:anchorId="32BD801D" wp14:editId="169578AF">
                      <wp:simplePos x="0" y="0"/>
                      <wp:positionH relativeFrom="column">
                        <wp:posOffset>0</wp:posOffset>
                      </wp:positionH>
                      <wp:positionV relativeFrom="paragraph">
                        <wp:posOffset>0</wp:posOffset>
                      </wp:positionV>
                      <wp:extent cx="76200" cy="28575"/>
                      <wp:effectExtent l="19050" t="19050" r="19050" b="28575"/>
                      <wp:wrapNone/>
                      <wp:docPr id="1450" name="Text Box 2479">
                        <a:extLst xmlns:a="http://schemas.openxmlformats.org/drawingml/2006/main">
                          <a:ext uri="{FF2B5EF4-FFF2-40B4-BE49-F238E27FC236}">
                            <a16:creationId xmlns:a16="http://schemas.microsoft.com/office/drawing/2014/main" id="{00000000-0008-0000-0000-0000A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7669AA" id="Text Box 2479" o:spid="_x0000_s1026" type="#_x0000_t202" style="position:absolute;margin-left:0;margin-top:0;width:6pt;height:2.25pt;z-index:2531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45088" behindDoc="0" locked="0" layoutInCell="1" allowOverlap="1" wp14:anchorId="2AE895C1" wp14:editId="27CE8988">
                      <wp:simplePos x="0" y="0"/>
                      <wp:positionH relativeFrom="column">
                        <wp:posOffset>0</wp:posOffset>
                      </wp:positionH>
                      <wp:positionV relativeFrom="paragraph">
                        <wp:posOffset>0</wp:posOffset>
                      </wp:positionV>
                      <wp:extent cx="76200" cy="28575"/>
                      <wp:effectExtent l="19050" t="19050" r="19050" b="28575"/>
                      <wp:wrapNone/>
                      <wp:docPr id="1451" name="Text Box 2478">
                        <a:extLst xmlns:a="http://schemas.openxmlformats.org/drawingml/2006/main">
                          <a:ext uri="{FF2B5EF4-FFF2-40B4-BE49-F238E27FC236}">
                            <a16:creationId xmlns:a16="http://schemas.microsoft.com/office/drawing/2014/main" id="{00000000-0008-0000-0000-0000A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6BC369" id="Text Box 2478" o:spid="_x0000_s1026" type="#_x0000_t202" style="position:absolute;margin-left:0;margin-top:0;width:6pt;height:2.25pt;z-index:25314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46112" behindDoc="0" locked="0" layoutInCell="1" allowOverlap="1" wp14:anchorId="37C5DB74" wp14:editId="22495B39">
                      <wp:simplePos x="0" y="0"/>
                      <wp:positionH relativeFrom="column">
                        <wp:posOffset>0</wp:posOffset>
                      </wp:positionH>
                      <wp:positionV relativeFrom="paragraph">
                        <wp:posOffset>0</wp:posOffset>
                      </wp:positionV>
                      <wp:extent cx="76200" cy="28575"/>
                      <wp:effectExtent l="19050" t="19050" r="19050" b="28575"/>
                      <wp:wrapNone/>
                      <wp:docPr id="1452" name="Text Box 2477">
                        <a:extLst xmlns:a="http://schemas.openxmlformats.org/drawingml/2006/main">
                          <a:ext uri="{FF2B5EF4-FFF2-40B4-BE49-F238E27FC236}">
                            <a16:creationId xmlns:a16="http://schemas.microsoft.com/office/drawing/2014/main" id="{00000000-0008-0000-0000-0000A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F04878" id="Text Box 2477" o:spid="_x0000_s1026" type="#_x0000_t202" style="position:absolute;margin-left:0;margin-top:0;width:6pt;height:2.25pt;z-index:2531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47136" behindDoc="0" locked="0" layoutInCell="1" allowOverlap="1" wp14:anchorId="3C80B42A" wp14:editId="492C5254">
                      <wp:simplePos x="0" y="0"/>
                      <wp:positionH relativeFrom="column">
                        <wp:posOffset>0</wp:posOffset>
                      </wp:positionH>
                      <wp:positionV relativeFrom="paragraph">
                        <wp:posOffset>0</wp:posOffset>
                      </wp:positionV>
                      <wp:extent cx="76200" cy="28575"/>
                      <wp:effectExtent l="19050" t="19050" r="19050" b="28575"/>
                      <wp:wrapNone/>
                      <wp:docPr id="1453" name="Text Box 2476">
                        <a:extLst xmlns:a="http://schemas.openxmlformats.org/drawingml/2006/main">
                          <a:ext uri="{FF2B5EF4-FFF2-40B4-BE49-F238E27FC236}">
                            <a16:creationId xmlns:a16="http://schemas.microsoft.com/office/drawing/2014/main" id="{00000000-0008-0000-0000-0000A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5AFC7E" id="Text Box 2476" o:spid="_x0000_s1026" type="#_x0000_t202" style="position:absolute;margin-left:0;margin-top:0;width:6pt;height:2.25pt;z-index:2531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48160" behindDoc="0" locked="0" layoutInCell="1" allowOverlap="1" wp14:anchorId="308C8846" wp14:editId="54207E1C">
                      <wp:simplePos x="0" y="0"/>
                      <wp:positionH relativeFrom="column">
                        <wp:posOffset>0</wp:posOffset>
                      </wp:positionH>
                      <wp:positionV relativeFrom="paragraph">
                        <wp:posOffset>0</wp:posOffset>
                      </wp:positionV>
                      <wp:extent cx="76200" cy="28575"/>
                      <wp:effectExtent l="19050" t="19050" r="19050" b="28575"/>
                      <wp:wrapNone/>
                      <wp:docPr id="1454" name="Text Box 2475">
                        <a:extLst xmlns:a="http://schemas.openxmlformats.org/drawingml/2006/main">
                          <a:ext uri="{FF2B5EF4-FFF2-40B4-BE49-F238E27FC236}">
                            <a16:creationId xmlns:a16="http://schemas.microsoft.com/office/drawing/2014/main" id="{00000000-0008-0000-0000-0000A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82F616" id="Text Box 2475" o:spid="_x0000_s1026" type="#_x0000_t202" style="position:absolute;margin-left:0;margin-top:0;width:6pt;height:2.25pt;z-index:2531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49184" behindDoc="0" locked="0" layoutInCell="1" allowOverlap="1" wp14:anchorId="1A54B72E" wp14:editId="300F1DBB">
                      <wp:simplePos x="0" y="0"/>
                      <wp:positionH relativeFrom="column">
                        <wp:posOffset>0</wp:posOffset>
                      </wp:positionH>
                      <wp:positionV relativeFrom="paragraph">
                        <wp:posOffset>0</wp:posOffset>
                      </wp:positionV>
                      <wp:extent cx="76200" cy="28575"/>
                      <wp:effectExtent l="19050" t="19050" r="19050" b="28575"/>
                      <wp:wrapNone/>
                      <wp:docPr id="1455" name="Text Box 2474">
                        <a:extLst xmlns:a="http://schemas.openxmlformats.org/drawingml/2006/main">
                          <a:ext uri="{FF2B5EF4-FFF2-40B4-BE49-F238E27FC236}">
                            <a16:creationId xmlns:a16="http://schemas.microsoft.com/office/drawing/2014/main" id="{00000000-0008-0000-0000-0000A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55F5E2" id="Text Box 2474" o:spid="_x0000_s1026" type="#_x0000_t202" style="position:absolute;margin-left:0;margin-top:0;width:6pt;height:2.25pt;z-index:2531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50208" behindDoc="0" locked="0" layoutInCell="1" allowOverlap="1" wp14:anchorId="3F0419B5" wp14:editId="35005AA4">
                      <wp:simplePos x="0" y="0"/>
                      <wp:positionH relativeFrom="column">
                        <wp:posOffset>0</wp:posOffset>
                      </wp:positionH>
                      <wp:positionV relativeFrom="paragraph">
                        <wp:posOffset>0</wp:posOffset>
                      </wp:positionV>
                      <wp:extent cx="76200" cy="28575"/>
                      <wp:effectExtent l="19050" t="19050" r="19050" b="28575"/>
                      <wp:wrapNone/>
                      <wp:docPr id="1456" name="Text Box 2473">
                        <a:extLst xmlns:a="http://schemas.openxmlformats.org/drawingml/2006/main">
                          <a:ext uri="{FF2B5EF4-FFF2-40B4-BE49-F238E27FC236}">
                            <a16:creationId xmlns:a16="http://schemas.microsoft.com/office/drawing/2014/main" id="{00000000-0008-0000-0000-0000B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EF10D9" id="Text Box 2473" o:spid="_x0000_s1026" type="#_x0000_t202" style="position:absolute;margin-left:0;margin-top:0;width:6pt;height:2.25pt;z-index:25315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51232" behindDoc="0" locked="0" layoutInCell="1" allowOverlap="1" wp14:anchorId="1B5AFEDC" wp14:editId="717FD45D">
                      <wp:simplePos x="0" y="0"/>
                      <wp:positionH relativeFrom="column">
                        <wp:posOffset>0</wp:posOffset>
                      </wp:positionH>
                      <wp:positionV relativeFrom="paragraph">
                        <wp:posOffset>0</wp:posOffset>
                      </wp:positionV>
                      <wp:extent cx="76200" cy="28575"/>
                      <wp:effectExtent l="19050" t="19050" r="19050" b="28575"/>
                      <wp:wrapNone/>
                      <wp:docPr id="1457" name="Text Box 2472">
                        <a:extLst xmlns:a="http://schemas.openxmlformats.org/drawingml/2006/main">
                          <a:ext uri="{FF2B5EF4-FFF2-40B4-BE49-F238E27FC236}">
                            <a16:creationId xmlns:a16="http://schemas.microsoft.com/office/drawing/2014/main" id="{00000000-0008-0000-0000-0000B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538537" id="Text Box 2472" o:spid="_x0000_s1026" type="#_x0000_t202" style="position:absolute;margin-left:0;margin-top:0;width:6pt;height:2.25pt;z-index:25315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52256" behindDoc="0" locked="0" layoutInCell="1" allowOverlap="1" wp14:anchorId="0CF00A0D" wp14:editId="52C2AA9D">
                      <wp:simplePos x="0" y="0"/>
                      <wp:positionH relativeFrom="column">
                        <wp:posOffset>0</wp:posOffset>
                      </wp:positionH>
                      <wp:positionV relativeFrom="paragraph">
                        <wp:posOffset>0</wp:posOffset>
                      </wp:positionV>
                      <wp:extent cx="76200" cy="28575"/>
                      <wp:effectExtent l="19050" t="19050" r="19050" b="28575"/>
                      <wp:wrapNone/>
                      <wp:docPr id="1458" name="Text Box 2471">
                        <a:extLst xmlns:a="http://schemas.openxmlformats.org/drawingml/2006/main">
                          <a:ext uri="{FF2B5EF4-FFF2-40B4-BE49-F238E27FC236}">
                            <a16:creationId xmlns:a16="http://schemas.microsoft.com/office/drawing/2014/main" id="{00000000-0008-0000-0000-0000B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7FB235" id="Text Box 2471" o:spid="_x0000_s1026" type="#_x0000_t202" style="position:absolute;margin-left:0;margin-top:0;width:6pt;height:2.25pt;z-index:2531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53280" behindDoc="0" locked="0" layoutInCell="1" allowOverlap="1" wp14:anchorId="6FBE5D2D" wp14:editId="71E41E02">
                      <wp:simplePos x="0" y="0"/>
                      <wp:positionH relativeFrom="column">
                        <wp:posOffset>0</wp:posOffset>
                      </wp:positionH>
                      <wp:positionV relativeFrom="paragraph">
                        <wp:posOffset>0</wp:posOffset>
                      </wp:positionV>
                      <wp:extent cx="76200" cy="28575"/>
                      <wp:effectExtent l="19050" t="19050" r="19050" b="28575"/>
                      <wp:wrapNone/>
                      <wp:docPr id="1459" name="Text Box 2470">
                        <a:extLst xmlns:a="http://schemas.openxmlformats.org/drawingml/2006/main">
                          <a:ext uri="{FF2B5EF4-FFF2-40B4-BE49-F238E27FC236}">
                            <a16:creationId xmlns:a16="http://schemas.microsoft.com/office/drawing/2014/main" id="{00000000-0008-0000-0000-0000B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490B34" id="Text Box 2470" o:spid="_x0000_s1026" type="#_x0000_t202" style="position:absolute;margin-left:0;margin-top:0;width:6pt;height:2.25pt;z-index:2531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54304" behindDoc="0" locked="0" layoutInCell="1" allowOverlap="1" wp14:anchorId="750979FC" wp14:editId="5460F8F4">
                      <wp:simplePos x="0" y="0"/>
                      <wp:positionH relativeFrom="column">
                        <wp:posOffset>0</wp:posOffset>
                      </wp:positionH>
                      <wp:positionV relativeFrom="paragraph">
                        <wp:posOffset>0</wp:posOffset>
                      </wp:positionV>
                      <wp:extent cx="76200" cy="28575"/>
                      <wp:effectExtent l="19050" t="19050" r="19050" b="28575"/>
                      <wp:wrapNone/>
                      <wp:docPr id="1460" name="Text Box 2469">
                        <a:extLst xmlns:a="http://schemas.openxmlformats.org/drawingml/2006/main">
                          <a:ext uri="{FF2B5EF4-FFF2-40B4-BE49-F238E27FC236}">
                            <a16:creationId xmlns:a16="http://schemas.microsoft.com/office/drawing/2014/main" id="{00000000-0008-0000-0000-0000B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7DCC0C" id="Text Box 2469" o:spid="_x0000_s1026" type="#_x0000_t202" style="position:absolute;margin-left:0;margin-top:0;width:6pt;height:2.25pt;z-index:25315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55328" behindDoc="0" locked="0" layoutInCell="1" allowOverlap="1" wp14:anchorId="0799B575" wp14:editId="3A846A0E">
                      <wp:simplePos x="0" y="0"/>
                      <wp:positionH relativeFrom="column">
                        <wp:posOffset>0</wp:posOffset>
                      </wp:positionH>
                      <wp:positionV relativeFrom="paragraph">
                        <wp:posOffset>0</wp:posOffset>
                      </wp:positionV>
                      <wp:extent cx="76200" cy="28575"/>
                      <wp:effectExtent l="19050" t="19050" r="19050" b="28575"/>
                      <wp:wrapNone/>
                      <wp:docPr id="1461" name="Text Box 2468">
                        <a:extLst xmlns:a="http://schemas.openxmlformats.org/drawingml/2006/main">
                          <a:ext uri="{FF2B5EF4-FFF2-40B4-BE49-F238E27FC236}">
                            <a16:creationId xmlns:a16="http://schemas.microsoft.com/office/drawing/2014/main" id="{00000000-0008-0000-0000-0000B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71038C" id="Text Box 2468" o:spid="_x0000_s1026" type="#_x0000_t202" style="position:absolute;margin-left:0;margin-top:0;width:6pt;height:2.25pt;z-index:2531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56352" behindDoc="0" locked="0" layoutInCell="1" allowOverlap="1" wp14:anchorId="2ED2F530" wp14:editId="6E5CC0D8">
                      <wp:simplePos x="0" y="0"/>
                      <wp:positionH relativeFrom="column">
                        <wp:posOffset>0</wp:posOffset>
                      </wp:positionH>
                      <wp:positionV relativeFrom="paragraph">
                        <wp:posOffset>0</wp:posOffset>
                      </wp:positionV>
                      <wp:extent cx="76200" cy="28575"/>
                      <wp:effectExtent l="19050" t="19050" r="19050" b="28575"/>
                      <wp:wrapNone/>
                      <wp:docPr id="1462" name="Text Box 2467">
                        <a:extLst xmlns:a="http://schemas.openxmlformats.org/drawingml/2006/main">
                          <a:ext uri="{FF2B5EF4-FFF2-40B4-BE49-F238E27FC236}">
                            <a16:creationId xmlns:a16="http://schemas.microsoft.com/office/drawing/2014/main" id="{00000000-0008-0000-0000-0000B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05FD60" id="Text Box 2467" o:spid="_x0000_s1026" type="#_x0000_t202" style="position:absolute;margin-left:0;margin-top:0;width:6pt;height:2.25pt;z-index:2531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57376" behindDoc="0" locked="0" layoutInCell="1" allowOverlap="1" wp14:anchorId="6E15084E" wp14:editId="0E7CAE43">
                      <wp:simplePos x="0" y="0"/>
                      <wp:positionH relativeFrom="column">
                        <wp:posOffset>0</wp:posOffset>
                      </wp:positionH>
                      <wp:positionV relativeFrom="paragraph">
                        <wp:posOffset>0</wp:posOffset>
                      </wp:positionV>
                      <wp:extent cx="76200" cy="28575"/>
                      <wp:effectExtent l="19050" t="19050" r="19050" b="28575"/>
                      <wp:wrapNone/>
                      <wp:docPr id="1463" name="Text Box 2466">
                        <a:extLst xmlns:a="http://schemas.openxmlformats.org/drawingml/2006/main">
                          <a:ext uri="{FF2B5EF4-FFF2-40B4-BE49-F238E27FC236}">
                            <a16:creationId xmlns:a16="http://schemas.microsoft.com/office/drawing/2014/main" id="{00000000-0008-0000-0000-0000B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CB9496" id="Text Box 2466" o:spid="_x0000_s1026" type="#_x0000_t202" style="position:absolute;margin-left:0;margin-top:0;width:6pt;height:2.25pt;z-index:25315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58400" behindDoc="0" locked="0" layoutInCell="1" allowOverlap="1" wp14:anchorId="37EC7852" wp14:editId="2ECCD3BC">
                      <wp:simplePos x="0" y="0"/>
                      <wp:positionH relativeFrom="column">
                        <wp:posOffset>0</wp:posOffset>
                      </wp:positionH>
                      <wp:positionV relativeFrom="paragraph">
                        <wp:posOffset>0</wp:posOffset>
                      </wp:positionV>
                      <wp:extent cx="76200" cy="28575"/>
                      <wp:effectExtent l="19050" t="19050" r="19050" b="28575"/>
                      <wp:wrapNone/>
                      <wp:docPr id="1464" name="Text Box 2465">
                        <a:extLst xmlns:a="http://schemas.openxmlformats.org/drawingml/2006/main">
                          <a:ext uri="{FF2B5EF4-FFF2-40B4-BE49-F238E27FC236}">
                            <a16:creationId xmlns:a16="http://schemas.microsoft.com/office/drawing/2014/main" id="{00000000-0008-0000-0000-0000B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532D6E" id="Text Box 2465" o:spid="_x0000_s1026" type="#_x0000_t202" style="position:absolute;margin-left:0;margin-top:0;width:6pt;height:2.25pt;z-index:2531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59424" behindDoc="0" locked="0" layoutInCell="1" allowOverlap="1" wp14:anchorId="05D0AF7E" wp14:editId="77288E3D">
                      <wp:simplePos x="0" y="0"/>
                      <wp:positionH relativeFrom="column">
                        <wp:posOffset>0</wp:posOffset>
                      </wp:positionH>
                      <wp:positionV relativeFrom="paragraph">
                        <wp:posOffset>0</wp:posOffset>
                      </wp:positionV>
                      <wp:extent cx="76200" cy="28575"/>
                      <wp:effectExtent l="19050" t="19050" r="19050" b="28575"/>
                      <wp:wrapNone/>
                      <wp:docPr id="1465" name="Text Box 2464">
                        <a:extLst xmlns:a="http://schemas.openxmlformats.org/drawingml/2006/main">
                          <a:ext uri="{FF2B5EF4-FFF2-40B4-BE49-F238E27FC236}">
                            <a16:creationId xmlns:a16="http://schemas.microsoft.com/office/drawing/2014/main" id="{00000000-0008-0000-0000-0000B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DDD795" id="Text Box 2464" o:spid="_x0000_s1026" type="#_x0000_t202" style="position:absolute;margin-left:0;margin-top:0;width:6pt;height:2.25pt;z-index:2531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60448" behindDoc="0" locked="0" layoutInCell="1" allowOverlap="1" wp14:anchorId="31E9361D" wp14:editId="40CD6D58">
                      <wp:simplePos x="0" y="0"/>
                      <wp:positionH relativeFrom="column">
                        <wp:posOffset>0</wp:posOffset>
                      </wp:positionH>
                      <wp:positionV relativeFrom="paragraph">
                        <wp:posOffset>0</wp:posOffset>
                      </wp:positionV>
                      <wp:extent cx="76200" cy="28575"/>
                      <wp:effectExtent l="19050" t="19050" r="19050" b="28575"/>
                      <wp:wrapNone/>
                      <wp:docPr id="1466" name="Text Box 2463">
                        <a:extLst xmlns:a="http://schemas.openxmlformats.org/drawingml/2006/main">
                          <a:ext uri="{FF2B5EF4-FFF2-40B4-BE49-F238E27FC236}">
                            <a16:creationId xmlns:a16="http://schemas.microsoft.com/office/drawing/2014/main" id="{00000000-0008-0000-0000-0000B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65985F" id="Text Box 2463" o:spid="_x0000_s1026" type="#_x0000_t202" style="position:absolute;margin-left:0;margin-top:0;width:6pt;height:2.25pt;z-index:2531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61472" behindDoc="0" locked="0" layoutInCell="1" allowOverlap="1" wp14:anchorId="5ACDB8FF" wp14:editId="27E3A8D7">
                      <wp:simplePos x="0" y="0"/>
                      <wp:positionH relativeFrom="column">
                        <wp:posOffset>0</wp:posOffset>
                      </wp:positionH>
                      <wp:positionV relativeFrom="paragraph">
                        <wp:posOffset>0</wp:posOffset>
                      </wp:positionV>
                      <wp:extent cx="76200" cy="28575"/>
                      <wp:effectExtent l="19050" t="19050" r="19050" b="28575"/>
                      <wp:wrapNone/>
                      <wp:docPr id="1467" name="Text Box 2462">
                        <a:extLst xmlns:a="http://schemas.openxmlformats.org/drawingml/2006/main">
                          <a:ext uri="{FF2B5EF4-FFF2-40B4-BE49-F238E27FC236}">
                            <a16:creationId xmlns:a16="http://schemas.microsoft.com/office/drawing/2014/main" id="{00000000-0008-0000-0000-0000B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1B5532" id="Text Box 2462" o:spid="_x0000_s1026" type="#_x0000_t202" style="position:absolute;margin-left:0;margin-top:0;width:6pt;height:2.25pt;z-index:2531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62496" behindDoc="0" locked="0" layoutInCell="1" allowOverlap="1" wp14:anchorId="213EECE6" wp14:editId="69914C2B">
                      <wp:simplePos x="0" y="0"/>
                      <wp:positionH relativeFrom="column">
                        <wp:posOffset>0</wp:posOffset>
                      </wp:positionH>
                      <wp:positionV relativeFrom="paragraph">
                        <wp:posOffset>0</wp:posOffset>
                      </wp:positionV>
                      <wp:extent cx="76200" cy="28575"/>
                      <wp:effectExtent l="19050" t="19050" r="19050" b="28575"/>
                      <wp:wrapNone/>
                      <wp:docPr id="1468" name="Text Box 2461">
                        <a:extLst xmlns:a="http://schemas.openxmlformats.org/drawingml/2006/main">
                          <a:ext uri="{FF2B5EF4-FFF2-40B4-BE49-F238E27FC236}">
                            <a16:creationId xmlns:a16="http://schemas.microsoft.com/office/drawing/2014/main" id="{00000000-0008-0000-0000-0000B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C7A37E" id="Text Box 2461" o:spid="_x0000_s1026" type="#_x0000_t202" style="position:absolute;margin-left:0;margin-top:0;width:6pt;height:2.25pt;z-index:25316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63520" behindDoc="0" locked="0" layoutInCell="1" allowOverlap="1" wp14:anchorId="0612FA5E" wp14:editId="3C111AA8">
                      <wp:simplePos x="0" y="0"/>
                      <wp:positionH relativeFrom="column">
                        <wp:posOffset>0</wp:posOffset>
                      </wp:positionH>
                      <wp:positionV relativeFrom="paragraph">
                        <wp:posOffset>0</wp:posOffset>
                      </wp:positionV>
                      <wp:extent cx="76200" cy="28575"/>
                      <wp:effectExtent l="19050" t="19050" r="19050" b="28575"/>
                      <wp:wrapNone/>
                      <wp:docPr id="1469" name="Text Box 2460">
                        <a:extLst xmlns:a="http://schemas.openxmlformats.org/drawingml/2006/main">
                          <a:ext uri="{FF2B5EF4-FFF2-40B4-BE49-F238E27FC236}">
                            <a16:creationId xmlns:a16="http://schemas.microsoft.com/office/drawing/2014/main" id="{00000000-0008-0000-0000-0000B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78420B" id="Text Box 2460" o:spid="_x0000_s1026" type="#_x0000_t202" style="position:absolute;margin-left:0;margin-top:0;width:6pt;height:2.25pt;z-index:2531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64544" behindDoc="0" locked="0" layoutInCell="1" allowOverlap="1" wp14:anchorId="211B8E37" wp14:editId="6E3EDC3F">
                      <wp:simplePos x="0" y="0"/>
                      <wp:positionH relativeFrom="column">
                        <wp:posOffset>0</wp:posOffset>
                      </wp:positionH>
                      <wp:positionV relativeFrom="paragraph">
                        <wp:posOffset>0</wp:posOffset>
                      </wp:positionV>
                      <wp:extent cx="76200" cy="28575"/>
                      <wp:effectExtent l="19050" t="19050" r="19050" b="28575"/>
                      <wp:wrapNone/>
                      <wp:docPr id="1470" name="Text Box 2459">
                        <a:extLst xmlns:a="http://schemas.openxmlformats.org/drawingml/2006/main">
                          <a:ext uri="{FF2B5EF4-FFF2-40B4-BE49-F238E27FC236}">
                            <a16:creationId xmlns:a16="http://schemas.microsoft.com/office/drawing/2014/main" id="{00000000-0008-0000-0000-0000B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1095AF" id="Text Box 2459" o:spid="_x0000_s1026" type="#_x0000_t202" style="position:absolute;margin-left:0;margin-top:0;width:6pt;height:2.25pt;z-index:2531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65568" behindDoc="0" locked="0" layoutInCell="1" allowOverlap="1" wp14:anchorId="392B91F2" wp14:editId="1DA20DB8">
                      <wp:simplePos x="0" y="0"/>
                      <wp:positionH relativeFrom="column">
                        <wp:posOffset>0</wp:posOffset>
                      </wp:positionH>
                      <wp:positionV relativeFrom="paragraph">
                        <wp:posOffset>0</wp:posOffset>
                      </wp:positionV>
                      <wp:extent cx="76200" cy="28575"/>
                      <wp:effectExtent l="19050" t="19050" r="19050" b="28575"/>
                      <wp:wrapNone/>
                      <wp:docPr id="1471" name="Text Box 2458">
                        <a:extLst xmlns:a="http://schemas.openxmlformats.org/drawingml/2006/main">
                          <a:ext uri="{FF2B5EF4-FFF2-40B4-BE49-F238E27FC236}">
                            <a16:creationId xmlns:a16="http://schemas.microsoft.com/office/drawing/2014/main" id="{00000000-0008-0000-0000-0000B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DB09EB" id="Text Box 2458" o:spid="_x0000_s1026" type="#_x0000_t202" style="position:absolute;margin-left:0;margin-top:0;width:6pt;height:2.25pt;z-index:2531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66592" behindDoc="0" locked="0" layoutInCell="1" allowOverlap="1" wp14:anchorId="578AD312" wp14:editId="163A803C">
                      <wp:simplePos x="0" y="0"/>
                      <wp:positionH relativeFrom="column">
                        <wp:posOffset>0</wp:posOffset>
                      </wp:positionH>
                      <wp:positionV relativeFrom="paragraph">
                        <wp:posOffset>0</wp:posOffset>
                      </wp:positionV>
                      <wp:extent cx="76200" cy="28575"/>
                      <wp:effectExtent l="19050" t="19050" r="19050" b="28575"/>
                      <wp:wrapNone/>
                      <wp:docPr id="1472" name="Text Box 2457">
                        <a:extLst xmlns:a="http://schemas.openxmlformats.org/drawingml/2006/main">
                          <a:ext uri="{FF2B5EF4-FFF2-40B4-BE49-F238E27FC236}">
                            <a16:creationId xmlns:a16="http://schemas.microsoft.com/office/drawing/2014/main" id="{00000000-0008-0000-0000-0000C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D816B0" id="Text Box 2457" o:spid="_x0000_s1026" type="#_x0000_t202" style="position:absolute;margin-left:0;margin-top:0;width:6pt;height:2.25pt;z-index:25316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67616" behindDoc="0" locked="0" layoutInCell="1" allowOverlap="1" wp14:anchorId="03D0316F" wp14:editId="05050D50">
                      <wp:simplePos x="0" y="0"/>
                      <wp:positionH relativeFrom="column">
                        <wp:posOffset>0</wp:posOffset>
                      </wp:positionH>
                      <wp:positionV relativeFrom="paragraph">
                        <wp:posOffset>0</wp:posOffset>
                      </wp:positionV>
                      <wp:extent cx="76200" cy="28575"/>
                      <wp:effectExtent l="19050" t="19050" r="19050" b="28575"/>
                      <wp:wrapNone/>
                      <wp:docPr id="1473" name="Text Box 2456">
                        <a:extLst xmlns:a="http://schemas.openxmlformats.org/drawingml/2006/main">
                          <a:ext uri="{FF2B5EF4-FFF2-40B4-BE49-F238E27FC236}">
                            <a16:creationId xmlns:a16="http://schemas.microsoft.com/office/drawing/2014/main" id="{00000000-0008-0000-0000-0000C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F3AAEC" id="Text Box 2456" o:spid="_x0000_s1026" type="#_x0000_t202" style="position:absolute;margin-left:0;margin-top:0;width:6pt;height:2.25pt;z-index:2531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68640" behindDoc="0" locked="0" layoutInCell="1" allowOverlap="1" wp14:anchorId="65052545" wp14:editId="334C540A">
                      <wp:simplePos x="0" y="0"/>
                      <wp:positionH relativeFrom="column">
                        <wp:posOffset>0</wp:posOffset>
                      </wp:positionH>
                      <wp:positionV relativeFrom="paragraph">
                        <wp:posOffset>0</wp:posOffset>
                      </wp:positionV>
                      <wp:extent cx="76200" cy="28575"/>
                      <wp:effectExtent l="19050" t="19050" r="19050" b="28575"/>
                      <wp:wrapNone/>
                      <wp:docPr id="1474" name="Text Box 2455">
                        <a:extLst xmlns:a="http://schemas.openxmlformats.org/drawingml/2006/main">
                          <a:ext uri="{FF2B5EF4-FFF2-40B4-BE49-F238E27FC236}">
                            <a16:creationId xmlns:a16="http://schemas.microsoft.com/office/drawing/2014/main" id="{00000000-0008-0000-0000-0000C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8795C5" id="Text Box 2455" o:spid="_x0000_s1026" type="#_x0000_t202" style="position:absolute;margin-left:0;margin-top:0;width:6pt;height:2.25pt;z-index:25316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69664" behindDoc="0" locked="0" layoutInCell="1" allowOverlap="1" wp14:anchorId="1173BFE1" wp14:editId="7B33EF5A">
                      <wp:simplePos x="0" y="0"/>
                      <wp:positionH relativeFrom="column">
                        <wp:posOffset>0</wp:posOffset>
                      </wp:positionH>
                      <wp:positionV relativeFrom="paragraph">
                        <wp:posOffset>0</wp:posOffset>
                      </wp:positionV>
                      <wp:extent cx="76200" cy="28575"/>
                      <wp:effectExtent l="19050" t="19050" r="19050" b="28575"/>
                      <wp:wrapNone/>
                      <wp:docPr id="1475" name="Text Box 2454">
                        <a:extLst xmlns:a="http://schemas.openxmlformats.org/drawingml/2006/main">
                          <a:ext uri="{FF2B5EF4-FFF2-40B4-BE49-F238E27FC236}">
                            <a16:creationId xmlns:a16="http://schemas.microsoft.com/office/drawing/2014/main" id="{00000000-0008-0000-0000-0000C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AC6400" id="Text Box 2454" o:spid="_x0000_s1026" type="#_x0000_t202" style="position:absolute;margin-left:0;margin-top:0;width:6pt;height:2.25pt;z-index:2531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70688" behindDoc="0" locked="0" layoutInCell="1" allowOverlap="1" wp14:anchorId="2094DF3A" wp14:editId="51483FA4">
                      <wp:simplePos x="0" y="0"/>
                      <wp:positionH relativeFrom="column">
                        <wp:posOffset>0</wp:posOffset>
                      </wp:positionH>
                      <wp:positionV relativeFrom="paragraph">
                        <wp:posOffset>0</wp:posOffset>
                      </wp:positionV>
                      <wp:extent cx="76200" cy="28575"/>
                      <wp:effectExtent l="19050" t="19050" r="19050" b="28575"/>
                      <wp:wrapNone/>
                      <wp:docPr id="1476" name="Text Box 2453">
                        <a:extLst xmlns:a="http://schemas.openxmlformats.org/drawingml/2006/main">
                          <a:ext uri="{FF2B5EF4-FFF2-40B4-BE49-F238E27FC236}">
                            <a16:creationId xmlns:a16="http://schemas.microsoft.com/office/drawing/2014/main" id="{00000000-0008-0000-0000-0000C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F46E76" id="Text Box 2453" o:spid="_x0000_s1026" type="#_x0000_t202" style="position:absolute;margin-left:0;margin-top:0;width:6pt;height:2.25pt;z-index:25317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71712" behindDoc="0" locked="0" layoutInCell="1" allowOverlap="1" wp14:anchorId="0A44684D" wp14:editId="7C62D3B4">
                      <wp:simplePos x="0" y="0"/>
                      <wp:positionH relativeFrom="column">
                        <wp:posOffset>0</wp:posOffset>
                      </wp:positionH>
                      <wp:positionV relativeFrom="paragraph">
                        <wp:posOffset>0</wp:posOffset>
                      </wp:positionV>
                      <wp:extent cx="76200" cy="28575"/>
                      <wp:effectExtent l="19050" t="19050" r="19050" b="28575"/>
                      <wp:wrapNone/>
                      <wp:docPr id="1477" name="Text Box 2452">
                        <a:extLst xmlns:a="http://schemas.openxmlformats.org/drawingml/2006/main">
                          <a:ext uri="{FF2B5EF4-FFF2-40B4-BE49-F238E27FC236}">
                            <a16:creationId xmlns:a16="http://schemas.microsoft.com/office/drawing/2014/main" id="{00000000-0008-0000-0000-0000C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E38274" id="Text Box 2452" o:spid="_x0000_s1026" type="#_x0000_t202" style="position:absolute;margin-left:0;margin-top:0;width:6pt;height:2.25pt;z-index:2531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72736" behindDoc="0" locked="0" layoutInCell="1" allowOverlap="1" wp14:anchorId="7D61F63C" wp14:editId="697BA987">
                      <wp:simplePos x="0" y="0"/>
                      <wp:positionH relativeFrom="column">
                        <wp:posOffset>0</wp:posOffset>
                      </wp:positionH>
                      <wp:positionV relativeFrom="paragraph">
                        <wp:posOffset>0</wp:posOffset>
                      </wp:positionV>
                      <wp:extent cx="76200" cy="28575"/>
                      <wp:effectExtent l="19050" t="19050" r="19050" b="28575"/>
                      <wp:wrapNone/>
                      <wp:docPr id="1478" name="Text Box 2451">
                        <a:extLst xmlns:a="http://schemas.openxmlformats.org/drawingml/2006/main">
                          <a:ext uri="{FF2B5EF4-FFF2-40B4-BE49-F238E27FC236}">
                            <a16:creationId xmlns:a16="http://schemas.microsoft.com/office/drawing/2014/main" id="{00000000-0008-0000-0000-0000C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710572" id="Text Box 2451" o:spid="_x0000_s1026" type="#_x0000_t202" style="position:absolute;margin-left:0;margin-top:0;width:6pt;height:2.25pt;z-index:25317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73760" behindDoc="0" locked="0" layoutInCell="1" allowOverlap="1" wp14:anchorId="323058B4" wp14:editId="5EDBDCB2">
                      <wp:simplePos x="0" y="0"/>
                      <wp:positionH relativeFrom="column">
                        <wp:posOffset>0</wp:posOffset>
                      </wp:positionH>
                      <wp:positionV relativeFrom="paragraph">
                        <wp:posOffset>0</wp:posOffset>
                      </wp:positionV>
                      <wp:extent cx="76200" cy="28575"/>
                      <wp:effectExtent l="19050" t="19050" r="19050" b="28575"/>
                      <wp:wrapNone/>
                      <wp:docPr id="1479" name="Text Box 2450">
                        <a:extLst xmlns:a="http://schemas.openxmlformats.org/drawingml/2006/main">
                          <a:ext uri="{FF2B5EF4-FFF2-40B4-BE49-F238E27FC236}">
                            <a16:creationId xmlns:a16="http://schemas.microsoft.com/office/drawing/2014/main" id="{00000000-0008-0000-0000-0000C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05306F" id="Text Box 2450" o:spid="_x0000_s1026" type="#_x0000_t202" style="position:absolute;margin-left:0;margin-top:0;width:6pt;height:2.25pt;z-index:2531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74784" behindDoc="0" locked="0" layoutInCell="1" allowOverlap="1" wp14:anchorId="03C7C371" wp14:editId="366CB5F4">
                      <wp:simplePos x="0" y="0"/>
                      <wp:positionH relativeFrom="column">
                        <wp:posOffset>0</wp:posOffset>
                      </wp:positionH>
                      <wp:positionV relativeFrom="paragraph">
                        <wp:posOffset>0</wp:posOffset>
                      </wp:positionV>
                      <wp:extent cx="76200" cy="28575"/>
                      <wp:effectExtent l="19050" t="19050" r="19050" b="28575"/>
                      <wp:wrapNone/>
                      <wp:docPr id="1480" name="Text Box 2449">
                        <a:extLst xmlns:a="http://schemas.openxmlformats.org/drawingml/2006/main">
                          <a:ext uri="{FF2B5EF4-FFF2-40B4-BE49-F238E27FC236}">
                            <a16:creationId xmlns:a16="http://schemas.microsoft.com/office/drawing/2014/main" id="{00000000-0008-0000-0000-0000C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C98991" id="Text Box 2449" o:spid="_x0000_s1026" type="#_x0000_t202" style="position:absolute;margin-left:0;margin-top:0;width:6pt;height:2.25pt;z-index:2531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75808" behindDoc="0" locked="0" layoutInCell="1" allowOverlap="1" wp14:anchorId="21A1758F" wp14:editId="5C3FF163">
                      <wp:simplePos x="0" y="0"/>
                      <wp:positionH relativeFrom="column">
                        <wp:posOffset>0</wp:posOffset>
                      </wp:positionH>
                      <wp:positionV relativeFrom="paragraph">
                        <wp:posOffset>0</wp:posOffset>
                      </wp:positionV>
                      <wp:extent cx="76200" cy="28575"/>
                      <wp:effectExtent l="19050" t="19050" r="19050" b="28575"/>
                      <wp:wrapNone/>
                      <wp:docPr id="1481" name="Text Box 2448">
                        <a:extLst xmlns:a="http://schemas.openxmlformats.org/drawingml/2006/main">
                          <a:ext uri="{FF2B5EF4-FFF2-40B4-BE49-F238E27FC236}">
                            <a16:creationId xmlns:a16="http://schemas.microsoft.com/office/drawing/2014/main" id="{00000000-0008-0000-0000-0000C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21C7D9" id="Text Box 2448" o:spid="_x0000_s1026" type="#_x0000_t202" style="position:absolute;margin-left:0;margin-top:0;width:6pt;height:2.25pt;z-index:2531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76832" behindDoc="0" locked="0" layoutInCell="1" allowOverlap="1" wp14:anchorId="4A27A892" wp14:editId="2938CBB4">
                      <wp:simplePos x="0" y="0"/>
                      <wp:positionH relativeFrom="column">
                        <wp:posOffset>0</wp:posOffset>
                      </wp:positionH>
                      <wp:positionV relativeFrom="paragraph">
                        <wp:posOffset>0</wp:posOffset>
                      </wp:positionV>
                      <wp:extent cx="76200" cy="28575"/>
                      <wp:effectExtent l="19050" t="19050" r="19050" b="28575"/>
                      <wp:wrapNone/>
                      <wp:docPr id="1482" name="Text Box 2447">
                        <a:extLst xmlns:a="http://schemas.openxmlformats.org/drawingml/2006/main">
                          <a:ext uri="{FF2B5EF4-FFF2-40B4-BE49-F238E27FC236}">
                            <a16:creationId xmlns:a16="http://schemas.microsoft.com/office/drawing/2014/main" id="{00000000-0008-0000-0000-0000C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672707" id="Text Box 2447" o:spid="_x0000_s1026" type="#_x0000_t202" style="position:absolute;margin-left:0;margin-top:0;width:6pt;height:2.25pt;z-index:2531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77856" behindDoc="0" locked="0" layoutInCell="1" allowOverlap="1" wp14:anchorId="6E7AB6AA" wp14:editId="0A7A9B88">
                      <wp:simplePos x="0" y="0"/>
                      <wp:positionH relativeFrom="column">
                        <wp:posOffset>0</wp:posOffset>
                      </wp:positionH>
                      <wp:positionV relativeFrom="paragraph">
                        <wp:posOffset>0</wp:posOffset>
                      </wp:positionV>
                      <wp:extent cx="76200" cy="28575"/>
                      <wp:effectExtent l="19050" t="19050" r="19050" b="28575"/>
                      <wp:wrapNone/>
                      <wp:docPr id="1483" name="Text Box 2446">
                        <a:extLst xmlns:a="http://schemas.openxmlformats.org/drawingml/2006/main">
                          <a:ext uri="{FF2B5EF4-FFF2-40B4-BE49-F238E27FC236}">
                            <a16:creationId xmlns:a16="http://schemas.microsoft.com/office/drawing/2014/main" id="{00000000-0008-0000-0000-0000C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FFC078" id="Text Box 2446" o:spid="_x0000_s1026" type="#_x0000_t202" style="position:absolute;margin-left:0;margin-top:0;width:6pt;height:2.25pt;z-index:2531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78880" behindDoc="0" locked="0" layoutInCell="1" allowOverlap="1" wp14:anchorId="74BE787D" wp14:editId="1D87BA7D">
                      <wp:simplePos x="0" y="0"/>
                      <wp:positionH relativeFrom="column">
                        <wp:posOffset>0</wp:posOffset>
                      </wp:positionH>
                      <wp:positionV relativeFrom="paragraph">
                        <wp:posOffset>0</wp:posOffset>
                      </wp:positionV>
                      <wp:extent cx="76200" cy="28575"/>
                      <wp:effectExtent l="19050" t="19050" r="19050" b="28575"/>
                      <wp:wrapNone/>
                      <wp:docPr id="1484" name="Text Box 2445">
                        <a:extLst xmlns:a="http://schemas.openxmlformats.org/drawingml/2006/main">
                          <a:ext uri="{FF2B5EF4-FFF2-40B4-BE49-F238E27FC236}">
                            <a16:creationId xmlns:a16="http://schemas.microsoft.com/office/drawing/2014/main" id="{00000000-0008-0000-0000-0000C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F8B998" id="Text Box 2445" o:spid="_x0000_s1026" type="#_x0000_t202" style="position:absolute;margin-left:0;margin-top:0;width:6pt;height:2.25pt;z-index:2531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79904" behindDoc="0" locked="0" layoutInCell="1" allowOverlap="1" wp14:anchorId="4A21406E" wp14:editId="2F10A9F3">
                      <wp:simplePos x="0" y="0"/>
                      <wp:positionH relativeFrom="column">
                        <wp:posOffset>0</wp:posOffset>
                      </wp:positionH>
                      <wp:positionV relativeFrom="paragraph">
                        <wp:posOffset>0</wp:posOffset>
                      </wp:positionV>
                      <wp:extent cx="76200" cy="28575"/>
                      <wp:effectExtent l="19050" t="19050" r="19050" b="28575"/>
                      <wp:wrapNone/>
                      <wp:docPr id="1485" name="Text Box 2444">
                        <a:extLst xmlns:a="http://schemas.openxmlformats.org/drawingml/2006/main">
                          <a:ext uri="{FF2B5EF4-FFF2-40B4-BE49-F238E27FC236}">
                            <a16:creationId xmlns:a16="http://schemas.microsoft.com/office/drawing/2014/main" id="{00000000-0008-0000-0000-0000C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BE0452" id="Text Box 2444" o:spid="_x0000_s1026" type="#_x0000_t202" style="position:absolute;margin-left:0;margin-top:0;width:6pt;height:2.25pt;z-index:2531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80928" behindDoc="0" locked="0" layoutInCell="1" allowOverlap="1" wp14:anchorId="78B1A0E3" wp14:editId="2A9C0FEF">
                      <wp:simplePos x="0" y="0"/>
                      <wp:positionH relativeFrom="column">
                        <wp:posOffset>0</wp:posOffset>
                      </wp:positionH>
                      <wp:positionV relativeFrom="paragraph">
                        <wp:posOffset>0</wp:posOffset>
                      </wp:positionV>
                      <wp:extent cx="76200" cy="28575"/>
                      <wp:effectExtent l="19050" t="19050" r="19050" b="28575"/>
                      <wp:wrapNone/>
                      <wp:docPr id="1486" name="Text Box 2443">
                        <a:extLst xmlns:a="http://schemas.openxmlformats.org/drawingml/2006/main">
                          <a:ext uri="{FF2B5EF4-FFF2-40B4-BE49-F238E27FC236}">
                            <a16:creationId xmlns:a16="http://schemas.microsoft.com/office/drawing/2014/main" id="{00000000-0008-0000-0000-0000C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1D2478" id="Text Box 2443" o:spid="_x0000_s1026" type="#_x0000_t202" style="position:absolute;margin-left:0;margin-top:0;width:6pt;height:2.25pt;z-index:2531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81952" behindDoc="0" locked="0" layoutInCell="1" allowOverlap="1" wp14:anchorId="51761801" wp14:editId="56AFE68D">
                      <wp:simplePos x="0" y="0"/>
                      <wp:positionH relativeFrom="column">
                        <wp:posOffset>0</wp:posOffset>
                      </wp:positionH>
                      <wp:positionV relativeFrom="paragraph">
                        <wp:posOffset>0</wp:posOffset>
                      </wp:positionV>
                      <wp:extent cx="76200" cy="28575"/>
                      <wp:effectExtent l="19050" t="19050" r="19050" b="28575"/>
                      <wp:wrapNone/>
                      <wp:docPr id="1487" name="Text Box 2442">
                        <a:extLst xmlns:a="http://schemas.openxmlformats.org/drawingml/2006/main">
                          <a:ext uri="{FF2B5EF4-FFF2-40B4-BE49-F238E27FC236}">
                            <a16:creationId xmlns:a16="http://schemas.microsoft.com/office/drawing/2014/main" id="{00000000-0008-0000-0000-0000C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EDEE06" id="Text Box 2442" o:spid="_x0000_s1026" type="#_x0000_t202" style="position:absolute;margin-left:0;margin-top:0;width:6pt;height:2.25pt;z-index:2531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82976" behindDoc="0" locked="0" layoutInCell="1" allowOverlap="1" wp14:anchorId="3A83BBCD" wp14:editId="7E8CF83B">
                      <wp:simplePos x="0" y="0"/>
                      <wp:positionH relativeFrom="column">
                        <wp:posOffset>0</wp:posOffset>
                      </wp:positionH>
                      <wp:positionV relativeFrom="paragraph">
                        <wp:posOffset>0</wp:posOffset>
                      </wp:positionV>
                      <wp:extent cx="76200" cy="28575"/>
                      <wp:effectExtent l="19050" t="19050" r="19050" b="28575"/>
                      <wp:wrapNone/>
                      <wp:docPr id="1488" name="Text Box 2441">
                        <a:extLst xmlns:a="http://schemas.openxmlformats.org/drawingml/2006/main">
                          <a:ext uri="{FF2B5EF4-FFF2-40B4-BE49-F238E27FC236}">
                            <a16:creationId xmlns:a16="http://schemas.microsoft.com/office/drawing/2014/main" id="{00000000-0008-0000-0000-0000D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C3B83F" id="Text Box 2441" o:spid="_x0000_s1026" type="#_x0000_t202" style="position:absolute;margin-left:0;margin-top:0;width:6pt;height:2.25pt;z-index:2531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84000" behindDoc="0" locked="0" layoutInCell="1" allowOverlap="1" wp14:anchorId="6AC86E5A" wp14:editId="7C52D345">
                      <wp:simplePos x="0" y="0"/>
                      <wp:positionH relativeFrom="column">
                        <wp:posOffset>0</wp:posOffset>
                      </wp:positionH>
                      <wp:positionV relativeFrom="paragraph">
                        <wp:posOffset>0</wp:posOffset>
                      </wp:positionV>
                      <wp:extent cx="76200" cy="28575"/>
                      <wp:effectExtent l="19050" t="19050" r="19050" b="28575"/>
                      <wp:wrapNone/>
                      <wp:docPr id="1489" name="Text Box 2440">
                        <a:extLst xmlns:a="http://schemas.openxmlformats.org/drawingml/2006/main">
                          <a:ext uri="{FF2B5EF4-FFF2-40B4-BE49-F238E27FC236}">
                            <a16:creationId xmlns:a16="http://schemas.microsoft.com/office/drawing/2014/main" id="{00000000-0008-0000-0000-0000D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F917BB" id="Text Box 2440" o:spid="_x0000_s1026" type="#_x0000_t202" style="position:absolute;margin-left:0;margin-top:0;width:6pt;height:2.25pt;z-index:2531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85024" behindDoc="0" locked="0" layoutInCell="1" allowOverlap="1" wp14:anchorId="263E6C75" wp14:editId="6102388E">
                      <wp:simplePos x="0" y="0"/>
                      <wp:positionH relativeFrom="column">
                        <wp:posOffset>0</wp:posOffset>
                      </wp:positionH>
                      <wp:positionV relativeFrom="paragraph">
                        <wp:posOffset>0</wp:posOffset>
                      </wp:positionV>
                      <wp:extent cx="76200" cy="28575"/>
                      <wp:effectExtent l="19050" t="19050" r="19050" b="28575"/>
                      <wp:wrapNone/>
                      <wp:docPr id="1490" name="Text Box 2439">
                        <a:extLst xmlns:a="http://schemas.openxmlformats.org/drawingml/2006/main">
                          <a:ext uri="{FF2B5EF4-FFF2-40B4-BE49-F238E27FC236}">
                            <a16:creationId xmlns:a16="http://schemas.microsoft.com/office/drawing/2014/main" id="{00000000-0008-0000-0000-0000D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585163" id="Text Box 2439" o:spid="_x0000_s1026" type="#_x0000_t202" style="position:absolute;margin-left:0;margin-top:0;width:6pt;height:2.25pt;z-index:2531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86048" behindDoc="0" locked="0" layoutInCell="1" allowOverlap="1" wp14:anchorId="43D37E6C" wp14:editId="38711321">
                      <wp:simplePos x="0" y="0"/>
                      <wp:positionH relativeFrom="column">
                        <wp:posOffset>0</wp:posOffset>
                      </wp:positionH>
                      <wp:positionV relativeFrom="paragraph">
                        <wp:posOffset>0</wp:posOffset>
                      </wp:positionV>
                      <wp:extent cx="76200" cy="28575"/>
                      <wp:effectExtent l="19050" t="19050" r="19050" b="28575"/>
                      <wp:wrapNone/>
                      <wp:docPr id="1491" name="Text Box 2438">
                        <a:extLst xmlns:a="http://schemas.openxmlformats.org/drawingml/2006/main">
                          <a:ext uri="{FF2B5EF4-FFF2-40B4-BE49-F238E27FC236}">
                            <a16:creationId xmlns:a16="http://schemas.microsoft.com/office/drawing/2014/main" id="{00000000-0008-0000-0000-0000D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95E09B" id="Text Box 2438" o:spid="_x0000_s1026" type="#_x0000_t202" style="position:absolute;margin-left:0;margin-top:0;width:6pt;height:2.25pt;z-index:2531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87072" behindDoc="0" locked="0" layoutInCell="1" allowOverlap="1" wp14:anchorId="23A5DEBC" wp14:editId="760508D3">
                      <wp:simplePos x="0" y="0"/>
                      <wp:positionH relativeFrom="column">
                        <wp:posOffset>0</wp:posOffset>
                      </wp:positionH>
                      <wp:positionV relativeFrom="paragraph">
                        <wp:posOffset>0</wp:posOffset>
                      </wp:positionV>
                      <wp:extent cx="76200" cy="28575"/>
                      <wp:effectExtent l="19050" t="19050" r="19050" b="28575"/>
                      <wp:wrapNone/>
                      <wp:docPr id="1492" name="Text Box 2437">
                        <a:extLst xmlns:a="http://schemas.openxmlformats.org/drawingml/2006/main">
                          <a:ext uri="{FF2B5EF4-FFF2-40B4-BE49-F238E27FC236}">
                            <a16:creationId xmlns:a16="http://schemas.microsoft.com/office/drawing/2014/main" id="{00000000-0008-0000-0000-0000D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859CAA" id="Text Box 2437" o:spid="_x0000_s1026" type="#_x0000_t202" style="position:absolute;margin-left:0;margin-top:0;width:6pt;height:2.25pt;z-index:2531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88096" behindDoc="0" locked="0" layoutInCell="1" allowOverlap="1" wp14:anchorId="2D5EA28C" wp14:editId="469DAEEE">
                      <wp:simplePos x="0" y="0"/>
                      <wp:positionH relativeFrom="column">
                        <wp:posOffset>0</wp:posOffset>
                      </wp:positionH>
                      <wp:positionV relativeFrom="paragraph">
                        <wp:posOffset>0</wp:posOffset>
                      </wp:positionV>
                      <wp:extent cx="76200" cy="28575"/>
                      <wp:effectExtent l="19050" t="19050" r="19050" b="28575"/>
                      <wp:wrapNone/>
                      <wp:docPr id="1493" name="Text Box 2436">
                        <a:extLst xmlns:a="http://schemas.openxmlformats.org/drawingml/2006/main">
                          <a:ext uri="{FF2B5EF4-FFF2-40B4-BE49-F238E27FC236}">
                            <a16:creationId xmlns:a16="http://schemas.microsoft.com/office/drawing/2014/main" id="{00000000-0008-0000-0000-0000D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31723A" id="Text Box 2436" o:spid="_x0000_s1026" type="#_x0000_t202" style="position:absolute;margin-left:0;margin-top:0;width:6pt;height:2.25pt;z-index:2531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89120" behindDoc="0" locked="0" layoutInCell="1" allowOverlap="1" wp14:anchorId="228E9CF1" wp14:editId="0DCC4431">
                      <wp:simplePos x="0" y="0"/>
                      <wp:positionH relativeFrom="column">
                        <wp:posOffset>0</wp:posOffset>
                      </wp:positionH>
                      <wp:positionV relativeFrom="paragraph">
                        <wp:posOffset>0</wp:posOffset>
                      </wp:positionV>
                      <wp:extent cx="76200" cy="28575"/>
                      <wp:effectExtent l="19050" t="19050" r="19050" b="28575"/>
                      <wp:wrapNone/>
                      <wp:docPr id="1494" name="Text Box 2435">
                        <a:extLst xmlns:a="http://schemas.openxmlformats.org/drawingml/2006/main">
                          <a:ext uri="{FF2B5EF4-FFF2-40B4-BE49-F238E27FC236}">
                            <a16:creationId xmlns:a16="http://schemas.microsoft.com/office/drawing/2014/main" id="{00000000-0008-0000-0000-0000D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C2F02F" id="Text Box 2435" o:spid="_x0000_s1026" type="#_x0000_t202" style="position:absolute;margin-left:0;margin-top:0;width:6pt;height:2.25pt;z-index:2531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90144" behindDoc="0" locked="0" layoutInCell="1" allowOverlap="1" wp14:anchorId="54279959" wp14:editId="09EBF2BB">
                      <wp:simplePos x="0" y="0"/>
                      <wp:positionH relativeFrom="column">
                        <wp:posOffset>0</wp:posOffset>
                      </wp:positionH>
                      <wp:positionV relativeFrom="paragraph">
                        <wp:posOffset>0</wp:posOffset>
                      </wp:positionV>
                      <wp:extent cx="76200" cy="28575"/>
                      <wp:effectExtent l="19050" t="19050" r="19050" b="28575"/>
                      <wp:wrapNone/>
                      <wp:docPr id="1495" name="Text Box 2434">
                        <a:extLst xmlns:a="http://schemas.openxmlformats.org/drawingml/2006/main">
                          <a:ext uri="{FF2B5EF4-FFF2-40B4-BE49-F238E27FC236}">
                            <a16:creationId xmlns:a16="http://schemas.microsoft.com/office/drawing/2014/main" id="{00000000-0008-0000-0000-0000D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A17A49" id="Text Box 2434" o:spid="_x0000_s1026" type="#_x0000_t202" style="position:absolute;margin-left:0;margin-top:0;width:6pt;height:2.25pt;z-index:2531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91168" behindDoc="0" locked="0" layoutInCell="1" allowOverlap="1" wp14:anchorId="0E32D655" wp14:editId="41AD1913">
                      <wp:simplePos x="0" y="0"/>
                      <wp:positionH relativeFrom="column">
                        <wp:posOffset>0</wp:posOffset>
                      </wp:positionH>
                      <wp:positionV relativeFrom="paragraph">
                        <wp:posOffset>0</wp:posOffset>
                      </wp:positionV>
                      <wp:extent cx="76200" cy="28575"/>
                      <wp:effectExtent l="19050" t="19050" r="19050" b="28575"/>
                      <wp:wrapNone/>
                      <wp:docPr id="1496" name="Text Box 2433">
                        <a:extLst xmlns:a="http://schemas.openxmlformats.org/drawingml/2006/main">
                          <a:ext uri="{FF2B5EF4-FFF2-40B4-BE49-F238E27FC236}">
                            <a16:creationId xmlns:a16="http://schemas.microsoft.com/office/drawing/2014/main" id="{00000000-0008-0000-0000-0000D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BF4782" id="Text Box 2433" o:spid="_x0000_s1026" type="#_x0000_t202" style="position:absolute;margin-left:0;margin-top:0;width:6pt;height:2.25pt;z-index:2531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92192" behindDoc="0" locked="0" layoutInCell="1" allowOverlap="1" wp14:anchorId="4F553D0A" wp14:editId="09CA6CAD">
                      <wp:simplePos x="0" y="0"/>
                      <wp:positionH relativeFrom="column">
                        <wp:posOffset>0</wp:posOffset>
                      </wp:positionH>
                      <wp:positionV relativeFrom="paragraph">
                        <wp:posOffset>0</wp:posOffset>
                      </wp:positionV>
                      <wp:extent cx="76200" cy="28575"/>
                      <wp:effectExtent l="19050" t="19050" r="19050" b="28575"/>
                      <wp:wrapNone/>
                      <wp:docPr id="1497" name="Text Box 2432">
                        <a:extLst xmlns:a="http://schemas.openxmlformats.org/drawingml/2006/main">
                          <a:ext uri="{FF2B5EF4-FFF2-40B4-BE49-F238E27FC236}">
                            <a16:creationId xmlns:a16="http://schemas.microsoft.com/office/drawing/2014/main" id="{00000000-0008-0000-0000-0000D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A731C9" id="Text Box 2432" o:spid="_x0000_s1026" type="#_x0000_t202" style="position:absolute;margin-left:0;margin-top:0;width:6pt;height:2.25pt;z-index:2531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93216" behindDoc="0" locked="0" layoutInCell="1" allowOverlap="1" wp14:anchorId="14139163" wp14:editId="097A0517">
                      <wp:simplePos x="0" y="0"/>
                      <wp:positionH relativeFrom="column">
                        <wp:posOffset>0</wp:posOffset>
                      </wp:positionH>
                      <wp:positionV relativeFrom="paragraph">
                        <wp:posOffset>0</wp:posOffset>
                      </wp:positionV>
                      <wp:extent cx="76200" cy="28575"/>
                      <wp:effectExtent l="19050" t="19050" r="19050" b="28575"/>
                      <wp:wrapNone/>
                      <wp:docPr id="1498" name="Text Box 2431">
                        <a:extLst xmlns:a="http://schemas.openxmlformats.org/drawingml/2006/main">
                          <a:ext uri="{FF2B5EF4-FFF2-40B4-BE49-F238E27FC236}">
                            <a16:creationId xmlns:a16="http://schemas.microsoft.com/office/drawing/2014/main" id="{00000000-0008-0000-0000-0000D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558113" id="Text Box 2431" o:spid="_x0000_s1026" type="#_x0000_t202" style="position:absolute;margin-left:0;margin-top:0;width:6pt;height:2.25pt;z-index:2531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94240" behindDoc="0" locked="0" layoutInCell="1" allowOverlap="1" wp14:anchorId="4DBD33E4" wp14:editId="46F5E658">
                      <wp:simplePos x="0" y="0"/>
                      <wp:positionH relativeFrom="column">
                        <wp:posOffset>0</wp:posOffset>
                      </wp:positionH>
                      <wp:positionV relativeFrom="paragraph">
                        <wp:posOffset>0</wp:posOffset>
                      </wp:positionV>
                      <wp:extent cx="76200" cy="28575"/>
                      <wp:effectExtent l="19050" t="19050" r="19050" b="28575"/>
                      <wp:wrapNone/>
                      <wp:docPr id="1499" name="Text Box 2430">
                        <a:extLst xmlns:a="http://schemas.openxmlformats.org/drawingml/2006/main">
                          <a:ext uri="{FF2B5EF4-FFF2-40B4-BE49-F238E27FC236}">
                            <a16:creationId xmlns:a16="http://schemas.microsoft.com/office/drawing/2014/main" id="{00000000-0008-0000-0000-0000D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E8018D" id="Text Box 2430" o:spid="_x0000_s1026" type="#_x0000_t202" style="position:absolute;margin-left:0;margin-top:0;width:6pt;height:2.25pt;z-index:2531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95264" behindDoc="0" locked="0" layoutInCell="1" allowOverlap="1" wp14:anchorId="6E7CA31E" wp14:editId="6BA7D388">
                      <wp:simplePos x="0" y="0"/>
                      <wp:positionH relativeFrom="column">
                        <wp:posOffset>0</wp:posOffset>
                      </wp:positionH>
                      <wp:positionV relativeFrom="paragraph">
                        <wp:posOffset>0</wp:posOffset>
                      </wp:positionV>
                      <wp:extent cx="76200" cy="28575"/>
                      <wp:effectExtent l="19050" t="19050" r="19050" b="28575"/>
                      <wp:wrapNone/>
                      <wp:docPr id="1500" name="Text Box 2429">
                        <a:extLst xmlns:a="http://schemas.openxmlformats.org/drawingml/2006/main">
                          <a:ext uri="{FF2B5EF4-FFF2-40B4-BE49-F238E27FC236}">
                            <a16:creationId xmlns:a16="http://schemas.microsoft.com/office/drawing/2014/main" id="{00000000-0008-0000-0000-0000D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8A2477" id="Text Box 2429" o:spid="_x0000_s1026" type="#_x0000_t202" style="position:absolute;margin-left:0;margin-top:0;width:6pt;height:2.25pt;z-index:2531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96288" behindDoc="0" locked="0" layoutInCell="1" allowOverlap="1" wp14:anchorId="3E8AA850" wp14:editId="291A342A">
                      <wp:simplePos x="0" y="0"/>
                      <wp:positionH relativeFrom="column">
                        <wp:posOffset>0</wp:posOffset>
                      </wp:positionH>
                      <wp:positionV relativeFrom="paragraph">
                        <wp:posOffset>0</wp:posOffset>
                      </wp:positionV>
                      <wp:extent cx="76200" cy="28575"/>
                      <wp:effectExtent l="19050" t="19050" r="19050" b="28575"/>
                      <wp:wrapNone/>
                      <wp:docPr id="1501" name="Text Box 2428">
                        <a:extLst xmlns:a="http://schemas.openxmlformats.org/drawingml/2006/main">
                          <a:ext uri="{FF2B5EF4-FFF2-40B4-BE49-F238E27FC236}">
                            <a16:creationId xmlns:a16="http://schemas.microsoft.com/office/drawing/2014/main" id="{00000000-0008-0000-0000-0000D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7E7CE5" id="Text Box 2428" o:spid="_x0000_s1026" type="#_x0000_t202" style="position:absolute;margin-left:0;margin-top:0;width:6pt;height:2.25pt;z-index:2531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97312" behindDoc="0" locked="0" layoutInCell="1" allowOverlap="1" wp14:anchorId="6867ECFC" wp14:editId="5B286209">
                      <wp:simplePos x="0" y="0"/>
                      <wp:positionH relativeFrom="column">
                        <wp:posOffset>0</wp:posOffset>
                      </wp:positionH>
                      <wp:positionV relativeFrom="paragraph">
                        <wp:posOffset>0</wp:posOffset>
                      </wp:positionV>
                      <wp:extent cx="76200" cy="28575"/>
                      <wp:effectExtent l="19050" t="19050" r="19050" b="28575"/>
                      <wp:wrapNone/>
                      <wp:docPr id="1502" name="Text Box 2427">
                        <a:extLst xmlns:a="http://schemas.openxmlformats.org/drawingml/2006/main">
                          <a:ext uri="{FF2B5EF4-FFF2-40B4-BE49-F238E27FC236}">
                            <a16:creationId xmlns:a16="http://schemas.microsoft.com/office/drawing/2014/main" id="{00000000-0008-0000-0000-0000D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A29391" id="Text Box 2427" o:spid="_x0000_s1026" type="#_x0000_t202" style="position:absolute;margin-left:0;margin-top:0;width:6pt;height:2.25pt;z-index:2531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98336" behindDoc="0" locked="0" layoutInCell="1" allowOverlap="1" wp14:anchorId="75FB7D46" wp14:editId="16007166">
                      <wp:simplePos x="0" y="0"/>
                      <wp:positionH relativeFrom="column">
                        <wp:posOffset>0</wp:posOffset>
                      </wp:positionH>
                      <wp:positionV relativeFrom="paragraph">
                        <wp:posOffset>0</wp:posOffset>
                      </wp:positionV>
                      <wp:extent cx="76200" cy="28575"/>
                      <wp:effectExtent l="19050" t="19050" r="19050" b="28575"/>
                      <wp:wrapNone/>
                      <wp:docPr id="1503" name="Text Box 2426">
                        <a:extLst xmlns:a="http://schemas.openxmlformats.org/drawingml/2006/main">
                          <a:ext uri="{FF2B5EF4-FFF2-40B4-BE49-F238E27FC236}">
                            <a16:creationId xmlns:a16="http://schemas.microsoft.com/office/drawing/2014/main" id="{00000000-0008-0000-0000-0000D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EDFD66" id="Text Box 2426" o:spid="_x0000_s1026" type="#_x0000_t202" style="position:absolute;margin-left:0;margin-top:0;width:6pt;height:2.25pt;z-index:2531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199360" behindDoc="0" locked="0" layoutInCell="1" allowOverlap="1" wp14:anchorId="4C01DEB0" wp14:editId="6BC18FEA">
                      <wp:simplePos x="0" y="0"/>
                      <wp:positionH relativeFrom="column">
                        <wp:posOffset>0</wp:posOffset>
                      </wp:positionH>
                      <wp:positionV relativeFrom="paragraph">
                        <wp:posOffset>0</wp:posOffset>
                      </wp:positionV>
                      <wp:extent cx="76200" cy="28575"/>
                      <wp:effectExtent l="19050" t="19050" r="19050" b="28575"/>
                      <wp:wrapNone/>
                      <wp:docPr id="1504" name="Text Box 2425">
                        <a:extLst xmlns:a="http://schemas.openxmlformats.org/drawingml/2006/main">
                          <a:ext uri="{FF2B5EF4-FFF2-40B4-BE49-F238E27FC236}">
                            <a16:creationId xmlns:a16="http://schemas.microsoft.com/office/drawing/2014/main" id="{00000000-0008-0000-0000-0000E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37A850" id="Text Box 2425" o:spid="_x0000_s1026" type="#_x0000_t202" style="position:absolute;margin-left:0;margin-top:0;width:6pt;height:2.25pt;z-index:2531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00384" behindDoc="0" locked="0" layoutInCell="1" allowOverlap="1" wp14:anchorId="7EC8F44E" wp14:editId="0F1340C8">
                      <wp:simplePos x="0" y="0"/>
                      <wp:positionH relativeFrom="column">
                        <wp:posOffset>0</wp:posOffset>
                      </wp:positionH>
                      <wp:positionV relativeFrom="paragraph">
                        <wp:posOffset>0</wp:posOffset>
                      </wp:positionV>
                      <wp:extent cx="76200" cy="28575"/>
                      <wp:effectExtent l="19050" t="19050" r="19050" b="28575"/>
                      <wp:wrapNone/>
                      <wp:docPr id="1505" name="Text Box 2424">
                        <a:extLst xmlns:a="http://schemas.openxmlformats.org/drawingml/2006/main">
                          <a:ext uri="{FF2B5EF4-FFF2-40B4-BE49-F238E27FC236}">
                            <a16:creationId xmlns:a16="http://schemas.microsoft.com/office/drawing/2014/main" id="{00000000-0008-0000-0000-0000E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017398" id="Text Box 2424" o:spid="_x0000_s1026" type="#_x0000_t202" style="position:absolute;margin-left:0;margin-top:0;width:6pt;height:2.25pt;z-index:2532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01408" behindDoc="0" locked="0" layoutInCell="1" allowOverlap="1" wp14:anchorId="7E514387" wp14:editId="277A90CD">
                      <wp:simplePos x="0" y="0"/>
                      <wp:positionH relativeFrom="column">
                        <wp:posOffset>0</wp:posOffset>
                      </wp:positionH>
                      <wp:positionV relativeFrom="paragraph">
                        <wp:posOffset>0</wp:posOffset>
                      </wp:positionV>
                      <wp:extent cx="76200" cy="28575"/>
                      <wp:effectExtent l="19050" t="19050" r="19050" b="28575"/>
                      <wp:wrapNone/>
                      <wp:docPr id="1506" name="Text Box 2423">
                        <a:extLst xmlns:a="http://schemas.openxmlformats.org/drawingml/2006/main">
                          <a:ext uri="{FF2B5EF4-FFF2-40B4-BE49-F238E27FC236}">
                            <a16:creationId xmlns:a16="http://schemas.microsoft.com/office/drawing/2014/main" id="{00000000-0008-0000-0000-0000E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E05C15" id="Text Box 2423" o:spid="_x0000_s1026" type="#_x0000_t202" style="position:absolute;margin-left:0;margin-top:0;width:6pt;height:2.25pt;z-index:2532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02432" behindDoc="0" locked="0" layoutInCell="1" allowOverlap="1" wp14:anchorId="0E98812A" wp14:editId="435F7645">
                      <wp:simplePos x="0" y="0"/>
                      <wp:positionH relativeFrom="column">
                        <wp:posOffset>0</wp:posOffset>
                      </wp:positionH>
                      <wp:positionV relativeFrom="paragraph">
                        <wp:posOffset>0</wp:posOffset>
                      </wp:positionV>
                      <wp:extent cx="76200" cy="28575"/>
                      <wp:effectExtent l="19050" t="19050" r="19050" b="28575"/>
                      <wp:wrapNone/>
                      <wp:docPr id="1507" name="Text Box 2422">
                        <a:extLst xmlns:a="http://schemas.openxmlformats.org/drawingml/2006/main">
                          <a:ext uri="{FF2B5EF4-FFF2-40B4-BE49-F238E27FC236}">
                            <a16:creationId xmlns:a16="http://schemas.microsoft.com/office/drawing/2014/main" id="{00000000-0008-0000-0000-0000E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E88B56" id="Text Box 2422" o:spid="_x0000_s1026" type="#_x0000_t202" style="position:absolute;margin-left:0;margin-top:0;width:6pt;height:2.25pt;z-index:2532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03456" behindDoc="0" locked="0" layoutInCell="1" allowOverlap="1" wp14:anchorId="0B9FEA20" wp14:editId="620ABD88">
                      <wp:simplePos x="0" y="0"/>
                      <wp:positionH relativeFrom="column">
                        <wp:posOffset>0</wp:posOffset>
                      </wp:positionH>
                      <wp:positionV relativeFrom="paragraph">
                        <wp:posOffset>0</wp:posOffset>
                      </wp:positionV>
                      <wp:extent cx="76200" cy="28575"/>
                      <wp:effectExtent l="19050" t="19050" r="19050" b="28575"/>
                      <wp:wrapNone/>
                      <wp:docPr id="1508" name="Text Box 2421">
                        <a:extLst xmlns:a="http://schemas.openxmlformats.org/drawingml/2006/main">
                          <a:ext uri="{FF2B5EF4-FFF2-40B4-BE49-F238E27FC236}">
                            <a16:creationId xmlns:a16="http://schemas.microsoft.com/office/drawing/2014/main" id="{00000000-0008-0000-0000-0000E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323CA8" id="Text Box 2421" o:spid="_x0000_s1026" type="#_x0000_t202" style="position:absolute;margin-left:0;margin-top:0;width:6pt;height:2.25pt;z-index:2532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04480" behindDoc="0" locked="0" layoutInCell="1" allowOverlap="1" wp14:anchorId="10E57424" wp14:editId="1C953805">
                      <wp:simplePos x="0" y="0"/>
                      <wp:positionH relativeFrom="column">
                        <wp:posOffset>0</wp:posOffset>
                      </wp:positionH>
                      <wp:positionV relativeFrom="paragraph">
                        <wp:posOffset>0</wp:posOffset>
                      </wp:positionV>
                      <wp:extent cx="76200" cy="28575"/>
                      <wp:effectExtent l="19050" t="19050" r="19050" b="28575"/>
                      <wp:wrapNone/>
                      <wp:docPr id="1509" name="Text Box 2420">
                        <a:extLst xmlns:a="http://schemas.openxmlformats.org/drawingml/2006/main">
                          <a:ext uri="{FF2B5EF4-FFF2-40B4-BE49-F238E27FC236}">
                            <a16:creationId xmlns:a16="http://schemas.microsoft.com/office/drawing/2014/main" id="{00000000-0008-0000-0000-0000E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18C185" id="Text Box 2420" o:spid="_x0000_s1026" type="#_x0000_t202" style="position:absolute;margin-left:0;margin-top:0;width:6pt;height:2.25pt;z-index:2532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05504" behindDoc="0" locked="0" layoutInCell="1" allowOverlap="1" wp14:anchorId="4DA54A7D" wp14:editId="186A4489">
                      <wp:simplePos x="0" y="0"/>
                      <wp:positionH relativeFrom="column">
                        <wp:posOffset>0</wp:posOffset>
                      </wp:positionH>
                      <wp:positionV relativeFrom="paragraph">
                        <wp:posOffset>0</wp:posOffset>
                      </wp:positionV>
                      <wp:extent cx="76200" cy="28575"/>
                      <wp:effectExtent l="19050" t="19050" r="19050" b="28575"/>
                      <wp:wrapNone/>
                      <wp:docPr id="1510" name="Text Box 2419">
                        <a:extLst xmlns:a="http://schemas.openxmlformats.org/drawingml/2006/main">
                          <a:ext uri="{FF2B5EF4-FFF2-40B4-BE49-F238E27FC236}">
                            <a16:creationId xmlns:a16="http://schemas.microsoft.com/office/drawing/2014/main" id="{00000000-0008-0000-0000-0000E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1448D" id="Text Box 2419" o:spid="_x0000_s1026" type="#_x0000_t202" style="position:absolute;margin-left:0;margin-top:0;width:6pt;height:2.25pt;z-index:2532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06528" behindDoc="0" locked="0" layoutInCell="1" allowOverlap="1" wp14:anchorId="59278D34" wp14:editId="4316E47B">
                      <wp:simplePos x="0" y="0"/>
                      <wp:positionH relativeFrom="column">
                        <wp:posOffset>0</wp:posOffset>
                      </wp:positionH>
                      <wp:positionV relativeFrom="paragraph">
                        <wp:posOffset>0</wp:posOffset>
                      </wp:positionV>
                      <wp:extent cx="76200" cy="28575"/>
                      <wp:effectExtent l="19050" t="19050" r="19050" b="28575"/>
                      <wp:wrapNone/>
                      <wp:docPr id="1511" name="Text Box 2418">
                        <a:extLst xmlns:a="http://schemas.openxmlformats.org/drawingml/2006/main">
                          <a:ext uri="{FF2B5EF4-FFF2-40B4-BE49-F238E27FC236}">
                            <a16:creationId xmlns:a16="http://schemas.microsoft.com/office/drawing/2014/main" id="{00000000-0008-0000-0000-0000E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BB4153" id="Text Box 2418" o:spid="_x0000_s1026" type="#_x0000_t202" style="position:absolute;margin-left:0;margin-top:0;width:6pt;height:2.25pt;z-index:2532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07552" behindDoc="0" locked="0" layoutInCell="1" allowOverlap="1" wp14:anchorId="5D60DE07" wp14:editId="14CCB6B3">
                      <wp:simplePos x="0" y="0"/>
                      <wp:positionH relativeFrom="column">
                        <wp:posOffset>0</wp:posOffset>
                      </wp:positionH>
                      <wp:positionV relativeFrom="paragraph">
                        <wp:posOffset>0</wp:posOffset>
                      </wp:positionV>
                      <wp:extent cx="76200" cy="28575"/>
                      <wp:effectExtent l="19050" t="19050" r="19050" b="28575"/>
                      <wp:wrapNone/>
                      <wp:docPr id="1512" name="Text Box 2417">
                        <a:extLst xmlns:a="http://schemas.openxmlformats.org/drawingml/2006/main">
                          <a:ext uri="{FF2B5EF4-FFF2-40B4-BE49-F238E27FC236}">
                            <a16:creationId xmlns:a16="http://schemas.microsoft.com/office/drawing/2014/main" id="{00000000-0008-0000-0000-0000E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EC09E3" id="Text Box 2417" o:spid="_x0000_s1026" type="#_x0000_t202" style="position:absolute;margin-left:0;margin-top:0;width:6pt;height:2.25pt;z-index:2532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08576" behindDoc="0" locked="0" layoutInCell="1" allowOverlap="1" wp14:anchorId="6832A016" wp14:editId="48CE2AA4">
                      <wp:simplePos x="0" y="0"/>
                      <wp:positionH relativeFrom="column">
                        <wp:posOffset>0</wp:posOffset>
                      </wp:positionH>
                      <wp:positionV relativeFrom="paragraph">
                        <wp:posOffset>0</wp:posOffset>
                      </wp:positionV>
                      <wp:extent cx="76200" cy="28575"/>
                      <wp:effectExtent l="19050" t="19050" r="19050" b="28575"/>
                      <wp:wrapNone/>
                      <wp:docPr id="1513" name="Text Box 2416">
                        <a:extLst xmlns:a="http://schemas.openxmlformats.org/drawingml/2006/main">
                          <a:ext uri="{FF2B5EF4-FFF2-40B4-BE49-F238E27FC236}">
                            <a16:creationId xmlns:a16="http://schemas.microsoft.com/office/drawing/2014/main" id="{00000000-0008-0000-0000-0000E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440DBC" id="Text Box 2416" o:spid="_x0000_s1026" type="#_x0000_t202" style="position:absolute;margin-left:0;margin-top:0;width:6pt;height:2.25pt;z-index:2532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09600" behindDoc="0" locked="0" layoutInCell="1" allowOverlap="1" wp14:anchorId="79345B42" wp14:editId="46BA322C">
                      <wp:simplePos x="0" y="0"/>
                      <wp:positionH relativeFrom="column">
                        <wp:posOffset>0</wp:posOffset>
                      </wp:positionH>
                      <wp:positionV relativeFrom="paragraph">
                        <wp:posOffset>0</wp:posOffset>
                      </wp:positionV>
                      <wp:extent cx="76200" cy="28575"/>
                      <wp:effectExtent l="19050" t="19050" r="19050" b="28575"/>
                      <wp:wrapNone/>
                      <wp:docPr id="1514" name="Text Box 2415">
                        <a:extLst xmlns:a="http://schemas.openxmlformats.org/drawingml/2006/main">
                          <a:ext uri="{FF2B5EF4-FFF2-40B4-BE49-F238E27FC236}">
                            <a16:creationId xmlns:a16="http://schemas.microsoft.com/office/drawing/2014/main" id="{00000000-0008-0000-0000-0000E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32A7B9" id="Text Box 2415" o:spid="_x0000_s1026" type="#_x0000_t202" style="position:absolute;margin-left:0;margin-top:0;width:6pt;height:2.25pt;z-index:2532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10624" behindDoc="0" locked="0" layoutInCell="1" allowOverlap="1" wp14:anchorId="689DE910" wp14:editId="5E8D4F1A">
                      <wp:simplePos x="0" y="0"/>
                      <wp:positionH relativeFrom="column">
                        <wp:posOffset>0</wp:posOffset>
                      </wp:positionH>
                      <wp:positionV relativeFrom="paragraph">
                        <wp:posOffset>0</wp:posOffset>
                      </wp:positionV>
                      <wp:extent cx="76200" cy="28575"/>
                      <wp:effectExtent l="19050" t="19050" r="19050" b="28575"/>
                      <wp:wrapNone/>
                      <wp:docPr id="1515" name="Text Box 2414">
                        <a:extLst xmlns:a="http://schemas.openxmlformats.org/drawingml/2006/main">
                          <a:ext uri="{FF2B5EF4-FFF2-40B4-BE49-F238E27FC236}">
                            <a16:creationId xmlns:a16="http://schemas.microsoft.com/office/drawing/2014/main" id="{00000000-0008-0000-0000-0000E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A88D16" id="Text Box 2414" o:spid="_x0000_s1026" type="#_x0000_t202" style="position:absolute;margin-left:0;margin-top:0;width:6pt;height:2.25pt;z-index:2532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11648" behindDoc="0" locked="0" layoutInCell="1" allowOverlap="1" wp14:anchorId="0D02EED8" wp14:editId="437E17A5">
                      <wp:simplePos x="0" y="0"/>
                      <wp:positionH relativeFrom="column">
                        <wp:posOffset>0</wp:posOffset>
                      </wp:positionH>
                      <wp:positionV relativeFrom="paragraph">
                        <wp:posOffset>0</wp:posOffset>
                      </wp:positionV>
                      <wp:extent cx="76200" cy="28575"/>
                      <wp:effectExtent l="19050" t="19050" r="19050" b="28575"/>
                      <wp:wrapNone/>
                      <wp:docPr id="1516" name="Text Box 2413">
                        <a:extLst xmlns:a="http://schemas.openxmlformats.org/drawingml/2006/main">
                          <a:ext uri="{FF2B5EF4-FFF2-40B4-BE49-F238E27FC236}">
                            <a16:creationId xmlns:a16="http://schemas.microsoft.com/office/drawing/2014/main" id="{00000000-0008-0000-0000-0000E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D480AE" id="Text Box 2413" o:spid="_x0000_s1026" type="#_x0000_t202" style="position:absolute;margin-left:0;margin-top:0;width:6pt;height:2.25pt;z-index:2532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12672" behindDoc="0" locked="0" layoutInCell="1" allowOverlap="1" wp14:anchorId="44919AC0" wp14:editId="52DD195A">
                      <wp:simplePos x="0" y="0"/>
                      <wp:positionH relativeFrom="column">
                        <wp:posOffset>0</wp:posOffset>
                      </wp:positionH>
                      <wp:positionV relativeFrom="paragraph">
                        <wp:posOffset>0</wp:posOffset>
                      </wp:positionV>
                      <wp:extent cx="76200" cy="28575"/>
                      <wp:effectExtent l="19050" t="19050" r="19050" b="28575"/>
                      <wp:wrapNone/>
                      <wp:docPr id="1517" name="Text Box 2412">
                        <a:extLst xmlns:a="http://schemas.openxmlformats.org/drawingml/2006/main">
                          <a:ext uri="{FF2B5EF4-FFF2-40B4-BE49-F238E27FC236}">
                            <a16:creationId xmlns:a16="http://schemas.microsoft.com/office/drawing/2014/main" id="{00000000-0008-0000-0000-0000E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BC09B3" id="Text Box 2412" o:spid="_x0000_s1026" type="#_x0000_t202" style="position:absolute;margin-left:0;margin-top:0;width:6pt;height:2.25pt;z-index:2532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13696" behindDoc="0" locked="0" layoutInCell="1" allowOverlap="1" wp14:anchorId="20EAA021" wp14:editId="7BA4690E">
                      <wp:simplePos x="0" y="0"/>
                      <wp:positionH relativeFrom="column">
                        <wp:posOffset>0</wp:posOffset>
                      </wp:positionH>
                      <wp:positionV relativeFrom="paragraph">
                        <wp:posOffset>0</wp:posOffset>
                      </wp:positionV>
                      <wp:extent cx="76200" cy="28575"/>
                      <wp:effectExtent l="19050" t="19050" r="19050" b="28575"/>
                      <wp:wrapNone/>
                      <wp:docPr id="1518" name="Text Box 2411">
                        <a:extLst xmlns:a="http://schemas.openxmlformats.org/drawingml/2006/main">
                          <a:ext uri="{FF2B5EF4-FFF2-40B4-BE49-F238E27FC236}">
                            <a16:creationId xmlns:a16="http://schemas.microsoft.com/office/drawing/2014/main" id="{00000000-0008-0000-0000-0000E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CC02F3" id="Text Box 2411" o:spid="_x0000_s1026" type="#_x0000_t202" style="position:absolute;margin-left:0;margin-top:0;width:6pt;height:2.25pt;z-index:2532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14720" behindDoc="0" locked="0" layoutInCell="1" allowOverlap="1" wp14:anchorId="640DC670" wp14:editId="1AA83271">
                      <wp:simplePos x="0" y="0"/>
                      <wp:positionH relativeFrom="column">
                        <wp:posOffset>0</wp:posOffset>
                      </wp:positionH>
                      <wp:positionV relativeFrom="paragraph">
                        <wp:posOffset>0</wp:posOffset>
                      </wp:positionV>
                      <wp:extent cx="76200" cy="28575"/>
                      <wp:effectExtent l="19050" t="19050" r="19050" b="28575"/>
                      <wp:wrapNone/>
                      <wp:docPr id="1519" name="Text Box 2410">
                        <a:extLst xmlns:a="http://schemas.openxmlformats.org/drawingml/2006/main">
                          <a:ext uri="{FF2B5EF4-FFF2-40B4-BE49-F238E27FC236}">
                            <a16:creationId xmlns:a16="http://schemas.microsoft.com/office/drawing/2014/main" id="{00000000-0008-0000-0000-0000E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DAF68E" id="Text Box 2410" o:spid="_x0000_s1026" type="#_x0000_t202" style="position:absolute;margin-left:0;margin-top:0;width:6pt;height:2.25pt;z-index:2532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15744" behindDoc="0" locked="0" layoutInCell="1" allowOverlap="1" wp14:anchorId="7F829638" wp14:editId="175E5D17">
                      <wp:simplePos x="0" y="0"/>
                      <wp:positionH relativeFrom="column">
                        <wp:posOffset>0</wp:posOffset>
                      </wp:positionH>
                      <wp:positionV relativeFrom="paragraph">
                        <wp:posOffset>0</wp:posOffset>
                      </wp:positionV>
                      <wp:extent cx="76200" cy="28575"/>
                      <wp:effectExtent l="19050" t="19050" r="19050" b="28575"/>
                      <wp:wrapNone/>
                      <wp:docPr id="1520" name="Text Box 2409">
                        <a:extLst xmlns:a="http://schemas.openxmlformats.org/drawingml/2006/main">
                          <a:ext uri="{FF2B5EF4-FFF2-40B4-BE49-F238E27FC236}">
                            <a16:creationId xmlns:a16="http://schemas.microsoft.com/office/drawing/2014/main" id="{00000000-0008-0000-0000-0000F0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18027B" id="Text Box 2409" o:spid="_x0000_s1026" type="#_x0000_t202" style="position:absolute;margin-left:0;margin-top:0;width:6pt;height:2.25pt;z-index:2532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16768" behindDoc="0" locked="0" layoutInCell="1" allowOverlap="1" wp14:anchorId="4FC9D2E3" wp14:editId="0F175422">
                      <wp:simplePos x="0" y="0"/>
                      <wp:positionH relativeFrom="column">
                        <wp:posOffset>0</wp:posOffset>
                      </wp:positionH>
                      <wp:positionV relativeFrom="paragraph">
                        <wp:posOffset>0</wp:posOffset>
                      </wp:positionV>
                      <wp:extent cx="76200" cy="28575"/>
                      <wp:effectExtent l="19050" t="19050" r="19050" b="28575"/>
                      <wp:wrapNone/>
                      <wp:docPr id="1521" name="Text Box 2408">
                        <a:extLst xmlns:a="http://schemas.openxmlformats.org/drawingml/2006/main">
                          <a:ext uri="{FF2B5EF4-FFF2-40B4-BE49-F238E27FC236}">
                            <a16:creationId xmlns:a16="http://schemas.microsoft.com/office/drawing/2014/main" id="{00000000-0008-0000-0000-0000F1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5DDB9C" id="Text Box 2408" o:spid="_x0000_s1026" type="#_x0000_t202" style="position:absolute;margin-left:0;margin-top:0;width:6pt;height:2.25pt;z-index:2532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17792" behindDoc="0" locked="0" layoutInCell="1" allowOverlap="1" wp14:anchorId="0CAC21B7" wp14:editId="1C2CB290">
                      <wp:simplePos x="0" y="0"/>
                      <wp:positionH relativeFrom="column">
                        <wp:posOffset>0</wp:posOffset>
                      </wp:positionH>
                      <wp:positionV relativeFrom="paragraph">
                        <wp:posOffset>0</wp:posOffset>
                      </wp:positionV>
                      <wp:extent cx="76200" cy="28575"/>
                      <wp:effectExtent l="19050" t="19050" r="19050" b="28575"/>
                      <wp:wrapNone/>
                      <wp:docPr id="1522" name="Text Box 2407">
                        <a:extLst xmlns:a="http://schemas.openxmlformats.org/drawingml/2006/main">
                          <a:ext uri="{FF2B5EF4-FFF2-40B4-BE49-F238E27FC236}">
                            <a16:creationId xmlns:a16="http://schemas.microsoft.com/office/drawing/2014/main" id="{00000000-0008-0000-0000-0000F2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1E0307" id="Text Box 2407" o:spid="_x0000_s1026" type="#_x0000_t202" style="position:absolute;margin-left:0;margin-top:0;width:6pt;height:2.25pt;z-index:2532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18816" behindDoc="0" locked="0" layoutInCell="1" allowOverlap="1" wp14:anchorId="42961563" wp14:editId="1933BA52">
                      <wp:simplePos x="0" y="0"/>
                      <wp:positionH relativeFrom="column">
                        <wp:posOffset>0</wp:posOffset>
                      </wp:positionH>
                      <wp:positionV relativeFrom="paragraph">
                        <wp:posOffset>0</wp:posOffset>
                      </wp:positionV>
                      <wp:extent cx="76200" cy="28575"/>
                      <wp:effectExtent l="19050" t="19050" r="19050" b="28575"/>
                      <wp:wrapNone/>
                      <wp:docPr id="1523" name="Text Box 2406">
                        <a:extLst xmlns:a="http://schemas.openxmlformats.org/drawingml/2006/main">
                          <a:ext uri="{FF2B5EF4-FFF2-40B4-BE49-F238E27FC236}">
                            <a16:creationId xmlns:a16="http://schemas.microsoft.com/office/drawing/2014/main" id="{00000000-0008-0000-0000-0000F3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15807A" id="Text Box 2406" o:spid="_x0000_s1026" type="#_x0000_t202" style="position:absolute;margin-left:0;margin-top:0;width:6pt;height:2.25pt;z-index:2532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19840" behindDoc="0" locked="0" layoutInCell="1" allowOverlap="1" wp14:anchorId="12BF61BE" wp14:editId="3D09CBAC">
                      <wp:simplePos x="0" y="0"/>
                      <wp:positionH relativeFrom="column">
                        <wp:posOffset>0</wp:posOffset>
                      </wp:positionH>
                      <wp:positionV relativeFrom="paragraph">
                        <wp:posOffset>0</wp:posOffset>
                      </wp:positionV>
                      <wp:extent cx="76200" cy="28575"/>
                      <wp:effectExtent l="19050" t="19050" r="19050" b="28575"/>
                      <wp:wrapNone/>
                      <wp:docPr id="1524" name="Text Box 2405">
                        <a:extLst xmlns:a="http://schemas.openxmlformats.org/drawingml/2006/main">
                          <a:ext uri="{FF2B5EF4-FFF2-40B4-BE49-F238E27FC236}">
                            <a16:creationId xmlns:a16="http://schemas.microsoft.com/office/drawing/2014/main" id="{00000000-0008-0000-0000-0000F4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53CF65" id="Text Box 2405" o:spid="_x0000_s1026" type="#_x0000_t202" style="position:absolute;margin-left:0;margin-top:0;width:6pt;height:2.25pt;z-index:2532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20864" behindDoc="0" locked="0" layoutInCell="1" allowOverlap="1" wp14:anchorId="53156347" wp14:editId="7F97E0B0">
                      <wp:simplePos x="0" y="0"/>
                      <wp:positionH relativeFrom="column">
                        <wp:posOffset>0</wp:posOffset>
                      </wp:positionH>
                      <wp:positionV relativeFrom="paragraph">
                        <wp:posOffset>0</wp:posOffset>
                      </wp:positionV>
                      <wp:extent cx="76200" cy="28575"/>
                      <wp:effectExtent l="19050" t="19050" r="19050" b="28575"/>
                      <wp:wrapNone/>
                      <wp:docPr id="1525" name="Text Box 2404">
                        <a:extLst xmlns:a="http://schemas.openxmlformats.org/drawingml/2006/main">
                          <a:ext uri="{FF2B5EF4-FFF2-40B4-BE49-F238E27FC236}">
                            <a16:creationId xmlns:a16="http://schemas.microsoft.com/office/drawing/2014/main" id="{00000000-0008-0000-0000-0000F5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D7AB34" id="Text Box 2404" o:spid="_x0000_s1026" type="#_x0000_t202" style="position:absolute;margin-left:0;margin-top:0;width:6pt;height:2.25pt;z-index:2532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21888" behindDoc="0" locked="0" layoutInCell="1" allowOverlap="1" wp14:anchorId="768E8FE7" wp14:editId="739B46B3">
                      <wp:simplePos x="0" y="0"/>
                      <wp:positionH relativeFrom="column">
                        <wp:posOffset>0</wp:posOffset>
                      </wp:positionH>
                      <wp:positionV relativeFrom="paragraph">
                        <wp:posOffset>0</wp:posOffset>
                      </wp:positionV>
                      <wp:extent cx="76200" cy="28575"/>
                      <wp:effectExtent l="19050" t="19050" r="19050" b="28575"/>
                      <wp:wrapNone/>
                      <wp:docPr id="1526" name="Text Box 2403">
                        <a:extLst xmlns:a="http://schemas.openxmlformats.org/drawingml/2006/main">
                          <a:ext uri="{FF2B5EF4-FFF2-40B4-BE49-F238E27FC236}">
                            <a16:creationId xmlns:a16="http://schemas.microsoft.com/office/drawing/2014/main" id="{00000000-0008-0000-0000-0000F6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96D2A1" id="Text Box 2403" o:spid="_x0000_s1026" type="#_x0000_t202" style="position:absolute;margin-left:0;margin-top:0;width:6pt;height:2.25pt;z-index:2532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22912" behindDoc="0" locked="0" layoutInCell="1" allowOverlap="1" wp14:anchorId="56338D73" wp14:editId="726236FC">
                      <wp:simplePos x="0" y="0"/>
                      <wp:positionH relativeFrom="column">
                        <wp:posOffset>0</wp:posOffset>
                      </wp:positionH>
                      <wp:positionV relativeFrom="paragraph">
                        <wp:posOffset>0</wp:posOffset>
                      </wp:positionV>
                      <wp:extent cx="76200" cy="28575"/>
                      <wp:effectExtent l="19050" t="19050" r="19050" b="28575"/>
                      <wp:wrapNone/>
                      <wp:docPr id="1527" name="Text Box 2402">
                        <a:extLst xmlns:a="http://schemas.openxmlformats.org/drawingml/2006/main">
                          <a:ext uri="{FF2B5EF4-FFF2-40B4-BE49-F238E27FC236}">
                            <a16:creationId xmlns:a16="http://schemas.microsoft.com/office/drawing/2014/main" id="{00000000-0008-0000-0000-0000F7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8EFDF9" id="Text Box 2402" o:spid="_x0000_s1026" type="#_x0000_t202" style="position:absolute;margin-left:0;margin-top:0;width:6pt;height:2.25pt;z-index:2532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23936" behindDoc="0" locked="0" layoutInCell="1" allowOverlap="1" wp14:anchorId="12C64A6C" wp14:editId="6FB83429">
                      <wp:simplePos x="0" y="0"/>
                      <wp:positionH relativeFrom="column">
                        <wp:posOffset>0</wp:posOffset>
                      </wp:positionH>
                      <wp:positionV relativeFrom="paragraph">
                        <wp:posOffset>0</wp:posOffset>
                      </wp:positionV>
                      <wp:extent cx="76200" cy="28575"/>
                      <wp:effectExtent l="19050" t="19050" r="19050" b="28575"/>
                      <wp:wrapNone/>
                      <wp:docPr id="1528" name="Text Box 2401">
                        <a:extLst xmlns:a="http://schemas.openxmlformats.org/drawingml/2006/main">
                          <a:ext uri="{FF2B5EF4-FFF2-40B4-BE49-F238E27FC236}">
                            <a16:creationId xmlns:a16="http://schemas.microsoft.com/office/drawing/2014/main" id="{00000000-0008-0000-0000-0000F8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6E6944" id="Text Box 2401" o:spid="_x0000_s1026" type="#_x0000_t202" style="position:absolute;margin-left:0;margin-top:0;width:6pt;height:2.25pt;z-index:2532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24960" behindDoc="0" locked="0" layoutInCell="1" allowOverlap="1" wp14:anchorId="5C21DC50" wp14:editId="4C9D5A2B">
                      <wp:simplePos x="0" y="0"/>
                      <wp:positionH relativeFrom="column">
                        <wp:posOffset>0</wp:posOffset>
                      </wp:positionH>
                      <wp:positionV relativeFrom="paragraph">
                        <wp:posOffset>0</wp:posOffset>
                      </wp:positionV>
                      <wp:extent cx="76200" cy="28575"/>
                      <wp:effectExtent l="19050" t="19050" r="19050" b="28575"/>
                      <wp:wrapNone/>
                      <wp:docPr id="1529" name="Text Box 2400">
                        <a:extLst xmlns:a="http://schemas.openxmlformats.org/drawingml/2006/main">
                          <a:ext uri="{FF2B5EF4-FFF2-40B4-BE49-F238E27FC236}">
                            <a16:creationId xmlns:a16="http://schemas.microsoft.com/office/drawing/2014/main" id="{00000000-0008-0000-0000-0000F9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BB522A" id="Text Box 2400" o:spid="_x0000_s1026" type="#_x0000_t202" style="position:absolute;margin-left:0;margin-top:0;width:6pt;height:2.25pt;z-index:2532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25984" behindDoc="0" locked="0" layoutInCell="1" allowOverlap="1" wp14:anchorId="1A0DC30E" wp14:editId="65680F6F">
                      <wp:simplePos x="0" y="0"/>
                      <wp:positionH relativeFrom="column">
                        <wp:posOffset>0</wp:posOffset>
                      </wp:positionH>
                      <wp:positionV relativeFrom="paragraph">
                        <wp:posOffset>0</wp:posOffset>
                      </wp:positionV>
                      <wp:extent cx="76200" cy="28575"/>
                      <wp:effectExtent l="19050" t="19050" r="19050" b="28575"/>
                      <wp:wrapNone/>
                      <wp:docPr id="1530" name="Text Box 2399">
                        <a:extLst xmlns:a="http://schemas.openxmlformats.org/drawingml/2006/main">
                          <a:ext uri="{FF2B5EF4-FFF2-40B4-BE49-F238E27FC236}">
                            <a16:creationId xmlns:a16="http://schemas.microsoft.com/office/drawing/2014/main" id="{00000000-0008-0000-0000-0000FA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9823BA" id="Text Box 2399" o:spid="_x0000_s1026" type="#_x0000_t202" style="position:absolute;margin-left:0;margin-top:0;width:6pt;height:2.25pt;z-index:2532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27008" behindDoc="0" locked="0" layoutInCell="1" allowOverlap="1" wp14:anchorId="1D00A955" wp14:editId="465D574F">
                      <wp:simplePos x="0" y="0"/>
                      <wp:positionH relativeFrom="column">
                        <wp:posOffset>0</wp:posOffset>
                      </wp:positionH>
                      <wp:positionV relativeFrom="paragraph">
                        <wp:posOffset>0</wp:posOffset>
                      </wp:positionV>
                      <wp:extent cx="76200" cy="28575"/>
                      <wp:effectExtent l="19050" t="19050" r="19050" b="28575"/>
                      <wp:wrapNone/>
                      <wp:docPr id="1531" name="Text Box 2398">
                        <a:extLst xmlns:a="http://schemas.openxmlformats.org/drawingml/2006/main">
                          <a:ext uri="{FF2B5EF4-FFF2-40B4-BE49-F238E27FC236}">
                            <a16:creationId xmlns:a16="http://schemas.microsoft.com/office/drawing/2014/main" id="{00000000-0008-0000-0000-0000FB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555A5D" id="Text Box 2398" o:spid="_x0000_s1026" type="#_x0000_t202" style="position:absolute;margin-left:0;margin-top:0;width:6pt;height:2.25pt;z-index:2532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28032" behindDoc="0" locked="0" layoutInCell="1" allowOverlap="1" wp14:anchorId="3D6CF307" wp14:editId="766FE15C">
                      <wp:simplePos x="0" y="0"/>
                      <wp:positionH relativeFrom="column">
                        <wp:posOffset>0</wp:posOffset>
                      </wp:positionH>
                      <wp:positionV relativeFrom="paragraph">
                        <wp:posOffset>0</wp:posOffset>
                      </wp:positionV>
                      <wp:extent cx="76200" cy="28575"/>
                      <wp:effectExtent l="19050" t="19050" r="19050" b="28575"/>
                      <wp:wrapNone/>
                      <wp:docPr id="1532" name="Text Box 2397">
                        <a:extLst xmlns:a="http://schemas.openxmlformats.org/drawingml/2006/main">
                          <a:ext uri="{FF2B5EF4-FFF2-40B4-BE49-F238E27FC236}">
                            <a16:creationId xmlns:a16="http://schemas.microsoft.com/office/drawing/2014/main" id="{00000000-0008-0000-0000-0000FC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049CB0" id="Text Box 2397" o:spid="_x0000_s1026" type="#_x0000_t202" style="position:absolute;margin-left:0;margin-top:0;width:6pt;height:2.25pt;z-index:2532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29056" behindDoc="0" locked="0" layoutInCell="1" allowOverlap="1" wp14:anchorId="17B42285" wp14:editId="307EF8D7">
                      <wp:simplePos x="0" y="0"/>
                      <wp:positionH relativeFrom="column">
                        <wp:posOffset>0</wp:posOffset>
                      </wp:positionH>
                      <wp:positionV relativeFrom="paragraph">
                        <wp:posOffset>0</wp:posOffset>
                      </wp:positionV>
                      <wp:extent cx="76200" cy="28575"/>
                      <wp:effectExtent l="19050" t="19050" r="19050" b="28575"/>
                      <wp:wrapNone/>
                      <wp:docPr id="1533" name="Text Box 2396">
                        <a:extLst xmlns:a="http://schemas.openxmlformats.org/drawingml/2006/main">
                          <a:ext uri="{FF2B5EF4-FFF2-40B4-BE49-F238E27FC236}">
                            <a16:creationId xmlns:a16="http://schemas.microsoft.com/office/drawing/2014/main" id="{00000000-0008-0000-0000-0000FD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588001" id="Text Box 2396" o:spid="_x0000_s1026" type="#_x0000_t202" style="position:absolute;margin-left:0;margin-top:0;width:6pt;height:2.25pt;z-index:2532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30080" behindDoc="0" locked="0" layoutInCell="1" allowOverlap="1" wp14:anchorId="749D0D06" wp14:editId="43AC3917">
                      <wp:simplePos x="0" y="0"/>
                      <wp:positionH relativeFrom="column">
                        <wp:posOffset>0</wp:posOffset>
                      </wp:positionH>
                      <wp:positionV relativeFrom="paragraph">
                        <wp:posOffset>0</wp:posOffset>
                      </wp:positionV>
                      <wp:extent cx="76200" cy="28575"/>
                      <wp:effectExtent l="19050" t="19050" r="19050" b="28575"/>
                      <wp:wrapNone/>
                      <wp:docPr id="1534" name="Text Box 2395">
                        <a:extLst xmlns:a="http://schemas.openxmlformats.org/drawingml/2006/main">
                          <a:ext uri="{FF2B5EF4-FFF2-40B4-BE49-F238E27FC236}">
                            <a16:creationId xmlns:a16="http://schemas.microsoft.com/office/drawing/2014/main" id="{00000000-0008-0000-0000-0000FE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91B7DF" id="Text Box 2395" o:spid="_x0000_s1026" type="#_x0000_t202" style="position:absolute;margin-left:0;margin-top:0;width:6pt;height:2.25pt;z-index:2532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31104" behindDoc="0" locked="0" layoutInCell="1" allowOverlap="1" wp14:anchorId="48098EAC" wp14:editId="321D41A3">
                      <wp:simplePos x="0" y="0"/>
                      <wp:positionH relativeFrom="column">
                        <wp:posOffset>0</wp:posOffset>
                      </wp:positionH>
                      <wp:positionV relativeFrom="paragraph">
                        <wp:posOffset>0</wp:posOffset>
                      </wp:positionV>
                      <wp:extent cx="76200" cy="28575"/>
                      <wp:effectExtent l="19050" t="19050" r="19050" b="28575"/>
                      <wp:wrapNone/>
                      <wp:docPr id="1535" name="Text Box 2394">
                        <a:extLst xmlns:a="http://schemas.openxmlformats.org/drawingml/2006/main">
                          <a:ext uri="{FF2B5EF4-FFF2-40B4-BE49-F238E27FC236}">
                            <a16:creationId xmlns:a16="http://schemas.microsoft.com/office/drawing/2014/main" id="{00000000-0008-0000-0000-0000FF05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B69C7F" id="Text Box 2394" o:spid="_x0000_s1026" type="#_x0000_t202" style="position:absolute;margin-left:0;margin-top:0;width:6pt;height:2.25pt;z-index:2532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32128" behindDoc="0" locked="0" layoutInCell="1" allowOverlap="1" wp14:anchorId="31B3411D" wp14:editId="30D2850C">
                      <wp:simplePos x="0" y="0"/>
                      <wp:positionH relativeFrom="column">
                        <wp:posOffset>0</wp:posOffset>
                      </wp:positionH>
                      <wp:positionV relativeFrom="paragraph">
                        <wp:posOffset>0</wp:posOffset>
                      </wp:positionV>
                      <wp:extent cx="76200" cy="28575"/>
                      <wp:effectExtent l="19050" t="19050" r="19050" b="28575"/>
                      <wp:wrapNone/>
                      <wp:docPr id="1536" name="Text Box 2393">
                        <a:extLst xmlns:a="http://schemas.openxmlformats.org/drawingml/2006/main">
                          <a:ext uri="{FF2B5EF4-FFF2-40B4-BE49-F238E27FC236}">
                            <a16:creationId xmlns:a16="http://schemas.microsoft.com/office/drawing/2014/main" id="{00000000-0008-0000-0000-00000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90AC7C" id="Text Box 2393" o:spid="_x0000_s1026" type="#_x0000_t202" style="position:absolute;margin-left:0;margin-top:0;width:6pt;height:2.25pt;z-index:2532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33152" behindDoc="0" locked="0" layoutInCell="1" allowOverlap="1" wp14:anchorId="44D5CD34" wp14:editId="0090E47D">
                      <wp:simplePos x="0" y="0"/>
                      <wp:positionH relativeFrom="column">
                        <wp:posOffset>0</wp:posOffset>
                      </wp:positionH>
                      <wp:positionV relativeFrom="paragraph">
                        <wp:posOffset>0</wp:posOffset>
                      </wp:positionV>
                      <wp:extent cx="76200" cy="28575"/>
                      <wp:effectExtent l="19050" t="19050" r="19050" b="28575"/>
                      <wp:wrapNone/>
                      <wp:docPr id="1537" name="Text Box 2392">
                        <a:extLst xmlns:a="http://schemas.openxmlformats.org/drawingml/2006/main">
                          <a:ext uri="{FF2B5EF4-FFF2-40B4-BE49-F238E27FC236}">
                            <a16:creationId xmlns:a16="http://schemas.microsoft.com/office/drawing/2014/main" id="{00000000-0008-0000-0000-00000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6D4DA3" id="Text Box 2392" o:spid="_x0000_s1026" type="#_x0000_t202" style="position:absolute;margin-left:0;margin-top:0;width:6pt;height:2.25pt;z-index:2532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34176" behindDoc="0" locked="0" layoutInCell="1" allowOverlap="1" wp14:anchorId="592E0B4C" wp14:editId="0BB8263B">
                      <wp:simplePos x="0" y="0"/>
                      <wp:positionH relativeFrom="column">
                        <wp:posOffset>0</wp:posOffset>
                      </wp:positionH>
                      <wp:positionV relativeFrom="paragraph">
                        <wp:posOffset>0</wp:posOffset>
                      </wp:positionV>
                      <wp:extent cx="76200" cy="28575"/>
                      <wp:effectExtent l="19050" t="19050" r="19050" b="28575"/>
                      <wp:wrapNone/>
                      <wp:docPr id="1538" name="Text Box 2391">
                        <a:extLst xmlns:a="http://schemas.openxmlformats.org/drawingml/2006/main">
                          <a:ext uri="{FF2B5EF4-FFF2-40B4-BE49-F238E27FC236}">
                            <a16:creationId xmlns:a16="http://schemas.microsoft.com/office/drawing/2014/main" id="{00000000-0008-0000-0000-00000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9648F1" id="Text Box 2391" o:spid="_x0000_s1026" type="#_x0000_t202" style="position:absolute;margin-left:0;margin-top:0;width:6pt;height:2.25pt;z-index:2532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35200" behindDoc="0" locked="0" layoutInCell="1" allowOverlap="1" wp14:anchorId="5674406B" wp14:editId="4F17D377">
                      <wp:simplePos x="0" y="0"/>
                      <wp:positionH relativeFrom="column">
                        <wp:posOffset>0</wp:posOffset>
                      </wp:positionH>
                      <wp:positionV relativeFrom="paragraph">
                        <wp:posOffset>0</wp:posOffset>
                      </wp:positionV>
                      <wp:extent cx="76200" cy="28575"/>
                      <wp:effectExtent l="19050" t="19050" r="19050" b="28575"/>
                      <wp:wrapNone/>
                      <wp:docPr id="1539" name="Text Box 2390">
                        <a:extLst xmlns:a="http://schemas.openxmlformats.org/drawingml/2006/main">
                          <a:ext uri="{FF2B5EF4-FFF2-40B4-BE49-F238E27FC236}">
                            <a16:creationId xmlns:a16="http://schemas.microsoft.com/office/drawing/2014/main" id="{00000000-0008-0000-0000-00000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8CBAB" id="Text Box 2390" o:spid="_x0000_s1026" type="#_x0000_t202" style="position:absolute;margin-left:0;margin-top:0;width:6pt;height:2.25pt;z-index:2532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36224" behindDoc="0" locked="0" layoutInCell="1" allowOverlap="1" wp14:anchorId="44D83298" wp14:editId="0762E1B6">
                      <wp:simplePos x="0" y="0"/>
                      <wp:positionH relativeFrom="column">
                        <wp:posOffset>0</wp:posOffset>
                      </wp:positionH>
                      <wp:positionV relativeFrom="paragraph">
                        <wp:posOffset>0</wp:posOffset>
                      </wp:positionV>
                      <wp:extent cx="76200" cy="28575"/>
                      <wp:effectExtent l="19050" t="19050" r="19050" b="28575"/>
                      <wp:wrapNone/>
                      <wp:docPr id="1540" name="Text Box 2389">
                        <a:extLst xmlns:a="http://schemas.openxmlformats.org/drawingml/2006/main">
                          <a:ext uri="{FF2B5EF4-FFF2-40B4-BE49-F238E27FC236}">
                            <a16:creationId xmlns:a16="http://schemas.microsoft.com/office/drawing/2014/main" id="{00000000-0008-0000-0000-00000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77E9C" id="Text Box 2389" o:spid="_x0000_s1026" type="#_x0000_t202" style="position:absolute;margin-left:0;margin-top:0;width:6pt;height:2.25pt;z-index:2532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37248" behindDoc="0" locked="0" layoutInCell="1" allowOverlap="1" wp14:anchorId="3519D65F" wp14:editId="6DDEA051">
                      <wp:simplePos x="0" y="0"/>
                      <wp:positionH relativeFrom="column">
                        <wp:posOffset>0</wp:posOffset>
                      </wp:positionH>
                      <wp:positionV relativeFrom="paragraph">
                        <wp:posOffset>0</wp:posOffset>
                      </wp:positionV>
                      <wp:extent cx="76200" cy="28575"/>
                      <wp:effectExtent l="19050" t="19050" r="19050" b="28575"/>
                      <wp:wrapNone/>
                      <wp:docPr id="1541" name="Text Box 2388">
                        <a:extLst xmlns:a="http://schemas.openxmlformats.org/drawingml/2006/main">
                          <a:ext uri="{FF2B5EF4-FFF2-40B4-BE49-F238E27FC236}">
                            <a16:creationId xmlns:a16="http://schemas.microsoft.com/office/drawing/2014/main" id="{00000000-0008-0000-0000-00000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89F4ED" id="Text Box 2388" o:spid="_x0000_s1026" type="#_x0000_t202" style="position:absolute;margin-left:0;margin-top:0;width:6pt;height:2.25pt;z-index:2532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38272" behindDoc="0" locked="0" layoutInCell="1" allowOverlap="1" wp14:anchorId="3B41DC98" wp14:editId="64A59A71">
                      <wp:simplePos x="0" y="0"/>
                      <wp:positionH relativeFrom="column">
                        <wp:posOffset>0</wp:posOffset>
                      </wp:positionH>
                      <wp:positionV relativeFrom="paragraph">
                        <wp:posOffset>0</wp:posOffset>
                      </wp:positionV>
                      <wp:extent cx="76200" cy="28575"/>
                      <wp:effectExtent l="19050" t="19050" r="19050" b="28575"/>
                      <wp:wrapNone/>
                      <wp:docPr id="1542" name="Text Box 2387">
                        <a:extLst xmlns:a="http://schemas.openxmlformats.org/drawingml/2006/main">
                          <a:ext uri="{FF2B5EF4-FFF2-40B4-BE49-F238E27FC236}">
                            <a16:creationId xmlns:a16="http://schemas.microsoft.com/office/drawing/2014/main" id="{00000000-0008-0000-0000-00000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170115" id="Text Box 2387" o:spid="_x0000_s1026" type="#_x0000_t202" style="position:absolute;margin-left:0;margin-top:0;width:6pt;height:2.25pt;z-index:2532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39296" behindDoc="0" locked="0" layoutInCell="1" allowOverlap="1" wp14:anchorId="68B88424" wp14:editId="7C9C1EFD">
                      <wp:simplePos x="0" y="0"/>
                      <wp:positionH relativeFrom="column">
                        <wp:posOffset>0</wp:posOffset>
                      </wp:positionH>
                      <wp:positionV relativeFrom="paragraph">
                        <wp:posOffset>0</wp:posOffset>
                      </wp:positionV>
                      <wp:extent cx="76200" cy="28575"/>
                      <wp:effectExtent l="19050" t="19050" r="19050" b="28575"/>
                      <wp:wrapNone/>
                      <wp:docPr id="1543" name="Text Box 2386">
                        <a:extLst xmlns:a="http://schemas.openxmlformats.org/drawingml/2006/main">
                          <a:ext uri="{FF2B5EF4-FFF2-40B4-BE49-F238E27FC236}">
                            <a16:creationId xmlns:a16="http://schemas.microsoft.com/office/drawing/2014/main" id="{00000000-0008-0000-0000-00000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FDEF61" id="Text Box 2386" o:spid="_x0000_s1026" type="#_x0000_t202" style="position:absolute;margin-left:0;margin-top:0;width:6pt;height:2.25pt;z-index:2532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40320" behindDoc="0" locked="0" layoutInCell="1" allowOverlap="1" wp14:anchorId="09B23984" wp14:editId="239B4351">
                      <wp:simplePos x="0" y="0"/>
                      <wp:positionH relativeFrom="column">
                        <wp:posOffset>0</wp:posOffset>
                      </wp:positionH>
                      <wp:positionV relativeFrom="paragraph">
                        <wp:posOffset>0</wp:posOffset>
                      </wp:positionV>
                      <wp:extent cx="76200" cy="28575"/>
                      <wp:effectExtent l="19050" t="19050" r="19050" b="28575"/>
                      <wp:wrapNone/>
                      <wp:docPr id="1544" name="Text Box 2385">
                        <a:extLst xmlns:a="http://schemas.openxmlformats.org/drawingml/2006/main">
                          <a:ext uri="{FF2B5EF4-FFF2-40B4-BE49-F238E27FC236}">
                            <a16:creationId xmlns:a16="http://schemas.microsoft.com/office/drawing/2014/main" id="{00000000-0008-0000-0000-00000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63C57C" id="Text Box 2385" o:spid="_x0000_s1026" type="#_x0000_t202" style="position:absolute;margin-left:0;margin-top:0;width:6pt;height:2.25pt;z-index:2532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41344" behindDoc="0" locked="0" layoutInCell="1" allowOverlap="1" wp14:anchorId="155527AA" wp14:editId="47C7420E">
                      <wp:simplePos x="0" y="0"/>
                      <wp:positionH relativeFrom="column">
                        <wp:posOffset>0</wp:posOffset>
                      </wp:positionH>
                      <wp:positionV relativeFrom="paragraph">
                        <wp:posOffset>0</wp:posOffset>
                      </wp:positionV>
                      <wp:extent cx="76200" cy="28575"/>
                      <wp:effectExtent l="19050" t="19050" r="19050" b="28575"/>
                      <wp:wrapNone/>
                      <wp:docPr id="1545" name="Text Box 2384">
                        <a:extLst xmlns:a="http://schemas.openxmlformats.org/drawingml/2006/main">
                          <a:ext uri="{FF2B5EF4-FFF2-40B4-BE49-F238E27FC236}">
                            <a16:creationId xmlns:a16="http://schemas.microsoft.com/office/drawing/2014/main" id="{00000000-0008-0000-0000-00000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744D74" id="Text Box 2384" o:spid="_x0000_s1026" type="#_x0000_t202" style="position:absolute;margin-left:0;margin-top:0;width:6pt;height:2.25pt;z-index:2532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42368" behindDoc="0" locked="0" layoutInCell="1" allowOverlap="1" wp14:anchorId="7EDF6CC3" wp14:editId="313AE9B5">
                      <wp:simplePos x="0" y="0"/>
                      <wp:positionH relativeFrom="column">
                        <wp:posOffset>0</wp:posOffset>
                      </wp:positionH>
                      <wp:positionV relativeFrom="paragraph">
                        <wp:posOffset>0</wp:posOffset>
                      </wp:positionV>
                      <wp:extent cx="76200" cy="28575"/>
                      <wp:effectExtent l="19050" t="19050" r="19050" b="28575"/>
                      <wp:wrapNone/>
                      <wp:docPr id="1546" name="Text Box 2383">
                        <a:extLst xmlns:a="http://schemas.openxmlformats.org/drawingml/2006/main">
                          <a:ext uri="{FF2B5EF4-FFF2-40B4-BE49-F238E27FC236}">
                            <a16:creationId xmlns:a16="http://schemas.microsoft.com/office/drawing/2014/main" id="{00000000-0008-0000-0000-00000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61BDF6" id="Text Box 2383" o:spid="_x0000_s1026" type="#_x0000_t202" style="position:absolute;margin-left:0;margin-top:0;width:6pt;height:2.25pt;z-index:2532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43392" behindDoc="0" locked="0" layoutInCell="1" allowOverlap="1" wp14:anchorId="5C5C6408" wp14:editId="09DACA59">
                      <wp:simplePos x="0" y="0"/>
                      <wp:positionH relativeFrom="column">
                        <wp:posOffset>0</wp:posOffset>
                      </wp:positionH>
                      <wp:positionV relativeFrom="paragraph">
                        <wp:posOffset>0</wp:posOffset>
                      </wp:positionV>
                      <wp:extent cx="76200" cy="28575"/>
                      <wp:effectExtent l="19050" t="19050" r="19050" b="28575"/>
                      <wp:wrapNone/>
                      <wp:docPr id="1547" name="Text Box 2382">
                        <a:extLst xmlns:a="http://schemas.openxmlformats.org/drawingml/2006/main">
                          <a:ext uri="{FF2B5EF4-FFF2-40B4-BE49-F238E27FC236}">
                            <a16:creationId xmlns:a16="http://schemas.microsoft.com/office/drawing/2014/main" id="{00000000-0008-0000-0000-00000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5B3823" id="Text Box 2382" o:spid="_x0000_s1026" type="#_x0000_t202" style="position:absolute;margin-left:0;margin-top:0;width:6pt;height:2.25pt;z-index:2532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44416" behindDoc="0" locked="0" layoutInCell="1" allowOverlap="1" wp14:anchorId="5F767606" wp14:editId="2DDC4E23">
                      <wp:simplePos x="0" y="0"/>
                      <wp:positionH relativeFrom="column">
                        <wp:posOffset>0</wp:posOffset>
                      </wp:positionH>
                      <wp:positionV relativeFrom="paragraph">
                        <wp:posOffset>0</wp:posOffset>
                      </wp:positionV>
                      <wp:extent cx="76200" cy="28575"/>
                      <wp:effectExtent l="19050" t="19050" r="19050" b="28575"/>
                      <wp:wrapNone/>
                      <wp:docPr id="1548" name="Text Box 2381">
                        <a:extLst xmlns:a="http://schemas.openxmlformats.org/drawingml/2006/main">
                          <a:ext uri="{FF2B5EF4-FFF2-40B4-BE49-F238E27FC236}">
                            <a16:creationId xmlns:a16="http://schemas.microsoft.com/office/drawing/2014/main" id="{00000000-0008-0000-0000-00000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58A45B" id="Text Box 2381" o:spid="_x0000_s1026" type="#_x0000_t202" style="position:absolute;margin-left:0;margin-top:0;width:6pt;height:2.25pt;z-index:2532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45440" behindDoc="0" locked="0" layoutInCell="1" allowOverlap="1" wp14:anchorId="5E9AAC54" wp14:editId="40CDF6C9">
                      <wp:simplePos x="0" y="0"/>
                      <wp:positionH relativeFrom="column">
                        <wp:posOffset>0</wp:posOffset>
                      </wp:positionH>
                      <wp:positionV relativeFrom="paragraph">
                        <wp:posOffset>0</wp:posOffset>
                      </wp:positionV>
                      <wp:extent cx="76200" cy="28575"/>
                      <wp:effectExtent l="19050" t="19050" r="19050" b="28575"/>
                      <wp:wrapNone/>
                      <wp:docPr id="1549" name="Text Box 2380">
                        <a:extLst xmlns:a="http://schemas.openxmlformats.org/drawingml/2006/main">
                          <a:ext uri="{FF2B5EF4-FFF2-40B4-BE49-F238E27FC236}">
                            <a16:creationId xmlns:a16="http://schemas.microsoft.com/office/drawing/2014/main" id="{00000000-0008-0000-0000-00000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EC7FC6" id="Text Box 2380" o:spid="_x0000_s1026" type="#_x0000_t202" style="position:absolute;margin-left:0;margin-top:0;width:6pt;height:2.25pt;z-index:2532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46464" behindDoc="0" locked="0" layoutInCell="1" allowOverlap="1" wp14:anchorId="6ED1FEC9" wp14:editId="5A1F0293">
                      <wp:simplePos x="0" y="0"/>
                      <wp:positionH relativeFrom="column">
                        <wp:posOffset>0</wp:posOffset>
                      </wp:positionH>
                      <wp:positionV relativeFrom="paragraph">
                        <wp:posOffset>0</wp:posOffset>
                      </wp:positionV>
                      <wp:extent cx="76200" cy="28575"/>
                      <wp:effectExtent l="19050" t="19050" r="19050" b="28575"/>
                      <wp:wrapNone/>
                      <wp:docPr id="1550" name="Text Box 2379">
                        <a:extLst xmlns:a="http://schemas.openxmlformats.org/drawingml/2006/main">
                          <a:ext uri="{FF2B5EF4-FFF2-40B4-BE49-F238E27FC236}">
                            <a16:creationId xmlns:a16="http://schemas.microsoft.com/office/drawing/2014/main" id="{00000000-0008-0000-0000-00000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ABEB52" id="Text Box 2379" o:spid="_x0000_s1026" type="#_x0000_t202" style="position:absolute;margin-left:0;margin-top:0;width:6pt;height:2.25pt;z-index:2532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47488" behindDoc="0" locked="0" layoutInCell="1" allowOverlap="1" wp14:anchorId="092850EC" wp14:editId="3A56A419">
                      <wp:simplePos x="0" y="0"/>
                      <wp:positionH relativeFrom="column">
                        <wp:posOffset>0</wp:posOffset>
                      </wp:positionH>
                      <wp:positionV relativeFrom="paragraph">
                        <wp:posOffset>0</wp:posOffset>
                      </wp:positionV>
                      <wp:extent cx="76200" cy="28575"/>
                      <wp:effectExtent l="19050" t="19050" r="19050" b="28575"/>
                      <wp:wrapNone/>
                      <wp:docPr id="1551" name="Text Box 2378">
                        <a:extLst xmlns:a="http://schemas.openxmlformats.org/drawingml/2006/main">
                          <a:ext uri="{FF2B5EF4-FFF2-40B4-BE49-F238E27FC236}">
                            <a16:creationId xmlns:a16="http://schemas.microsoft.com/office/drawing/2014/main" id="{00000000-0008-0000-0000-00000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EB1E68" id="Text Box 2378" o:spid="_x0000_s1026" type="#_x0000_t202" style="position:absolute;margin-left:0;margin-top:0;width:6pt;height:2.25pt;z-index:2532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48512" behindDoc="0" locked="0" layoutInCell="1" allowOverlap="1" wp14:anchorId="6AB5106D" wp14:editId="02BCE504">
                      <wp:simplePos x="0" y="0"/>
                      <wp:positionH relativeFrom="column">
                        <wp:posOffset>0</wp:posOffset>
                      </wp:positionH>
                      <wp:positionV relativeFrom="paragraph">
                        <wp:posOffset>0</wp:posOffset>
                      </wp:positionV>
                      <wp:extent cx="76200" cy="28575"/>
                      <wp:effectExtent l="19050" t="19050" r="19050" b="28575"/>
                      <wp:wrapNone/>
                      <wp:docPr id="1552" name="Text Box 2377">
                        <a:extLst xmlns:a="http://schemas.openxmlformats.org/drawingml/2006/main">
                          <a:ext uri="{FF2B5EF4-FFF2-40B4-BE49-F238E27FC236}">
                            <a16:creationId xmlns:a16="http://schemas.microsoft.com/office/drawing/2014/main" id="{00000000-0008-0000-0000-00001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5C4B47" id="Text Box 2377" o:spid="_x0000_s1026" type="#_x0000_t202" style="position:absolute;margin-left:0;margin-top:0;width:6pt;height:2.25pt;z-index:2532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49536" behindDoc="0" locked="0" layoutInCell="1" allowOverlap="1" wp14:anchorId="3F440342" wp14:editId="313454DF">
                      <wp:simplePos x="0" y="0"/>
                      <wp:positionH relativeFrom="column">
                        <wp:posOffset>0</wp:posOffset>
                      </wp:positionH>
                      <wp:positionV relativeFrom="paragraph">
                        <wp:posOffset>0</wp:posOffset>
                      </wp:positionV>
                      <wp:extent cx="76200" cy="28575"/>
                      <wp:effectExtent l="19050" t="19050" r="19050" b="28575"/>
                      <wp:wrapNone/>
                      <wp:docPr id="1553" name="Text Box 2376">
                        <a:extLst xmlns:a="http://schemas.openxmlformats.org/drawingml/2006/main">
                          <a:ext uri="{FF2B5EF4-FFF2-40B4-BE49-F238E27FC236}">
                            <a16:creationId xmlns:a16="http://schemas.microsoft.com/office/drawing/2014/main" id="{00000000-0008-0000-0000-00001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4CAB8C" id="Text Box 2376" o:spid="_x0000_s1026" type="#_x0000_t202" style="position:absolute;margin-left:0;margin-top:0;width:6pt;height:2.25pt;z-index:2532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50560" behindDoc="0" locked="0" layoutInCell="1" allowOverlap="1" wp14:anchorId="2F3DD6C4" wp14:editId="679D39CE">
                      <wp:simplePos x="0" y="0"/>
                      <wp:positionH relativeFrom="column">
                        <wp:posOffset>0</wp:posOffset>
                      </wp:positionH>
                      <wp:positionV relativeFrom="paragraph">
                        <wp:posOffset>0</wp:posOffset>
                      </wp:positionV>
                      <wp:extent cx="76200" cy="28575"/>
                      <wp:effectExtent l="19050" t="19050" r="19050" b="28575"/>
                      <wp:wrapNone/>
                      <wp:docPr id="1554" name="Text Box 2375">
                        <a:extLst xmlns:a="http://schemas.openxmlformats.org/drawingml/2006/main">
                          <a:ext uri="{FF2B5EF4-FFF2-40B4-BE49-F238E27FC236}">
                            <a16:creationId xmlns:a16="http://schemas.microsoft.com/office/drawing/2014/main" id="{00000000-0008-0000-0000-00001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C8EF13" id="Text Box 2375" o:spid="_x0000_s1026" type="#_x0000_t202" style="position:absolute;margin-left:0;margin-top:0;width:6pt;height:2.25pt;z-index:2532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51584" behindDoc="0" locked="0" layoutInCell="1" allowOverlap="1" wp14:anchorId="7264E43B" wp14:editId="2DB9C6A8">
                      <wp:simplePos x="0" y="0"/>
                      <wp:positionH relativeFrom="column">
                        <wp:posOffset>0</wp:posOffset>
                      </wp:positionH>
                      <wp:positionV relativeFrom="paragraph">
                        <wp:posOffset>0</wp:posOffset>
                      </wp:positionV>
                      <wp:extent cx="76200" cy="28575"/>
                      <wp:effectExtent l="19050" t="19050" r="19050" b="28575"/>
                      <wp:wrapNone/>
                      <wp:docPr id="1555" name="Text Box 2374">
                        <a:extLst xmlns:a="http://schemas.openxmlformats.org/drawingml/2006/main">
                          <a:ext uri="{FF2B5EF4-FFF2-40B4-BE49-F238E27FC236}">
                            <a16:creationId xmlns:a16="http://schemas.microsoft.com/office/drawing/2014/main" id="{00000000-0008-0000-0000-00001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DC2DA6" id="Text Box 2374" o:spid="_x0000_s1026" type="#_x0000_t202" style="position:absolute;margin-left:0;margin-top:0;width:6pt;height:2.25pt;z-index:2532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52608" behindDoc="0" locked="0" layoutInCell="1" allowOverlap="1" wp14:anchorId="2394B321" wp14:editId="00658490">
                      <wp:simplePos x="0" y="0"/>
                      <wp:positionH relativeFrom="column">
                        <wp:posOffset>0</wp:posOffset>
                      </wp:positionH>
                      <wp:positionV relativeFrom="paragraph">
                        <wp:posOffset>0</wp:posOffset>
                      </wp:positionV>
                      <wp:extent cx="76200" cy="28575"/>
                      <wp:effectExtent l="19050" t="19050" r="19050" b="28575"/>
                      <wp:wrapNone/>
                      <wp:docPr id="1556" name="Text Box 2373">
                        <a:extLst xmlns:a="http://schemas.openxmlformats.org/drawingml/2006/main">
                          <a:ext uri="{FF2B5EF4-FFF2-40B4-BE49-F238E27FC236}">
                            <a16:creationId xmlns:a16="http://schemas.microsoft.com/office/drawing/2014/main" id="{00000000-0008-0000-0000-00001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6C73BB" id="Text Box 2373" o:spid="_x0000_s1026" type="#_x0000_t202" style="position:absolute;margin-left:0;margin-top:0;width:6pt;height:2.25pt;z-index:2532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53632" behindDoc="0" locked="0" layoutInCell="1" allowOverlap="1" wp14:anchorId="1AA8D108" wp14:editId="1378477D">
                      <wp:simplePos x="0" y="0"/>
                      <wp:positionH relativeFrom="column">
                        <wp:posOffset>0</wp:posOffset>
                      </wp:positionH>
                      <wp:positionV relativeFrom="paragraph">
                        <wp:posOffset>0</wp:posOffset>
                      </wp:positionV>
                      <wp:extent cx="76200" cy="28575"/>
                      <wp:effectExtent l="19050" t="19050" r="19050" b="28575"/>
                      <wp:wrapNone/>
                      <wp:docPr id="1557" name="Text Box 2372">
                        <a:extLst xmlns:a="http://schemas.openxmlformats.org/drawingml/2006/main">
                          <a:ext uri="{FF2B5EF4-FFF2-40B4-BE49-F238E27FC236}">
                            <a16:creationId xmlns:a16="http://schemas.microsoft.com/office/drawing/2014/main" id="{00000000-0008-0000-0000-00001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1B8F67" id="Text Box 2372" o:spid="_x0000_s1026" type="#_x0000_t202" style="position:absolute;margin-left:0;margin-top:0;width:6pt;height:2.25pt;z-index:2532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54656" behindDoc="0" locked="0" layoutInCell="1" allowOverlap="1" wp14:anchorId="5967E3CA" wp14:editId="5389AA63">
                      <wp:simplePos x="0" y="0"/>
                      <wp:positionH relativeFrom="column">
                        <wp:posOffset>0</wp:posOffset>
                      </wp:positionH>
                      <wp:positionV relativeFrom="paragraph">
                        <wp:posOffset>0</wp:posOffset>
                      </wp:positionV>
                      <wp:extent cx="76200" cy="28575"/>
                      <wp:effectExtent l="19050" t="19050" r="19050" b="28575"/>
                      <wp:wrapNone/>
                      <wp:docPr id="1558" name="Text Box 2371">
                        <a:extLst xmlns:a="http://schemas.openxmlformats.org/drawingml/2006/main">
                          <a:ext uri="{FF2B5EF4-FFF2-40B4-BE49-F238E27FC236}">
                            <a16:creationId xmlns:a16="http://schemas.microsoft.com/office/drawing/2014/main" id="{00000000-0008-0000-0000-00001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00DB0" id="Text Box 2371" o:spid="_x0000_s1026" type="#_x0000_t202" style="position:absolute;margin-left:0;margin-top:0;width:6pt;height:2.25pt;z-index:2532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55680" behindDoc="0" locked="0" layoutInCell="1" allowOverlap="1" wp14:anchorId="019AABF5" wp14:editId="3C967B8F">
                      <wp:simplePos x="0" y="0"/>
                      <wp:positionH relativeFrom="column">
                        <wp:posOffset>0</wp:posOffset>
                      </wp:positionH>
                      <wp:positionV relativeFrom="paragraph">
                        <wp:posOffset>0</wp:posOffset>
                      </wp:positionV>
                      <wp:extent cx="76200" cy="28575"/>
                      <wp:effectExtent l="19050" t="19050" r="19050" b="28575"/>
                      <wp:wrapNone/>
                      <wp:docPr id="1559" name="Text Box 2370">
                        <a:extLst xmlns:a="http://schemas.openxmlformats.org/drawingml/2006/main">
                          <a:ext uri="{FF2B5EF4-FFF2-40B4-BE49-F238E27FC236}">
                            <a16:creationId xmlns:a16="http://schemas.microsoft.com/office/drawing/2014/main" id="{00000000-0008-0000-0000-00001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4C9511" id="Text Box 2370" o:spid="_x0000_s1026" type="#_x0000_t202" style="position:absolute;margin-left:0;margin-top:0;width:6pt;height:2.25pt;z-index:2532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56704" behindDoc="0" locked="0" layoutInCell="1" allowOverlap="1" wp14:anchorId="25C374E0" wp14:editId="7B2278D9">
                      <wp:simplePos x="0" y="0"/>
                      <wp:positionH relativeFrom="column">
                        <wp:posOffset>0</wp:posOffset>
                      </wp:positionH>
                      <wp:positionV relativeFrom="paragraph">
                        <wp:posOffset>0</wp:posOffset>
                      </wp:positionV>
                      <wp:extent cx="76200" cy="28575"/>
                      <wp:effectExtent l="19050" t="19050" r="19050" b="28575"/>
                      <wp:wrapNone/>
                      <wp:docPr id="1560" name="Text Box 2369">
                        <a:extLst xmlns:a="http://schemas.openxmlformats.org/drawingml/2006/main">
                          <a:ext uri="{FF2B5EF4-FFF2-40B4-BE49-F238E27FC236}">
                            <a16:creationId xmlns:a16="http://schemas.microsoft.com/office/drawing/2014/main" id="{00000000-0008-0000-0000-00001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C25C6D" id="Text Box 2369" o:spid="_x0000_s1026" type="#_x0000_t202" style="position:absolute;margin-left:0;margin-top:0;width:6pt;height:2.25pt;z-index:2532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57728" behindDoc="0" locked="0" layoutInCell="1" allowOverlap="1" wp14:anchorId="566788EC" wp14:editId="34DB2E77">
                      <wp:simplePos x="0" y="0"/>
                      <wp:positionH relativeFrom="column">
                        <wp:posOffset>0</wp:posOffset>
                      </wp:positionH>
                      <wp:positionV relativeFrom="paragraph">
                        <wp:posOffset>0</wp:posOffset>
                      </wp:positionV>
                      <wp:extent cx="76200" cy="28575"/>
                      <wp:effectExtent l="19050" t="19050" r="19050" b="28575"/>
                      <wp:wrapNone/>
                      <wp:docPr id="1561" name="Text Box 2368">
                        <a:extLst xmlns:a="http://schemas.openxmlformats.org/drawingml/2006/main">
                          <a:ext uri="{FF2B5EF4-FFF2-40B4-BE49-F238E27FC236}">
                            <a16:creationId xmlns:a16="http://schemas.microsoft.com/office/drawing/2014/main" id="{00000000-0008-0000-0000-00001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65FF0A" id="Text Box 2368" o:spid="_x0000_s1026" type="#_x0000_t202" style="position:absolute;margin-left:0;margin-top:0;width:6pt;height:2.25pt;z-index:2532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58752" behindDoc="0" locked="0" layoutInCell="1" allowOverlap="1" wp14:anchorId="5CFC9904" wp14:editId="51A4285B">
                      <wp:simplePos x="0" y="0"/>
                      <wp:positionH relativeFrom="column">
                        <wp:posOffset>0</wp:posOffset>
                      </wp:positionH>
                      <wp:positionV relativeFrom="paragraph">
                        <wp:posOffset>0</wp:posOffset>
                      </wp:positionV>
                      <wp:extent cx="76200" cy="28575"/>
                      <wp:effectExtent l="19050" t="19050" r="19050" b="28575"/>
                      <wp:wrapNone/>
                      <wp:docPr id="1562" name="Text Box 2367">
                        <a:extLst xmlns:a="http://schemas.openxmlformats.org/drawingml/2006/main">
                          <a:ext uri="{FF2B5EF4-FFF2-40B4-BE49-F238E27FC236}">
                            <a16:creationId xmlns:a16="http://schemas.microsoft.com/office/drawing/2014/main" id="{00000000-0008-0000-0000-00001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71A6E" id="Text Box 2367" o:spid="_x0000_s1026" type="#_x0000_t202" style="position:absolute;margin-left:0;margin-top:0;width:6pt;height:2.25pt;z-index:2532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59776" behindDoc="0" locked="0" layoutInCell="1" allowOverlap="1" wp14:anchorId="6187175A" wp14:editId="316838A3">
                      <wp:simplePos x="0" y="0"/>
                      <wp:positionH relativeFrom="column">
                        <wp:posOffset>0</wp:posOffset>
                      </wp:positionH>
                      <wp:positionV relativeFrom="paragraph">
                        <wp:posOffset>0</wp:posOffset>
                      </wp:positionV>
                      <wp:extent cx="76200" cy="28575"/>
                      <wp:effectExtent l="19050" t="19050" r="19050" b="28575"/>
                      <wp:wrapNone/>
                      <wp:docPr id="1563" name="Text Box 2366">
                        <a:extLst xmlns:a="http://schemas.openxmlformats.org/drawingml/2006/main">
                          <a:ext uri="{FF2B5EF4-FFF2-40B4-BE49-F238E27FC236}">
                            <a16:creationId xmlns:a16="http://schemas.microsoft.com/office/drawing/2014/main" id="{00000000-0008-0000-0000-00001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5AF1A9" id="Text Box 2366" o:spid="_x0000_s1026" type="#_x0000_t202" style="position:absolute;margin-left:0;margin-top:0;width:6pt;height:2.25pt;z-index:2532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60800" behindDoc="0" locked="0" layoutInCell="1" allowOverlap="1" wp14:anchorId="1697BCED" wp14:editId="6E5AB59E">
                      <wp:simplePos x="0" y="0"/>
                      <wp:positionH relativeFrom="column">
                        <wp:posOffset>0</wp:posOffset>
                      </wp:positionH>
                      <wp:positionV relativeFrom="paragraph">
                        <wp:posOffset>0</wp:posOffset>
                      </wp:positionV>
                      <wp:extent cx="76200" cy="28575"/>
                      <wp:effectExtent l="19050" t="19050" r="19050" b="28575"/>
                      <wp:wrapNone/>
                      <wp:docPr id="1564" name="Text Box 2365">
                        <a:extLst xmlns:a="http://schemas.openxmlformats.org/drawingml/2006/main">
                          <a:ext uri="{FF2B5EF4-FFF2-40B4-BE49-F238E27FC236}">
                            <a16:creationId xmlns:a16="http://schemas.microsoft.com/office/drawing/2014/main" id="{00000000-0008-0000-0000-00001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FABD86" id="Text Box 2365" o:spid="_x0000_s1026" type="#_x0000_t202" style="position:absolute;margin-left:0;margin-top:0;width:6pt;height:2.25pt;z-index:2532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61824" behindDoc="0" locked="0" layoutInCell="1" allowOverlap="1" wp14:anchorId="563792C8" wp14:editId="4F19ED7E">
                      <wp:simplePos x="0" y="0"/>
                      <wp:positionH relativeFrom="column">
                        <wp:posOffset>0</wp:posOffset>
                      </wp:positionH>
                      <wp:positionV relativeFrom="paragraph">
                        <wp:posOffset>0</wp:posOffset>
                      </wp:positionV>
                      <wp:extent cx="76200" cy="28575"/>
                      <wp:effectExtent l="19050" t="19050" r="19050" b="28575"/>
                      <wp:wrapNone/>
                      <wp:docPr id="1565" name="Text Box 2364">
                        <a:extLst xmlns:a="http://schemas.openxmlformats.org/drawingml/2006/main">
                          <a:ext uri="{FF2B5EF4-FFF2-40B4-BE49-F238E27FC236}">
                            <a16:creationId xmlns:a16="http://schemas.microsoft.com/office/drawing/2014/main" id="{00000000-0008-0000-0000-00001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897DE8" id="Text Box 2364" o:spid="_x0000_s1026" type="#_x0000_t202" style="position:absolute;margin-left:0;margin-top:0;width:6pt;height:2.25pt;z-index:2532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62848" behindDoc="0" locked="0" layoutInCell="1" allowOverlap="1" wp14:anchorId="2D06F5D3" wp14:editId="66C2FCA8">
                      <wp:simplePos x="0" y="0"/>
                      <wp:positionH relativeFrom="column">
                        <wp:posOffset>0</wp:posOffset>
                      </wp:positionH>
                      <wp:positionV relativeFrom="paragraph">
                        <wp:posOffset>0</wp:posOffset>
                      </wp:positionV>
                      <wp:extent cx="76200" cy="28575"/>
                      <wp:effectExtent l="19050" t="19050" r="19050" b="28575"/>
                      <wp:wrapNone/>
                      <wp:docPr id="1566" name="Text Box 2363">
                        <a:extLst xmlns:a="http://schemas.openxmlformats.org/drawingml/2006/main">
                          <a:ext uri="{FF2B5EF4-FFF2-40B4-BE49-F238E27FC236}">
                            <a16:creationId xmlns:a16="http://schemas.microsoft.com/office/drawing/2014/main" id="{00000000-0008-0000-0000-00001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DB73AA" id="Text Box 2363" o:spid="_x0000_s1026" type="#_x0000_t202" style="position:absolute;margin-left:0;margin-top:0;width:6pt;height:2.25pt;z-index:2532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63872" behindDoc="0" locked="0" layoutInCell="1" allowOverlap="1" wp14:anchorId="7F115A18" wp14:editId="71FBAB17">
                      <wp:simplePos x="0" y="0"/>
                      <wp:positionH relativeFrom="column">
                        <wp:posOffset>0</wp:posOffset>
                      </wp:positionH>
                      <wp:positionV relativeFrom="paragraph">
                        <wp:posOffset>0</wp:posOffset>
                      </wp:positionV>
                      <wp:extent cx="76200" cy="28575"/>
                      <wp:effectExtent l="19050" t="19050" r="19050" b="28575"/>
                      <wp:wrapNone/>
                      <wp:docPr id="1567" name="Text Box 2362">
                        <a:extLst xmlns:a="http://schemas.openxmlformats.org/drawingml/2006/main">
                          <a:ext uri="{FF2B5EF4-FFF2-40B4-BE49-F238E27FC236}">
                            <a16:creationId xmlns:a16="http://schemas.microsoft.com/office/drawing/2014/main" id="{00000000-0008-0000-0000-00001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92E643" id="Text Box 2362" o:spid="_x0000_s1026" type="#_x0000_t202" style="position:absolute;margin-left:0;margin-top:0;width:6pt;height:2.25pt;z-index:2532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64896" behindDoc="0" locked="0" layoutInCell="1" allowOverlap="1" wp14:anchorId="57BA3EA2" wp14:editId="58AF1BF7">
                      <wp:simplePos x="0" y="0"/>
                      <wp:positionH relativeFrom="column">
                        <wp:posOffset>0</wp:posOffset>
                      </wp:positionH>
                      <wp:positionV relativeFrom="paragraph">
                        <wp:posOffset>0</wp:posOffset>
                      </wp:positionV>
                      <wp:extent cx="76200" cy="28575"/>
                      <wp:effectExtent l="19050" t="19050" r="19050" b="28575"/>
                      <wp:wrapNone/>
                      <wp:docPr id="1568" name="Text Box 2361">
                        <a:extLst xmlns:a="http://schemas.openxmlformats.org/drawingml/2006/main">
                          <a:ext uri="{FF2B5EF4-FFF2-40B4-BE49-F238E27FC236}">
                            <a16:creationId xmlns:a16="http://schemas.microsoft.com/office/drawing/2014/main" id="{00000000-0008-0000-0000-00002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7FBFF4" id="Text Box 2361" o:spid="_x0000_s1026" type="#_x0000_t202" style="position:absolute;margin-left:0;margin-top:0;width:6pt;height:2.25pt;z-index:2532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65920" behindDoc="0" locked="0" layoutInCell="1" allowOverlap="1" wp14:anchorId="1F01A6B1" wp14:editId="44A60884">
                      <wp:simplePos x="0" y="0"/>
                      <wp:positionH relativeFrom="column">
                        <wp:posOffset>0</wp:posOffset>
                      </wp:positionH>
                      <wp:positionV relativeFrom="paragraph">
                        <wp:posOffset>0</wp:posOffset>
                      </wp:positionV>
                      <wp:extent cx="76200" cy="28575"/>
                      <wp:effectExtent l="19050" t="19050" r="19050" b="28575"/>
                      <wp:wrapNone/>
                      <wp:docPr id="1569" name="Text Box 2360">
                        <a:extLst xmlns:a="http://schemas.openxmlformats.org/drawingml/2006/main">
                          <a:ext uri="{FF2B5EF4-FFF2-40B4-BE49-F238E27FC236}">
                            <a16:creationId xmlns:a16="http://schemas.microsoft.com/office/drawing/2014/main" id="{00000000-0008-0000-0000-00002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8F8AD0" id="Text Box 2360" o:spid="_x0000_s1026" type="#_x0000_t202" style="position:absolute;margin-left:0;margin-top:0;width:6pt;height:2.25pt;z-index:2532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66944" behindDoc="0" locked="0" layoutInCell="1" allowOverlap="1" wp14:anchorId="1D64A5FA" wp14:editId="0EDC5893">
                      <wp:simplePos x="0" y="0"/>
                      <wp:positionH relativeFrom="column">
                        <wp:posOffset>0</wp:posOffset>
                      </wp:positionH>
                      <wp:positionV relativeFrom="paragraph">
                        <wp:posOffset>0</wp:posOffset>
                      </wp:positionV>
                      <wp:extent cx="76200" cy="28575"/>
                      <wp:effectExtent l="19050" t="19050" r="19050" b="28575"/>
                      <wp:wrapNone/>
                      <wp:docPr id="1570" name="Text Box 2359">
                        <a:extLst xmlns:a="http://schemas.openxmlformats.org/drawingml/2006/main">
                          <a:ext uri="{FF2B5EF4-FFF2-40B4-BE49-F238E27FC236}">
                            <a16:creationId xmlns:a16="http://schemas.microsoft.com/office/drawing/2014/main" id="{00000000-0008-0000-0000-00002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65A855" id="Text Box 2359" o:spid="_x0000_s1026" type="#_x0000_t202" style="position:absolute;margin-left:0;margin-top:0;width:6pt;height:2.25pt;z-index:2532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67968" behindDoc="0" locked="0" layoutInCell="1" allowOverlap="1" wp14:anchorId="39401AD9" wp14:editId="23B93643">
                      <wp:simplePos x="0" y="0"/>
                      <wp:positionH relativeFrom="column">
                        <wp:posOffset>0</wp:posOffset>
                      </wp:positionH>
                      <wp:positionV relativeFrom="paragraph">
                        <wp:posOffset>0</wp:posOffset>
                      </wp:positionV>
                      <wp:extent cx="76200" cy="28575"/>
                      <wp:effectExtent l="19050" t="19050" r="19050" b="28575"/>
                      <wp:wrapNone/>
                      <wp:docPr id="1571" name="Text Box 2358">
                        <a:extLst xmlns:a="http://schemas.openxmlformats.org/drawingml/2006/main">
                          <a:ext uri="{FF2B5EF4-FFF2-40B4-BE49-F238E27FC236}">
                            <a16:creationId xmlns:a16="http://schemas.microsoft.com/office/drawing/2014/main" id="{00000000-0008-0000-0000-00002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304FD6" id="Text Box 2358" o:spid="_x0000_s1026" type="#_x0000_t202" style="position:absolute;margin-left:0;margin-top:0;width:6pt;height:2.25pt;z-index:2532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68992" behindDoc="0" locked="0" layoutInCell="1" allowOverlap="1" wp14:anchorId="6B52C50E" wp14:editId="31883790">
                      <wp:simplePos x="0" y="0"/>
                      <wp:positionH relativeFrom="column">
                        <wp:posOffset>0</wp:posOffset>
                      </wp:positionH>
                      <wp:positionV relativeFrom="paragraph">
                        <wp:posOffset>0</wp:posOffset>
                      </wp:positionV>
                      <wp:extent cx="76200" cy="28575"/>
                      <wp:effectExtent l="19050" t="19050" r="19050" b="28575"/>
                      <wp:wrapNone/>
                      <wp:docPr id="1572" name="Text Box 2357">
                        <a:extLst xmlns:a="http://schemas.openxmlformats.org/drawingml/2006/main">
                          <a:ext uri="{FF2B5EF4-FFF2-40B4-BE49-F238E27FC236}">
                            <a16:creationId xmlns:a16="http://schemas.microsoft.com/office/drawing/2014/main" id="{00000000-0008-0000-0000-00002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D5AD11" id="Text Box 2357" o:spid="_x0000_s1026" type="#_x0000_t202" style="position:absolute;margin-left:0;margin-top:0;width:6pt;height:2.25pt;z-index:2532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70016" behindDoc="0" locked="0" layoutInCell="1" allowOverlap="1" wp14:anchorId="615E9C33" wp14:editId="621C80E8">
                      <wp:simplePos x="0" y="0"/>
                      <wp:positionH relativeFrom="column">
                        <wp:posOffset>0</wp:posOffset>
                      </wp:positionH>
                      <wp:positionV relativeFrom="paragraph">
                        <wp:posOffset>0</wp:posOffset>
                      </wp:positionV>
                      <wp:extent cx="76200" cy="28575"/>
                      <wp:effectExtent l="19050" t="19050" r="19050" b="28575"/>
                      <wp:wrapNone/>
                      <wp:docPr id="1573" name="Text Box 2356">
                        <a:extLst xmlns:a="http://schemas.openxmlformats.org/drawingml/2006/main">
                          <a:ext uri="{FF2B5EF4-FFF2-40B4-BE49-F238E27FC236}">
                            <a16:creationId xmlns:a16="http://schemas.microsoft.com/office/drawing/2014/main" id="{00000000-0008-0000-0000-00002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62FE59" id="Text Box 2356" o:spid="_x0000_s1026" type="#_x0000_t202" style="position:absolute;margin-left:0;margin-top:0;width:6pt;height:2.25pt;z-index:2532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71040" behindDoc="0" locked="0" layoutInCell="1" allowOverlap="1" wp14:anchorId="059B42F2" wp14:editId="1BDA60BD">
                      <wp:simplePos x="0" y="0"/>
                      <wp:positionH relativeFrom="column">
                        <wp:posOffset>0</wp:posOffset>
                      </wp:positionH>
                      <wp:positionV relativeFrom="paragraph">
                        <wp:posOffset>0</wp:posOffset>
                      </wp:positionV>
                      <wp:extent cx="76200" cy="28575"/>
                      <wp:effectExtent l="19050" t="19050" r="19050" b="28575"/>
                      <wp:wrapNone/>
                      <wp:docPr id="1574" name="Text Box 2355">
                        <a:extLst xmlns:a="http://schemas.openxmlformats.org/drawingml/2006/main">
                          <a:ext uri="{FF2B5EF4-FFF2-40B4-BE49-F238E27FC236}">
                            <a16:creationId xmlns:a16="http://schemas.microsoft.com/office/drawing/2014/main" id="{00000000-0008-0000-0000-00002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F674A0" id="Text Box 2355" o:spid="_x0000_s1026" type="#_x0000_t202" style="position:absolute;margin-left:0;margin-top:0;width:6pt;height:2.25pt;z-index:2532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72064" behindDoc="0" locked="0" layoutInCell="1" allowOverlap="1" wp14:anchorId="3063FF67" wp14:editId="33E6A75C">
                      <wp:simplePos x="0" y="0"/>
                      <wp:positionH relativeFrom="column">
                        <wp:posOffset>0</wp:posOffset>
                      </wp:positionH>
                      <wp:positionV relativeFrom="paragraph">
                        <wp:posOffset>0</wp:posOffset>
                      </wp:positionV>
                      <wp:extent cx="76200" cy="28575"/>
                      <wp:effectExtent l="19050" t="19050" r="19050" b="28575"/>
                      <wp:wrapNone/>
                      <wp:docPr id="1575" name="Text Box 2354">
                        <a:extLst xmlns:a="http://schemas.openxmlformats.org/drawingml/2006/main">
                          <a:ext uri="{FF2B5EF4-FFF2-40B4-BE49-F238E27FC236}">
                            <a16:creationId xmlns:a16="http://schemas.microsoft.com/office/drawing/2014/main" id="{00000000-0008-0000-0000-00002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EB5F5B" id="Text Box 2354" o:spid="_x0000_s1026" type="#_x0000_t202" style="position:absolute;margin-left:0;margin-top:0;width:6pt;height:2.25pt;z-index:2532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73088" behindDoc="0" locked="0" layoutInCell="1" allowOverlap="1" wp14:anchorId="0749E2D2" wp14:editId="4FFDB1FE">
                      <wp:simplePos x="0" y="0"/>
                      <wp:positionH relativeFrom="column">
                        <wp:posOffset>0</wp:posOffset>
                      </wp:positionH>
                      <wp:positionV relativeFrom="paragraph">
                        <wp:posOffset>0</wp:posOffset>
                      </wp:positionV>
                      <wp:extent cx="76200" cy="28575"/>
                      <wp:effectExtent l="19050" t="19050" r="19050" b="28575"/>
                      <wp:wrapNone/>
                      <wp:docPr id="1576" name="Text Box 2353">
                        <a:extLst xmlns:a="http://schemas.openxmlformats.org/drawingml/2006/main">
                          <a:ext uri="{FF2B5EF4-FFF2-40B4-BE49-F238E27FC236}">
                            <a16:creationId xmlns:a16="http://schemas.microsoft.com/office/drawing/2014/main" id="{00000000-0008-0000-0000-00002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1E9405" id="Text Box 2353" o:spid="_x0000_s1026" type="#_x0000_t202" style="position:absolute;margin-left:0;margin-top:0;width:6pt;height:2.25pt;z-index:2532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74112" behindDoc="0" locked="0" layoutInCell="1" allowOverlap="1" wp14:anchorId="388F41F2" wp14:editId="2EA4B04E">
                      <wp:simplePos x="0" y="0"/>
                      <wp:positionH relativeFrom="column">
                        <wp:posOffset>0</wp:posOffset>
                      </wp:positionH>
                      <wp:positionV relativeFrom="paragraph">
                        <wp:posOffset>0</wp:posOffset>
                      </wp:positionV>
                      <wp:extent cx="76200" cy="28575"/>
                      <wp:effectExtent l="19050" t="19050" r="19050" b="28575"/>
                      <wp:wrapNone/>
                      <wp:docPr id="1577" name="Text Box 2352">
                        <a:extLst xmlns:a="http://schemas.openxmlformats.org/drawingml/2006/main">
                          <a:ext uri="{FF2B5EF4-FFF2-40B4-BE49-F238E27FC236}">
                            <a16:creationId xmlns:a16="http://schemas.microsoft.com/office/drawing/2014/main" id="{00000000-0008-0000-0000-00002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78D564" id="Text Box 2352" o:spid="_x0000_s1026" type="#_x0000_t202" style="position:absolute;margin-left:0;margin-top:0;width:6pt;height:2.25pt;z-index:2532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75136" behindDoc="0" locked="0" layoutInCell="1" allowOverlap="1" wp14:anchorId="6AE1A878" wp14:editId="4BDB3ED6">
                      <wp:simplePos x="0" y="0"/>
                      <wp:positionH relativeFrom="column">
                        <wp:posOffset>0</wp:posOffset>
                      </wp:positionH>
                      <wp:positionV relativeFrom="paragraph">
                        <wp:posOffset>0</wp:posOffset>
                      </wp:positionV>
                      <wp:extent cx="76200" cy="28575"/>
                      <wp:effectExtent l="19050" t="19050" r="19050" b="28575"/>
                      <wp:wrapNone/>
                      <wp:docPr id="1578" name="Text Box 2351">
                        <a:extLst xmlns:a="http://schemas.openxmlformats.org/drawingml/2006/main">
                          <a:ext uri="{FF2B5EF4-FFF2-40B4-BE49-F238E27FC236}">
                            <a16:creationId xmlns:a16="http://schemas.microsoft.com/office/drawing/2014/main" id="{00000000-0008-0000-0000-00002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D7C2A6" id="Text Box 2351" o:spid="_x0000_s1026" type="#_x0000_t202" style="position:absolute;margin-left:0;margin-top:0;width:6pt;height:2.25pt;z-index:2532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76160" behindDoc="0" locked="0" layoutInCell="1" allowOverlap="1" wp14:anchorId="6E08EF57" wp14:editId="0DAFE9E5">
                      <wp:simplePos x="0" y="0"/>
                      <wp:positionH relativeFrom="column">
                        <wp:posOffset>0</wp:posOffset>
                      </wp:positionH>
                      <wp:positionV relativeFrom="paragraph">
                        <wp:posOffset>0</wp:posOffset>
                      </wp:positionV>
                      <wp:extent cx="76200" cy="28575"/>
                      <wp:effectExtent l="19050" t="19050" r="19050" b="28575"/>
                      <wp:wrapNone/>
                      <wp:docPr id="1579" name="Text Box 2350">
                        <a:extLst xmlns:a="http://schemas.openxmlformats.org/drawingml/2006/main">
                          <a:ext uri="{FF2B5EF4-FFF2-40B4-BE49-F238E27FC236}">
                            <a16:creationId xmlns:a16="http://schemas.microsoft.com/office/drawing/2014/main" id="{00000000-0008-0000-0000-00002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36DFD" id="Text Box 2350" o:spid="_x0000_s1026" type="#_x0000_t202" style="position:absolute;margin-left:0;margin-top:0;width:6pt;height:2.25pt;z-index:2532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77184" behindDoc="0" locked="0" layoutInCell="1" allowOverlap="1" wp14:anchorId="67D2BE3C" wp14:editId="33D5F16C">
                      <wp:simplePos x="0" y="0"/>
                      <wp:positionH relativeFrom="column">
                        <wp:posOffset>0</wp:posOffset>
                      </wp:positionH>
                      <wp:positionV relativeFrom="paragraph">
                        <wp:posOffset>0</wp:posOffset>
                      </wp:positionV>
                      <wp:extent cx="76200" cy="28575"/>
                      <wp:effectExtent l="19050" t="19050" r="19050" b="28575"/>
                      <wp:wrapNone/>
                      <wp:docPr id="1580" name="Text Box 2349">
                        <a:extLst xmlns:a="http://schemas.openxmlformats.org/drawingml/2006/main">
                          <a:ext uri="{FF2B5EF4-FFF2-40B4-BE49-F238E27FC236}">
                            <a16:creationId xmlns:a16="http://schemas.microsoft.com/office/drawing/2014/main" id="{00000000-0008-0000-0000-00002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693D4E" id="Text Box 2349" o:spid="_x0000_s1026" type="#_x0000_t202" style="position:absolute;margin-left:0;margin-top:0;width:6pt;height:2.25pt;z-index:2532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78208" behindDoc="0" locked="0" layoutInCell="1" allowOverlap="1" wp14:anchorId="1AD8F7B7" wp14:editId="2CCBB410">
                      <wp:simplePos x="0" y="0"/>
                      <wp:positionH relativeFrom="column">
                        <wp:posOffset>0</wp:posOffset>
                      </wp:positionH>
                      <wp:positionV relativeFrom="paragraph">
                        <wp:posOffset>0</wp:posOffset>
                      </wp:positionV>
                      <wp:extent cx="76200" cy="28575"/>
                      <wp:effectExtent l="19050" t="19050" r="19050" b="28575"/>
                      <wp:wrapNone/>
                      <wp:docPr id="1581" name="Text Box 2348">
                        <a:extLst xmlns:a="http://schemas.openxmlformats.org/drawingml/2006/main">
                          <a:ext uri="{FF2B5EF4-FFF2-40B4-BE49-F238E27FC236}">
                            <a16:creationId xmlns:a16="http://schemas.microsoft.com/office/drawing/2014/main" id="{00000000-0008-0000-0000-00002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3E2B3" id="Text Box 2348" o:spid="_x0000_s1026" type="#_x0000_t202" style="position:absolute;margin-left:0;margin-top:0;width:6pt;height:2.25pt;z-index:2532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79232" behindDoc="0" locked="0" layoutInCell="1" allowOverlap="1" wp14:anchorId="10A3DAE2" wp14:editId="18BDA151">
                      <wp:simplePos x="0" y="0"/>
                      <wp:positionH relativeFrom="column">
                        <wp:posOffset>0</wp:posOffset>
                      </wp:positionH>
                      <wp:positionV relativeFrom="paragraph">
                        <wp:posOffset>0</wp:posOffset>
                      </wp:positionV>
                      <wp:extent cx="76200" cy="28575"/>
                      <wp:effectExtent l="19050" t="19050" r="19050" b="28575"/>
                      <wp:wrapNone/>
                      <wp:docPr id="1582" name="Text Box 2347">
                        <a:extLst xmlns:a="http://schemas.openxmlformats.org/drawingml/2006/main">
                          <a:ext uri="{FF2B5EF4-FFF2-40B4-BE49-F238E27FC236}">
                            <a16:creationId xmlns:a16="http://schemas.microsoft.com/office/drawing/2014/main" id="{00000000-0008-0000-0000-00002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619E8C" id="Text Box 2347" o:spid="_x0000_s1026" type="#_x0000_t202" style="position:absolute;margin-left:0;margin-top:0;width:6pt;height:2.25pt;z-index:2532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80256" behindDoc="0" locked="0" layoutInCell="1" allowOverlap="1" wp14:anchorId="7910DACD" wp14:editId="12A35EF0">
                      <wp:simplePos x="0" y="0"/>
                      <wp:positionH relativeFrom="column">
                        <wp:posOffset>0</wp:posOffset>
                      </wp:positionH>
                      <wp:positionV relativeFrom="paragraph">
                        <wp:posOffset>0</wp:posOffset>
                      </wp:positionV>
                      <wp:extent cx="76200" cy="28575"/>
                      <wp:effectExtent l="19050" t="19050" r="19050" b="28575"/>
                      <wp:wrapNone/>
                      <wp:docPr id="1583" name="Text Box 2346">
                        <a:extLst xmlns:a="http://schemas.openxmlformats.org/drawingml/2006/main">
                          <a:ext uri="{FF2B5EF4-FFF2-40B4-BE49-F238E27FC236}">
                            <a16:creationId xmlns:a16="http://schemas.microsoft.com/office/drawing/2014/main" id="{00000000-0008-0000-0000-00002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E3FF5F" id="Text Box 2346" o:spid="_x0000_s1026" type="#_x0000_t202" style="position:absolute;margin-left:0;margin-top:0;width:6pt;height:2.25pt;z-index:2532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81280" behindDoc="0" locked="0" layoutInCell="1" allowOverlap="1" wp14:anchorId="16A6EE59" wp14:editId="3306BA08">
                      <wp:simplePos x="0" y="0"/>
                      <wp:positionH relativeFrom="column">
                        <wp:posOffset>0</wp:posOffset>
                      </wp:positionH>
                      <wp:positionV relativeFrom="paragraph">
                        <wp:posOffset>0</wp:posOffset>
                      </wp:positionV>
                      <wp:extent cx="76200" cy="28575"/>
                      <wp:effectExtent l="19050" t="19050" r="19050" b="28575"/>
                      <wp:wrapNone/>
                      <wp:docPr id="1584" name="Text Box 2345">
                        <a:extLst xmlns:a="http://schemas.openxmlformats.org/drawingml/2006/main">
                          <a:ext uri="{FF2B5EF4-FFF2-40B4-BE49-F238E27FC236}">
                            <a16:creationId xmlns:a16="http://schemas.microsoft.com/office/drawing/2014/main" id="{00000000-0008-0000-0000-00003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CC7E7F" id="Text Box 2345" o:spid="_x0000_s1026" type="#_x0000_t202" style="position:absolute;margin-left:0;margin-top:0;width:6pt;height:2.25pt;z-index:2532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82304" behindDoc="0" locked="0" layoutInCell="1" allowOverlap="1" wp14:anchorId="1D129A2F" wp14:editId="08675EA7">
                      <wp:simplePos x="0" y="0"/>
                      <wp:positionH relativeFrom="column">
                        <wp:posOffset>0</wp:posOffset>
                      </wp:positionH>
                      <wp:positionV relativeFrom="paragraph">
                        <wp:posOffset>0</wp:posOffset>
                      </wp:positionV>
                      <wp:extent cx="76200" cy="28575"/>
                      <wp:effectExtent l="19050" t="19050" r="19050" b="28575"/>
                      <wp:wrapNone/>
                      <wp:docPr id="1585" name="Text Box 2344">
                        <a:extLst xmlns:a="http://schemas.openxmlformats.org/drawingml/2006/main">
                          <a:ext uri="{FF2B5EF4-FFF2-40B4-BE49-F238E27FC236}">
                            <a16:creationId xmlns:a16="http://schemas.microsoft.com/office/drawing/2014/main" id="{00000000-0008-0000-0000-00003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6D4761" id="Text Box 2344" o:spid="_x0000_s1026" type="#_x0000_t202" style="position:absolute;margin-left:0;margin-top:0;width:6pt;height:2.25pt;z-index:2532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83328" behindDoc="0" locked="0" layoutInCell="1" allowOverlap="1" wp14:anchorId="6DB1CC59" wp14:editId="17559B9D">
                      <wp:simplePos x="0" y="0"/>
                      <wp:positionH relativeFrom="column">
                        <wp:posOffset>0</wp:posOffset>
                      </wp:positionH>
                      <wp:positionV relativeFrom="paragraph">
                        <wp:posOffset>0</wp:posOffset>
                      </wp:positionV>
                      <wp:extent cx="76200" cy="28575"/>
                      <wp:effectExtent l="19050" t="19050" r="19050" b="28575"/>
                      <wp:wrapNone/>
                      <wp:docPr id="1586" name="Text Box 2343">
                        <a:extLst xmlns:a="http://schemas.openxmlformats.org/drawingml/2006/main">
                          <a:ext uri="{FF2B5EF4-FFF2-40B4-BE49-F238E27FC236}">
                            <a16:creationId xmlns:a16="http://schemas.microsoft.com/office/drawing/2014/main" id="{00000000-0008-0000-0000-00003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840D82" id="Text Box 2343" o:spid="_x0000_s1026" type="#_x0000_t202" style="position:absolute;margin-left:0;margin-top:0;width:6pt;height:2.25pt;z-index:2532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84352" behindDoc="0" locked="0" layoutInCell="1" allowOverlap="1" wp14:anchorId="58F952EA" wp14:editId="470D6D7D">
                      <wp:simplePos x="0" y="0"/>
                      <wp:positionH relativeFrom="column">
                        <wp:posOffset>0</wp:posOffset>
                      </wp:positionH>
                      <wp:positionV relativeFrom="paragraph">
                        <wp:posOffset>0</wp:posOffset>
                      </wp:positionV>
                      <wp:extent cx="76200" cy="28575"/>
                      <wp:effectExtent l="19050" t="19050" r="19050" b="28575"/>
                      <wp:wrapNone/>
                      <wp:docPr id="1587" name="Text Box 2342">
                        <a:extLst xmlns:a="http://schemas.openxmlformats.org/drawingml/2006/main">
                          <a:ext uri="{FF2B5EF4-FFF2-40B4-BE49-F238E27FC236}">
                            <a16:creationId xmlns:a16="http://schemas.microsoft.com/office/drawing/2014/main" id="{00000000-0008-0000-0000-00003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3FB793" id="Text Box 2342" o:spid="_x0000_s1026" type="#_x0000_t202" style="position:absolute;margin-left:0;margin-top:0;width:6pt;height:2.25pt;z-index:2532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85376" behindDoc="0" locked="0" layoutInCell="1" allowOverlap="1" wp14:anchorId="6FEEBA17" wp14:editId="2B7D6C08">
                      <wp:simplePos x="0" y="0"/>
                      <wp:positionH relativeFrom="column">
                        <wp:posOffset>0</wp:posOffset>
                      </wp:positionH>
                      <wp:positionV relativeFrom="paragraph">
                        <wp:posOffset>0</wp:posOffset>
                      </wp:positionV>
                      <wp:extent cx="76200" cy="28575"/>
                      <wp:effectExtent l="19050" t="19050" r="19050" b="28575"/>
                      <wp:wrapNone/>
                      <wp:docPr id="1588" name="Text Box 2341">
                        <a:extLst xmlns:a="http://schemas.openxmlformats.org/drawingml/2006/main">
                          <a:ext uri="{FF2B5EF4-FFF2-40B4-BE49-F238E27FC236}">
                            <a16:creationId xmlns:a16="http://schemas.microsoft.com/office/drawing/2014/main" id="{00000000-0008-0000-0000-00003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8E6938" id="Text Box 2341" o:spid="_x0000_s1026" type="#_x0000_t202" style="position:absolute;margin-left:0;margin-top:0;width:6pt;height:2.25pt;z-index:2532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86400" behindDoc="0" locked="0" layoutInCell="1" allowOverlap="1" wp14:anchorId="3465F174" wp14:editId="584AD056">
                      <wp:simplePos x="0" y="0"/>
                      <wp:positionH relativeFrom="column">
                        <wp:posOffset>0</wp:posOffset>
                      </wp:positionH>
                      <wp:positionV relativeFrom="paragraph">
                        <wp:posOffset>0</wp:posOffset>
                      </wp:positionV>
                      <wp:extent cx="76200" cy="28575"/>
                      <wp:effectExtent l="19050" t="19050" r="19050" b="28575"/>
                      <wp:wrapNone/>
                      <wp:docPr id="1589" name="Text Box 2340">
                        <a:extLst xmlns:a="http://schemas.openxmlformats.org/drawingml/2006/main">
                          <a:ext uri="{FF2B5EF4-FFF2-40B4-BE49-F238E27FC236}">
                            <a16:creationId xmlns:a16="http://schemas.microsoft.com/office/drawing/2014/main" id="{00000000-0008-0000-0000-00003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9FB144" id="Text Box 2340" o:spid="_x0000_s1026" type="#_x0000_t202" style="position:absolute;margin-left:0;margin-top:0;width:6pt;height:2.25pt;z-index:2532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87424" behindDoc="0" locked="0" layoutInCell="1" allowOverlap="1" wp14:anchorId="45ECB499" wp14:editId="627B37EF">
                      <wp:simplePos x="0" y="0"/>
                      <wp:positionH relativeFrom="column">
                        <wp:posOffset>0</wp:posOffset>
                      </wp:positionH>
                      <wp:positionV relativeFrom="paragraph">
                        <wp:posOffset>0</wp:posOffset>
                      </wp:positionV>
                      <wp:extent cx="76200" cy="28575"/>
                      <wp:effectExtent l="19050" t="19050" r="19050" b="28575"/>
                      <wp:wrapNone/>
                      <wp:docPr id="1590" name="Text Box 2339">
                        <a:extLst xmlns:a="http://schemas.openxmlformats.org/drawingml/2006/main">
                          <a:ext uri="{FF2B5EF4-FFF2-40B4-BE49-F238E27FC236}">
                            <a16:creationId xmlns:a16="http://schemas.microsoft.com/office/drawing/2014/main" id="{00000000-0008-0000-0000-00003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99A221" id="Text Box 2339" o:spid="_x0000_s1026" type="#_x0000_t202" style="position:absolute;margin-left:0;margin-top:0;width:6pt;height:2.25pt;z-index:2532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88448" behindDoc="0" locked="0" layoutInCell="1" allowOverlap="1" wp14:anchorId="24D93A09" wp14:editId="3D8B31EC">
                      <wp:simplePos x="0" y="0"/>
                      <wp:positionH relativeFrom="column">
                        <wp:posOffset>0</wp:posOffset>
                      </wp:positionH>
                      <wp:positionV relativeFrom="paragraph">
                        <wp:posOffset>0</wp:posOffset>
                      </wp:positionV>
                      <wp:extent cx="76200" cy="28575"/>
                      <wp:effectExtent l="19050" t="19050" r="19050" b="28575"/>
                      <wp:wrapNone/>
                      <wp:docPr id="1591" name="Text Box 2338">
                        <a:extLst xmlns:a="http://schemas.openxmlformats.org/drawingml/2006/main">
                          <a:ext uri="{FF2B5EF4-FFF2-40B4-BE49-F238E27FC236}">
                            <a16:creationId xmlns:a16="http://schemas.microsoft.com/office/drawing/2014/main" id="{00000000-0008-0000-0000-00003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96B415" id="Text Box 2338" o:spid="_x0000_s1026" type="#_x0000_t202" style="position:absolute;margin-left:0;margin-top:0;width:6pt;height:2.25pt;z-index:2532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89472" behindDoc="0" locked="0" layoutInCell="1" allowOverlap="1" wp14:anchorId="3C9426B0" wp14:editId="73609700">
                      <wp:simplePos x="0" y="0"/>
                      <wp:positionH relativeFrom="column">
                        <wp:posOffset>0</wp:posOffset>
                      </wp:positionH>
                      <wp:positionV relativeFrom="paragraph">
                        <wp:posOffset>0</wp:posOffset>
                      </wp:positionV>
                      <wp:extent cx="76200" cy="28575"/>
                      <wp:effectExtent l="19050" t="19050" r="19050" b="28575"/>
                      <wp:wrapNone/>
                      <wp:docPr id="1592" name="Text Box 2337">
                        <a:extLst xmlns:a="http://schemas.openxmlformats.org/drawingml/2006/main">
                          <a:ext uri="{FF2B5EF4-FFF2-40B4-BE49-F238E27FC236}">
                            <a16:creationId xmlns:a16="http://schemas.microsoft.com/office/drawing/2014/main" id="{00000000-0008-0000-0000-00003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347CF7" id="Text Box 2337" o:spid="_x0000_s1026" type="#_x0000_t202" style="position:absolute;margin-left:0;margin-top:0;width:6pt;height:2.25pt;z-index:2532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90496" behindDoc="0" locked="0" layoutInCell="1" allowOverlap="1" wp14:anchorId="1A9D095A" wp14:editId="0DB005C2">
                      <wp:simplePos x="0" y="0"/>
                      <wp:positionH relativeFrom="column">
                        <wp:posOffset>0</wp:posOffset>
                      </wp:positionH>
                      <wp:positionV relativeFrom="paragraph">
                        <wp:posOffset>0</wp:posOffset>
                      </wp:positionV>
                      <wp:extent cx="76200" cy="28575"/>
                      <wp:effectExtent l="19050" t="19050" r="19050" b="28575"/>
                      <wp:wrapNone/>
                      <wp:docPr id="1593" name="Text Box 2336">
                        <a:extLst xmlns:a="http://schemas.openxmlformats.org/drawingml/2006/main">
                          <a:ext uri="{FF2B5EF4-FFF2-40B4-BE49-F238E27FC236}">
                            <a16:creationId xmlns:a16="http://schemas.microsoft.com/office/drawing/2014/main" id="{00000000-0008-0000-0000-00003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D8250E" id="Text Box 2336" o:spid="_x0000_s1026" type="#_x0000_t202" style="position:absolute;margin-left:0;margin-top:0;width:6pt;height:2.25pt;z-index:2532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91520" behindDoc="0" locked="0" layoutInCell="1" allowOverlap="1" wp14:anchorId="157C8C40" wp14:editId="6BEAE48A">
                      <wp:simplePos x="0" y="0"/>
                      <wp:positionH relativeFrom="column">
                        <wp:posOffset>0</wp:posOffset>
                      </wp:positionH>
                      <wp:positionV relativeFrom="paragraph">
                        <wp:posOffset>0</wp:posOffset>
                      </wp:positionV>
                      <wp:extent cx="76200" cy="28575"/>
                      <wp:effectExtent l="19050" t="19050" r="19050" b="28575"/>
                      <wp:wrapNone/>
                      <wp:docPr id="1594" name="Text Box 2335">
                        <a:extLst xmlns:a="http://schemas.openxmlformats.org/drawingml/2006/main">
                          <a:ext uri="{FF2B5EF4-FFF2-40B4-BE49-F238E27FC236}">
                            <a16:creationId xmlns:a16="http://schemas.microsoft.com/office/drawing/2014/main" id="{00000000-0008-0000-0000-00003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42810D" id="Text Box 2335" o:spid="_x0000_s1026" type="#_x0000_t202" style="position:absolute;margin-left:0;margin-top:0;width:6pt;height:2.25pt;z-index:2532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92544" behindDoc="0" locked="0" layoutInCell="1" allowOverlap="1" wp14:anchorId="661D42D2" wp14:editId="602D4F2D">
                      <wp:simplePos x="0" y="0"/>
                      <wp:positionH relativeFrom="column">
                        <wp:posOffset>0</wp:posOffset>
                      </wp:positionH>
                      <wp:positionV relativeFrom="paragraph">
                        <wp:posOffset>0</wp:posOffset>
                      </wp:positionV>
                      <wp:extent cx="76200" cy="28575"/>
                      <wp:effectExtent l="19050" t="19050" r="19050" b="28575"/>
                      <wp:wrapNone/>
                      <wp:docPr id="1595" name="Text Box 2334">
                        <a:extLst xmlns:a="http://schemas.openxmlformats.org/drawingml/2006/main">
                          <a:ext uri="{FF2B5EF4-FFF2-40B4-BE49-F238E27FC236}">
                            <a16:creationId xmlns:a16="http://schemas.microsoft.com/office/drawing/2014/main" id="{00000000-0008-0000-0000-00003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3EFA1F" id="Text Box 2334" o:spid="_x0000_s1026" type="#_x0000_t202" style="position:absolute;margin-left:0;margin-top:0;width:6pt;height:2.25pt;z-index:2532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93568" behindDoc="0" locked="0" layoutInCell="1" allowOverlap="1" wp14:anchorId="0B996EC0" wp14:editId="05251978">
                      <wp:simplePos x="0" y="0"/>
                      <wp:positionH relativeFrom="column">
                        <wp:posOffset>0</wp:posOffset>
                      </wp:positionH>
                      <wp:positionV relativeFrom="paragraph">
                        <wp:posOffset>0</wp:posOffset>
                      </wp:positionV>
                      <wp:extent cx="76200" cy="28575"/>
                      <wp:effectExtent l="19050" t="19050" r="19050" b="28575"/>
                      <wp:wrapNone/>
                      <wp:docPr id="1596" name="Text Box 2333">
                        <a:extLst xmlns:a="http://schemas.openxmlformats.org/drawingml/2006/main">
                          <a:ext uri="{FF2B5EF4-FFF2-40B4-BE49-F238E27FC236}">
                            <a16:creationId xmlns:a16="http://schemas.microsoft.com/office/drawing/2014/main" id="{00000000-0008-0000-0000-00003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87B23A" id="Text Box 2333" o:spid="_x0000_s1026" type="#_x0000_t202" style="position:absolute;margin-left:0;margin-top:0;width:6pt;height:2.25pt;z-index:2532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94592" behindDoc="0" locked="0" layoutInCell="1" allowOverlap="1" wp14:anchorId="183A63EA" wp14:editId="41A9F094">
                      <wp:simplePos x="0" y="0"/>
                      <wp:positionH relativeFrom="column">
                        <wp:posOffset>0</wp:posOffset>
                      </wp:positionH>
                      <wp:positionV relativeFrom="paragraph">
                        <wp:posOffset>0</wp:posOffset>
                      </wp:positionV>
                      <wp:extent cx="76200" cy="28575"/>
                      <wp:effectExtent l="19050" t="19050" r="19050" b="28575"/>
                      <wp:wrapNone/>
                      <wp:docPr id="1597" name="Text Box 2332">
                        <a:extLst xmlns:a="http://schemas.openxmlformats.org/drawingml/2006/main">
                          <a:ext uri="{FF2B5EF4-FFF2-40B4-BE49-F238E27FC236}">
                            <a16:creationId xmlns:a16="http://schemas.microsoft.com/office/drawing/2014/main" id="{00000000-0008-0000-0000-00003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C82789" id="Text Box 2332" o:spid="_x0000_s1026" type="#_x0000_t202" style="position:absolute;margin-left:0;margin-top:0;width:6pt;height:2.25pt;z-index:2532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95616" behindDoc="0" locked="0" layoutInCell="1" allowOverlap="1" wp14:anchorId="1317C946" wp14:editId="205395E1">
                      <wp:simplePos x="0" y="0"/>
                      <wp:positionH relativeFrom="column">
                        <wp:posOffset>0</wp:posOffset>
                      </wp:positionH>
                      <wp:positionV relativeFrom="paragraph">
                        <wp:posOffset>0</wp:posOffset>
                      </wp:positionV>
                      <wp:extent cx="76200" cy="28575"/>
                      <wp:effectExtent l="19050" t="19050" r="19050" b="28575"/>
                      <wp:wrapNone/>
                      <wp:docPr id="1598" name="Text Box 2331">
                        <a:extLst xmlns:a="http://schemas.openxmlformats.org/drawingml/2006/main">
                          <a:ext uri="{FF2B5EF4-FFF2-40B4-BE49-F238E27FC236}">
                            <a16:creationId xmlns:a16="http://schemas.microsoft.com/office/drawing/2014/main" id="{00000000-0008-0000-0000-00003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6BD900" id="Text Box 2331" o:spid="_x0000_s1026" type="#_x0000_t202" style="position:absolute;margin-left:0;margin-top:0;width:6pt;height:2.25pt;z-index:2532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96640" behindDoc="0" locked="0" layoutInCell="1" allowOverlap="1" wp14:anchorId="12913DED" wp14:editId="164FFD40">
                      <wp:simplePos x="0" y="0"/>
                      <wp:positionH relativeFrom="column">
                        <wp:posOffset>0</wp:posOffset>
                      </wp:positionH>
                      <wp:positionV relativeFrom="paragraph">
                        <wp:posOffset>0</wp:posOffset>
                      </wp:positionV>
                      <wp:extent cx="76200" cy="28575"/>
                      <wp:effectExtent l="19050" t="19050" r="19050" b="28575"/>
                      <wp:wrapNone/>
                      <wp:docPr id="1599" name="Text Box 2330">
                        <a:extLst xmlns:a="http://schemas.openxmlformats.org/drawingml/2006/main">
                          <a:ext uri="{FF2B5EF4-FFF2-40B4-BE49-F238E27FC236}">
                            <a16:creationId xmlns:a16="http://schemas.microsoft.com/office/drawing/2014/main" id="{00000000-0008-0000-0000-00003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6F872C" id="Text Box 2330" o:spid="_x0000_s1026" type="#_x0000_t202" style="position:absolute;margin-left:0;margin-top:0;width:6pt;height:2.25pt;z-index:2532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97664" behindDoc="0" locked="0" layoutInCell="1" allowOverlap="1" wp14:anchorId="6901691D" wp14:editId="3ADB5A77">
                      <wp:simplePos x="0" y="0"/>
                      <wp:positionH relativeFrom="column">
                        <wp:posOffset>0</wp:posOffset>
                      </wp:positionH>
                      <wp:positionV relativeFrom="paragraph">
                        <wp:posOffset>0</wp:posOffset>
                      </wp:positionV>
                      <wp:extent cx="76200" cy="28575"/>
                      <wp:effectExtent l="19050" t="19050" r="19050" b="28575"/>
                      <wp:wrapNone/>
                      <wp:docPr id="1600" name="Text Box 2329">
                        <a:extLst xmlns:a="http://schemas.openxmlformats.org/drawingml/2006/main">
                          <a:ext uri="{FF2B5EF4-FFF2-40B4-BE49-F238E27FC236}">
                            <a16:creationId xmlns:a16="http://schemas.microsoft.com/office/drawing/2014/main" id="{00000000-0008-0000-0000-00004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AA34E0" id="Text Box 2329" o:spid="_x0000_s1026" type="#_x0000_t202" style="position:absolute;margin-left:0;margin-top:0;width:6pt;height:2.25pt;z-index:2532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98688" behindDoc="0" locked="0" layoutInCell="1" allowOverlap="1" wp14:anchorId="762A6A54" wp14:editId="62C379A1">
                      <wp:simplePos x="0" y="0"/>
                      <wp:positionH relativeFrom="column">
                        <wp:posOffset>0</wp:posOffset>
                      </wp:positionH>
                      <wp:positionV relativeFrom="paragraph">
                        <wp:posOffset>0</wp:posOffset>
                      </wp:positionV>
                      <wp:extent cx="76200" cy="28575"/>
                      <wp:effectExtent l="19050" t="19050" r="19050" b="28575"/>
                      <wp:wrapNone/>
                      <wp:docPr id="1601" name="Text Box 2328">
                        <a:extLst xmlns:a="http://schemas.openxmlformats.org/drawingml/2006/main">
                          <a:ext uri="{FF2B5EF4-FFF2-40B4-BE49-F238E27FC236}">
                            <a16:creationId xmlns:a16="http://schemas.microsoft.com/office/drawing/2014/main" id="{00000000-0008-0000-0000-00004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7A0B67" id="Text Box 2328" o:spid="_x0000_s1026" type="#_x0000_t202" style="position:absolute;margin-left:0;margin-top:0;width:6pt;height:2.25pt;z-index:2532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299712" behindDoc="0" locked="0" layoutInCell="1" allowOverlap="1" wp14:anchorId="543E0ED4" wp14:editId="49FC3A13">
                      <wp:simplePos x="0" y="0"/>
                      <wp:positionH relativeFrom="column">
                        <wp:posOffset>0</wp:posOffset>
                      </wp:positionH>
                      <wp:positionV relativeFrom="paragraph">
                        <wp:posOffset>0</wp:posOffset>
                      </wp:positionV>
                      <wp:extent cx="76200" cy="28575"/>
                      <wp:effectExtent l="19050" t="19050" r="19050" b="28575"/>
                      <wp:wrapNone/>
                      <wp:docPr id="1602" name="Text Box 2327">
                        <a:extLst xmlns:a="http://schemas.openxmlformats.org/drawingml/2006/main">
                          <a:ext uri="{FF2B5EF4-FFF2-40B4-BE49-F238E27FC236}">
                            <a16:creationId xmlns:a16="http://schemas.microsoft.com/office/drawing/2014/main" id="{00000000-0008-0000-0000-00004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4EF248" id="Text Box 2327" o:spid="_x0000_s1026" type="#_x0000_t202" style="position:absolute;margin-left:0;margin-top:0;width:6pt;height:2.25pt;z-index:2532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00736" behindDoc="0" locked="0" layoutInCell="1" allowOverlap="1" wp14:anchorId="6BCBADA9" wp14:editId="634CB05C">
                      <wp:simplePos x="0" y="0"/>
                      <wp:positionH relativeFrom="column">
                        <wp:posOffset>0</wp:posOffset>
                      </wp:positionH>
                      <wp:positionV relativeFrom="paragraph">
                        <wp:posOffset>0</wp:posOffset>
                      </wp:positionV>
                      <wp:extent cx="76200" cy="28575"/>
                      <wp:effectExtent l="19050" t="19050" r="19050" b="28575"/>
                      <wp:wrapNone/>
                      <wp:docPr id="1603" name="Text Box 2326">
                        <a:extLst xmlns:a="http://schemas.openxmlformats.org/drawingml/2006/main">
                          <a:ext uri="{FF2B5EF4-FFF2-40B4-BE49-F238E27FC236}">
                            <a16:creationId xmlns:a16="http://schemas.microsoft.com/office/drawing/2014/main" id="{00000000-0008-0000-0000-00004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DDC902" id="Text Box 2326" o:spid="_x0000_s1026" type="#_x0000_t202" style="position:absolute;margin-left:0;margin-top:0;width:6pt;height:2.25pt;z-index:2533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01760" behindDoc="0" locked="0" layoutInCell="1" allowOverlap="1" wp14:anchorId="7FD213A4" wp14:editId="29278886">
                      <wp:simplePos x="0" y="0"/>
                      <wp:positionH relativeFrom="column">
                        <wp:posOffset>0</wp:posOffset>
                      </wp:positionH>
                      <wp:positionV relativeFrom="paragraph">
                        <wp:posOffset>0</wp:posOffset>
                      </wp:positionV>
                      <wp:extent cx="76200" cy="28575"/>
                      <wp:effectExtent l="19050" t="19050" r="19050" b="28575"/>
                      <wp:wrapNone/>
                      <wp:docPr id="1604" name="Text Box 2325">
                        <a:extLst xmlns:a="http://schemas.openxmlformats.org/drawingml/2006/main">
                          <a:ext uri="{FF2B5EF4-FFF2-40B4-BE49-F238E27FC236}">
                            <a16:creationId xmlns:a16="http://schemas.microsoft.com/office/drawing/2014/main" id="{00000000-0008-0000-0000-00004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73B21F" id="Text Box 2325" o:spid="_x0000_s1026" type="#_x0000_t202" style="position:absolute;margin-left:0;margin-top:0;width:6pt;height:2.25pt;z-index:2533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02784" behindDoc="0" locked="0" layoutInCell="1" allowOverlap="1" wp14:anchorId="39488678" wp14:editId="65DB3DA6">
                      <wp:simplePos x="0" y="0"/>
                      <wp:positionH relativeFrom="column">
                        <wp:posOffset>0</wp:posOffset>
                      </wp:positionH>
                      <wp:positionV relativeFrom="paragraph">
                        <wp:posOffset>0</wp:posOffset>
                      </wp:positionV>
                      <wp:extent cx="76200" cy="28575"/>
                      <wp:effectExtent l="19050" t="19050" r="19050" b="28575"/>
                      <wp:wrapNone/>
                      <wp:docPr id="1605" name="Text Box 2324">
                        <a:extLst xmlns:a="http://schemas.openxmlformats.org/drawingml/2006/main">
                          <a:ext uri="{FF2B5EF4-FFF2-40B4-BE49-F238E27FC236}">
                            <a16:creationId xmlns:a16="http://schemas.microsoft.com/office/drawing/2014/main" id="{00000000-0008-0000-0000-00004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405808" id="Text Box 2324" o:spid="_x0000_s1026" type="#_x0000_t202" style="position:absolute;margin-left:0;margin-top:0;width:6pt;height:2.25pt;z-index:2533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03808" behindDoc="0" locked="0" layoutInCell="1" allowOverlap="1" wp14:anchorId="2E5B883B" wp14:editId="192227DC">
                      <wp:simplePos x="0" y="0"/>
                      <wp:positionH relativeFrom="column">
                        <wp:posOffset>0</wp:posOffset>
                      </wp:positionH>
                      <wp:positionV relativeFrom="paragraph">
                        <wp:posOffset>0</wp:posOffset>
                      </wp:positionV>
                      <wp:extent cx="76200" cy="28575"/>
                      <wp:effectExtent l="19050" t="19050" r="19050" b="28575"/>
                      <wp:wrapNone/>
                      <wp:docPr id="1606" name="Text Box 2323">
                        <a:extLst xmlns:a="http://schemas.openxmlformats.org/drawingml/2006/main">
                          <a:ext uri="{FF2B5EF4-FFF2-40B4-BE49-F238E27FC236}">
                            <a16:creationId xmlns:a16="http://schemas.microsoft.com/office/drawing/2014/main" id="{00000000-0008-0000-0000-00004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E91527" id="Text Box 2323" o:spid="_x0000_s1026" type="#_x0000_t202" style="position:absolute;margin-left:0;margin-top:0;width:6pt;height:2.25pt;z-index:2533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04832" behindDoc="0" locked="0" layoutInCell="1" allowOverlap="1" wp14:anchorId="088602B9" wp14:editId="303B5A6C">
                      <wp:simplePos x="0" y="0"/>
                      <wp:positionH relativeFrom="column">
                        <wp:posOffset>0</wp:posOffset>
                      </wp:positionH>
                      <wp:positionV relativeFrom="paragraph">
                        <wp:posOffset>0</wp:posOffset>
                      </wp:positionV>
                      <wp:extent cx="76200" cy="28575"/>
                      <wp:effectExtent l="19050" t="19050" r="19050" b="28575"/>
                      <wp:wrapNone/>
                      <wp:docPr id="1607" name="Text Box 2322">
                        <a:extLst xmlns:a="http://schemas.openxmlformats.org/drawingml/2006/main">
                          <a:ext uri="{FF2B5EF4-FFF2-40B4-BE49-F238E27FC236}">
                            <a16:creationId xmlns:a16="http://schemas.microsoft.com/office/drawing/2014/main" id="{00000000-0008-0000-0000-00004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AD09A9" id="Text Box 2322" o:spid="_x0000_s1026" type="#_x0000_t202" style="position:absolute;margin-left:0;margin-top:0;width:6pt;height:2.25pt;z-index:2533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05856" behindDoc="0" locked="0" layoutInCell="1" allowOverlap="1" wp14:anchorId="18232B08" wp14:editId="5825E6AA">
                      <wp:simplePos x="0" y="0"/>
                      <wp:positionH relativeFrom="column">
                        <wp:posOffset>0</wp:posOffset>
                      </wp:positionH>
                      <wp:positionV relativeFrom="paragraph">
                        <wp:posOffset>0</wp:posOffset>
                      </wp:positionV>
                      <wp:extent cx="76200" cy="28575"/>
                      <wp:effectExtent l="19050" t="19050" r="19050" b="28575"/>
                      <wp:wrapNone/>
                      <wp:docPr id="1608" name="Text Box 2321">
                        <a:extLst xmlns:a="http://schemas.openxmlformats.org/drawingml/2006/main">
                          <a:ext uri="{FF2B5EF4-FFF2-40B4-BE49-F238E27FC236}">
                            <a16:creationId xmlns:a16="http://schemas.microsoft.com/office/drawing/2014/main" id="{00000000-0008-0000-0000-00004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1C0A65" id="Text Box 2321" o:spid="_x0000_s1026" type="#_x0000_t202" style="position:absolute;margin-left:0;margin-top:0;width:6pt;height:2.25pt;z-index:2533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06880" behindDoc="0" locked="0" layoutInCell="1" allowOverlap="1" wp14:anchorId="183691BF" wp14:editId="122497E5">
                      <wp:simplePos x="0" y="0"/>
                      <wp:positionH relativeFrom="column">
                        <wp:posOffset>0</wp:posOffset>
                      </wp:positionH>
                      <wp:positionV relativeFrom="paragraph">
                        <wp:posOffset>0</wp:posOffset>
                      </wp:positionV>
                      <wp:extent cx="76200" cy="28575"/>
                      <wp:effectExtent l="19050" t="19050" r="19050" b="28575"/>
                      <wp:wrapNone/>
                      <wp:docPr id="1609" name="Text Box 2320">
                        <a:extLst xmlns:a="http://schemas.openxmlformats.org/drawingml/2006/main">
                          <a:ext uri="{FF2B5EF4-FFF2-40B4-BE49-F238E27FC236}">
                            <a16:creationId xmlns:a16="http://schemas.microsoft.com/office/drawing/2014/main" id="{00000000-0008-0000-0000-00004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DE75EE" id="Text Box 2320" o:spid="_x0000_s1026" type="#_x0000_t202" style="position:absolute;margin-left:0;margin-top:0;width:6pt;height:2.25pt;z-index:2533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07904" behindDoc="0" locked="0" layoutInCell="1" allowOverlap="1" wp14:anchorId="00821CF0" wp14:editId="7CE00713">
                      <wp:simplePos x="0" y="0"/>
                      <wp:positionH relativeFrom="column">
                        <wp:posOffset>0</wp:posOffset>
                      </wp:positionH>
                      <wp:positionV relativeFrom="paragraph">
                        <wp:posOffset>0</wp:posOffset>
                      </wp:positionV>
                      <wp:extent cx="76200" cy="28575"/>
                      <wp:effectExtent l="19050" t="19050" r="19050" b="28575"/>
                      <wp:wrapNone/>
                      <wp:docPr id="1610" name="Text Box 2319">
                        <a:extLst xmlns:a="http://schemas.openxmlformats.org/drawingml/2006/main">
                          <a:ext uri="{FF2B5EF4-FFF2-40B4-BE49-F238E27FC236}">
                            <a16:creationId xmlns:a16="http://schemas.microsoft.com/office/drawing/2014/main" id="{00000000-0008-0000-0000-00004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94BB9C" id="Text Box 2319" o:spid="_x0000_s1026" type="#_x0000_t202" style="position:absolute;margin-left:0;margin-top:0;width:6pt;height:2.25pt;z-index:2533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08928" behindDoc="0" locked="0" layoutInCell="1" allowOverlap="1" wp14:anchorId="1A9CE0C8" wp14:editId="17A49BA9">
                      <wp:simplePos x="0" y="0"/>
                      <wp:positionH relativeFrom="column">
                        <wp:posOffset>0</wp:posOffset>
                      </wp:positionH>
                      <wp:positionV relativeFrom="paragraph">
                        <wp:posOffset>0</wp:posOffset>
                      </wp:positionV>
                      <wp:extent cx="76200" cy="28575"/>
                      <wp:effectExtent l="19050" t="19050" r="19050" b="28575"/>
                      <wp:wrapNone/>
                      <wp:docPr id="1611" name="Text Box 2318">
                        <a:extLst xmlns:a="http://schemas.openxmlformats.org/drawingml/2006/main">
                          <a:ext uri="{FF2B5EF4-FFF2-40B4-BE49-F238E27FC236}">
                            <a16:creationId xmlns:a16="http://schemas.microsoft.com/office/drawing/2014/main" id="{00000000-0008-0000-0000-00004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7DD5B2" id="Text Box 2318" o:spid="_x0000_s1026" type="#_x0000_t202" style="position:absolute;margin-left:0;margin-top:0;width:6pt;height:2.25pt;z-index:2533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09952" behindDoc="0" locked="0" layoutInCell="1" allowOverlap="1" wp14:anchorId="0F6817FA" wp14:editId="773EBCA0">
                      <wp:simplePos x="0" y="0"/>
                      <wp:positionH relativeFrom="column">
                        <wp:posOffset>0</wp:posOffset>
                      </wp:positionH>
                      <wp:positionV relativeFrom="paragraph">
                        <wp:posOffset>0</wp:posOffset>
                      </wp:positionV>
                      <wp:extent cx="76200" cy="28575"/>
                      <wp:effectExtent l="19050" t="19050" r="19050" b="28575"/>
                      <wp:wrapNone/>
                      <wp:docPr id="1612" name="Text Box 2317">
                        <a:extLst xmlns:a="http://schemas.openxmlformats.org/drawingml/2006/main">
                          <a:ext uri="{FF2B5EF4-FFF2-40B4-BE49-F238E27FC236}">
                            <a16:creationId xmlns:a16="http://schemas.microsoft.com/office/drawing/2014/main" id="{00000000-0008-0000-0000-00004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1AD732" id="Text Box 2317" o:spid="_x0000_s1026" type="#_x0000_t202" style="position:absolute;margin-left:0;margin-top:0;width:6pt;height:2.25pt;z-index:2533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10976" behindDoc="0" locked="0" layoutInCell="1" allowOverlap="1" wp14:anchorId="276C7D18" wp14:editId="1EDF52A9">
                      <wp:simplePos x="0" y="0"/>
                      <wp:positionH relativeFrom="column">
                        <wp:posOffset>0</wp:posOffset>
                      </wp:positionH>
                      <wp:positionV relativeFrom="paragraph">
                        <wp:posOffset>0</wp:posOffset>
                      </wp:positionV>
                      <wp:extent cx="76200" cy="28575"/>
                      <wp:effectExtent l="19050" t="19050" r="19050" b="28575"/>
                      <wp:wrapNone/>
                      <wp:docPr id="1613" name="Text Box 2316">
                        <a:extLst xmlns:a="http://schemas.openxmlformats.org/drawingml/2006/main">
                          <a:ext uri="{FF2B5EF4-FFF2-40B4-BE49-F238E27FC236}">
                            <a16:creationId xmlns:a16="http://schemas.microsoft.com/office/drawing/2014/main" id="{00000000-0008-0000-0000-00004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C03E0D" id="Text Box 2316" o:spid="_x0000_s1026" type="#_x0000_t202" style="position:absolute;margin-left:0;margin-top:0;width:6pt;height:2.25pt;z-index:2533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12000" behindDoc="0" locked="0" layoutInCell="1" allowOverlap="1" wp14:anchorId="0807C472" wp14:editId="278DF341">
                      <wp:simplePos x="0" y="0"/>
                      <wp:positionH relativeFrom="column">
                        <wp:posOffset>0</wp:posOffset>
                      </wp:positionH>
                      <wp:positionV relativeFrom="paragraph">
                        <wp:posOffset>0</wp:posOffset>
                      </wp:positionV>
                      <wp:extent cx="76200" cy="28575"/>
                      <wp:effectExtent l="19050" t="19050" r="19050" b="28575"/>
                      <wp:wrapNone/>
                      <wp:docPr id="1614" name="Text Box 2315">
                        <a:extLst xmlns:a="http://schemas.openxmlformats.org/drawingml/2006/main">
                          <a:ext uri="{FF2B5EF4-FFF2-40B4-BE49-F238E27FC236}">
                            <a16:creationId xmlns:a16="http://schemas.microsoft.com/office/drawing/2014/main" id="{00000000-0008-0000-0000-00004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00F7A4" id="Text Box 2315" o:spid="_x0000_s1026" type="#_x0000_t202" style="position:absolute;margin-left:0;margin-top:0;width:6pt;height:2.25pt;z-index:2533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13024" behindDoc="0" locked="0" layoutInCell="1" allowOverlap="1" wp14:anchorId="2D080685" wp14:editId="057D1067">
                      <wp:simplePos x="0" y="0"/>
                      <wp:positionH relativeFrom="column">
                        <wp:posOffset>0</wp:posOffset>
                      </wp:positionH>
                      <wp:positionV relativeFrom="paragraph">
                        <wp:posOffset>0</wp:posOffset>
                      </wp:positionV>
                      <wp:extent cx="76200" cy="28575"/>
                      <wp:effectExtent l="19050" t="19050" r="19050" b="28575"/>
                      <wp:wrapNone/>
                      <wp:docPr id="1615" name="Text Box 2314">
                        <a:extLst xmlns:a="http://schemas.openxmlformats.org/drawingml/2006/main">
                          <a:ext uri="{FF2B5EF4-FFF2-40B4-BE49-F238E27FC236}">
                            <a16:creationId xmlns:a16="http://schemas.microsoft.com/office/drawing/2014/main" id="{00000000-0008-0000-0000-00004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AD45D5" id="Text Box 2314" o:spid="_x0000_s1026" type="#_x0000_t202" style="position:absolute;margin-left:0;margin-top:0;width:6pt;height:2.25pt;z-index:2533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14048" behindDoc="0" locked="0" layoutInCell="1" allowOverlap="1" wp14:anchorId="27EEE7E2" wp14:editId="37931A95">
                      <wp:simplePos x="0" y="0"/>
                      <wp:positionH relativeFrom="column">
                        <wp:posOffset>0</wp:posOffset>
                      </wp:positionH>
                      <wp:positionV relativeFrom="paragraph">
                        <wp:posOffset>0</wp:posOffset>
                      </wp:positionV>
                      <wp:extent cx="76200" cy="28575"/>
                      <wp:effectExtent l="19050" t="19050" r="19050" b="28575"/>
                      <wp:wrapNone/>
                      <wp:docPr id="1616" name="Text Box 2313">
                        <a:extLst xmlns:a="http://schemas.openxmlformats.org/drawingml/2006/main">
                          <a:ext uri="{FF2B5EF4-FFF2-40B4-BE49-F238E27FC236}">
                            <a16:creationId xmlns:a16="http://schemas.microsoft.com/office/drawing/2014/main" id="{00000000-0008-0000-0000-00005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1F885B" id="Text Box 2313" o:spid="_x0000_s1026" type="#_x0000_t202" style="position:absolute;margin-left:0;margin-top:0;width:6pt;height:2.25pt;z-index:2533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15072" behindDoc="0" locked="0" layoutInCell="1" allowOverlap="1" wp14:anchorId="134296D8" wp14:editId="18A238A7">
                      <wp:simplePos x="0" y="0"/>
                      <wp:positionH relativeFrom="column">
                        <wp:posOffset>0</wp:posOffset>
                      </wp:positionH>
                      <wp:positionV relativeFrom="paragraph">
                        <wp:posOffset>0</wp:posOffset>
                      </wp:positionV>
                      <wp:extent cx="76200" cy="28575"/>
                      <wp:effectExtent l="19050" t="19050" r="19050" b="28575"/>
                      <wp:wrapNone/>
                      <wp:docPr id="1617" name="Text Box 2312">
                        <a:extLst xmlns:a="http://schemas.openxmlformats.org/drawingml/2006/main">
                          <a:ext uri="{FF2B5EF4-FFF2-40B4-BE49-F238E27FC236}">
                            <a16:creationId xmlns:a16="http://schemas.microsoft.com/office/drawing/2014/main" id="{00000000-0008-0000-0000-00005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DAAD0E" id="Text Box 2312" o:spid="_x0000_s1026" type="#_x0000_t202" style="position:absolute;margin-left:0;margin-top:0;width:6pt;height:2.25pt;z-index:2533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16096" behindDoc="0" locked="0" layoutInCell="1" allowOverlap="1" wp14:anchorId="7CA18E1B" wp14:editId="0D625B11">
                      <wp:simplePos x="0" y="0"/>
                      <wp:positionH relativeFrom="column">
                        <wp:posOffset>0</wp:posOffset>
                      </wp:positionH>
                      <wp:positionV relativeFrom="paragraph">
                        <wp:posOffset>0</wp:posOffset>
                      </wp:positionV>
                      <wp:extent cx="76200" cy="28575"/>
                      <wp:effectExtent l="19050" t="19050" r="19050" b="28575"/>
                      <wp:wrapNone/>
                      <wp:docPr id="1618" name="Text Box 2311">
                        <a:extLst xmlns:a="http://schemas.openxmlformats.org/drawingml/2006/main">
                          <a:ext uri="{FF2B5EF4-FFF2-40B4-BE49-F238E27FC236}">
                            <a16:creationId xmlns:a16="http://schemas.microsoft.com/office/drawing/2014/main" id="{00000000-0008-0000-0000-00005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6C3A0" id="Text Box 2311" o:spid="_x0000_s1026" type="#_x0000_t202" style="position:absolute;margin-left:0;margin-top:0;width:6pt;height:2.25pt;z-index:2533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17120" behindDoc="0" locked="0" layoutInCell="1" allowOverlap="1" wp14:anchorId="5CD59BC1" wp14:editId="33EB21A1">
                      <wp:simplePos x="0" y="0"/>
                      <wp:positionH relativeFrom="column">
                        <wp:posOffset>0</wp:posOffset>
                      </wp:positionH>
                      <wp:positionV relativeFrom="paragraph">
                        <wp:posOffset>0</wp:posOffset>
                      </wp:positionV>
                      <wp:extent cx="76200" cy="28575"/>
                      <wp:effectExtent l="19050" t="19050" r="19050" b="28575"/>
                      <wp:wrapNone/>
                      <wp:docPr id="1619" name="Text Box 2310">
                        <a:extLst xmlns:a="http://schemas.openxmlformats.org/drawingml/2006/main">
                          <a:ext uri="{FF2B5EF4-FFF2-40B4-BE49-F238E27FC236}">
                            <a16:creationId xmlns:a16="http://schemas.microsoft.com/office/drawing/2014/main" id="{00000000-0008-0000-0000-00005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3CBF57" id="Text Box 2310" o:spid="_x0000_s1026" type="#_x0000_t202" style="position:absolute;margin-left:0;margin-top:0;width:6pt;height:2.25pt;z-index:2533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18144" behindDoc="0" locked="0" layoutInCell="1" allowOverlap="1" wp14:anchorId="09C5199A" wp14:editId="1886B20C">
                      <wp:simplePos x="0" y="0"/>
                      <wp:positionH relativeFrom="column">
                        <wp:posOffset>0</wp:posOffset>
                      </wp:positionH>
                      <wp:positionV relativeFrom="paragraph">
                        <wp:posOffset>0</wp:posOffset>
                      </wp:positionV>
                      <wp:extent cx="76200" cy="28575"/>
                      <wp:effectExtent l="19050" t="19050" r="19050" b="28575"/>
                      <wp:wrapNone/>
                      <wp:docPr id="1620" name="Text Box 2309">
                        <a:extLst xmlns:a="http://schemas.openxmlformats.org/drawingml/2006/main">
                          <a:ext uri="{FF2B5EF4-FFF2-40B4-BE49-F238E27FC236}">
                            <a16:creationId xmlns:a16="http://schemas.microsoft.com/office/drawing/2014/main" id="{00000000-0008-0000-0000-00005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6EAAB4" id="Text Box 2309" o:spid="_x0000_s1026" type="#_x0000_t202" style="position:absolute;margin-left:0;margin-top:0;width:6pt;height:2.25pt;z-index:2533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19168" behindDoc="0" locked="0" layoutInCell="1" allowOverlap="1" wp14:anchorId="6973DE4B" wp14:editId="18C23D86">
                      <wp:simplePos x="0" y="0"/>
                      <wp:positionH relativeFrom="column">
                        <wp:posOffset>0</wp:posOffset>
                      </wp:positionH>
                      <wp:positionV relativeFrom="paragraph">
                        <wp:posOffset>0</wp:posOffset>
                      </wp:positionV>
                      <wp:extent cx="76200" cy="28575"/>
                      <wp:effectExtent l="19050" t="19050" r="19050" b="28575"/>
                      <wp:wrapNone/>
                      <wp:docPr id="1621" name="Text Box 2308">
                        <a:extLst xmlns:a="http://schemas.openxmlformats.org/drawingml/2006/main">
                          <a:ext uri="{FF2B5EF4-FFF2-40B4-BE49-F238E27FC236}">
                            <a16:creationId xmlns:a16="http://schemas.microsoft.com/office/drawing/2014/main" id="{00000000-0008-0000-0000-00005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885D1E" id="Text Box 2308" o:spid="_x0000_s1026" type="#_x0000_t202" style="position:absolute;margin-left:0;margin-top:0;width:6pt;height:2.25pt;z-index:2533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20192" behindDoc="0" locked="0" layoutInCell="1" allowOverlap="1" wp14:anchorId="1D23C9AD" wp14:editId="7D20AA29">
                      <wp:simplePos x="0" y="0"/>
                      <wp:positionH relativeFrom="column">
                        <wp:posOffset>0</wp:posOffset>
                      </wp:positionH>
                      <wp:positionV relativeFrom="paragraph">
                        <wp:posOffset>0</wp:posOffset>
                      </wp:positionV>
                      <wp:extent cx="76200" cy="28575"/>
                      <wp:effectExtent l="19050" t="19050" r="19050" b="28575"/>
                      <wp:wrapNone/>
                      <wp:docPr id="1622" name="Text Box 2307">
                        <a:extLst xmlns:a="http://schemas.openxmlformats.org/drawingml/2006/main">
                          <a:ext uri="{FF2B5EF4-FFF2-40B4-BE49-F238E27FC236}">
                            <a16:creationId xmlns:a16="http://schemas.microsoft.com/office/drawing/2014/main" id="{00000000-0008-0000-0000-00005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480379" id="Text Box 2307" o:spid="_x0000_s1026" type="#_x0000_t202" style="position:absolute;margin-left:0;margin-top:0;width:6pt;height:2.25pt;z-index:2533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21216" behindDoc="0" locked="0" layoutInCell="1" allowOverlap="1" wp14:anchorId="00FCB0F1" wp14:editId="0070B527">
                      <wp:simplePos x="0" y="0"/>
                      <wp:positionH relativeFrom="column">
                        <wp:posOffset>0</wp:posOffset>
                      </wp:positionH>
                      <wp:positionV relativeFrom="paragraph">
                        <wp:posOffset>0</wp:posOffset>
                      </wp:positionV>
                      <wp:extent cx="76200" cy="28575"/>
                      <wp:effectExtent l="19050" t="19050" r="19050" b="28575"/>
                      <wp:wrapNone/>
                      <wp:docPr id="1623" name="Text Box 2306">
                        <a:extLst xmlns:a="http://schemas.openxmlformats.org/drawingml/2006/main">
                          <a:ext uri="{FF2B5EF4-FFF2-40B4-BE49-F238E27FC236}">
                            <a16:creationId xmlns:a16="http://schemas.microsoft.com/office/drawing/2014/main" id="{00000000-0008-0000-0000-00005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78F6EE" id="Text Box 2306" o:spid="_x0000_s1026" type="#_x0000_t202" style="position:absolute;margin-left:0;margin-top:0;width:6pt;height:2.25pt;z-index:2533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22240" behindDoc="0" locked="0" layoutInCell="1" allowOverlap="1" wp14:anchorId="791CBEC7" wp14:editId="3FA20F0D">
                      <wp:simplePos x="0" y="0"/>
                      <wp:positionH relativeFrom="column">
                        <wp:posOffset>0</wp:posOffset>
                      </wp:positionH>
                      <wp:positionV relativeFrom="paragraph">
                        <wp:posOffset>0</wp:posOffset>
                      </wp:positionV>
                      <wp:extent cx="76200" cy="28575"/>
                      <wp:effectExtent l="19050" t="19050" r="19050" b="28575"/>
                      <wp:wrapNone/>
                      <wp:docPr id="1624" name="Text Box 2305">
                        <a:extLst xmlns:a="http://schemas.openxmlformats.org/drawingml/2006/main">
                          <a:ext uri="{FF2B5EF4-FFF2-40B4-BE49-F238E27FC236}">
                            <a16:creationId xmlns:a16="http://schemas.microsoft.com/office/drawing/2014/main" id="{00000000-0008-0000-0000-00005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97A2CC" id="Text Box 2305" o:spid="_x0000_s1026" type="#_x0000_t202" style="position:absolute;margin-left:0;margin-top:0;width:6pt;height:2.25pt;z-index:2533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23264" behindDoc="0" locked="0" layoutInCell="1" allowOverlap="1" wp14:anchorId="5ECFBF18" wp14:editId="34BEB78E">
                      <wp:simplePos x="0" y="0"/>
                      <wp:positionH relativeFrom="column">
                        <wp:posOffset>0</wp:posOffset>
                      </wp:positionH>
                      <wp:positionV relativeFrom="paragraph">
                        <wp:posOffset>0</wp:posOffset>
                      </wp:positionV>
                      <wp:extent cx="76200" cy="28575"/>
                      <wp:effectExtent l="19050" t="19050" r="19050" b="28575"/>
                      <wp:wrapNone/>
                      <wp:docPr id="1625" name="Text Box 2304">
                        <a:extLst xmlns:a="http://schemas.openxmlformats.org/drawingml/2006/main">
                          <a:ext uri="{FF2B5EF4-FFF2-40B4-BE49-F238E27FC236}">
                            <a16:creationId xmlns:a16="http://schemas.microsoft.com/office/drawing/2014/main" id="{00000000-0008-0000-0000-00005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21F9C7" id="Text Box 2304" o:spid="_x0000_s1026" type="#_x0000_t202" style="position:absolute;margin-left:0;margin-top:0;width:6pt;height:2.25pt;z-index:2533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24288" behindDoc="0" locked="0" layoutInCell="1" allowOverlap="1" wp14:anchorId="62E2E930" wp14:editId="4FAB41FA">
                      <wp:simplePos x="0" y="0"/>
                      <wp:positionH relativeFrom="column">
                        <wp:posOffset>0</wp:posOffset>
                      </wp:positionH>
                      <wp:positionV relativeFrom="paragraph">
                        <wp:posOffset>0</wp:posOffset>
                      </wp:positionV>
                      <wp:extent cx="76200" cy="28575"/>
                      <wp:effectExtent l="19050" t="19050" r="19050" b="28575"/>
                      <wp:wrapNone/>
                      <wp:docPr id="1626" name="Text Box 2303">
                        <a:extLst xmlns:a="http://schemas.openxmlformats.org/drawingml/2006/main">
                          <a:ext uri="{FF2B5EF4-FFF2-40B4-BE49-F238E27FC236}">
                            <a16:creationId xmlns:a16="http://schemas.microsoft.com/office/drawing/2014/main" id="{00000000-0008-0000-0000-00005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AC1BCC" id="Text Box 2303" o:spid="_x0000_s1026" type="#_x0000_t202" style="position:absolute;margin-left:0;margin-top:0;width:6pt;height:2.25pt;z-index:2533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25312" behindDoc="0" locked="0" layoutInCell="1" allowOverlap="1" wp14:anchorId="3618BEBD" wp14:editId="05F67FCD">
                      <wp:simplePos x="0" y="0"/>
                      <wp:positionH relativeFrom="column">
                        <wp:posOffset>0</wp:posOffset>
                      </wp:positionH>
                      <wp:positionV relativeFrom="paragraph">
                        <wp:posOffset>0</wp:posOffset>
                      </wp:positionV>
                      <wp:extent cx="76200" cy="28575"/>
                      <wp:effectExtent l="19050" t="19050" r="19050" b="28575"/>
                      <wp:wrapNone/>
                      <wp:docPr id="1627" name="Text Box 2302">
                        <a:extLst xmlns:a="http://schemas.openxmlformats.org/drawingml/2006/main">
                          <a:ext uri="{FF2B5EF4-FFF2-40B4-BE49-F238E27FC236}">
                            <a16:creationId xmlns:a16="http://schemas.microsoft.com/office/drawing/2014/main" id="{00000000-0008-0000-0000-00005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C77E6B" id="Text Box 2302" o:spid="_x0000_s1026" type="#_x0000_t202" style="position:absolute;margin-left:0;margin-top:0;width:6pt;height:2.25pt;z-index:2533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26336" behindDoc="0" locked="0" layoutInCell="1" allowOverlap="1" wp14:anchorId="6E5A2C81" wp14:editId="5EE77F75">
                      <wp:simplePos x="0" y="0"/>
                      <wp:positionH relativeFrom="column">
                        <wp:posOffset>0</wp:posOffset>
                      </wp:positionH>
                      <wp:positionV relativeFrom="paragraph">
                        <wp:posOffset>0</wp:posOffset>
                      </wp:positionV>
                      <wp:extent cx="76200" cy="28575"/>
                      <wp:effectExtent l="19050" t="19050" r="19050" b="28575"/>
                      <wp:wrapNone/>
                      <wp:docPr id="1628" name="Text Box 2301">
                        <a:extLst xmlns:a="http://schemas.openxmlformats.org/drawingml/2006/main">
                          <a:ext uri="{FF2B5EF4-FFF2-40B4-BE49-F238E27FC236}">
                            <a16:creationId xmlns:a16="http://schemas.microsoft.com/office/drawing/2014/main" id="{00000000-0008-0000-0000-00005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BF17AD" id="Text Box 2301" o:spid="_x0000_s1026" type="#_x0000_t202" style="position:absolute;margin-left:0;margin-top:0;width:6pt;height:2.25pt;z-index:2533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27360" behindDoc="0" locked="0" layoutInCell="1" allowOverlap="1" wp14:anchorId="146A3485" wp14:editId="7DD0E8A7">
                      <wp:simplePos x="0" y="0"/>
                      <wp:positionH relativeFrom="column">
                        <wp:posOffset>0</wp:posOffset>
                      </wp:positionH>
                      <wp:positionV relativeFrom="paragraph">
                        <wp:posOffset>0</wp:posOffset>
                      </wp:positionV>
                      <wp:extent cx="76200" cy="28575"/>
                      <wp:effectExtent l="19050" t="19050" r="19050" b="28575"/>
                      <wp:wrapNone/>
                      <wp:docPr id="1629" name="Text Box 2300">
                        <a:extLst xmlns:a="http://schemas.openxmlformats.org/drawingml/2006/main">
                          <a:ext uri="{FF2B5EF4-FFF2-40B4-BE49-F238E27FC236}">
                            <a16:creationId xmlns:a16="http://schemas.microsoft.com/office/drawing/2014/main" id="{00000000-0008-0000-0000-00005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72E5CA" id="Text Box 2300" o:spid="_x0000_s1026" type="#_x0000_t202" style="position:absolute;margin-left:0;margin-top:0;width:6pt;height:2.25pt;z-index:2533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28384" behindDoc="0" locked="0" layoutInCell="1" allowOverlap="1" wp14:anchorId="496D9C45" wp14:editId="2C254964">
                      <wp:simplePos x="0" y="0"/>
                      <wp:positionH relativeFrom="column">
                        <wp:posOffset>0</wp:posOffset>
                      </wp:positionH>
                      <wp:positionV relativeFrom="paragraph">
                        <wp:posOffset>0</wp:posOffset>
                      </wp:positionV>
                      <wp:extent cx="76200" cy="28575"/>
                      <wp:effectExtent l="19050" t="19050" r="19050" b="28575"/>
                      <wp:wrapNone/>
                      <wp:docPr id="1630" name="Text Box 2299">
                        <a:extLst xmlns:a="http://schemas.openxmlformats.org/drawingml/2006/main">
                          <a:ext uri="{FF2B5EF4-FFF2-40B4-BE49-F238E27FC236}">
                            <a16:creationId xmlns:a16="http://schemas.microsoft.com/office/drawing/2014/main" id="{00000000-0008-0000-0000-00005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127B06" id="Text Box 2299" o:spid="_x0000_s1026" type="#_x0000_t202" style="position:absolute;margin-left:0;margin-top:0;width:6pt;height:2.25pt;z-index:2533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29408" behindDoc="0" locked="0" layoutInCell="1" allowOverlap="1" wp14:anchorId="0D10E7A0" wp14:editId="1842D19D">
                      <wp:simplePos x="0" y="0"/>
                      <wp:positionH relativeFrom="column">
                        <wp:posOffset>0</wp:posOffset>
                      </wp:positionH>
                      <wp:positionV relativeFrom="paragraph">
                        <wp:posOffset>0</wp:posOffset>
                      </wp:positionV>
                      <wp:extent cx="76200" cy="28575"/>
                      <wp:effectExtent l="19050" t="19050" r="19050" b="28575"/>
                      <wp:wrapNone/>
                      <wp:docPr id="1631" name="Text Box 2298">
                        <a:extLst xmlns:a="http://schemas.openxmlformats.org/drawingml/2006/main">
                          <a:ext uri="{FF2B5EF4-FFF2-40B4-BE49-F238E27FC236}">
                            <a16:creationId xmlns:a16="http://schemas.microsoft.com/office/drawing/2014/main" id="{00000000-0008-0000-0000-00005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803D69" id="Text Box 2298" o:spid="_x0000_s1026" type="#_x0000_t202" style="position:absolute;margin-left:0;margin-top:0;width:6pt;height:2.25pt;z-index:2533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30432" behindDoc="0" locked="0" layoutInCell="1" allowOverlap="1" wp14:anchorId="5C928F75" wp14:editId="2CFD1E58">
                      <wp:simplePos x="0" y="0"/>
                      <wp:positionH relativeFrom="column">
                        <wp:posOffset>0</wp:posOffset>
                      </wp:positionH>
                      <wp:positionV relativeFrom="paragraph">
                        <wp:posOffset>0</wp:posOffset>
                      </wp:positionV>
                      <wp:extent cx="76200" cy="28575"/>
                      <wp:effectExtent l="19050" t="19050" r="19050" b="28575"/>
                      <wp:wrapNone/>
                      <wp:docPr id="1632" name="Text Box 2297">
                        <a:extLst xmlns:a="http://schemas.openxmlformats.org/drawingml/2006/main">
                          <a:ext uri="{FF2B5EF4-FFF2-40B4-BE49-F238E27FC236}">
                            <a16:creationId xmlns:a16="http://schemas.microsoft.com/office/drawing/2014/main" id="{00000000-0008-0000-0000-00006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41095B" id="Text Box 2297" o:spid="_x0000_s1026" type="#_x0000_t202" style="position:absolute;margin-left:0;margin-top:0;width:6pt;height:2.25pt;z-index:2533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31456" behindDoc="0" locked="0" layoutInCell="1" allowOverlap="1" wp14:anchorId="7D966D64" wp14:editId="19352F39">
                      <wp:simplePos x="0" y="0"/>
                      <wp:positionH relativeFrom="column">
                        <wp:posOffset>0</wp:posOffset>
                      </wp:positionH>
                      <wp:positionV relativeFrom="paragraph">
                        <wp:posOffset>0</wp:posOffset>
                      </wp:positionV>
                      <wp:extent cx="76200" cy="28575"/>
                      <wp:effectExtent l="19050" t="19050" r="19050" b="28575"/>
                      <wp:wrapNone/>
                      <wp:docPr id="1633" name="Text Box 2296">
                        <a:extLst xmlns:a="http://schemas.openxmlformats.org/drawingml/2006/main">
                          <a:ext uri="{FF2B5EF4-FFF2-40B4-BE49-F238E27FC236}">
                            <a16:creationId xmlns:a16="http://schemas.microsoft.com/office/drawing/2014/main" id="{00000000-0008-0000-0000-00006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5FC13E" id="Text Box 2296" o:spid="_x0000_s1026" type="#_x0000_t202" style="position:absolute;margin-left:0;margin-top:0;width:6pt;height:2.25pt;z-index:2533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32480" behindDoc="0" locked="0" layoutInCell="1" allowOverlap="1" wp14:anchorId="0EEF9921" wp14:editId="34F25664">
                      <wp:simplePos x="0" y="0"/>
                      <wp:positionH relativeFrom="column">
                        <wp:posOffset>0</wp:posOffset>
                      </wp:positionH>
                      <wp:positionV relativeFrom="paragraph">
                        <wp:posOffset>0</wp:posOffset>
                      </wp:positionV>
                      <wp:extent cx="76200" cy="28575"/>
                      <wp:effectExtent l="19050" t="19050" r="19050" b="28575"/>
                      <wp:wrapNone/>
                      <wp:docPr id="1634" name="Text Box 2295">
                        <a:extLst xmlns:a="http://schemas.openxmlformats.org/drawingml/2006/main">
                          <a:ext uri="{FF2B5EF4-FFF2-40B4-BE49-F238E27FC236}">
                            <a16:creationId xmlns:a16="http://schemas.microsoft.com/office/drawing/2014/main" id="{00000000-0008-0000-0000-00006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BC1399" id="Text Box 2295" o:spid="_x0000_s1026" type="#_x0000_t202" style="position:absolute;margin-left:0;margin-top:0;width:6pt;height:2.25pt;z-index:2533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33504" behindDoc="0" locked="0" layoutInCell="1" allowOverlap="1" wp14:anchorId="18D24DF3" wp14:editId="3A0F28E1">
                      <wp:simplePos x="0" y="0"/>
                      <wp:positionH relativeFrom="column">
                        <wp:posOffset>0</wp:posOffset>
                      </wp:positionH>
                      <wp:positionV relativeFrom="paragraph">
                        <wp:posOffset>0</wp:posOffset>
                      </wp:positionV>
                      <wp:extent cx="76200" cy="28575"/>
                      <wp:effectExtent l="19050" t="19050" r="19050" b="28575"/>
                      <wp:wrapNone/>
                      <wp:docPr id="1635" name="Text Box 2294">
                        <a:extLst xmlns:a="http://schemas.openxmlformats.org/drawingml/2006/main">
                          <a:ext uri="{FF2B5EF4-FFF2-40B4-BE49-F238E27FC236}">
                            <a16:creationId xmlns:a16="http://schemas.microsoft.com/office/drawing/2014/main" id="{00000000-0008-0000-0000-00006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7917DE" id="Text Box 2294" o:spid="_x0000_s1026" type="#_x0000_t202" style="position:absolute;margin-left:0;margin-top:0;width:6pt;height:2.25pt;z-index:2533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34528" behindDoc="0" locked="0" layoutInCell="1" allowOverlap="1" wp14:anchorId="57051747" wp14:editId="535AA97F">
                      <wp:simplePos x="0" y="0"/>
                      <wp:positionH relativeFrom="column">
                        <wp:posOffset>0</wp:posOffset>
                      </wp:positionH>
                      <wp:positionV relativeFrom="paragraph">
                        <wp:posOffset>0</wp:posOffset>
                      </wp:positionV>
                      <wp:extent cx="76200" cy="28575"/>
                      <wp:effectExtent l="19050" t="19050" r="19050" b="28575"/>
                      <wp:wrapNone/>
                      <wp:docPr id="1636" name="Text Box 2293">
                        <a:extLst xmlns:a="http://schemas.openxmlformats.org/drawingml/2006/main">
                          <a:ext uri="{FF2B5EF4-FFF2-40B4-BE49-F238E27FC236}">
                            <a16:creationId xmlns:a16="http://schemas.microsoft.com/office/drawing/2014/main" id="{00000000-0008-0000-0000-00006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E2C205" id="Text Box 2293" o:spid="_x0000_s1026" type="#_x0000_t202" style="position:absolute;margin-left:0;margin-top:0;width:6pt;height:2.25pt;z-index:2533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35552" behindDoc="0" locked="0" layoutInCell="1" allowOverlap="1" wp14:anchorId="795ADAE0" wp14:editId="3CDEE560">
                      <wp:simplePos x="0" y="0"/>
                      <wp:positionH relativeFrom="column">
                        <wp:posOffset>0</wp:posOffset>
                      </wp:positionH>
                      <wp:positionV relativeFrom="paragraph">
                        <wp:posOffset>0</wp:posOffset>
                      </wp:positionV>
                      <wp:extent cx="76200" cy="28575"/>
                      <wp:effectExtent l="19050" t="19050" r="19050" b="28575"/>
                      <wp:wrapNone/>
                      <wp:docPr id="1637" name="Text Box 2292">
                        <a:extLst xmlns:a="http://schemas.openxmlformats.org/drawingml/2006/main">
                          <a:ext uri="{FF2B5EF4-FFF2-40B4-BE49-F238E27FC236}">
                            <a16:creationId xmlns:a16="http://schemas.microsoft.com/office/drawing/2014/main" id="{00000000-0008-0000-0000-00006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13A55D" id="Text Box 2292" o:spid="_x0000_s1026" type="#_x0000_t202" style="position:absolute;margin-left:0;margin-top:0;width:6pt;height:2.25pt;z-index:2533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36576" behindDoc="0" locked="0" layoutInCell="1" allowOverlap="1" wp14:anchorId="2D8BCCA5" wp14:editId="5E63F343">
                      <wp:simplePos x="0" y="0"/>
                      <wp:positionH relativeFrom="column">
                        <wp:posOffset>0</wp:posOffset>
                      </wp:positionH>
                      <wp:positionV relativeFrom="paragraph">
                        <wp:posOffset>0</wp:posOffset>
                      </wp:positionV>
                      <wp:extent cx="76200" cy="28575"/>
                      <wp:effectExtent l="19050" t="19050" r="19050" b="28575"/>
                      <wp:wrapNone/>
                      <wp:docPr id="1638" name="Text Box 2291">
                        <a:extLst xmlns:a="http://schemas.openxmlformats.org/drawingml/2006/main">
                          <a:ext uri="{FF2B5EF4-FFF2-40B4-BE49-F238E27FC236}">
                            <a16:creationId xmlns:a16="http://schemas.microsoft.com/office/drawing/2014/main" id="{00000000-0008-0000-0000-00006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2CD52A" id="Text Box 2291" o:spid="_x0000_s1026" type="#_x0000_t202" style="position:absolute;margin-left:0;margin-top:0;width:6pt;height:2.25pt;z-index:2533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37600" behindDoc="0" locked="0" layoutInCell="1" allowOverlap="1" wp14:anchorId="6736A6C9" wp14:editId="062188BE">
                      <wp:simplePos x="0" y="0"/>
                      <wp:positionH relativeFrom="column">
                        <wp:posOffset>0</wp:posOffset>
                      </wp:positionH>
                      <wp:positionV relativeFrom="paragraph">
                        <wp:posOffset>0</wp:posOffset>
                      </wp:positionV>
                      <wp:extent cx="76200" cy="28575"/>
                      <wp:effectExtent l="19050" t="19050" r="19050" b="28575"/>
                      <wp:wrapNone/>
                      <wp:docPr id="1639" name="Text Box 2290">
                        <a:extLst xmlns:a="http://schemas.openxmlformats.org/drawingml/2006/main">
                          <a:ext uri="{FF2B5EF4-FFF2-40B4-BE49-F238E27FC236}">
                            <a16:creationId xmlns:a16="http://schemas.microsoft.com/office/drawing/2014/main" id="{00000000-0008-0000-0000-00006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6E0F70" id="Text Box 2290" o:spid="_x0000_s1026" type="#_x0000_t202" style="position:absolute;margin-left:0;margin-top:0;width:6pt;height:2.25pt;z-index:2533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38624" behindDoc="0" locked="0" layoutInCell="1" allowOverlap="1" wp14:anchorId="36A96CD9" wp14:editId="7DCA8845">
                      <wp:simplePos x="0" y="0"/>
                      <wp:positionH relativeFrom="column">
                        <wp:posOffset>0</wp:posOffset>
                      </wp:positionH>
                      <wp:positionV relativeFrom="paragraph">
                        <wp:posOffset>0</wp:posOffset>
                      </wp:positionV>
                      <wp:extent cx="76200" cy="28575"/>
                      <wp:effectExtent l="19050" t="19050" r="19050" b="28575"/>
                      <wp:wrapNone/>
                      <wp:docPr id="1640" name="Text Box 2289">
                        <a:extLst xmlns:a="http://schemas.openxmlformats.org/drawingml/2006/main">
                          <a:ext uri="{FF2B5EF4-FFF2-40B4-BE49-F238E27FC236}">
                            <a16:creationId xmlns:a16="http://schemas.microsoft.com/office/drawing/2014/main" id="{00000000-0008-0000-0000-00006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703A0D" id="Text Box 2289" o:spid="_x0000_s1026" type="#_x0000_t202" style="position:absolute;margin-left:0;margin-top:0;width:6pt;height:2.25pt;z-index:2533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39648" behindDoc="0" locked="0" layoutInCell="1" allowOverlap="1" wp14:anchorId="1CC19607" wp14:editId="36163657">
                      <wp:simplePos x="0" y="0"/>
                      <wp:positionH relativeFrom="column">
                        <wp:posOffset>0</wp:posOffset>
                      </wp:positionH>
                      <wp:positionV relativeFrom="paragraph">
                        <wp:posOffset>0</wp:posOffset>
                      </wp:positionV>
                      <wp:extent cx="76200" cy="28575"/>
                      <wp:effectExtent l="19050" t="19050" r="19050" b="28575"/>
                      <wp:wrapNone/>
                      <wp:docPr id="1641" name="Text Box 2288">
                        <a:extLst xmlns:a="http://schemas.openxmlformats.org/drawingml/2006/main">
                          <a:ext uri="{FF2B5EF4-FFF2-40B4-BE49-F238E27FC236}">
                            <a16:creationId xmlns:a16="http://schemas.microsoft.com/office/drawing/2014/main" id="{00000000-0008-0000-0000-00006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531EFA" id="Text Box 2288" o:spid="_x0000_s1026" type="#_x0000_t202" style="position:absolute;margin-left:0;margin-top:0;width:6pt;height:2.25pt;z-index:2533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40672" behindDoc="0" locked="0" layoutInCell="1" allowOverlap="1" wp14:anchorId="49A5522D" wp14:editId="4480DFB8">
                      <wp:simplePos x="0" y="0"/>
                      <wp:positionH relativeFrom="column">
                        <wp:posOffset>0</wp:posOffset>
                      </wp:positionH>
                      <wp:positionV relativeFrom="paragraph">
                        <wp:posOffset>0</wp:posOffset>
                      </wp:positionV>
                      <wp:extent cx="76200" cy="28575"/>
                      <wp:effectExtent l="19050" t="19050" r="19050" b="28575"/>
                      <wp:wrapNone/>
                      <wp:docPr id="1642" name="Text Box 2287">
                        <a:extLst xmlns:a="http://schemas.openxmlformats.org/drawingml/2006/main">
                          <a:ext uri="{FF2B5EF4-FFF2-40B4-BE49-F238E27FC236}">
                            <a16:creationId xmlns:a16="http://schemas.microsoft.com/office/drawing/2014/main" id="{00000000-0008-0000-0000-00006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C51F9A" id="Text Box 2287" o:spid="_x0000_s1026" type="#_x0000_t202" style="position:absolute;margin-left:0;margin-top:0;width:6pt;height:2.25pt;z-index:2533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41696" behindDoc="0" locked="0" layoutInCell="1" allowOverlap="1" wp14:anchorId="664E54B3" wp14:editId="36F81A50">
                      <wp:simplePos x="0" y="0"/>
                      <wp:positionH relativeFrom="column">
                        <wp:posOffset>0</wp:posOffset>
                      </wp:positionH>
                      <wp:positionV relativeFrom="paragraph">
                        <wp:posOffset>0</wp:posOffset>
                      </wp:positionV>
                      <wp:extent cx="76200" cy="28575"/>
                      <wp:effectExtent l="19050" t="19050" r="19050" b="28575"/>
                      <wp:wrapNone/>
                      <wp:docPr id="1643" name="Text Box 2286">
                        <a:extLst xmlns:a="http://schemas.openxmlformats.org/drawingml/2006/main">
                          <a:ext uri="{FF2B5EF4-FFF2-40B4-BE49-F238E27FC236}">
                            <a16:creationId xmlns:a16="http://schemas.microsoft.com/office/drawing/2014/main" id="{00000000-0008-0000-0000-00006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6F833A" id="Text Box 2286" o:spid="_x0000_s1026" type="#_x0000_t202" style="position:absolute;margin-left:0;margin-top:0;width:6pt;height:2.25pt;z-index:2533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42720" behindDoc="0" locked="0" layoutInCell="1" allowOverlap="1" wp14:anchorId="66143463" wp14:editId="6163C48C">
                      <wp:simplePos x="0" y="0"/>
                      <wp:positionH relativeFrom="column">
                        <wp:posOffset>0</wp:posOffset>
                      </wp:positionH>
                      <wp:positionV relativeFrom="paragraph">
                        <wp:posOffset>0</wp:posOffset>
                      </wp:positionV>
                      <wp:extent cx="76200" cy="28575"/>
                      <wp:effectExtent l="19050" t="19050" r="19050" b="28575"/>
                      <wp:wrapNone/>
                      <wp:docPr id="1644" name="Text Box 2285">
                        <a:extLst xmlns:a="http://schemas.openxmlformats.org/drawingml/2006/main">
                          <a:ext uri="{FF2B5EF4-FFF2-40B4-BE49-F238E27FC236}">
                            <a16:creationId xmlns:a16="http://schemas.microsoft.com/office/drawing/2014/main" id="{00000000-0008-0000-0000-00006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2A37C5" id="Text Box 2285" o:spid="_x0000_s1026" type="#_x0000_t202" style="position:absolute;margin-left:0;margin-top:0;width:6pt;height:2.25pt;z-index:2533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43744" behindDoc="0" locked="0" layoutInCell="1" allowOverlap="1" wp14:anchorId="302AA03E" wp14:editId="26C0BFFC">
                      <wp:simplePos x="0" y="0"/>
                      <wp:positionH relativeFrom="column">
                        <wp:posOffset>0</wp:posOffset>
                      </wp:positionH>
                      <wp:positionV relativeFrom="paragraph">
                        <wp:posOffset>0</wp:posOffset>
                      </wp:positionV>
                      <wp:extent cx="76200" cy="28575"/>
                      <wp:effectExtent l="19050" t="19050" r="19050" b="28575"/>
                      <wp:wrapNone/>
                      <wp:docPr id="1645" name="Text Box 2284">
                        <a:extLst xmlns:a="http://schemas.openxmlformats.org/drawingml/2006/main">
                          <a:ext uri="{FF2B5EF4-FFF2-40B4-BE49-F238E27FC236}">
                            <a16:creationId xmlns:a16="http://schemas.microsoft.com/office/drawing/2014/main" id="{00000000-0008-0000-0000-00006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67E823" id="Text Box 2284" o:spid="_x0000_s1026" type="#_x0000_t202" style="position:absolute;margin-left:0;margin-top:0;width:6pt;height:2.25pt;z-index:2533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44768" behindDoc="0" locked="0" layoutInCell="1" allowOverlap="1" wp14:anchorId="6E52420A" wp14:editId="42AE564F">
                      <wp:simplePos x="0" y="0"/>
                      <wp:positionH relativeFrom="column">
                        <wp:posOffset>0</wp:posOffset>
                      </wp:positionH>
                      <wp:positionV relativeFrom="paragraph">
                        <wp:posOffset>0</wp:posOffset>
                      </wp:positionV>
                      <wp:extent cx="76200" cy="28575"/>
                      <wp:effectExtent l="19050" t="19050" r="19050" b="28575"/>
                      <wp:wrapNone/>
                      <wp:docPr id="1646" name="Text Box 2283">
                        <a:extLst xmlns:a="http://schemas.openxmlformats.org/drawingml/2006/main">
                          <a:ext uri="{FF2B5EF4-FFF2-40B4-BE49-F238E27FC236}">
                            <a16:creationId xmlns:a16="http://schemas.microsoft.com/office/drawing/2014/main" id="{00000000-0008-0000-0000-00006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480CB3" id="Text Box 2283" o:spid="_x0000_s1026" type="#_x0000_t202" style="position:absolute;margin-left:0;margin-top:0;width:6pt;height:2.25pt;z-index:2533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45792" behindDoc="0" locked="0" layoutInCell="1" allowOverlap="1" wp14:anchorId="64BC5977" wp14:editId="1C101D93">
                      <wp:simplePos x="0" y="0"/>
                      <wp:positionH relativeFrom="column">
                        <wp:posOffset>0</wp:posOffset>
                      </wp:positionH>
                      <wp:positionV relativeFrom="paragraph">
                        <wp:posOffset>0</wp:posOffset>
                      </wp:positionV>
                      <wp:extent cx="76200" cy="28575"/>
                      <wp:effectExtent l="19050" t="19050" r="19050" b="28575"/>
                      <wp:wrapNone/>
                      <wp:docPr id="1647" name="Text Box 2282">
                        <a:extLst xmlns:a="http://schemas.openxmlformats.org/drawingml/2006/main">
                          <a:ext uri="{FF2B5EF4-FFF2-40B4-BE49-F238E27FC236}">
                            <a16:creationId xmlns:a16="http://schemas.microsoft.com/office/drawing/2014/main" id="{00000000-0008-0000-0000-00006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9E4079" id="Text Box 2282" o:spid="_x0000_s1026" type="#_x0000_t202" style="position:absolute;margin-left:0;margin-top:0;width:6pt;height:2.25pt;z-index:2533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46816" behindDoc="0" locked="0" layoutInCell="1" allowOverlap="1" wp14:anchorId="28C1105C" wp14:editId="188C7B65">
                      <wp:simplePos x="0" y="0"/>
                      <wp:positionH relativeFrom="column">
                        <wp:posOffset>0</wp:posOffset>
                      </wp:positionH>
                      <wp:positionV relativeFrom="paragraph">
                        <wp:posOffset>0</wp:posOffset>
                      </wp:positionV>
                      <wp:extent cx="76200" cy="28575"/>
                      <wp:effectExtent l="19050" t="19050" r="19050" b="28575"/>
                      <wp:wrapNone/>
                      <wp:docPr id="1648" name="Text Box 2281">
                        <a:extLst xmlns:a="http://schemas.openxmlformats.org/drawingml/2006/main">
                          <a:ext uri="{FF2B5EF4-FFF2-40B4-BE49-F238E27FC236}">
                            <a16:creationId xmlns:a16="http://schemas.microsoft.com/office/drawing/2014/main" id="{00000000-0008-0000-0000-00007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A93812" id="Text Box 2281" o:spid="_x0000_s1026" type="#_x0000_t202" style="position:absolute;margin-left:0;margin-top:0;width:6pt;height:2.25pt;z-index:2533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47840" behindDoc="0" locked="0" layoutInCell="1" allowOverlap="1" wp14:anchorId="119D6301" wp14:editId="1EC471E2">
                      <wp:simplePos x="0" y="0"/>
                      <wp:positionH relativeFrom="column">
                        <wp:posOffset>0</wp:posOffset>
                      </wp:positionH>
                      <wp:positionV relativeFrom="paragraph">
                        <wp:posOffset>0</wp:posOffset>
                      </wp:positionV>
                      <wp:extent cx="76200" cy="28575"/>
                      <wp:effectExtent l="19050" t="19050" r="19050" b="28575"/>
                      <wp:wrapNone/>
                      <wp:docPr id="1649" name="Text Box 2280">
                        <a:extLst xmlns:a="http://schemas.openxmlformats.org/drawingml/2006/main">
                          <a:ext uri="{FF2B5EF4-FFF2-40B4-BE49-F238E27FC236}">
                            <a16:creationId xmlns:a16="http://schemas.microsoft.com/office/drawing/2014/main" id="{00000000-0008-0000-0000-00007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64B339" id="Text Box 2280" o:spid="_x0000_s1026" type="#_x0000_t202" style="position:absolute;margin-left:0;margin-top:0;width:6pt;height:2.25pt;z-index:2533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48864" behindDoc="0" locked="0" layoutInCell="1" allowOverlap="1" wp14:anchorId="5DEBDF13" wp14:editId="0F943AC3">
                      <wp:simplePos x="0" y="0"/>
                      <wp:positionH relativeFrom="column">
                        <wp:posOffset>0</wp:posOffset>
                      </wp:positionH>
                      <wp:positionV relativeFrom="paragraph">
                        <wp:posOffset>0</wp:posOffset>
                      </wp:positionV>
                      <wp:extent cx="76200" cy="28575"/>
                      <wp:effectExtent l="19050" t="19050" r="19050" b="28575"/>
                      <wp:wrapNone/>
                      <wp:docPr id="1650" name="Text Box 2279">
                        <a:extLst xmlns:a="http://schemas.openxmlformats.org/drawingml/2006/main">
                          <a:ext uri="{FF2B5EF4-FFF2-40B4-BE49-F238E27FC236}">
                            <a16:creationId xmlns:a16="http://schemas.microsoft.com/office/drawing/2014/main" id="{00000000-0008-0000-0000-00007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DCCD6" id="Text Box 2279" o:spid="_x0000_s1026" type="#_x0000_t202" style="position:absolute;margin-left:0;margin-top:0;width:6pt;height:2.25pt;z-index:2533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49888" behindDoc="0" locked="0" layoutInCell="1" allowOverlap="1" wp14:anchorId="3CD9C135" wp14:editId="41F59025">
                      <wp:simplePos x="0" y="0"/>
                      <wp:positionH relativeFrom="column">
                        <wp:posOffset>0</wp:posOffset>
                      </wp:positionH>
                      <wp:positionV relativeFrom="paragraph">
                        <wp:posOffset>0</wp:posOffset>
                      </wp:positionV>
                      <wp:extent cx="76200" cy="28575"/>
                      <wp:effectExtent l="19050" t="19050" r="19050" b="28575"/>
                      <wp:wrapNone/>
                      <wp:docPr id="1651" name="Text Box 2278">
                        <a:extLst xmlns:a="http://schemas.openxmlformats.org/drawingml/2006/main">
                          <a:ext uri="{FF2B5EF4-FFF2-40B4-BE49-F238E27FC236}">
                            <a16:creationId xmlns:a16="http://schemas.microsoft.com/office/drawing/2014/main" id="{00000000-0008-0000-0000-00007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E50429" id="Text Box 2278" o:spid="_x0000_s1026" type="#_x0000_t202" style="position:absolute;margin-left:0;margin-top:0;width:6pt;height:2.25pt;z-index:2533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50912" behindDoc="0" locked="0" layoutInCell="1" allowOverlap="1" wp14:anchorId="08D5D7EA" wp14:editId="49596C16">
                      <wp:simplePos x="0" y="0"/>
                      <wp:positionH relativeFrom="column">
                        <wp:posOffset>0</wp:posOffset>
                      </wp:positionH>
                      <wp:positionV relativeFrom="paragraph">
                        <wp:posOffset>0</wp:posOffset>
                      </wp:positionV>
                      <wp:extent cx="76200" cy="28575"/>
                      <wp:effectExtent l="19050" t="19050" r="19050" b="28575"/>
                      <wp:wrapNone/>
                      <wp:docPr id="1652" name="Text Box 2277">
                        <a:extLst xmlns:a="http://schemas.openxmlformats.org/drawingml/2006/main">
                          <a:ext uri="{FF2B5EF4-FFF2-40B4-BE49-F238E27FC236}">
                            <a16:creationId xmlns:a16="http://schemas.microsoft.com/office/drawing/2014/main" id="{00000000-0008-0000-0000-00007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C94EBA" id="Text Box 2277" o:spid="_x0000_s1026" type="#_x0000_t202" style="position:absolute;margin-left:0;margin-top:0;width:6pt;height:2.25pt;z-index:2533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51936" behindDoc="0" locked="0" layoutInCell="1" allowOverlap="1" wp14:anchorId="0EC8CE54" wp14:editId="7F801EBD">
                      <wp:simplePos x="0" y="0"/>
                      <wp:positionH relativeFrom="column">
                        <wp:posOffset>0</wp:posOffset>
                      </wp:positionH>
                      <wp:positionV relativeFrom="paragraph">
                        <wp:posOffset>0</wp:posOffset>
                      </wp:positionV>
                      <wp:extent cx="76200" cy="28575"/>
                      <wp:effectExtent l="19050" t="19050" r="19050" b="28575"/>
                      <wp:wrapNone/>
                      <wp:docPr id="1653" name="Text Box 2276">
                        <a:extLst xmlns:a="http://schemas.openxmlformats.org/drawingml/2006/main">
                          <a:ext uri="{FF2B5EF4-FFF2-40B4-BE49-F238E27FC236}">
                            <a16:creationId xmlns:a16="http://schemas.microsoft.com/office/drawing/2014/main" id="{00000000-0008-0000-0000-00007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17C043" id="Text Box 2276" o:spid="_x0000_s1026" type="#_x0000_t202" style="position:absolute;margin-left:0;margin-top:0;width:6pt;height:2.25pt;z-index:2533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52960" behindDoc="0" locked="0" layoutInCell="1" allowOverlap="1" wp14:anchorId="48A02756" wp14:editId="28ACADCF">
                      <wp:simplePos x="0" y="0"/>
                      <wp:positionH relativeFrom="column">
                        <wp:posOffset>0</wp:posOffset>
                      </wp:positionH>
                      <wp:positionV relativeFrom="paragraph">
                        <wp:posOffset>0</wp:posOffset>
                      </wp:positionV>
                      <wp:extent cx="76200" cy="28575"/>
                      <wp:effectExtent l="19050" t="19050" r="19050" b="28575"/>
                      <wp:wrapNone/>
                      <wp:docPr id="1654" name="Text Box 2275">
                        <a:extLst xmlns:a="http://schemas.openxmlformats.org/drawingml/2006/main">
                          <a:ext uri="{FF2B5EF4-FFF2-40B4-BE49-F238E27FC236}">
                            <a16:creationId xmlns:a16="http://schemas.microsoft.com/office/drawing/2014/main" id="{00000000-0008-0000-0000-00007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AF5C46" id="Text Box 2275" o:spid="_x0000_s1026" type="#_x0000_t202" style="position:absolute;margin-left:0;margin-top:0;width:6pt;height:2.25pt;z-index:2533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53984" behindDoc="0" locked="0" layoutInCell="1" allowOverlap="1" wp14:anchorId="4311D845" wp14:editId="44A8A2FF">
                      <wp:simplePos x="0" y="0"/>
                      <wp:positionH relativeFrom="column">
                        <wp:posOffset>0</wp:posOffset>
                      </wp:positionH>
                      <wp:positionV relativeFrom="paragraph">
                        <wp:posOffset>0</wp:posOffset>
                      </wp:positionV>
                      <wp:extent cx="76200" cy="28575"/>
                      <wp:effectExtent l="19050" t="19050" r="19050" b="28575"/>
                      <wp:wrapNone/>
                      <wp:docPr id="1655" name="Text Box 2274">
                        <a:extLst xmlns:a="http://schemas.openxmlformats.org/drawingml/2006/main">
                          <a:ext uri="{FF2B5EF4-FFF2-40B4-BE49-F238E27FC236}">
                            <a16:creationId xmlns:a16="http://schemas.microsoft.com/office/drawing/2014/main" id="{00000000-0008-0000-0000-00007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8E1E39" id="Text Box 2274" o:spid="_x0000_s1026" type="#_x0000_t202" style="position:absolute;margin-left:0;margin-top:0;width:6pt;height:2.25pt;z-index:2533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55008" behindDoc="0" locked="0" layoutInCell="1" allowOverlap="1" wp14:anchorId="1EA2BA97" wp14:editId="2FF0E184">
                      <wp:simplePos x="0" y="0"/>
                      <wp:positionH relativeFrom="column">
                        <wp:posOffset>0</wp:posOffset>
                      </wp:positionH>
                      <wp:positionV relativeFrom="paragraph">
                        <wp:posOffset>0</wp:posOffset>
                      </wp:positionV>
                      <wp:extent cx="76200" cy="28575"/>
                      <wp:effectExtent l="19050" t="19050" r="19050" b="28575"/>
                      <wp:wrapNone/>
                      <wp:docPr id="1656" name="Text Box 2273">
                        <a:extLst xmlns:a="http://schemas.openxmlformats.org/drawingml/2006/main">
                          <a:ext uri="{FF2B5EF4-FFF2-40B4-BE49-F238E27FC236}">
                            <a16:creationId xmlns:a16="http://schemas.microsoft.com/office/drawing/2014/main" id="{00000000-0008-0000-0000-00007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78C1B4" id="Text Box 2273" o:spid="_x0000_s1026" type="#_x0000_t202" style="position:absolute;margin-left:0;margin-top:0;width:6pt;height:2.25pt;z-index:2533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56032" behindDoc="0" locked="0" layoutInCell="1" allowOverlap="1" wp14:anchorId="63DCFF6E" wp14:editId="7C7CEF68">
                      <wp:simplePos x="0" y="0"/>
                      <wp:positionH relativeFrom="column">
                        <wp:posOffset>0</wp:posOffset>
                      </wp:positionH>
                      <wp:positionV relativeFrom="paragraph">
                        <wp:posOffset>0</wp:posOffset>
                      </wp:positionV>
                      <wp:extent cx="76200" cy="28575"/>
                      <wp:effectExtent l="19050" t="19050" r="19050" b="28575"/>
                      <wp:wrapNone/>
                      <wp:docPr id="1657" name="Text Box 2272">
                        <a:extLst xmlns:a="http://schemas.openxmlformats.org/drawingml/2006/main">
                          <a:ext uri="{FF2B5EF4-FFF2-40B4-BE49-F238E27FC236}">
                            <a16:creationId xmlns:a16="http://schemas.microsoft.com/office/drawing/2014/main" id="{00000000-0008-0000-0000-00007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69EEF7" id="Text Box 2272" o:spid="_x0000_s1026" type="#_x0000_t202" style="position:absolute;margin-left:0;margin-top:0;width:6pt;height:2.25pt;z-index:2533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57056" behindDoc="0" locked="0" layoutInCell="1" allowOverlap="1" wp14:anchorId="3040113A" wp14:editId="0FE66D36">
                      <wp:simplePos x="0" y="0"/>
                      <wp:positionH relativeFrom="column">
                        <wp:posOffset>0</wp:posOffset>
                      </wp:positionH>
                      <wp:positionV relativeFrom="paragraph">
                        <wp:posOffset>0</wp:posOffset>
                      </wp:positionV>
                      <wp:extent cx="76200" cy="28575"/>
                      <wp:effectExtent l="19050" t="19050" r="19050" b="28575"/>
                      <wp:wrapNone/>
                      <wp:docPr id="1658" name="Text Box 2271">
                        <a:extLst xmlns:a="http://schemas.openxmlformats.org/drawingml/2006/main">
                          <a:ext uri="{FF2B5EF4-FFF2-40B4-BE49-F238E27FC236}">
                            <a16:creationId xmlns:a16="http://schemas.microsoft.com/office/drawing/2014/main" id="{00000000-0008-0000-0000-00007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5FC597" id="Text Box 2271" o:spid="_x0000_s1026" type="#_x0000_t202" style="position:absolute;margin-left:0;margin-top:0;width:6pt;height:2.25pt;z-index:2533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58080" behindDoc="0" locked="0" layoutInCell="1" allowOverlap="1" wp14:anchorId="24E1B7FC" wp14:editId="2A44318F">
                      <wp:simplePos x="0" y="0"/>
                      <wp:positionH relativeFrom="column">
                        <wp:posOffset>0</wp:posOffset>
                      </wp:positionH>
                      <wp:positionV relativeFrom="paragraph">
                        <wp:posOffset>0</wp:posOffset>
                      </wp:positionV>
                      <wp:extent cx="76200" cy="28575"/>
                      <wp:effectExtent l="19050" t="19050" r="19050" b="28575"/>
                      <wp:wrapNone/>
                      <wp:docPr id="1659" name="Text Box 2270">
                        <a:extLst xmlns:a="http://schemas.openxmlformats.org/drawingml/2006/main">
                          <a:ext uri="{FF2B5EF4-FFF2-40B4-BE49-F238E27FC236}">
                            <a16:creationId xmlns:a16="http://schemas.microsoft.com/office/drawing/2014/main" id="{00000000-0008-0000-0000-00007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B40288" id="Text Box 2270" o:spid="_x0000_s1026" type="#_x0000_t202" style="position:absolute;margin-left:0;margin-top:0;width:6pt;height:2.25pt;z-index:2533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59104" behindDoc="0" locked="0" layoutInCell="1" allowOverlap="1" wp14:anchorId="025C1731" wp14:editId="61A6B666">
                      <wp:simplePos x="0" y="0"/>
                      <wp:positionH relativeFrom="column">
                        <wp:posOffset>0</wp:posOffset>
                      </wp:positionH>
                      <wp:positionV relativeFrom="paragraph">
                        <wp:posOffset>0</wp:posOffset>
                      </wp:positionV>
                      <wp:extent cx="76200" cy="28575"/>
                      <wp:effectExtent l="19050" t="19050" r="19050" b="28575"/>
                      <wp:wrapNone/>
                      <wp:docPr id="1660" name="Text Box 2269">
                        <a:extLst xmlns:a="http://schemas.openxmlformats.org/drawingml/2006/main">
                          <a:ext uri="{FF2B5EF4-FFF2-40B4-BE49-F238E27FC236}">
                            <a16:creationId xmlns:a16="http://schemas.microsoft.com/office/drawing/2014/main" id="{00000000-0008-0000-0000-00007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4EEAF3" id="Text Box 2269" o:spid="_x0000_s1026" type="#_x0000_t202" style="position:absolute;margin-left:0;margin-top:0;width:6pt;height:2.25pt;z-index:2533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60128" behindDoc="0" locked="0" layoutInCell="1" allowOverlap="1" wp14:anchorId="21F261B5" wp14:editId="5E7F1602">
                      <wp:simplePos x="0" y="0"/>
                      <wp:positionH relativeFrom="column">
                        <wp:posOffset>0</wp:posOffset>
                      </wp:positionH>
                      <wp:positionV relativeFrom="paragraph">
                        <wp:posOffset>0</wp:posOffset>
                      </wp:positionV>
                      <wp:extent cx="76200" cy="28575"/>
                      <wp:effectExtent l="19050" t="19050" r="19050" b="28575"/>
                      <wp:wrapNone/>
                      <wp:docPr id="1661" name="Text Box 2268">
                        <a:extLst xmlns:a="http://schemas.openxmlformats.org/drawingml/2006/main">
                          <a:ext uri="{FF2B5EF4-FFF2-40B4-BE49-F238E27FC236}">
                            <a16:creationId xmlns:a16="http://schemas.microsoft.com/office/drawing/2014/main" id="{00000000-0008-0000-0000-00007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2B25D0" id="Text Box 2268" o:spid="_x0000_s1026" type="#_x0000_t202" style="position:absolute;margin-left:0;margin-top:0;width:6pt;height:2.25pt;z-index:2533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61152" behindDoc="0" locked="0" layoutInCell="1" allowOverlap="1" wp14:anchorId="6A9B2B5B" wp14:editId="41BB80E6">
                      <wp:simplePos x="0" y="0"/>
                      <wp:positionH relativeFrom="column">
                        <wp:posOffset>0</wp:posOffset>
                      </wp:positionH>
                      <wp:positionV relativeFrom="paragraph">
                        <wp:posOffset>0</wp:posOffset>
                      </wp:positionV>
                      <wp:extent cx="76200" cy="28575"/>
                      <wp:effectExtent l="19050" t="19050" r="19050" b="28575"/>
                      <wp:wrapNone/>
                      <wp:docPr id="1662" name="Text Box 2267">
                        <a:extLst xmlns:a="http://schemas.openxmlformats.org/drawingml/2006/main">
                          <a:ext uri="{FF2B5EF4-FFF2-40B4-BE49-F238E27FC236}">
                            <a16:creationId xmlns:a16="http://schemas.microsoft.com/office/drawing/2014/main" id="{00000000-0008-0000-0000-00007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623CE7" id="Text Box 2267" o:spid="_x0000_s1026" type="#_x0000_t202" style="position:absolute;margin-left:0;margin-top:0;width:6pt;height:2.25pt;z-index:2533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62176" behindDoc="0" locked="0" layoutInCell="1" allowOverlap="1" wp14:anchorId="5DDB214A" wp14:editId="77750C15">
                      <wp:simplePos x="0" y="0"/>
                      <wp:positionH relativeFrom="column">
                        <wp:posOffset>0</wp:posOffset>
                      </wp:positionH>
                      <wp:positionV relativeFrom="paragraph">
                        <wp:posOffset>0</wp:posOffset>
                      </wp:positionV>
                      <wp:extent cx="76200" cy="28575"/>
                      <wp:effectExtent l="19050" t="19050" r="19050" b="28575"/>
                      <wp:wrapNone/>
                      <wp:docPr id="1663" name="Text Box 2266">
                        <a:extLst xmlns:a="http://schemas.openxmlformats.org/drawingml/2006/main">
                          <a:ext uri="{FF2B5EF4-FFF2-40B4-BE49-F238E27FC236}">
                            <a16:creationId xmlns:a16="http://schemas.microsoft.com/office/drawing/2014/main" id="{00000000-0008-0000-0000-00007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BD9804" id="Text Box 2266" o:spid="_x0000_s1026" type="#_x0000_t202" style="position:absolute;margin-left:0;margin-top:0;width:6pt;height:2.25pt;z-index:2533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63200" behindDoc="0" locked="0" layoutInCell="1" allowOverlap="1" wp14:anchorId="3A990EEA" wp14:editId="1BA643F8">
                      <wp:simplePos x="0" y="0"/>
                      <wp:positionH relativeFrom="column">
                        <wp:posOffset>0</wp:posOffset>
                      </wp:positionH>
                      <wp:positionV relativeFrom="paragraph">
                        <wp:posOffset>0</wp:posOffset>
                      </wp:positionV>
                      <wp:extent cx="76200" cy="28575"/>
                      <wp:effectExtent l="19050" t="19050" r="19050" b="28575"/>
                      <wp:wrapNone/>
                      <wp:docPr id="1664" name="Text Box 2265">
                        <a:extLst xmlns:a="http://schemas.openxmlformats.org/drawingml/2006/main">
                          <a:ext uri="{FF2B5EF4-FFF2-40B4-BE49-F238E27FC236}">
                            <a16:creationId xmlns:a16="http://schemas.microsoft.com/office/drawing/2014/main" id="{00000000-0008-0000-0000-00008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391D0F" id="Text Box 2265" o:spid="_x0000_s1026" type="#_x0000_t202" style="position:absolute;margin-left:0;margin-top:0;width:6pt;height:2.25pt;z-index:2533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64224" behindDoc="0" locked="0" layoutInCell="1" allowOverlap="1" wp14:anchorId="1CDE0A97" wp14:editId="4CBFB37C">
                      <wp:simplePos x="0" y="0"/>
                      <wp:positionH relativeFrom="column">
                        <wp:posOffset>0</wp:posOffset>
                      </wp:positionH>
                      <wp:positionV relativeFrom="paragraph">
                        <wp:posOffset>0</wp:posOffset>
                      </wp:positionV>
                      <wp:extent cx="76200" cy="28575"/>
                      <wp:effectExtent l="19050" t="19050" r="19050" b="28575"/>
                      <wp:wrapNone/>
                      <wp:docPr id="1665" name="Text Box 2264">
                        <a:extLst xmlns:a="http://schemas.openxmlformats.org/drawingml/2006/main">
                          <a:ext uri="{FF2B5EF4-FFF2-40B4-BE49-F238E27FC236}">
                            <a16:creationId xmlns:a16="http://schemas.microsoft.com/office/drawing/2014/main" id="{00000000-0008-0000-0000-00008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36B8CB" id="Text Box 2264" o:spid="_x0000_s1026" type="#_x0000_t202" style="position:absolute;margin-left:0;margin-top:0;width:6pt;height:2.25pt;z-index:2533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65248" behindDoc="0" locked="0" layoutInCell="1" allowOverlap="1" wp14:anchorId="0D4905B2" wp14:editId="2C4DCF9E">
                      <wp:simplePos x="0" y="0"/>
                      <wp:positionH relativeFrom="column">
                        <wp:posOffset>0</wp:posOffset>
                      </wp:positionH>
                      <wp:positionV relativeFrom="paragraph">
                        <wp:posOffset>0</wp:posOffset>
                      </wp:positionV>
                      <wp:extent cx="76200" cy="28575"/>
                      <wp:effectExtent l="19050" t="19050" r="19050" b="28575"/>
                      <wp:wrapNone/>
                      <wp:docPr id="1666" name="Text Box 2263">
                        <a:extLst xmlns:a="http://schemas.openxmlformats.org/drawingml/2006/main">
                          <a:ext uri="{FF2B5EF4-FFF2-40B4-BE49-F238E27FC236}">
                            <a16:creationId xmlns:a16="http://schemas.microsoft.com/office/drawing/2014/main" id="{00000000-0008-0000-0000-00008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A3CAFE" id="Text Box 2263" o:spid="_x0000_s1026" type="#_x0000_t202" style="position:absolute;margin-left:0;margin-top:0;width:6pt;height:2.25pt;z-index:2533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66272" behindDoc="0" locked="0" layoutInCell="1" allowOverlap="1" wp14:anchorId="456C320A" wp14:editId="0C5908A5">
                      <wp:simplePos x="0" y="0"/>
                      <wp:positionH relativeFrom="column">
                        <wp:posOffset>0</wp:posOffset>
                      </wp:positionH>
                      <wp:positionV relativeFrom="paragraph">
                        <wp:posOffset>0</wp:posOffset>
                      </wp:positionV>
                      <wp:extent cx="76200" cy="28575"/>
                      <wp:effectExtent l="19050" t="19050" r="19050" b="28575"/>
                      <wp:wrapNone/>
                      <wp:docPr id="1667" name="Text Box 2262">
                        <a:extLst xmlns:a="http://schemas.openxmlformats.org/drawingml/2006/main">
                          <a:ext uri="{FF2B5EF4-FFF2-40B4-BE49-F238E27FC236}">
                            <a16:creationId xmlns:a16="http://schemas.microsoft.com/office/drawing/2014/main" id="{00000000-0008-0000-0000-00008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FF5E9C" id="Text Box 2262" o:spid="_x0000_s1026" type="#_x0000_t202" style="position:absolute;margin-left:0;margin-top:0;width:6pt;height:2.25pt;z-index:2533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67296" behindDoc="0" locked="0" layoutInCell="1" allowOverlap="1" wp14:anchorId="62C88232" wp14:editId="6445E998">
                      <wp:simplePos x="0" y="0"/>
                      <wp:positionH relativeFrom="column">
                        <wp:posOffset>0</wp:posOffset>
                      </wp:positionH>
                      <wp:positionV relativeFrom="paragraph">
                        <wp:posOffset>0</wp:posOffset>
                      </wp:positionV>
                      <wp:extent cx="76200" cy="28575"/>
                      <wp:effectExtent l="19050" t="19050" r="19050" b="28575"/>
                      <wp:wrapNone/>
                      <wp:docPr id="1668" name="Text Box 2261">
                        <a:extLst xmlns:a="http://schemas.openxmlformats.org/drawingml/2006/main">
                          <a:ext uri="{FF2B5EF4-FFF2-40B4-BE49-F238E27FC236}">
                            <a16:creationId xmlns:a16="http://schemas.microsoft.com/office/drawing/2014/main" id="{00000000-0008-0000-0000-00008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B15B2B" id="Text Box 2261" o:spid="_x0000_s1026" type="#_x0000_t202" style="position:absolute;margin-left:0;margin-top:0;width:6pt;height:2.25pt;z-index:2533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68320" behindDoc="0" locked="0" layoutInCell="1" allowOverlap="1" wp14:anchorId="4137ACD4" wp14:editId="30D0E9B4">
                      <wp:simplePos x="0" y="0"/>
                      <wp:positionH relativeFrom="column">
                        <wp:posOffset>0</wp:posOffset>
                      </wp:positionH>
                      <wp:positionV relativeFrom="paragraph">
                        <wp:posOffset>0</wp:posOffset>
                      </wp:positionV>
                      <wp:extent cx="76200" cy="28575"/>
                      <wp:effectExtent l="19050" t="19050" r="19050" b="28575"/>
                      <wp:wrapNone/>
                      <wp:docPr id="1669" name="Text Box 2260">
                        <a:extLst xmlns:a="http://schemas.openxmlformats.org/drawingml/2006/main">
                          <a:ext uri="{FF2B5EF4-FFF2-40B4-BE49-F238E27FC236}">
                            <a16:creationId xmlns:a16="http://schemas.microsoft.com/office/drawing/2014/main" id="{00000000-0008-0000-0000-00008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265D2A" id="Text Box 2260" o:spid="_x0000_s1026" type="#_x0000_t202" style="position:absolute;margin-left:0;margin-top:0;width:6pt;height:2.25pt;z-index:2533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69344" behindDoc="0" locked="0" layoutInCell="1" allowOverlap="1" wp14:anchorId="0FEE13BD" wp14:editId="7E8E9695">
                      <wp:simplePos x="0" y="0"/>
                      <wp:positionH relativeFrom="column">
                        <wp:posOffset>0</wp:posOffset>
                      </wp:positionH>
                      <wp:positionV relativeFrom="paragraph">
                        <wp:posOffset>0</wp:posOffset>
                      </wp:positionV>
                      <wp:extent cx="76200" cy="28575"/>
                      <wp:effectExtent l="19050" t="19050" r="19050" b="28575"/>
                      <wp:wrapNone/>
                      <wp:docPr id="1670" name="Text Box 2259">
                        <a:extLst xmlns:a="http://schemas.openxmlformats.org/drawingml/2006/main">
                          <a:ext uri="{FF2B5EF4-FFF2-40B4-BE49-F238E27FC236}">
                            <a16:creationId xmlns:a16="http://schemas.microsoft.com/office/drawing/2014/main" id="{00000000-0008-0000-0000-00008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1C77E5" id="Text Box 2259" o:spid="_x0000_s1026" type="#_x0000_t202" style="position:absolute;margin-left:0;margin-top:0;width:6pt;height:2.25pt;z-index:2533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70368" behindDoc="0" locked="0" layoutInCell="1" allowOverlap="1" wp14:anchorId="3B780184" wp14:editId="3B03C699">
                      <wp:simplePos x="0" y="0"/>
                      <wp:positionH relativeFrom="column">
                        <wp:posOffset>0</wp:posOffset>
                      </wp:positionH>
                      <wp:positionV relativeFrom="paragraph">
                        <wp:posOffset>0</wp:posOffset>
                      </wp:positionV>
                      <wp:extent cx="76200" cy="28575"/>
                      <wp:effectExtent l="19050" t="19050" r="19050" b="28575"/>
                      <wp:wrapNone/>
                      <wp:docPr id="1671" name="Text Box 2258">
                        <a:extLst xmlns:a="http://schemas.openxmlformats.org/drawingml/2006/main">
                          <a:ext uri="{FF2B5EF4-FFF2-40B4-BE49-F238E27FC236}">
                            <a16:creationId xmlns:a16="http://schemas.microsoft.com/office/drawing/2014/main" id="{00000000-0008-0000-0000-00008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A17613" id="Text Box 2258" o:spid="_x0000_s1026" type="#_x0000_t202" style="position:absolute;margin-left:0;margin-top:0;width:6pt;height:2.25pt;z-index:2533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71392" behindDoc="0" locked="0" layoutInCell="1" allowOverlap="1" wp14:anchorId="05DF0637" wp14:editId="78526008">
                      <wp:simplePos x="0" y="0"/>
                      <wp:positionH relativeFrom="column">
                        <wp:posOffset>0</wp:posOffset>
                      </wp:positionH>
                      <wp:positionV relativeFrom="paragraph">
                        <wp:posOffset>0</wp:posOffset>
                      </wp:positionV>
                      <wp:extent cx="76200" cy="28575"/>
                      <wp:effectExtent l="19050" t="19050" r="19050" b="28575"/>
                      <wp:wrapNone/>
                      <wp:docPr id="1672" name="Text Box 2257">
                        <a:extLst xmlns:a="http://schemas.openxmlformats.org/drawingml/2006/main">
                          <a:ext uri="{FF2B5EF4-FFF2-40B4-BE49-F238E27FC236}">
                            <a16:creationId xmlns:a16="http://schemas.microsoft.com/office/drawing/2014/main" id="{00000000-0008-0000-0000-00008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C8F079" id="Text Box 2257" o:spid="_x0000_s1026" type="#_x0000_t202" style="position:absolute;margin-left:0;margin-top:0;width:6pt;height:2.25pt;z-index:2533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72416" behindDoc="0" locked="0" layoutInCell="1" allowOverlap="1" wp14:anchorId="57FE169D" wp14:editId="0BA325F7">
                      <wp:simplePos x="0" y="0"/>
                      <wp:positionH relativeFrom="column">
                        <wp:posOffset>0</wp:posOffset>
                      </wp:positionH>
                      <wp:positionV relativeFrom="paragraph">
                        <wp:posOffset>0</wp:posOffset>
                      </wp:positionV>
                      <wp:extent cx="76200" cy="28575"/>
                      <wp:effectExtent l="19050" t="19050" r="19050" b="28575"/>
                      <wp:wrapNone/>
                      <wp:docPr id="1673" name="Text Box 2256">
                        <a:extLst xmlns:a="http://schemas.openxmlformats.org/drawingml/2006/main">
                          <a:ext uri="{FF2B5EF4-FFF2-40B4-BE49-F238E27FC236}">
                            <a16:creationId xmlns:a16="http://schemas.microsoft.com/office/drawing/2014/main" id="{00000000-0008-0000-0000-00008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A55CAF" id="Text Box 2256" o:spid="_x0000_s1026" type="#_x0000_t202" style="position:absolute;margin-left:0;margin-top:0;width:6pt;height:2.25pt;z-index:2533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73440" behindDoc="0" locked="0" layoutInCell="1" allowOverlap="1" wp14:anchorId="49B66C70" wp14:editId="3B901F39">
                      <wp:simplePos x="0" y="0"/>
                      <wp:positionH relativeFrom="column">
                        <wp:posOffset>0</wp:posOffset>
                      </wp:positionH>
                      <wp:positionV relativeFrom="paragraph">
                        <wp:posOffset>0</wp:posOffset>
                      </wp:positionV>
                      <wp:extent cx="76200" cy="28575"/>
                      <wp:effectExtent l="19050" t="19050" r="19050" b="28575"/>
                      <wp:wrapNone/>
                      <wp:docPr id="1674" name="Text Box 2255">
                        <a:extLst xmlns:a="http://schemas.openxmlformats.org/drawingml/2006/main">
                          <a:ext uri="{FF2B5EF4-FFF2-40B4-BE49-F238E27FC236}">
                            <a16:creationId xmlns:a16="http://schemas.microsoft.com/office/drawing/2014/main" id="{00000000-0008-0000-0000-00008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393A8" id="Text Box 2255" o:spid="_x0000_s1026" type="#_x0000_t202" style="position:absolute;margin-left:0;margin-top:0;width:6pt;height:2.25pt;z-index:2533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74464" behindDoc="0" locked="0" layoutInCell="1" allowOverlap="1" wp14:anchorId="766AD1A3" wp14:editId="7C81C4A2">
                      <wp:simplePos x="0" y="0"/>
                      <wp:positionH relativeFrom="column">
                        <wp:posOffset>0</wp:posOffset>
                      </wp:positionH>
                      <wp:positionV relativeFrom="paragraph">
                        <wp:posOffset>0</wp:posOffset>
                      </wp:positionV>
                      <wp:extent cx="76200" cy="28575"/>
                      <wp:effectExtent l="19050" t="19050" r="19050" b="28575"/>
                      <wp:wrapNone/>
                      <wp:docPr id="1675" name="Text Box 2254">
                        <a:extLst xmlns:a="http://schemas.openxmlformats.org/drawingml/2006/main">
                          <a:ext uri="{FF2B5EF4-FFF2-40B4-BE49-F238E27FC236}">
                            <a16:creationId xmlns:a16="http://schemas.microsoft.com/office/drawing/2014/main" id="{00000000-0008-0000-0000-00008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10E893" id="Text Box 2254" o:spid="_x0000_s1026" type="#_x0000_t202" style="position:absolute;margin-left:0;margin-top:0;width:6pt;height:2.25pt;z-index:2533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75488" behindDoc="0" locked="0" layoutInCell="1" allowOverlap="1" wp14:anchorId="7AF948F5" wp14:editId="6FD30994">
                      <wp:simplePos x="0" y="0"/>
                      <wp:positionH relativeFrom="column">
                        <wp:posOffset>0</wp:posOffset>
                      </wp:positionH>
                      <wp:positionV relativeFrom="paragraph">
                        <wp:posOffset>0</wp:posOffset>
                      </wp:positionV>
                      <wp:extent cx="76200" cy="28575"/>
                      <wp:effectExtent l="19050" t="19050" r="19050" b="28575"/>
                      <wp:wrapNone/>
                      <wp:docPr id="1676" name="Text Box 2253">
                        <a:extLst xmlns:a="http://schemas.openxmlformats.org/drawingml/2006/main">
                          <a:ext uri="{FF2B5EF4-FFF2-40B4-BE49-F238E27FC236}">
                            <a16:creationId xmlns:a16="http://schemas.microsoft.com/office/drawing/2014/main" id="{00000000-0008-0000-0000-00008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AA2460" id="Text Box 2253" o:spid="_x0000_s1026" type="#_x0000_t202" style="position:absolute;margin-left:0;margin-top:0;width:6pt;height:2.25pt;z-index:2533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76512" behindDoc="0" locked="0" layoutInCell="1" allowOverlap="1" wp14:anchorId="4870CAD3" wp14:editId="4ABA1083">
                      <wp:simplePos x="0" y="0"/>
                      <wp:positionH relativeFrom="column">
                        <wp:posOffset>0</wp:posOffset>
                      </wp:positionH>
                      <wp:positionV relativeFrom="paragraph">
                        <wp:posOffset>0</wp:posOffset>
                      </wp:positionV>
                      <wp:extent cx="76200" cy="28575"/>
                      <wp:effectExtent l="19050" t="19050" r="19050" b="28575"/>
                      <wp:wrapNone/>
                      <wp:docPr id="1677" name="Text Box 2252">
                        <a:extLst xmlns:a="http://schemas.openxmlformats.org/drawingml/2006/main">
                          <a:ext uri="{FF2B5EF4-FFF2-40B4-BE49-F238E27FC236}">
                            <a16:creationId xmlns:a16="http://schemas.microsoft.com/office/drawing/2014/main" id="{00000000-0008-0000-0000-00008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029067" id="Text Box 2252" o:spid="_x0000_s1026" type="#_x0000_t202" style="position:absolute;margin-left:0;margin-top:0;width:6pt;height:2.25pt;z-index:2533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77536" behindDoc="0" locked="0" layoutInCell="1" allowOverlap="1" wp14:anchorId="2A21E92E" wp14:editId="5C6514DB">
                      <wp:simplePos x="0" y="0"/>
                      <wp:positionH relativeFrom="column">
                        <wp:posOffset>0</wp:posOffset>
                      </wp:positionH>
                      <wp:positionV relativeFrom="paragraph">
                        <wp:posOffset>0</wp:posOffset>
                      </wp:positionV>
                      <wp:extent cx="76200" cy="28575"/>
                      <wp:effectExtent l="19050" t="19050" r="19050" b="28575"/>
                      <wp:wrapNone/>
                      <wp:docPr id="1678" name="Text Box 2251">
                        <a:extLst xmlns:a="http://schemas.openxmlformats.org/drawingml/2006/main">
                          <a:ext uri="{FF2B5EF4-FFF2-40B4-BE49-F238E27FC236}">
                            <a16:creationId xmlns:a16="http://schemas.microsoft.com/office/drawing/2014/main" id="{00000000-0008-0000-0000-00008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0E1344" id="Text Box 2251" o:spid="_x0000_s1026" type="#_x0000_t202" style="position:absolute;margin-left:0;margin-top:0;width:6pt;height:2.25pt;z-index:2533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78560" behindDoc="0" locked="0" layoutInCell="1" allowOverlap="1" wp14:anchorId="71FB4C18" wp14:editId="0B7F7A0D">
                      <wp:simplePos x="0" y="0"/>
                      <wp:positionH relativeFrom="column">
                        <wp:posOffset>0</wp:posOffset>
                      </wp:positionH>
                      <wp:positionV relativeFrom="paragraph">
                        <wp:posOffset>0</wp:posOffset>
                      </wp:positionV>
                      <wp:extent cx="76200" cy="28575"/>
                      <wp:effectExtent l="19050" t="19050" r="19050" b="28575"/>
                      <wp:wrapNone/>
                      <wp:docPr id="1679" name="Text Box 2250">
                        <a:extLst xmlns:a="http://schemas.openxmlformats.org/drawingml/2006/main">
                          <a:ext uri="{FF2B5EF4-FFF2-40B4-BE49-F238E27FC236}">
                            <a16:creationId xmlns:a16="http://schemas.microsoft.com/office/drawing/2014/main" id="{00000000-0008-0000-0000-00008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3770BA" id="Text Box 2250" o:spid="_x0000_s1026" type="#_x0000_t202" style="position:absolute;margin-left:0;margin-top:0;width:6pt;height:2.25pt;z-index:2533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79584" behindDoc="0" locked="0" layoutInCell="1" allowOverlap="1" wp14:anchorId="50A3325F" wp14:editId="4B682E2E">
                      <wp:simplePos x="0" y="0"/>
                      <wp:positionH relativeFrom="column">
                        <wp:posOffset>0</wp:posOffset>
                      </wp:positionH>
                      <wp:positionV relativeFrom="paragraph">
                        <wp:posOffset>0</wp:posOffset>
                      </wp:positionV>
                      <wp:extent cx="76200" cy="28575"/>
                      <wp:effectExtent l="19050" t="19050" r="19050" b="28575"/>
                      <wp:wrapNone/>
                      <wp:docPr id="1680" name="Text Box 2249">
                        <a:extLst xmlns:a="http://schemas.openxmlformats.org/drawingml/2006/main">
                          <a:ext uri="{FF2B5EF4-FFF2-40B4-BE49-F238E27FC236}">
                            <a16:creationId xmlns:a16="http://schemas.microsoft.com/office/drawing/2014/main" id="{00000000-0008-0000-0000-00009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C3B16" id="Text Box 2249" o:spid="_x0000_s1026" type="#_x0000_t202" style="position:absolute;margin-left:0;margin-top:0;width:6pt;height:2.25pt;z-index:2533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80608" behindDoc="0" locked="0" layoutInCell="1" allowOverlap="1" wp14:anchorId="1FD057E1" wp14:editId="622C6586">
                      <wp:simplePos x="0" y="0"/>
                      <wp:positionH relativeFrom="column">
                        <wp:posOffset>0</wp:posOffset>
                      </wp:positionH>
                      <wp:positionV relativeFrom="paragraph">
                        <wp:posOffset>0</wp:posOffset>
                      </wp:positionV>
                      <wp:extent cx="76200" cy="28575"/>
                      <wp:effectExtent l="19050" t="19050" r="19050" b="28575"/>
                      <wp:wrapNone/>
                      <wp:docPr id="1681" name="Text Box 2248">
                        <a:extLst xmlns:a="http://schemas.openxmlformats.org/drawingml/2006/main">
                          <a:ext uri="{FF2B5EF4-FFF2-40B4-BE49-F238E27FC236}">
                            <a16:creationId xmlns:a16="http://schemas.microsoft.com/office/drawing/2014/main" id="{00000000-0008-0000-0000-00009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016DC7" id="Text Box 2248" o:spid="_x0000_s1026" type="#_x0000_t202" style="position:absolute;margin-left:0;margin-top:0;width:6pt;height:2.25pt;z-index:2533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81632" behindDoc="0" locked="0" layoutInCell="1" allowOverlap="1" wp14:anchorId="16C825C3" wp14:editId="7EB0B50C">
                      <wp:simplePos x="0" y="0"/>
                      <wp:positionH relativeFrom="column">
                        <wp:posOffset>0</wp:posOffset>
                      </wp:positionH>
                      <wp:positionV relativeFrom="paragraph">
                        <wp:posOffset>0</wp:posOffset>
                      </wp:positionV>
                      <wp:extent cx="76200" cy="28575"/>
                      <wp:effectExtent l="19050" t="19050" r="19050" b="28575"/>
                      <wp:wrapNone/>
                      <wp:docPr id="1682" name="Text Box 2247">
                        <a:extLst xmlns:a="http://schemas.openxmlformats.org/drawingml/2006/main">
                          <a:ext uri="{FF2B5EF4-FFF2-40B4-BE49-F238E27FC236}">
                            <a16:creationId xmlns:a16="http://schemas.microsoft.com/office/drawing/2014/main" id="{00000000-0008-0000-0000-00009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1A654A" id="Text Box 2247" o:spid="_x0000_s1026" type="#_x0000_t202" style="position:absolute;margin-left:0;margin-top:0;width:6pt;height:2.25pt;z-index:2533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82656" behindDoc="0" locked="0" layoutInCell="1" allowOverlap="1" wp14:anchorId="175D6735" wp14:editId="15BD051E">
                      <wp:simplePos x="0" y="0"/>
                      <wp:positionH relativeFrom="column">
                        <wp:posOffset>0</wp:posOffset>
                      </wp:positionH>
                      <wp:positionV relativeFrom="paragraph">
                        <wp:posOffset>0</wp:posOffset>
                      </wp:positionV>
                      <wp:extent cx="76200" cy="28575"/>
                      <wp:effectExtent l="19050" t="19050" r="19050" b="28575"/>
                      <wp:wrapNone/>
                      <wp:docPr id="1683" name="Text Box 2246">
                        <a:extLst xmlns:a="http://schemas.openxmlformats.org/drawingml/2006/main">
                          <a:ext uri="{FF2B5EF4-FFF2-40B4-BE49-F238E27FC236}">
                            <a16:creationId xmlns:a16="http://schemas.microsoft.com/office/drawing/2014/main" id="{00000000-0008-0000-0000-00009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022B5" id="Text Box 2246" o:spid="_x0000_s1026" type="#_x0000_t202" style="position:absolute;margin-left:0;margin-top:0;width:6pt;height:2.25pt;z-index:2533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83680" behindDoc="0" locked="0" layoutInCell="1" allowOverlap="1" wp14:anchorId="754D2D06" wp14:editId="4B247CCA">
                      <wp:simplePos x="0" y="0"/>
                      <wp:positionH relativeFrom="column">
                        <wp:posOffset>0</wp:posOffset>
                      </wp:positionH>
                      <wp:positionV relativeFrom="paragraph">
                        <wp:posOffset>0</wp:posOffset>
                      </wp:positionV>
                      <wp:extent cx="76200" cy="28575"/>
                      <wp:effectExtent l="19050" t="19050" r="19050" b="28575"/>
                      <wp:wrapNone/>
                      <wp:docPr id="1684" name="Text Box 2245">
                        <a:extLst xmlns:a="http://schemas.openxmlformats.org/drawingml/2006/main">
                          <a:ext uri="{FF2B5EF4-FFF2-40B4-BE49-F238E27FC236}">
                            <a16:creationId xmlns:a16="http://schemas.microsoft.com/office/drawing/2014/main" id="{00000000-0008-0000-0000-00009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0439F2" id="Text Box 2245" o:spid="_x0000_s1026" type="#_x0000_t202" style="position:absolute;margin-left:0;margin-top:0;width:6pt;height:2.25pt;z-index:2533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84704" behindDoc="0" locked="0" layoutInCell="1" allowOverlap="1" wp14:anchorId="2CC5380A" wp14:editId="5F833498">
                      <wp:simplePos x="0" y="0"/>
                      <wp:positionH relativeFrom="column">
                        <wp:posOffset>0</wp:posOffset>
                      </wp:positionH>
                      <wp:positionV relativeFrom="paragraph">
                        <wp:posOffset>0</wp:posOffset>
                      </wp:positionV>
                      <wp:extent cx="76200" cy="28575"/>
                      <wp:effectExtent l="19050" t="19050" r="19050" b="28575"/>
                      <wp:wrapNone/>
                      <wp:docPr id="1685" name="Text Box 2244">
                        <a:extLst xmlns:a="http://schemas.openxmlformats.org/drawingml/2006/main">
                          <a:ext uri="{FF2B5EF4-FFF2-40B4-BE49-F238E27FC236}">
                            <a16:creationId xmlns:a16="http://schemas.microsoft.com/office/drawing/2014/main" id="{00000000-0008-0000-0000-00009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9DBCA6" id="Text Box 2244" o:spid="_x0000_s1026" type="#_x0000_t202" style="position:absolute;margin-left:0;margin-top:0;width:6pt;height:2.25pt;z-index:2533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85728" behindDoc="0" locked="0" layoutInCell="1" allowOverlap="1" wp14:anchorId="2503B106" wp14:editId="35662538">
                      <wp:simplePos x="0" y="0"/>
                      <wp:positionH relativeFrom="column">
                        <wp:posOffset>0</wp:posOffset>
                      </wp:positionH>
                      <wp:positionV relativeFrom="paragraph">
                        <wp:posOffset>0</wp:posOffset>
                      </wp:positionV>
                      <wp:extent cx="76200" cy="28575"/>
                      <wp:effectExtent l="19050" t="19050" r="19050" b="28575"/>
                      <wp:wrapNone/>
                      <wp:docPr id="1686" name="Text Box 2243">
                        <a:extLst xmlns:a="http://schemas.openxmlformats.org/drawingml/2006/main">
                          <a:ext uri="{FF2B5EF4-FFF2-40B4-BE49-F238E27FC236}">
                            <a16:creationId xmlns:a16="http://schemas.microsoft.com/office/drawing/2014/main" id="{00000000-0008-0000-0000-00009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A6AD1C" id="Text Box 2243" o:spid="_x0000_s1026" type="#_x0000_t202" style="position:absolute;margin-left:0;margin-top:0;width:6pt;height:2.25pt;z-index:2533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86752" behindDoc="0" locked="0" layoutInCell="1" allowOverlap="1" wp14:anchorId="19AB0168" wp14:editId="1F37C900">
                      <wp:simplePos x="0" y="0"/>
                      <wp:positionH relativeFrom="column">
                        <wp:posOffset>0</wp:posOffset>
                      </wp:positionH>
                      <wp:positionV relativeFrom="paragraph">
                        <wp:posOffset>0</wp:posOffset>
                      </wp:positionV>
                      <wp:extent cx="76200" cy="28575"/>
                      <wp:effectExtent l="19050" t="19050" r="19050" b="28575"/>
                      <wp:wrapNone/>
                      <wp:docPr id="1687" name="Text Box 2242">
                        <a:extLst xmlns:a="http://schemas.openxmlformats.org/drawingml/2006/main">
                          <a:ext uri="{FF2B5EF4-FFF2-40B4-BE49-F238E27FC236}">
                            <a16:creationId xmlns:a16="http://schemas.microsoft.com/office/drawing/2014/main" id="{00000000-0008-0000-0000-00009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D44CD4" id="Text Box 2242" o:spid="_x0000_s1026" type="#_x0000_t202" style="position:absolute;margin-left:0;margin-top:0;width:6pt;height:2.25pt;z-index:2533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87776" behindDoc="0" locked="0" layoutInCell="1" allowOverlap="1" wp14:anchorId="5061BE88" wp14:editId="45638888">
                      <wp:simplePos x="0" y="0"/>
                      <wp:positionH relativeFrom="column">
                        <wp:posOffset>0</wp:posOffset>
                      </wp:positionH>
                      <wp:positionV relativeFrom="paragraph">
                        <wp:posOffset>0</wp:posOffset>
                      </wp:positionV>
                      <wp:extent cx="76200" cy="28575"/>
                      <wp:effectExtent l="19050" t="19050" r="19050" b="28575"/>
                      <wp:wrapNone/>
                      <wp:docPr id="1688" name="Text Box 2241">
                        <a:extLst xmlns:a="http://schemas.openxmlformats.org/drawingml/2006/main">
                          <a:ext uri="{FF2B5EF4-FFF2-40B4-BE49-F238E27FC236}">
                            <a16:creationId xmlns:a16="http://schemas.microsoft.com/office/drawing/2014/main" id="{00000000-0008-0000-0000-00009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D27C63" id="Text Box 2241" o:spid="_x0000_s1026" type="#_x0000_t202" style="position:absolute;margin-left:0;margin-top:0;width:6pt;height:2.25pt;z-index:2533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88800" behindDoc="0" locked="0" layoutInCell="1" allowOverlap="1" wp14:anchorId="50D759BF" wp14:editId="46267458">
                      <wp:simplePos x="0" y="0"/>
                      <wp:positionH relativeFrom="column">
                        <wp:posOffset>0</wp:posOffset>
                      </wp:positionH>
                      <wp:positionV relativeFrom="paragraph">
                        <wp:posOffset>0</wp:posOffset>
                      </wp:positionV>
                      <wp:extent cx="76200" cy="28575"/>
                      <wp:effectExtent l="19050" t="19050" r="19050" b="28575"/>
                      <wp:wrapNone/>
                      <wp:docPr id="1689" name="Text Box 2240">
                        <a:extLst xmlns:a="http://schemas.openxmlformats.org/drawingml/2006/main">
                          <a:ext uri="{FF2B5EF4-FFF2-40B4-BE49-F238E27FC236}">
                            <a16:creationId xmlns:a16="http://schemas.microsoft.com/office/drawing/2014/main" id="{00000000-0008-0000-0000-00009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B1330C" id="Text Box 2240" o:spid="_x0000_s1026" type="#_x0000_t202" style="position:absolute;margin-left:0;margin-top:0;width:6pt;height:2.25pt;z-index:2533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89824" behindDoc="0" locked="0" layoutInCell="1" allowOverlap="1" wp14:anchorId="709AD544" wp14:editId="772984CD">
                      <wp:simplePos x="0" y="0"/>
                      <wp:positionH relativeFrom="column">
                        <wp:posOffset>0</wp:posOffset>
                      </wp:positionH>
                      <wp:positionV relativeFrom="paragraph">
                        <wp:posOffset>0</wp:posOffset>
                      </wp:positionV>
                      <wp:extent cx="76200" cy="28575"/>
                      <wp:effectExtent l="19050" t="19050" r="19050" b="28575"/>
                      <wp:wrapNone/>
                      <wp:docPr id="1690" name="Text Box 2239">
                        <a:extLst xmlns:a="http://schemas.openxmlformats.org/drawingml/2006/main">
                          <a:ext uri="{FF2B5EF4-FFF2-40B4-BE49-F238E27FC236}">
                            <a16:creationId xmlns:a16="http://schemas.microsoft.com/office/drawing/2014/main" id="{00000000-0008-0000-0000-00009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935DA9" id="Text Box 2239" o:spid="_x0000_s1026" type="#_x0000_t202" style="position:absolute;margin-left:0;margin-top:0;width:6pt;height:2.25pt;z-index:2533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90848" behindDoc="0" locked="0" layoutInCell="1" allowOverlap="1" wp14:anchorId="7EF48C95" wp14:editId="0A10AF4B">
                      <wp:simplePos x="0" y="0"/>
                      <wp:positionH relativeFrom="column">
                        <wp:posOffset>0</wp:posOffset>
                      </wp:positionH>
                      <wp:positionV relativeFrom="paragraph">
                        <wp:posOffset>0</wp:posOffset>
                      </wp:positionV>
                      <wp:extent cx="76200" cy="28575"/>
                      <wp:effectExtent l="19050" t="19050" r="19050" b="28575"/>
                      <wp:wrapNone/>
                      <wp:docPr id="1691" name="Text Box 2238">
                        <a:extLst xmlns:a="http://schemas.openxmlformats.org/drawingml/2006/main">
                          <a:ext uri="{FF2B5EF4-FFF2-40B4-BE49-F238E27FC236}">
                            <a16:creationId xmlns:a16="http://schemas.microsoft.com/office/drawing/2014/main" id="{00000000-0008-0000-0000-00009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43165C" id="Text Box 2238" o:spid="_x0000_s1026" type="#_x0000_t202" style="position:absolute;margin-left:0;margin-top:0;width:6pt;height:2.25pt;z-index:2533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91872" behindDoc="0" locked="0" layoutInCell="1" allowOverlap="1" wp14:anchorId="06C22C24" wp14:editId="530B54D7">
                      <wp:simplePos x="0" y="0"/>
                      <wp:positionH relativeFrom="column">
                        <wp:posOffset>0</wp:posOffset>
                      </wp:positionH>
                      <wp:positionV relativeFrom="paragraph">
                        <wp:posOffset>0</wp:posOffset>
                      </wp:positionV>
                      <wp:extent cx="76200" cy="28575"/>
                      <wp:effectExtent l="19050" t="19050" r="19050" b="28575"/>
                      <wp:wrapNone/>
                      <wp:docPr id="1692" name="Text Box 2237">
                        <a:extLst xmlns:a="http://schemas.openxmlformats.org/drawingml/2006/main">
                          <a:ext uri="{FF2B5EF4-FFF2-40B4-BE49-F238E27FC236}">
                            <a16:creationId xmlns:a16="http://schemas.microsoft.com/office/drawing/2014/main" id="{00000000-0008-0000-0000-00009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D5273D" id="Text Box 2237" o:spid="_x0000_s1026" type="#_x0000_t202" style="position:absolute;margin-left:0;margin-top:0;width:6pt;height:2.25pt;z-index:2533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92896" behindDoc="0" locked="0" layoutInCell="1" allowOverlap="1" wp14:anchorId="622405DE" wp14:editId="659AAD4F">
                      <wp:simplePos x="0" y="0"/>
                      <wp:positionH relativeFrom="column">
                        <wp:posOffset>0</wp:posOffset>
                      </wp:positionH>
                      <wp:positionV relativeFrom="paragraph">
                        <wp:posOffset>0</wp:posOffset>
                      </wp:positionV>
                      <wp:extent cx="76200" cy="28575"/>
                      <wp:effectExtent l="19050" t="19050" r="19050" b="28575"/>
                      <wp:wrapNone/>
                      <wp:docPr id="1693" name="Text Box 2236">
                        <a:extLst xmlns:a="http://schemas.openxmlformats.org/drawingml/2006/main">
                          <a:ext uri="{FF2B5EF4-FFF2-40B4-BE49-F238E27FC236}">
                            <a16:creationId xmlns:a16="http://schemas.microsoft.com/office/drawing/2014/main" id="{00000000-0008-0000-0000-00009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AD8205" id="Text Box 2236" o:spid="_x0000_s1026" type="#_x0000_t202" style="position:absolute;margin-left:0;margin-top:0;width:6pt;height:2.25pt;z-index:2533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93920" behindDoc="0" locked="0" layoutInCell="1" allowOverlap="1" wp14:anchorId="1B01F69C" wp14:editId="3A2C9B3F">
                      <wp:simplePos x="0" y="0"/>
                      <wp:positionH relativeFrom="column">
                        <wp:posOffset>0</wp:posOffset>
                      </wp:positionH>
                      <wp:positionV relativeFrom="paragraph">
                        <wp:posOffset>0</wp:posOffset>
                      </wp:positionV>
                      <wp:extent cx="76200" cy="28575"/>
                      <wp:effectExtent l="19050" t="19050" r="19050" b="28575"/>
                      <wp:wrapNone/>
                      <wp:docPr id="1694" name="Text Box 2235">
                        <a:extLst xmlns:a="http://schemas.openxmlformats.org/drawingml/2006/main">
                          <a:ext uri="{FF2B5EF4-FFF2-40B4-BE49-F238E27FC236}">
                            <a16:creationId xmlns:a16="http://schemas.microsoft.com/office/drawing/2014/main" id="{00000000-0008-0000-0000-00009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3F1779" id="Text Box 2235" o:spid="_x0000_s1026" type="#_x0000_t202" style="position:absolute;margin-left:0;margin-top:0;width:6pt;height:2.25pt;z-index:2533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94944" behindDoc="0" locked="0" layoutInCell="1" allowOverlap="1" wp14:anchorId="355E73CC" wp14:editId="57F38EF6">
                      <wp:simplePos x="0" y="0"/>
                      <wp:positionH relativeFrom="column">
                        <wp:posOffset>0</wp:posOffset>
                      </wp:positionH>
                      <wp:positionV relativeFrom="paragraph">
                        <wp:posOffset>0</wp:posOffset>
                      </wp:positionV>
                      <wp:extent cx="76200" cy="28575"/>
                      <wp:effectExtent l="19050" t="19050" r="19050" b="28575"/>
                      <wp:wrapNone/>
                      <wp:docPr id="1695" name="Text Box 2234">
                        <a:extLst xmlns:a="http://schemas.openxmlformats.org/drawingml/2006/main">
                          <a:ext uri="{FF2B5EF4-FFF2-40B4-BE49-F238E27FC236}">
                            <a16:creationId xmlns:a16="http://schemas.microsoft.com/office/drawing/2014/main" id="{00000000-0008-0000-0000-00009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5EFF63" id="Text Box 2234" o:spid="_x0000_s1026" type="#_x0000_t202" style="position:absolute;margin-left:0;margin-top:0;width:6pt;height:2.25pt;z-index:2533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95968" behindDoc="0" locked="0" layoutInCell="1" allowOverlap="1" wp14:anchorId="038D2AA3" wp14:editId="38F51897">
                      <wp:simplePos x="0" y="0"/>
                      <wp:positionH relativeFrom="column">
                        <wp:posOffset>0</wp:posOffset>
                      </wp:positionH>
                      <wp:positionV relativeFrom="paragraph">
                        <wp:posOffset>0</wp:posOffset>
                      </wp:positionV>
                      <wp:extent cx="76200" cy="28575"/>
                      <wp:effectExtent l="19050" t="19050" r="19050" b="28575"/>
                      <wp:wrapNone/>
                      <wp:docPr id="1696" name="Text Box 2233">
                        <a:extLst xmlns:a="http://schemas.openxmlformats.org/drawingml/2006/main">
                          <a:ext uri="{FF2B5EF4-FFF2-40B4-BE49-F238E27FC236}">
                            <a16:creationId xmlns:a16="http://schemas.microsoft.com/office/drawing/2014/main" id="{00000000-0008-0000-0000-0000A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AF6F7" id="Text Box 2233" o:spid="_x0000_s1026" type="#_x0000_t202" style="position:absolute;margin-left:0;margin-top:0;width:6pt;height:2.25pt;z-index:2533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96992" behindDoc="0" locked="0" layoutInCell="1" allowOverlap="1" wp14:anchorId="59A9544E" wp14:editId="0061E40A">
                      <wp:simplePos x="0" y="0"/>
                      <wp:positionH relativeFrom="column">
                        <wp:posOffset>0</wp:posOffset>
                      </wp:positionH>
                      <wp:positionV relativeFrom="paragraph">
                        <wp:posOffset>0</wp:posOffset>
                      </wp:positionV>
                      <wp:extent cx="76200" cy="28575"/>
                      <wp:effectExtent l="19050" t="19050" r="19050" b="28575"/>
                      <wp:wrapNone/>
                      <wp:docPr id="1697" name="Text Box 2232">
                        <a:extLst xmlns:a="http://schemas.openxmlformats.org/drawingml/2006/main">
                          <a:ext uri="{FF2B5EF4-FFF2-40B4-BE49-F238E27FC236}">
                            <a16:creationId xmlns:a16="http://schemas.microsoft.com/office/drawing/2014/main" id="{00000000-0008-0000-0000-0000A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6B860F" id="Text Box 2232" o:spid="_x0000_s1026" type="#_x0000_t202" style="position:absolute;margin-left:0;margin-top:0;width:6pt;height:2.25pt;z-index:2533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98016" behindDoc="0" locked="0" layoutInCell="1" allowOverlap="1" wp14:anchorId="50140ACD" wp14:editId="666793E9">
                      <wp:simplePos x="0" y="0"/>
                      <wp:positionH relativeFrom="column">
                        <wp:posOffset>0</wp:posOffset>
                      </wp:positionH>
                      <wp:positionV relativeFrom="paragraph">
                        <wp:posOffset>0</wp:posOffset>
                      </wp:positionV>
                      <wp:extent cx="76200" cy="28575"/>
                      <wp:effectExtent l="19050" t="19050" r="19050" b="28575"/>
                      <wp:wrapNone/>
                      <wp:docPr id="1698" name="Text Box 2231">
                        <a:extLst xmlns:a="http://schemas.openxmlformats.org/drawingml/2006/main">
                          <a:ext uri="{FF2B5EF4-FFF2-40B4-BE49-F238E27FC236}">
                            <a16:creationId xmlns:a16="http://schemas.microsoft.com/office/drawing/2014/main" id="{00000000-0008-0000-0000-0000A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2F9CFA" id="Text Box 2231" o:spid="_x0000_s1026" type="#_x0000_t202" style="position:absolute;margin-left:0;margin-top:0;width:6pt;height:2.25pt;z-index:25339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399040" behindDoc="0" locked="0" layoutInCell="1" allowOverlap="1" wp14:anchorId="2BEF4BD7" wp14:editId="4EA5FC05">
                      <wp:simplePos x="0" y="0"/>
                      <wp:positionH relativeFrom="column">
                        <wp:posOffset>0</wp:posOffset>
                      </wp:positionH>
                      <wp:positionV relativeFrom="paragraph">
                        <wp:posOffset>0</wp:posOffset>
                      </wp:positionV>
                      <wp:extent cx="76200" cy="28575"/>
                      <wp:effectExtent l="19050" t="19050" r="19050" b="28575"/>
                      <wp:wrapNone/>
                      <wp:docPr id="1699" name="Text Box 2230">
                        <a:extLst xmlns:a="http://schemas.openxmlformats.org/drawingml/2006/main">
                          <a:ext uri="{FF2B5EF4-FFF2-40B4-BE49-F238E27FC236}">
                            <a16:creationId xmlns:a16="http://schemas.microsoft.com/office/drawing/2014/main" id="{00000000-0008-0000-0000-0000A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51D30" id="Text Box 2230" o:spid="_x0000_s1026" type="#_x0000_t202" style="position:absolute;margin-left:0;margin-top:0;width:6pt;height:2.25pt;z-index:25339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00064" behindDoc="0" locked="0" layoutInCell="1" allowOverlap="1" wp14:anchorId="163D4A21" wp14:editId="19D3731C">
                      <wp:simplePos x="0" y="0"/>
                      <wp:positionH relativeFrom="column">
                        <wp:posOffset>0</wp:posOffset>
                      </wp:positionH>
                      <wp:positionV relativeFrom="paragraph">
                        <wp:posOffset>0</wp:posOffset>
                      </wp:positionV>
                      <wp:extent cx="76200" cy="28575"/>
                      <wp:effectExtent l="19050" t="19050" r="19050" b="28575"/>
                      <wp:wrapNone/>
                      <wp:docPr id="1700" name="Text Box 2229">
                        <a:extLst xmlns:a="http://schemas.openxmlformats.org/drawingml/2006/main">
                          <a:ext uri="{FF2B5EF4-FFF2-40B4-BE49-F238E27FC236}">
                            <a16:creationId xmlns:a16="http://schemas.microsoft.com/office/drawing/2014/main" id="{00000000-0008-0000-0000-0000A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38BF11" id="Text Box 2229" o:spid="_x0000_s1026" type="#_x0000_t202" style="position:absolute;margin-left:0;margin-top:0;width:6pt;height:2.25pt;z-index:2534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01088" behindDoc="0" locked="0" layoutInCell="1" allowOverlap="1" wp14:anchorId="4851915B" wp14:editId="39CE5A9E">
                      <wp:simplePos x="0" y="0"/>
                      <wp:positionH relativeFrom="column">
                        <wp:posOffset>0</wp:posOffset>
                      </wp:positionH>
                      <wp:positionV relativeFrom="paragraph">
                        <wp:posOffset>0</wp:posOffset>
                      </wp:positionV>
                      <wp:extent cx="76200" cy="28575"/>
                      <wp:effectExtent l="19050" t="19050" r="19050" b="28575"/>
                      <wp:wrapNone/>
                      <wp:docPr id="1701" name="Text Box 2228">
                        <a:extLst xmlns:a="http://schemas.openxmlformats.org/drawingml/2006/main">
                          <a:ext uri="{FF2B5EF4-FFF2-40B4-BE49-F238E27FC236}">
                            <a16:creationId xmlns:a16="http://schemas.microsoft.com/office/drawing/2014/main" id="{00000000-0008-0000-0000-0000A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1CB4BB" id="Text Box 2228" o:spid="_x0000_s1026" type="#_x0000_t202" style="position:absolute;margin-left:0;margin-top:0;width:6pt;height:2.25pt;z-index:2534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02112" behindDoc="0" locked="0" layoutInCell="1" allowOverlap="1" wp14:anchorId="7C4220D4" wp14:editId="68A547B2">
                      <wp:simplePos x="0" y="0"/>
                      <wp:positionH relativeFrom="column">
                        <wp:posOffset>0</wp:posOffset>
                      </wp:positionH>
                      <wp:positionV relativeFrom="paragraph">
                        <wp:posOffset>0</wp:posOffset>
                      </wp:positionV>
                      <wp:extent cx="76200" cy="28575"/>
                      <wp:effectExtent l="19050" t="19050" r="19050" b="28575"/>
                      <wp:wrapNone/>
                      <wp:docPr id="1702" name="Text Box 2227">
                        <a:extLst xmlns:a="http://schemas.openxmlformats.org/drawingml/2006/main">
                          <a:ext uri="{FF2B5EF4-FFF2-40B4-BE49-F238E27FC236}">
                            <a16:creationId xmlns:a16="http://schemas.microsoft.com/office/drawing/2014/main" id="{00000000-0008-0000-0000-0000A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6A47ED" id="Text Box 2227" o:spid="_x0000_s1026" type="#_x0000_t202" style="position:absolute;margin-left:0;margin-top:0;width:6pt;height:2.25pt;z-index:2534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03136" behindDoc="0" locked="0" layoutInCell="1" allowOverlap="1" wp14:anchorId="0FF25DE1" wp14:editId="3682C5DE">
                      <wp:simplePos x="0" y="0"/>
                      <wp:positionH relativeFrom="column">
                        <wp:posOffset>0</wp:posOffset>
                      </wp:positionH>
                      <wp:positionV relativeFrom="paragraph">
                        <wp:posOffset>0</wp:posOffset>
                      </wp:positionV>
                      <wp:extent cx="76200" cy="28575"/>
                      <wp:effectExtent l="19050" t="19050" r="19050" b="28575"/>
                      <wp:wrapNone/>
                      <wp:docPr id="1703" name="Text Box 2226">
                        <a:extLst xmlns:a="http://schemas.openxmlformats.org/drawingml/2006/main">
                          <a:ext uri="{FF2B5EF4-FFF2-40B4-BE49-F238E27FC236}">
                            <a16:creationId xmlns:a16="http://schemas.microsoft.com/office/drawing/2014/main" id="{00000000-0008-0000-0000-0000A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D8C541" id="Text Box 2226" o:spid="_x0000_s1026" type="#_x0000_t202" style="position:absolute;margin-left:0;margin-top:0;width:6pt;height:2.25pt;z-index:2534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04160" behindDoc="0" locked="0" layoutInCell="1" allowOverlap="1" wp14:anchorId="600833C3" wp14:editId="76350451">
                      <wp:simplePos x="0" y="0"/>
                      <wp:positionH relativeFrom="column">
                        <wp:posOffset>0</wp:posOffset>
                      </wp:positionH>
                      <wp:positionV relativeFrom="paragraph">
                        <wp:posOffset>0</wp:posOffset>
                      </wp:positionV>
                      <wp:extent cx="76200" cy="28575"/>
                      <wp:effectExtent l="19050" t="19050" r="19050" b="28575"/>
                      <wp:wrapNone/>
                      <wp:docPr id="1704" name="Text Box 2225">
                        <a:extLst xmlns:a="http://schemas.openxmlformats.org/drawingml/2006/main">
                          <a:ext uri="{FF2B5EF4-FFF2-40B4-BE49-F238E27FC236}">
                            <a16:creationId xmlns:a16="http://schemas.microsoft.com/office/drawing/2014/main" id="{00000000-0008-0000-0000-0000A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5B9D71" id="Text Box 2225" o:spid="_x0000_s1026" type="#_x0000_t202" style="position:absolute;margin-left:0;margin-top:0;width:6pt;height:2.25pt;z-index:2534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05184" behindDoc="0" locked="0" layoutInCell="1" allowOverlap="1" wp14:anchorId="35B6B46E" wp14:editId="7DFDE793">
                      <wp:simplePos x="0" y="0"/>
                      <wp:positionH relativeFrom="column">
                        <wp:posOffset>0</wp:posOffset>
                      </wp:positionH>
                      <wp:positionV relativeFrom="paragraph">
                        <wp:posOffset>0</wp:posOffset>
                      </wp:positionV>
                      <wp:extent cx="76200" cy="28575"/>
                      <wp:effectExtent l="19050" t="19050" r="19050" b="28575"/>
                      <wp:wrapNone/>
                      <wp:docPr id="1705" name="Text Box 2224">
                        <a:extLst xmlns:a="http://schemas.openxmlformats.org/drawingml/2006/main">
                          <a:ext uri="{FF2B5EF4-FFF2-40B4-BE49-F238E27FC236}">
                            <a16:creationId xmlns:a16="http://schemas.microsoft.com/office/drawing/2014/main" id="{00000000-0008-0000-0000-0000A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E9754" id="Text Box 2224" o:spid="_x0000_s1026" type="#_x0000_t202" style="position:absolute;margin-left:0;margin-top:0;width:6pt;height:2.25pt;z-index:2534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06208" behindDoc="0" locked="0" layoutInCell="1" allowOverlap="1" wp14:anchorId="3D34ABB7" wp14:editId="54EA721D">
                      <wp:simplePos x="0" y="0"/>
                      <wp:positionH relativeFrom="column">
                        <wp:posOffset>0</wp:posOffset>
                      </wp:positionH>
                      <wp:positionV relativeFrom="paragraph">
                        <wp:posOffset>0</wp:posOffset>
                      </wp:positionV>
                      <wp:extent cx="76200" cy="28575"/>
                      <wp:effectExtent l="19050" t="19050" r="19050" b="28575"/>
                      <wp:wrapNone/>
                      <wp:docPr id="1706" name="Text Box 2223">
                        <a:extLst xmlns:a="http://schemas.openxmlformats.org/drawingml/2006/main">
                          <a:ext uri="{FF2B5EF4-FFF2-40B4-BE49-F238E27FC236}">
                            <a16:creationId xmlns:a16="http://schemas.microsoft.com/office/drawing/2014/main" id="{00000000-0008-0000-0000-0000A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A5F743" id="Text Box 2223" o:spid="_x0000_s1026" type="#_x0000_t202" style="position:absolute;margin-left:0;margin-top:0;width:6pt;height:2.25pt;z-index:2534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07232" behindDoc="0" locked="0" layoutInCell="1" allowOverlap="1" wp14:anchorId="28AC5776" wp14:editId="7D356D75">
                      <wp:simplePos x="0" y="0"/>
                      <wp:positionH relativeFrom="column">
                        <wp:posOffset>0</wp:posOffset>
                      </wp:positionH>
                      <wp:positionV relativeFrom="paragraph">
                        <wp:posOffset>0</wp:posOffset>
                      </wp:positionV>
                      <wp:extent cx="76200" cy="28575"/>
                      <wp:effectExtent l="19050" t="19050" r="19050" b="28575"/>
                      <wp:wrapNone/>
                      <wp:docPr id="1707" name="Text Box 2222">
                        <a:extLst xmlns:a="http://schemas.openxmlformats.org/drawingml/2006/main">
                          <a:ext uri="{FF2B5EF4-FFF2-40B4-BE49-F238E27FC236}">
                            <a16:creationId xmlns:a16="http://schemas.microsoft.com/office/drawing/2014/main" id="{00000000-0008-0000-0000-0000A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A5C79A" id="Text Box 2222" o:spid="_x0000_s1026" type="#_x0000_t202" style="position:absolute;margin-left:0;margin-top:0;width:6pt;height:2.25pt;z-index:2534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08256" behindDoc="0" locked="0" layoutInCell="1" allowOverlap="1" wp14:anchorId="76A40462" wp14:editId="4A73BA8C">
                      <wp:simplePos x="0" y="0"/>
                      <wp:positionH relativeFrom="column">
                        <wp:posOffset>0</wp:posOffset>
                      </wp:positionH>
                      <wp:positionV relativeFrom="paragraph">
                        <wp:posOffset>0</wp:posOffset>
                      </wp:positionV>
                      <wp:extent cx="76200" cy="28575"/>
                      <wp:effectExtent l="19050" t="19050" r="19050" b="28575"/>
                      <wp:wrapNone/>
                      <wp:docPr id="1708" name="Text Box 2221">
                        <a:extLst xmlns:a="http://schemas.openxmlformats.org/drawingml/2006/main">
                          <a:ext uri="{FF2B5EF4-FFF2-40B4-BE49-F238E27FC236}">
                            <a16:creationId xmlns:a16="http://schemas.microsoft.com/office/drawing/2014/main" id="{00000000-0008-0000-0000-0000A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4401E6" id="Text Box 2221" o:spid="_x0000_s1026" type="#_x0000_t202" style="position:absolute;margin-left:0;margin-top:0;width:6pt;height:2.25pt;z-index:2534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09280" behindDoc="0" locked="0" layoutInCell="1" allowOverlap="1" wp14:anchorId="0D491E7D" wp14:editId="289FD8EA">
                      <wp:simplePos x="0" y="0"/>
                      <wp:positionH relativeFrom="column">
                        <wp:posOffset>0</wp:posOffset>
                      </wp:positionH>
                      <wp:positionV relativeFrom="paragraph">
                        <wp:posOffset>0</wp:posOffset>
                      </wp:positionV>
                      <wp:extent cx="76200" cy="28575"/>
                      <wp:effectExtent l="19050" t="19050" r="19050" b="28575"/>
                      <wp:wrapNone/>
                      <wp:docPr id="1709" name="Text Box 2220">
                        <a:extLst xmlns:a="http://schemas.openxmlformats.org/drawingml/2006/main">
                          <a:ext uri="{FF2B5EF4-FFF2-40B4-BE49-F238E27FC236}">
                            <a16:creationId xmlns:a16="http://schemas.microsoft.com/office/drawing/2014/main" id="{00000000-0008-0000-0000-0000A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B88A45" id="Text Box 2220" o:spid="_x0000_s1026" type="#_x0000_t202" style="position:absolute;margin-left:0;margin-top:0;width:6pt;height:2.25pt;z-index:2534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10304" behindDoc="0" locked="0" layoutInCell="1" allowOverlap="1" wp14:anchorId="492350B1" wp14:editId="0E37C2C8">
                      <wp:simplePos x="0" y="0"/>
                      <wp:positionH relativeFrom="column">
                        <wp:posOffset>0</wp:posOffset>
                      </wp:positionH>
                      <wp:positionV relativeFrom="paragraph">
                        <wp:posOffset>0</wp:posOffset>
                      </wp:positionV>
                      <wp:extent cx="76200" cy="28575"/>
                      <wp:effectExtent l="19050" t="19050" r="19050" b="28575"/>
                      <wp:wrapNone/>
                      <wp:docPr id="1710" name="Text Box 2219">
                        <a:extLst xmlns:a="http://schemas.openxmlformats.org/drawingml/2006/main">
                          <a:ext uri="{FF2B5EF4-FFF2-40B4-BE49-F238E27FC236}">
                            <a16:creationId xmlns:a16="http://schemas.microsoft.com/office/drawing/2014/main" id="{00000000-0008-0000-0000-0000A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1B9A24" id="Text Box 2219" o:spid="_x0000_s1026" type="#_x0000_t202" style="position:absolute;margin-left:0;margin-top:0;width:6pt;height:2.25pt;z-index:2534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11328" behindDoc="0" locked="0" layoutInCell="1" allowOverlap="1" wp14:anchorId="6ADB6160" wp14:editId="1467B53F">
                      <wp:simplePos x="0" y="0"/>
                      <wp:positionH relativeFrom="column">
                        <wp:posOffset>0</wp:posOffset>
                      </wp:positionH>
                      <wp:positionV relativeFrom="paragraph">
                        <wp:posOffset>0</wp:posOffset>
                      </wp:positionV>
                      <wp:extent cx="76200" cy="28575"/>
                      <wp:effectExtent l="19050" t="19050" r="19050" b="28575"/>
                      <wp:wrapNone/>
                      <wp:docPr id="1711" name="Text Box 2218">
                        <a:extLst xmlns:a="http://schemas.openxmlformats.org/drawingml/2006/main">
                          <a:ext uri="{FF2B5EF4-FFF2-40B4-BE49-F238E27FC236}">
                            <a16:creationId xmlns:a16="http://schemas.microsoft.com/office/drawing/2014/main" id="{00000000-0008-0000-0000-0000A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B4349A" id="Text Box 2218" o:spid="_x0000_s1026" type="#_x0000_t202" style="position:absolute;margin-left:0;margin-top:0;width:6pt;height:2.25pt;z-index:2534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12352" behindDoc="0" locked="0" layoutInCell="1" allowOverlap="1" wp14:anchorId="7D33A039" wp14:editId="56BC4319">
                      <wp:simplePos x="0" y="0"/>
                      <wp:positionH relativeFrom="column">
                        <wp:posOffset>0</wp:posOffset>
                      </wp:positionH>
                      <wp:positionV relativeFrom="paragraph">
                        <wp:posOffset>0</wp:posOffset>
                      </wp:positionV>
                      <wp:extent cx="76200" cy="28575"/>
                      <wp:effectExtent l="19050" t="19050" r="19050" b="28575"/>
                      <wp:wrapNone/>
                      <wp:docPr id="1712" name="Text Box 2217">
                        <a:extLst xmlns:a="http://schemas.openxmlformats.org/drawingml/2006/main">
                          <a:ext uri="{FF2B5EF4-FFF2-40B4-BE49-F238E27FC236}">
                            <a16:creationId xmlns:a16="http://schemas.microsoft.com/office/drawing/2014/main" id="{00000000-0008-0000-0000-0000B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CD493C" id="Text Box 2217" o:spid="_x0000_s1026" type="#_x0000_t202" style="position:absolute;margin-left:0;margin-top:0;width:6pt;height:2.25pt;z-index:2534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13376" behindDoc="0" locked="0" layoutInCell="1" allowOverlap="1" wp14:anchorId="4096B0C1" wp14:editId="0E6601CF">
                      <wp:simplePos x="0" y="0"/>
                      <wp:positionH relativeFrom="column">
                        <wp:posOffset>0</wp:posOffset>
                      </wp:positionH>
                      <wp:positionV relativeFrom="paragraph">
                        <wp:posOffset>0</wp:posOffset>
                      </wp:positionV>
                      <wp:extent cx="76200" cy="28575"/>
                      <wp:effectExtent l="19050" t="19050" r="19050" b="28575"/>
                      <wp:wrapNone/>
                      <wp:docPr id="1713" name="Text Box 2216">
                        <a:extLst xmlns:a="http://schemas.openxmlformats.org/drawingml/2006/main">
                          <a:ext uri="{FF2B5EF4-FFF2-40B4-BE49-F238E27FC236}">
                            <a16:creationId xmlns:a16="http://schemas.microsoft.com/office/drawing/2014/main" id="{00000000-0008-0000-0000-0000B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3E0EAC" id="Text Box 2216" o:spid="_x0000_s1026" type="#_x0000_t202" style="position:absolute;margin-left:0;margin-top:0;width:6pt;height:2.25pt;z-index:2534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14400" behindDoc="0" locked="0" layoutInCell="1" allowOverlap="1" wp14:anchorId="7007B44D" wp14:editId="0A1E2A41">
                      <wp:simplePos x="0" y="0"/>
                      <wp:positionH relativeFrom="column">
                        <wp:posOffset>0</wp:posOffset>
                      </wp:positionH>
                      <wp:positionV relativeFrom="paragraph">
                        <wp:posOffset>0</wp:posOffset>
                      </wp:positionV>
                      <wp:extent cx="76200" cy="28575"/>
                      <wp:effectExtent l="19050" t="19050" r="19050" b="28575"/>
                      <wp:wrapNone/>
                      <wp:docPr id="1714" name="Text Box 2215">
                        <a:extLst xmlns:a="http://schemas.openxmlformats.org/drawingml/2006/main">
                          <a:ext uri="{FF2B5EF4-FFF2-40B4-BE49-F238E27FC236}">
                            <a16:creationId xmlns:a16="http://schemas.microsoft.com/office/drawing/2014/main" id="{00000000-0008-0000-0000-0000B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A9B372" id="Text Box 2215" o:spid="_x0000_s1026" type="#_x0000_t202" style="position:absolute;margin-left:0;margin-top:0;width:6pt;height:2.25pt;z-index:25341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15424" behindDoc="0" locked="0" layoutInCell="1" allowOverlap="1" wp14:anchorId="729CE628" wp14:editId="3251857D">
                      <wp:simplePos x="0" y="0"/>
                      <wp:positionH relativeFrom="column">
                        <wp:posOffset>0</wp:posOffset>
                      </wp:positionH>
                      <wp:positionV relativeFrom="paragraph">
                        <wp:posOffset>0</wp:posOffset>
                      </wp:positionV>
                      <wp:extent cx="76200" cy="28575"/>
                      <wp:effectExtent l="19050" t="19050" r="19050" b="28575"/>
                      <wp:wrapNone/>
                      <wp:docPr id="1715" name="Text Box 2214">
                        <a:extLst xmlns:a="http://schemas.openxmlformats.org/drawingml/2006/main">
                          <a:ext uri="{FF2B5EF4-FFF2-40B4-BE49-F238E27FC236}">
                            <a16:creationId xmlns:a16="http://schemas.microsoft.com/office/drawing/2014/main" id="{00000000-0008-0000-0000-0000B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D26900" id="Text Box 2214" o:spid="_x0000_s1026" type="#_x0000_t202" style="position:absolute;margin-left:0;margin-top:0;width:6pt;height:2.25pt;z-index:2534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16448" behindDoc="0" locked="0" layoutInCell="1" allowOverlap="1" wp14:anchorId="083673DC" wp14:editId="24575520">
                      <wp:simplePos x="0" y="0"/>
                      <wp:positionH relativeFrom="column">
                        <wp:posOffset>0</wp:posOffset>
                      </wp:positionH>
                      <wp:positionV relativeFrom="paragraph">
                        <wp:posOffset>0</wp:posOffset>
                      </wp:positionV>
                      <wp:extent cx="76200" cy="28575"/>
                      <wp:effectExtent l="19050" t="19050" r="19050" b="28575"/>
                      <wp:wrapNone/>
                      <wp:docPr id="1716" name="Text Box 2213">
                        <a:extLst xmlns:a="http://schemas.openxmlformats.org/drawingml/2006/main">
                          <a:ext uri="{FF2B5EF4-FFF2-40B4-BE49-F238E27FC236}">
                            <a16:creationId xmlns:a16="http://schemas.microsoft.com/office/drawing/2014/main" id="{00000000-0008-0000-0000-0000B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EB63F9" id="Text Box 2213" o:spid="_x0000_s1026" type="#_x0000_t202" style="position:absolute;margin-left:0;margin-top:0;width:6pt;height:2.25pt;z-index:2534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17472" behindDoc="0" locked="0" layoutInCell="1" allowOverlap="1" wp14:anchorId="2C0784FB" wp14:editId="4AB0D3FD">
                      <wp:simplePos x="0" y="0"/>
                      <wp:positionH relativeFrom="column">
                        <wp:posOffset>0</wp:posOffset>
                      </wp:positionH>
                      <wp:positionV relativeFrom="paragraph">
                        <wp:posOffset>0</wp:posOffset>
                      </wp:positionV>
                      <wp:extent cx="76200" cy="28575"/>
                      <wp:effectExtent l="19050" t="19050" r="19050" b="28575"/>
                      <wp:wrapNone/>
                      <wp:docPr id="1717" name="Text Box 2212">
                        <a:extLst xmlns:a="http://schemas.openxmlformats.org/drawingml/2006/main">
                          <a:ext uri="{FF2B5EF4-FFF2-40B4-BE49-F238E27FC236}">
                            <a16:creationId xmlns:a16="http://schemas.microsoft.com/office/drawing/2014/main" id="{00000000-0008-0000-0000-0000B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B8ED0" id="Text Box 2212" o:spid="_x0000_s1026" type="#_x0000_t202" style="position:absolute;margin-left:0;margin-top:0;width:6pt;height:2.25pt;z-index:2534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18496" behindDoc="0" locked="0" layoutInCell="1" allowOverlap="1" wp14:anchorId="378564A8" wp14:editId="272A6895">
                      <wp:simplePos x="0" y="0"/>
                      <wp:positionH relativeFrom="column">
                        <wp:posOffset>0</wp:posOffset>
                      </wp:positionH>
                      <wp:positionV relativeFrom="paragraph">
                        <wp:posOffset>0</wp:posOffset>
                      </wp:positionV>
                      <wp:extent cx="76200" cy="28575"/>
                      <wp:effectExtent l="19050" t="19050" r="19050" b="28575"/>
                      <wp:wrapNone/>
                      <wp:docPr id="1718" name="Text Box 2211">
                        <a:extLst xmlns:a="http://schemas.openxmlformats.org/drawingml/2006/main">
                          <a:ext uri="{FF2B5EF4-FFF2-40B4-BE49-F238E27FC236}">
                            <a16:creationId xmlns:a16="http://schemas.microsoft.com/office/drawing/2014/main" id="{00000000-0008-0000-0000-0000B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AA3D6A" id="Text Box 2211" o:spid="_x0000_s1026" type="#_x0000_t202" style="position:absolute;margin-left:0;margin-top:0;width:6pt;height:2.25pt;z-index:2534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19520" behindDoc="0" locked="0" layoutInCell="1" allowOverlap="1" wp14:anchorId="137341D9" wp14:editId="7595C235">
                      <wp:simplePos x="0" y="0"/>
                      <wp:positionH relativeFrom="column">
                        <wp:posOffset>0</wp:posOffset>
                      </wp:positionH>
                      <wp:positionV relativeFrom="paragraph">
                        <wp:posOffset>0</wp:posOffset>
                      </wp:positionV>
                      <wp:extent cx="76200" cy="28575"/>
                      <wp:effectExtent l="19050" t="19050" r="19050" b="28575"/>
                      <wp:wrapNone/>
                      <wp:docPr id="1719" name="Text Box 2210">
                        <a:extLst xmlns:a="http://schemas.openxmlformats.org/drawingml/2006/main">
                          <a:ext uri="{FF2B5EF4-FFF2-40B4-BE49-F238E27FC236}">
                            <a16:creationId xmlns:a16="http://schemas.microsoft.com/office/drawing/2014/main" id="{00000000-0008-0000-0000-0000B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2C609C" id="Text Box 2210" o:spid="_x0000_s1026" type="#_x0000_t202" style="position:absolute;margin-left:0;margin-top:0;width:6pt;height:2.25pt;z-index:2534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20544" behindDoc="0" locked="0" layoutInCell="1" allowOverlap="1" wp14:anchorId="47B1D9E1" wp14:editId="68BCF155">
                      <wp:simplePos x="0" y="0"/>
                      <wp:positionH relativeFrom="column">
                        <wp:posOffset>0</wp:posOffset>
                      </wp:positionH>
                      <wp:positionV relativeFrom="paragraph">
                        <wp:posOffset>0</wp:posOffset>
                      </wp:positionV>
                      <wp:extent cx="76200" cy="28575"/>
                      <wp:effectExtent l="19050" t="19050" r="19050" b="28575"/>
                      <wp:wrapNone/>
                      <wp:docPr id="1720" name="Text Box 2209">
                        <a:extLst xmlns:a="http://schemas.openxmlformats.org/drawingml/2006/main">
                          <a:ext uri="{FF2B5EF4-FFF2-40B4-BE49-F238E27FC236}">
                            <a16:creationId xmlns:a16="http://schemas.microsoft.com/office/drawing/2014/main" id="{00000000-0008-0000-0000-0000B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F209B" id="Text Box 2209" o:spid="_x0000_s1026" type="#_x0000_t202" style="position:absolute;margin-left:0;margin-top:0;width:6pt;height:2.25pt;z-index:2534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21568" behindDoc="0" locked="0" layoutInCell="1" allowOverlap="1" wp14:anchorId="0D00617C" wp14:editId="2A52110C">
                      <wp:simplePos x="0" y="0"/>
                      <wp:positionH relativeFrom="column">
                        <wp:posOffset>0</wp:posOffset>
                      </wp:positionH>
                      <wp:positionV relativeFrom="paragraph">
                        <wp:posOffset>0</wp:posOffset>
                      </wp:positionV>
                      <wp:extent cx="76200" cy="28575"/>
                      <wp:effectExtent l="19050" t="19050" r="19050" b="28575"/>
                      <wp:wrapNone/>
                      <wp:docPr id="1721" name="Text Box 2208">
                        <a:extLst xmlns:a="http://schemas.openxmlformats.org/drawingml/2006/main">
                          <a:ext uri="{FF2B5EF4-FFF2-40B4-BE49-F238E27FC236}">
                            <a16:creationId xmlns:a16="http://schemas.microsoft.com/office/drawing/2014/main" id="{00000000-0008-0000-0000-0000B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9AF565" id="Text Box 2208" o:spid="_x0000_s1026" type="#_x0000_t202" style="position:absolute;margin-left:0;margin-top:0;width:6pt;height:2.25pt;z-index:2534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22592" behindDoc="0" locked="0" layoutInCell="1" allowOverlap="1" wp14:anchorId="62A8963B" wp14:editId="76B87FF0">
                      <wp:simplePos x="0" y="0"/>
                      <wp:positionH relativeFrom="column">
                        <wp:posOffset>0</wp:posOffset>
                      </wp:positionH>
                      <wp:positionV relativeFrom="paragraph">
                        <wp:posOffset>0</wp:posOffset>
                      </wp:positionV>
                      <wp:extent cx="76200" cy="28575"/>
                      <wp:effectExtent l="19050" t="19050" r="19050" b="28575"/>
                      <wp:wrapNone/>
                      <wp:docPr id="1722" name="Text Box 2207">
                        <a:extLst xmlns:a="http://schemas.openxmlformats.org/drawingml/2006/main">
                          <a:ext uri="{FF2B5EF4-FFF2-40B4-BE49-F238E27FC236}">
                            <a16:creationId xmlns:a16="http://schemas.microsoft.com/office/drawing/2014/main" id="{00000000-0008-0000-0000-0000B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FE9683" id="Text Box 2207" o:spid="_x0000_s1026" type="#_x0000_t202" style="position:absolute;margin-left:0;margin-top:0;width:6pt;height:2.25pt;z-index:25342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23616" behindDoc="0" locked="0" layoutInCell="1" allowOverlap="1" wp14:anchorId="78983A82" wp14:editId="71C0061A">
                      <wp:simplePos x="0" y="0"/>
                      <wp:positionH relativeFrom="column">
                        <wp:posOffset>0</wp:posOffset>
                      </wp:positionH>
                      <wp:positionV relativeFrom="paragraph">
                        <wp:posOffset>0</wp:posOffset>
                      </wp:positionV>
                      <wp:extent cx="76200" cy="28575"/>
                      <wp:effectExtent l="19050" t="19050" r="19050" b="28575"/>
                      <wp:wrapNone/>
                      <wp:docPr id="1723" name="Text Box 2206">
                        <a:extLst xmlns:a="http://schemas.openxmlformats.org/drawingml/2006/main">
                          <a:ext uri="{FF2B5EF4-FFF2-40B4-BE49-F238E27FC236}">
                            <a16:creationId xmlns:a16="http://schemas.microsoft.com/office/drawing/2014/main" id="{00000000-0008-0000-0000-0000B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6AB28C" id="Text Box 2206" o:spid="_x0000_s1026" type="#_x0000_t202" style="position:absolute;margin-left:0;margin-top:0;width:6pt;height:2.25pt;z-index:2534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24640" behindDoc="0" locked="0" layoutInCell="1" allowOverlap="1" wp14:anchorId="03098EB5" wp14:editId="14BE8787">
                      <wp:simplePos x="0" y="0"/>
                      <wp:positionH relativeFrom="column">
                        <wp:posOffset>0</wp:posOffset>
                      </wp:positionH>
                      <wp:positionV relativeFrom="paragraph">
                        <wp:posOffset>0</wp:posOffset>
                      </wp:positionV>
                      <wp:extent cx="76200" cy="28575"/>
                      <wp:effectExtent l="19050" t="19050" r="19050" b="28575"/>
                      <wp:wrapNone/>
                      <wp:docPr id="1724" name="Text Box 2205">
                        <a:extLst xmlns:a="http://schemas.openxmlformats.org/drawingml/2006/main">
                          <a:ext uri="{FF2B5EF4-FFF2-40B4-BE49-F238E27FC236}">
                            <a16:creationId xmlns:a16="http://schemas.microsoft.com/office/drawing/2014/main" id="{00000000-0008-0000-0000-0000B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EF7C36" id="Text Box 2205" o:spid="_x0000_s1026" type="#_x0000_t202" style="position:absolute;margin-left:0;margin-top:0;width:6pt;height:2.25pt;z-index:2534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25664" behindDoc="0" locked="0" layoutInCell="1" allowOverlap="1" wp14:anchorId="20B46470" wp14:editId="1F568696">
                      <wp:simplePos x="0" y="0"/>
                      <wp:positionH relativeFrom="column">
                        <wp:posOffset>0</wp:posOffset>
                      </wp:positionH>
                      <wp:positionV relativeFrom="paragraph">
                        <wp:posOffset>0</wp:posOffset>
                      </wp:positionV>
                      <wp:extent cx="76200" cy="28575"/>
                      <wp:effectExtent l="19050" t="19050" r="19050" b="28575"/>
                      <wp:wrapNone/>
                      <wp:docPr id="1725" name="Text Box 2204">
                        <a:extLst xmlns:a="http://schemas.openxmlformats.org/drawingml/2006/main">
                          <a:ext uri="{FF2B5EF4-FFF2-40B4-BE49-F238E27FC236}">
                            <a16:creationId xmlns:a16="http://schemas.microsoft.com/office/drawing/2014/main" id="{00000000-0008-0000-0000-0000B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C58D74" id="Text Box 2204" o:spid="_x0000_s1026" type="#_x0000_t202" style="position:absolute;margin-left:0;margin-top:0;width:6pt;height:2.25pt;z-index:2534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26688" behindDoc="0" locked="0" layoutInCell="1" allowOverlap="1" wp14:anchorId="437DD662" wp14:editId="164B76B2">
                      <wp:simplePos x="0" y="0"/>
                      <wp:positionH relativeFrom="column">
                        <wp:posOffset>0</wp:posOffset>
                      </wp:positionH>
                      <wp:positionV relativeFrom="paragraph">
                        <wp:posOffset>0</wp:posOffset>
                      </wp:positionV>
                      <wp:extent cx="76200" cy="28575"/>
                      <wp:effectExtent l="19050" t="19050" r="19050" b="28575"/>
                      <wp:wrapNone/>
                      <wp:docPr id="1726" name="Text Box 2203">
                        <a:extLst xmlns:a="http://schemas.openxmlformats.org/drawingml/2006/main">
                          <a:ext uri="{FF2B5EF4-FFF2-40B4-BE49-F238E27FC236}">
                            <a16:creationId xmlns:a16="http://schemas.microsoft.com/office/drawing/2014/main" id="{00000000-0008-0000-0000-0000B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77F118" id="Text Box 2203" o:spid="_x0000_s1026" type="#_x0000_t202" style="position:absolute;margin-left:0;margin-top:0;width:6pt;height:2.25pt;z-index:2534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27712" behindDoc="0" locked="0" layoutInCell="1" allowOverlap="1" wp14:anchorId="4D965933" wp14:editId="531810B9">
                      <wp:simplePos x="0" y="0"/>
                      <wp:positionH relativeFrom="column">
                        <wp:posOffset>0</wp:posOffset>
                      </wp:positionH>
                      <wp:positionV relativeFrom="paragraph">
                        <wp:posOffset>0</wp:posOffset>
                      </wp:positionV>
                      <wp:extent cx="76200" cy="28575"/>
                      <wp:effectExtent l="19050" t="19050" r="19050" b="28575"/>
                      <wp:wrapNone/>
                      <wp:docPr id="1727" name="Text Box 2202">
                        <a:extLst xmlns:a="http://schemas.openxmlformats.org/drawingml/2006/main">
                          <a:ext uri="{FF2B5EF4-FFF2-40B4-BE49-F238E27FC236}">
                            <a16:creationId xmlns:a16="http://schemas.microsoft.com/office/drawing/2014/main" id="{00000000-0008-0000-0000-0000B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0D10F7" id="Text Box 2202" o:spid="_x0000_s1026" type="#_x0000_t202" style="position:absolute;margin-left:0;margin-top:0;width:6pt;height:2.25pt;z-index:2534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28736" behindDoc="0" locked="0" layoutInCell="1" allowOverlap="1" wp14:anchorId="1BE8CD13" wp14:editId="4AD883CE">
                      <wp:simplePos x="0" y="0"/>
                      <wp:positionH relativeFrom="column">
                        <wp:posOffset>0</wp:posOffset>
                      </wp:positionH>
                      <wp:positionV relativeFrom="paragraph">
                        <wp:posOffset>0</wp:posOffset>
                      </wp:positionV>
                      <wp:extent cx="76200" cy="28575"/>
                      <wp:effectExtent l="19050" t="19050" r="19050" b="28575"/>
                      <wp:wrapNone/>
                      <wp:docPr id="1728" name="Text Box 2201">
                        <a:extLst xmlns:a="http://schemas.openxmlformats.org/drawingml/2006/main">
                          <a:ext uri="{FF2B5EF4-FFF2-40B4-BE49-F238E27FC236}">
                            <a16:creationId xmlns:a16="http://schemas.microsoft.com/office/drawing/2014/main" id="{00000000-0008-0000-0000-0000C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28F32C" id="Text Box 2201" o:spid="_x0000_s1026" type="#_x0000_t202" style="position:absolute;margin-left:0;margin-top:0;width:6pt;height:2.25pt;z-index:2534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29760" behindDoc="0" locked="0" layoutInCell="1" allowOverlap="1" wp14:anchorId="4D1019AF" wp14:editId="673D9DDD">
                      <wp:simplePos x="0" y="0"/>
                      <wp:positionH relativeFrom="column">
                        <wp:posOffset>0</wp:posOffset>
                      </wp:positionH>
                      <wp:positionV relativeFrom="paragraph">
                        <wp:posOffset>0</wp:posOffset>
                      </wp:positionV>
                      <wp:extent cx="76200" cy="28575"/>
                      <wp:effectExtent l="19050" t="19050" r="19050" b="28575"/>
                      <wp:wrapNone/>
                      <wp:docPr id="1729" name="Text Box 2200">
                        <a:extLst xmlns:a="http://schemas.openxmlformats.org/drawingml/2006/main">
                          <a:ext uri="{FF2B5EF4-FFF2-40B4-BE49-F238E27FC236}">
                            <a16:creationId xmlns:a16="http://schemas.microsoft.com/office/drawing/2014/main" id="{00000000-0008-0000-0000-0000C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67F34E" id="Text Box 2200" o:spid="_x0000_s1026" type="#_x0000_t202" style="position:absolute;margin-left:0;margin-top:0;width:6pt;height:2.25pt;z-index:2534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30784" behindDoc="0" locked="0" layoutInCell="1" allowOverlap="1" wp14:anchorId="7DB628DC" wp14:editId="3FACB15B">
                      <wp:simplePos x="0" y="0"/>
                      <wp:positionH relativeFrom="column">
                        <wp:posOffset>0</wp:posOffset>
                      </wp:positionH>
                      <wp:positionV relativeFrom="paragraph">
                        <wp:posOffset>0</wp:posOffset>
                      </wp:positionV>
                      <wp:extent cx="76200" cy="28575"/>
                      <wp:effectExtent l="19050" t="19050" r="19050" b="28575"/>
                      <wp:wrapNone/>
                      <wp:docPr id="1730" name="Text Box 2199">
                        <a:extLst xmlns:a="http://schemas.openxmlformats.org/drawingml/2006/main">
                          <a:ext uri="{FF2B5EF4-FFF2-40B4-BE49-F238E27FC236}">
                            <a16:creationId xmlns:a16="http://schemas.microsoft.com/office/drawing/2014/main" id="{00000000-0008-0000-0000-0000C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90DF56" id="Text Box 2199" o:spid="_x0000_s1026" type="#_x0000_t202" style="position:absolute;margin-left:0;margin-top:0;width:6pt;height:2.25pt;z-index:2534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31808" behindDoc="0" locked="0" layoutInCell="1" allowOverlap="1" wp14:anchorId="504A7B67" wp14:editId="33D103EE">
                      <wp:simplePos x="0" y="0"/>
                      <wp:positionH relativeFrom="column">
                        <wp:posOffset>0</wp:posOffset>
                      </wp:positionH>
                      <wp:positionV relativeFrom="paragraph">
                        <wp:posOffset>0</wp:posOffset>
                      </wp:positionV>
                      <wp:extent cx="76200" cy="28575"/>
                      <wp:effectExtent l="19050" t="19050" r="19050" b="28575"/>
                      <wp:wrapNone/>
                      <wp:docPr id="1731" name="Text Box 2198">
                        <a:extLst xmlns:a="http://schemas.openxmlformats.org/drawingml/2006/main">
                          <a:ext uri="{FF2B5EF4-FFF2-40B4-BE49-F238E27FC236}">
                            <a16:creationId xmlns:a16="http://schemas.microsoft.com/office/drawing/2014/main" id="{00000000-0008-0000-0000-0000C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254491" id="Text Box 2198" o:spid="_x0000_s1026" type="#_x0000_t202" style="position:absolute;margin-left:0;margin-top:0;width:6pt;height:2.25pt;z-index:25343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32832" behindDoc="0" locked="0" layoutInCell="1" allowOverlap="1" wp14:anchorId="546D0572" wp14:editId="0638B109">
                      <wp:simplePos x="0" y="0"/>
                      <wp:positionH relativeFrom="column">
                        <wp:posOffset>0</wp:posOffset>
                      </wp:positionH>
                      <wp:positionV relativeFrom="paragraph">
                        <wp:posOffset>0</wp:posOffset>
                      </wp:positionV>
                      <wp:extent cx="76200" cy="28575"/>
                      <wp:effectExtent l="19050" t="19050" r="19050" b="28575"/>
                      <wp:wrapNone/>
                      <wp:docPr id="1732" name="Text Box 2197">
                        <a:extLst xmlns:a="http://schemas.openxmlformats.org/drawingml/2006/main">
                          <a:ext uri="{FF2B5EF4-FFF2-40B4-BE49-F238E27FC236}">
                            <a16:creationId xmlns:a16="http://schemas.microsoft.com/office/drawing/2014/main" id="{00000000-0008-0000-0000-0000C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DD920D" id="Text Box 2197" o:spid="_x0000_s1026" type="#_x0000_t202" style="position:absolute;margin-left:0;margin-top:0;width:6pt;height:2.25pt;z-index:2534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33856" behindDoc="0" locked="0" layoutInCell="1" allowOverlap="1" wp14:anchorId="7576B6E2" wp14:editId="37A7C485">
                      <wp:simplePos x="0" y="0"/>
                      <wp:positionH relativeFrom="column">
                        <wp:posOffset>0</wp:posOffset>
                      </wp:positionH>
                      <wp:positionV relativeFrom="paragraph">
                        <wp:posOffset>0</wp:posOffset>
                      </wp:positionV>
                      <wp:extent cx="76200" cy="28575"/>
                      <wp:effectExtent l="19050" t="19050" r="19050" b="28575"/>
                      <wp:wrapNone/>
                      <wp:docPr id="1733" name="Text Box 2196">
                        <a:extLst xmlns:a="http://schemas.openxmlformats.org/drawingml/2006/main">
                          <a:ext uri="{FF2B5EF4-FFF2-40B4-BE49-F238E27FC236}">
                            <a16:creationId xmlns:a16="http://schemas.microsoft.com/office/drawing/2014/main" id="{00000000-0008-0000-0000-0000C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94F4A2" id="Text Box 2196" o:spid="_x0000_s1026" type="#_x0000_t202" style="position:absolute;margin-left:0;margin-top:0;width:6pt;height:2.25pt;z-index:2534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34880" behindDoc="0" locked="0" layoutInCell="1" allowOverlap="1" wp14:anchorId="6652FF73" wp14:editId="1D0D8766">
                      <wp:simplePos x="0" y="0"/>
                      <wp:positionH relativeFrom="column">
                        <wp:posOffset>0</wp:posOffset>
                      </wp:positionH>
                      <wp:positionV relativeFrom="paragraph">
                        <wp:posOffset>0</wp:posOffset>
                      </wp:positionV>
                      <wp:extent cx="76200" cy="28575"/>
                      <wp:effectExtent l="19050" t="19050" r="19050" b="28575"/>
                      <wp:wrapNone/>
                      <wp:docPr id="1734" name="Text Box 2195">
                        <a:extLst xmlns:a="http://schemas.openxmlformats.org/drawingml/2006/main">
                          <a:ext uri="{FF2B5EF4-FFF2-40B4-BE49-F238E27FC236}">
                            <a16:creationId xmlns:a16="http://schemas.microsoft.com/office/drawing/2014/main" id="{00000000-0008-0000-0000-0000C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79947D" id="Text Box 2195" o:spid="_x0000_s1026" type="#_x0000_t202" style="position:absolute;margin-left:0;margin-top:0;width:6pt;height:2.25pt;z-index:25343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35904" behindDoc="0" locked="0" layoutInCell="1" allowOverlap="1" wp14:anchorId="191EC8A7" wp14:editId="1063466F">
                      <wp:simplePos x="0" y="0"/>
                      <wp:positionH relativeFrom="column">
                        <wp:posOffset>0</wp:posOffset>
                      </wp:positionH>
                      <wp:positionV relativeFrom="paragraph">
                        <wp:posOffset>0</wp:posOffset>
                      </wp:positionV>
                      <wp:extent cx="76200" cy="28575"/>
                      <wp:effectExtent l="19050" t="19050" r="19050" b="28575"/>
                      <wp:wrapNone/>
                      <wp:docPr id="1735" name="Text Box 2194">
                        <a:extLst xmlns:a="http://schemas.openxmlformats.org/drawingml/2006/main">
                          <a:ext uri="{FF2B5EF4-FFF2-40B4-BE49-F238E27FC236}">
                            <a16:creationId xmlns:a16="http://schemas.microsoft.com/office/drawing/2014/main" id="{00000000-0008-0000-0000-0000C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0215AD" id="Text Box 2194" o:spid="_x0000_s1026" type="#_x0000_t202" style="position:absolute;margin-left:0;margin-top:0;width:6pt;height:2.25pt;z-index:2534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36928" behindDoc="0" locked="0" layoutInCell="1" allowOverlap="1" wp14:anchorId="4D047B65" wp14:editId="393DC4BD">
                      <wp:simplePos x="0" y="0"/>
                      <wp:positionH relativeFrom="column">
                        <wp:posOffset>0</wp:posOffset>
                      </wp:positionH>
                      <wp:positionV relativeFrom="paragraph">
                        <wp:posOffset>0</wp:posOffset>
                      </wp:positionV>
                      <wp:extent cx="76200" cy="28575"/>
                      <wp:effectExtent l="19050" t="19050" r="19050" b="28575"/>
                      <wp:wrapNone/>
                      <wp:docPr id="1736" name="Text Box 2193">
                        <a:extLst xmlns:a="http://schemas.openxmlformats.org/drawingml/2006/main">
                          <a:ext uri="{FF2B5EF4-FFF2-40B4-BE49-F238E27FC236}">
                            <a16:creationId xmlns:a16="http://schemas.microsoft.com/office/drawing/2014/main" id="{00000000-0008-0000-0000-0000C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DF41BF" id="Text Box 2193" o:spid="_x0000_s1026" type="#_x0000_t202" style="position:absolute;margin-left:0;margin-top:0;width:6pt;height:2.25pt;z-index:2534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37952" behindDoc="0" locked="0" layoutInCell="1" allowOverlap="1" wp14:anchorId="3FFEAB88" wp14:editId="799A874B">
                      <wp:simplePos x="0" y="0"/>
                      <wp:positionH relativeFrom="column">
                        <wp:posOffset>0</wp:posOffset>
                      </wp:positionH>
                      <wp:positionV relativeFrom="paragraph">
                        <wp:posOffset>0</wp:posOffset>
                      </wp:positionV>
                      <wp:extent cx="76200" cy="28575"/>
                      <wp:effectExtent l="19050" t="19050" r="19050" b="28575"/>
                      <wp:wrapNone/>
                      <wp:docPr id="1737" name="Text Box 2192">
                        <a:extLst xmlns:a="http://schemas.openxmlformats.org/drawingml/2006/main">
                          <a:ext uri="{FF2B5EF4-FFF2-40B4-BE49-F238E27FC236}">
                            <a16:creationId xmlns:a16="http://schemas.microsoft.com/office/drawing/2014/main" id="{00000000-0008-0000-0000-0000C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A05E06" id="Text Box 2192" o:spid="_x0000_s1026" type="#_x0000_t202" style="position:absolute;margin-left:0;margin-top:0;width:6pt;height:2.25pt;z-index:25343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38976" behindDoc="0" locked="0" layoutInCell="1" allowOverlap="1" wp14:anchorId="28075214" wp14:editId="436140EF">
                      <wp:simplePos x="0" y="0"/>
                      <wp:positionH relativeFrom="column">
                        <wp:posOffset>0</wp:posOffset>
                      </wp:positionH>
                      <wp:positionV relativeFrom="paragraph">
                        <wp:posOffset>0</wp:posOffset>
                      </wp:positionV>
                      <wp:extent cx="76200" cy="28575"/>
                      <wp:effectExtent l="19050" t="19050" r="19050" b="28575"/>
                      <wp:wrapNone/>
                      <wp:docPr id="1738" name="Text Box 2191">
                        <a:extLst xmlns:a="http://schemas.openxmlformats.org/drawingml/2006/main">
                          <a:ext uri="{FF2B5EF4-FFF2-40B4-BE49-F238E27FC236}">
                            <a16:creationId xmlns:a16="http://schemas.microsoft.com/office/drawing/2014/main" id="{00000000-0008-0000-0000-0000C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ABBEAF" id="Text Box 2191" o:spid="_x0000_s1026" type="#_x0000_t202" style="position:absolute;margin-left:0;margin-top:0;width:6pt;height:2.25pt;z-index:25343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40000" behindDoc="0" locked="0" layoutInCell="1" allowOverlap="1" wp14:anchorId="3BE4A2A8" wp14:editId="0C39AC9F">
                      <wp:simplePos x="0" y="0"/>
                      <wp:positionH relativeFrom="column">
                        <wp:posOffset>0</wp:posOffset>
                      </wp:positionH>
                      <wp:positionV relativeFrom="paragraph">
                        <wp:posOffset>0</wp:posOffset>
                      </wp:positionV>
                      <wp:extent cx="76200" cy="28575"/>
                      <wp:effectExtent l="19050" t="19050" r="19050" b="28575"/>
                      <wp:wrapNone/>
                      <wp:docPr id="1739" name="Text Box 2190">
                        <a:extLst xmlns:a="http://schemas.openxmlformats.org/drawingml/2006/main">
                          <a:ext uri="{FF2B5EF4-FFF2-40B4-BE49-F238E27FC236}">
                            <a16:creationId xmlns:a16="http://schemas.microsoft.com/office/drawing/2014/main" id="{00000000-0008-0000-0000-0000C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3AFDC2" id="Text Box 2190" o:spid="_x0000_s1026" type="#_x0000_t202" style="position:absolute;margin-left:0;margin-top:0;width:6pt;height:2.25pt;z-index:25344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41024" behindDoc="0" locked="0" layoutInCell="1" allowOverlap="1" wp14:anchorId="4D40D542" wp14:editId="42D7C5F8">
                      <wp:simplePos x="0" y="0"/>
                      <wp:positionH relativeFrom="column">
                        <wp:posOffset>0</wp:posOffset>
                      </wp:positionH>
                      <wp:positionV relativeFrom="paragraph">
                        <wp:posOffset>0</wp:posOffset>
                      </wp:positionV>
                      <wp:extent cx="76200" cy="28575"/>
                      <wp:effectExtent l="19050" t="19050" r="19050" b="28575"/>
                      <wp:wrapNone/>
                      <wp:docPr id="1740" name="Text Box 2189">
                        <a:extLst xmlns:a="http://schemas.openxmlformats.org/drawingml/2006/main">
                          <a:ext uri="{FF2B5EF4-FFF2-40B4-BE49-F238E27FC236}">
                            <a16:creationId xmlns:a16="http://schemas.microsoft.com/office/drawing/2014/main" id="{00000000-0008-0000-0000-0000C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59FA82" id="Text Box 2189" o:spid="_x0000_s1026" type="#_x0000_t202" style="position:absolute;margin-left:0;margin-top:0;width:6pt;height:2.25pt;z-index:2534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42048" behindDoc="0" locked="0" layoutInCell="1" allowOverlap="1" wp14:anchorId="4B4210BB" wp14:editId="7108C595">
                      <wp:simplePos x="0" y="0"/>
                      <wp:positionH relativeFrom="column">
                        <wp:posOffset>0</wp:posOffset>
                      </wp:positionH>
                      <wp:positionV relativeFrom="paragraph">
                        <wp:posOffset>0</wp:posOffset>
                      </wp:positionV>
                      <wp:extent cx="76200" cy="28575"/>
                      <wp:effectExtent l="19050" t="19050" r="19050" b="28575"/>
                      <wp:wrapNone/>
                      <wp:docPr id="1741" name="Text Box 2188">
                        <a:extLst xmlns:a="http://schemas.openxmlformats.org/drawingml/2006/main">
                          <a:ext uri="{FF2B5EF4-FFF2-40B4-BE49-F238E27FC236}">
                            <a16:creationId xmlns:a16="http://schemas.microsoft.com/office/drawing/2014/main" id="{00000000-0008-0000-0000-0000C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75DCEE" id="Text Box 2188" o:spid="_x0000_s1026" type="#_x0000_t202" style="position:absolute;margin-left:0;margin-top:0;width:6pt;height:2.25pt;z-index:25344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43072" behindDoc="0" locked="0" layoutInCell="1" allowOverlap="1" wp14:anchorId="4088A1E9" wp14:editId="0F3CE376">
                      <wp:simplePos x="0" y="0"/>
                      <wp:positionH relativeFrom="column">
                        <wp:posOffset>0</wp:posOffset>
                      </wp:positionH>
                      <wp:positionV relativeFrom="paragraph">
                        <wp:posOffset>0</wp:posOffset>
                      </wp:positionV>
                      <wp:extent cx="76200" cy="28575"/>
                      <wp:effectExtent l="19050" t="19050" r="19050" b="28575"/>
                      <wp:wrapNone/>
                      <wp:docPr id="1742" name="Text Box 2187">
                        <a:extLst xmlns:a="http://schemas.openxmlformats.org/drawingml/2006/main">
                          <a:ext uri="{FF2B5EF4-FFF2-40B4-BE49-F238E27FC236}">
                            <a16:creationId xmlns:a16="http://schemas.microsoft.com/office/drawing/2014/main" id="{00000000-0008-0000-0000-0000C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1F157A" id="Text Box 2187" o:spid="_x0000_s1026" type="#_x0000_t202" style="position:absolute;margin-left:0;margin-top:0;width:6pt;height:2.25pt;z-index:25344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44096" behindDoc="0" locked="0" layoutInCell="1" allowOverlap="1" wp14:anchorId="54B84887" wp14:editId="4794C33F">
                      <wp:simplePos x="0" y="0"/>
                      <wp:positionH relativeFrom="column">
                        <wp:posOffset>0</wp:posOffset>
                      </wp:positionH>
                      <wp:positionV relativeFrom="paragraph">
                        <wp:posOffset>0</wp:posOffset>
                      </wp:positionV>
                      <wp:extent cx="76200" cy="28575"/>
                      <wp:effectExtent l="19050" t="19050" r="19050" b="28575"/>
                      <wp:wrapNone/>
                      <wp:docPr id="1743" name="Text Box 2186">
                        <a:extLst xmlns:a="http://schemas.openxmlformats.org/drawingml/2006/main">
                          <a:ext uri="{FF2B5EF4-FFF2-40B4-BE49-F238E27FC236}">
                            <a16:creationId xmlns:a16="http://schemas.microsoft.com/office/drawing/2014/main" id="{00000000-0008-0000-0000-0000C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44FA94" id="Text Box 2186" o:spid="_x0000_s1026" type="#_x0000_t202" style="position:absolute;margin-left:0;margin-top:0;width:6pt;height:2.25pt;z-index:25344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45120" behindDoc="0" locked="0" layoutInCell="1" allowOverlap="1" wp14:anchorId="3CC33790" wp14:editId="0ADF0B97">
                      <wp:simplePos x="0" y="0"/>
                      <wp:positionH relativeFrom="column">
                        <wp:posOffset>0</wp:posOffset>
                      </wp:positionH>
                      <wp:positionV relativeFrom="paragraph">
                        <wp:posOffset>0</wp:posOffset>
                      </wp:positionV>
                      <wp:extent cx="76200" cy="28575"/>
                      <wp:effectExtent l="19050" t="19050" r="19050" b="28575"/>
                      <wp:wrapNone/>
                      <wp:docPr id="1744" name="Text Box 2185">
                        <a:extLst xmlns:a="http://schemas.openxmlformats.org/drawingml/2006/main">
                          <a:ext uri="{FF2B5EF4-FFF2-40B4-BE49-F238E27FC236}">
                            <a16:creationId xmlns:a16="http://schemas.microsoft.com/office/drawing/2014/main" id="{00000000-0008-0000-0000-0000D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DD112C" id="Text Box 2185" o:spid="_x0000_s1026" type="#_x0000_t202" style="position:absolute;margin-left:0;margin-top:0;width:6pt;height:2.25pt;z-index:25344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46144" behindDoc="0" locked="0" layoutInCell="1" allowOverlap="1" wp14:anchorId="283764F5" wp14:editId="710F2D3E">
                      <wp:simplePos x="0" y="0"/>
                      <wp:positionH relativeFrom="column">
                        <wp:posOffset>0</wp:posOffset>
                      </wp:positionH>
                      <wp:positionV relativeFrom="paragraph">
                        <wp:posOffset>0</wp:posOffset>
                      </wp:positionV>
                      <wp:extent cx="76200" cy="28575"/>
                      <wp:effectExtent l="19050" t="19050" r="19050" b="28575"/>
                      <wp:wrapNone/>
                      <wp:docPr id="1745" name="Text Box 2184">
                        <a:extLst xmlns:a="http://schemas.openxmlformats.org/drawingml/2006/main">
                          <a:ext uri="{FF2B5EF4-FFF2-40B4-BE49-F238E27FC236}">
                            <a16:creationId xmlns:a16="http://schemas.microsoft.com/office/drawing/2014/main" id="{00000000-0008-0000-0000-0000D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2D3DC2" id="Text Box 2184" o:spid="_x0000_s1026" type="#_x0000_t202" style="position:absolute;margin-left:0;margin-top:0;width:6pt;height:2.25pt;z-index:25344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47168" behindDoc="0" locked="0" layoutInCell="1" allowOverlap="1" wp14:anchorId="7028D614" wp14:editId="59F4BA47">
                      <wp:simplePos x="0" y="0"/>
                      <wp:positionH relativeFrom="column">
                        <wp:posOffset>0</wp:posOffset>
                      </wp:positionH>
                      <wp:positionV relativeFrom="paragraph">
                        <wp:posOffset>0</wp:posOffset>
                      </wp:positionV>
                      <wp:extent cx="76200" cy="28575"/>
                      <wp:effectExtent l="19050" t="19050" r="19050" b="28575"/>
                      <wp:wrapNone/>
                      <wp:docPr id="1746" name="Text Box 2183">
                        <a:extLst xmlns:a="http://schemas.openxmlformats.org/drawingml/2006/main">
                          <a:ext uri="{FF2B5EF4-FFF2-40B4-BE49-F238E27FC236}">
                            <a16:creationId xmlns:a16="http://schemas.microsoft.com/office/drawing/2014/main" id="{00000000-0008-0000-0000-0000D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106CA" id="Text Box 2183" o:spid="_x0000_s1026" type="#_x0000_t202" style="position:absolute;margin-left:0;margin-top:0;width:6pt;height:2.25pt;z-index:25344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48192" behindDoc="0" locked="0" layoutInCell="1" allowOverlap="1" wp14:anchorId="69A9BD9E" wp14:editId="3772EE2B">
                      <wp:simplePos x="0" y="0"/>
                      <wp:positionH relativeFrom="column">
                        <wp:posOffset>0</wp:posOffset>
                      </wp:positionH>
                      <wp:positionV relativeFrom="paragraph">
                        <wp:posOffset>0</wp:posOffset>
                      </wp:positionV>
                      <wp:extent cx="76200" cy="28575"/>
                      <wp:effectExtent l="19050" t="19050" r="19050" b="28575"/>
                      <wp:wrapNone/>
                      <wp:docPr id="1747" name="Text Box 2182">
                        <a:extLst xmlns:a="http://schemas.openxmlformats.org/drawingml/2006/main">
                          <a:ext uri="{FF2B5EF4-FFF2-40B4-BE49-F238E27FC236}">
                            <a16:creationId xmlns:a16="http://schemas.microsoft.com/office/drawing/2014/main" id="{00000000-0008-0000-0000-0000D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77619B" id="Text Box 2182" o:spid="_x0000_s1026" type="#_x0000_t202" style="position:absolute;margin-left:0;margin-top:0;width:6pt;height:2.25pt;z-index:25344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49216" behindDoc="0" locked="0" layoutInCell="1" allowOverlap="1" wp14:anchorId="2FDC3615" wp14:editId="20C3BD04">
                      <wp:simplePos x="0" y="0"/>
                      <wp:positionH relativeFrom="column">
                        <wp:posOffset>0</wp:posOffset>
                      </wp:positionH>
                      <wp:positionV relativeFrom="paragraph">
                        <wp:posOffset>0</wp:posOffset>
                      </wp:positionV>
                      <wp:extent cx="76200" cy="28575"/>
                      <wp:effectExtent l="19050" t="19050" r="19050" b="28575"/>
                      <wp:wrapNone/>
                      <wp:docPr id="1748" name="Text Box 2181">
                        <a:extLst xmlns:a="http://schemas.openxmlformats.org/drawingml/2006/main">
                          <a:ext uri="{FF2B5EF4-FFF2-40B4-BE49-F238E27FC236}">
                            <a16:creationId xmlns:a16="http://schemas.microsoft.com/office/drawing/2014/main" id="{00000000-0008-0000-0000-0000D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244C9" id="Text Box 2181" o:spid="_x0000_s1026" type="#_x0000_t202" style="position:absolute;margin-left:0;margin-top:0;width:6pt;height:2.25pt;z-index:25344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50240" behindDoc="0" locked="0" layoutInCell="1" allowOverlap="1" wp14:anchorId="2E139BBF" wp14:editId="7558BA83">
                      <wp:simplePos x="0" y="0"/>
                      <wp:positionH relativeFrom="column">
                        <wp:posOffset>0</wp:posOffset>
                      </wp:positionH>
                      <wp:positionV relativeFrom="paragraph">
                        <wp:posOffset>0</wp:posOffset>
                      </wp:positionV>
                      <wp:extent cx="76200" cy="28575"/>
                      <wp:effectExtent l="19050" t="19050" r="19050" b="28575"/>
                      <wp:wrapNone/>
                      <wp:docPr id="1749" name="Text Box 2180">
                        <a:extLst xmlns:a="http://schemas.openxmlformats.org/drawingml/2006/main">
                          <a:ext uri="{FF2B5EF4-FFF2-40B4-BE49-F238E27FC236}">
                            <a16:creationId xmlns:a16="http://schemas.microsoft.com/office/drawing/2014/main" id="{00000000-0008-0000-0000-0000D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88536A" id="Text Box 2180" o:spid="_x0000_s1026" type="#_x0000_t202" style="position:absolute;margin-left:0;margin-top:0;width:6pt;height:2.25pt;z-index:25345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51264" behindDoc="0" locked="0" layoutInCell="1" allowOverlap="1" wp14:anchorId="414AB93E" wp14:editId="205572E9">
                      <wp:simplePos x="0" y="0"/>
                      <wp:positionH relativeFrom="column">
                        <wp:posOffset>0</wp:posOffset>
                      </wp:positionH>
                      <wp:positionV relativeFrom="paragraph">
                        <wp:posOffset>0</wp:posOffset>
                      </wp:positionV>
                      <wp:extent cx="76200" cy="28575"/>
                      <wp:effectExtent l="19050" t="19050" r="19050" b="28575"/>
                      <wp:wrapNone/>
                      <wp:docPr id="1750" name="Text Box 2179">
                        <a:extLst xmlns:a="http://schemas.openxmlformats.org/drawingml/2006/main">
                          <a:ext uri="{FF2B5EF4-FFF2-40B4-BE49-F238E27FC236}">
                            <a16:creationId xmlns:a16="http://schemas.microsoft.com/office/drawing/2014/main" id="{00000000-0008-0000-0000-0000D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FE2C18" id="Text Box 2179" o:spid="_x0000_s1026" type="#_x0000_t202" style="position:absolute;margin-left:0;margin-top:0;width:6pt;height:2.25pt;z-index:25345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52288" behindDoc="0" locked="0" layoutInCell="1" allowOverlap="1" wp14:anchorId="6AB1449B" wp14:editId="7155C4A3">
                      <wp:simplePos x="0" y="0"/>
                      <wp:positionH relativeFrom="column">
                        <wp:posOffset>0</wp:posOffset>
                      </wp:positionH>
                      <wp:positionV relativeFrom="paragraph">
                        <wp:posOffset>0</wp:posOffset>
                      </wp:positionV>
                      <wp:extent cx="76200" cy="28575"/>
                      <wp:effectExtent l="19050" t="19050" r="19050" b="28575"/>
                      <wp:wrapNone/>
                      <wp:docPr id="1751" name="Text Box 2178">
                        <a:extLst xmlns:a="http://schemas.openxmlformats.org/drawingml/2006/main">
                          <a:ext uri="{FF2B5EF4-FFF2-40B4-BE49-F238E27FC236}">
                            <a16:creationId xmlns:a16="http://schemas.microsoft.com/office/drawing/2014/main" id="{00000000-0008-0000-0000-0000D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501E76" id="Text Box 2178" o:spid="_x0000_s1026" type="#_x0000_t202" style="position:absolute;margin-left:0;margin-top:0;width:6pt;height:2.25pt;z-index:25345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53312" behindDoc="0" locked="0" layoutInCell="1" allowOverlap="1" wp14:anchorId="2DA1DA48" wp14:editId="5E8AF5DF">
                      <wp:simplePos x="0" y="0"/>
                      <wp:positionH relativeFrom="column">
                        <wp:posOffset>0</wp:posOffset>
                      </wp:positionH>
                      <wp:positionV relativeFrom="paragraph">
                        <wp:posOffset>0</wp:posOffset>
                      </wp:positionV>
                      <wp:extent cx="76200" cy="28575"/>
                      <wp:effectExtent l="19050" t="19050" r="19050" b="28575"/>
                      <wp:wrapNone/>
                      <wp:docPr id="1752" name="Text Box 2177">
                        <a:extLst xmlns:a="http://schemas.openxmlformats.org/drawingml/2006/main">
                          <a:ext uri="{FF2B5EF4-FFF2-40B4-BE49-F238E27FC236}">
                            <a16:creationId xmlns:a16="http://schemas.microsoft.com/office/drawing/2014/main" id="{00000000-0008-0000-0000-0000D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CD5105" id="Text Box 2177" o:spid="_x0000_s1026" type="#_x0000_t202" style="position:absolute;margin-left:0;margin-top:0;width:6pt;height:2.25pt;z-index:25345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54336" behindDoc="0" locked="0" layoutInCell="1" allowOverlap="1" wp14:anchorId="353FCC2E" wp14:editId="0C938D32">
                      <wp:simplePos x="0" y="0"/>
                      <wp:positionH relativeFrom="column">
                        <wp:posOffset>0</wp:posOffset>
                      </wp:positionH>
                      <wp:positionV relativeFrom="paragraph">
                        <wp:posOffset>0</wp:posOffset>
                      </wp:positionV>
                      <wp:extent cx="76200" cy="28575"/>
                      <wp:effectExtent l="19050" t="19050" r="19050" b="28575"/>
                      <wp:wrapNone/>
                      <wp:docPr id="1753" name="Text Box 2176">
                        <a:extLst xmlns:a="http://schemas.openxmlformats.org/drawingml/2006/main">
                          <a:ext uri="{FF2B5EF4-FFF2-40B4-BE49-F238E27FC236}">
                            <a16:creationId xmlns:a16="http://schemas.microsoft.com/office/drawing/2014/main" id="{00000000-0008-0000-0000-0000D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3ECC98" id="Text Box 2176" o:spid="_x0000_s1026" type="#_x0000_t202" style="position:absolute;margin-left:0;margin-top:0;width:6pt;height:2.25pt;z-index:25345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55360" behindDoc="0" locked="0" layoutInCell="1" allowOverlap="1" wp14:anchorId="6B88DA3F" wp14:editId="624A8DA9">
                      <wp:simplePos x="0" y="0"/>
                      <wp:positionH relativeFrom="column">
                        <wp:posOffset>0</wp:posOffset>
                      </wp:positionH>
                      <wp:positionV relativeFrom="paragraph">
                        <wp:posOffset>0</wp:posOffset>
                      </wp:positionV>
                      <wp:extent cx="76200" cy="28575"/>
                      <wp:effectExtent l="19050" t="19050" r="19050" b="28575"/>
                      <wp:wrapNone/>
                      <wp:docPr id="1754" name="Text Box 2175">
                        <a:extLst xmlns:a="http://schemas.openxmlformats.org/drawingml/2006/main">
                          <a:ext uri="{FF2B5EF4-FFF2-40B4-BE49-F238E27FC236}">
                            <a16:creationId xmlns:a16="http://schemas.microsoft.com/office/drawing/2014/main" id="{00000000-0008-0000-0000-0000D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41D8E2" id="Text Box 2175" o:spid="_x0000_s1026" type="#_x0000_t202" style="position:absolute;margin-left:0;margin-top:0;width:6pt;height:2.25pt;z-index:25345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56384" behindDoc="0" locked="0" layoutInCell="1" allowOverlap="1" wp14:anchorId="7C29A569" wp14:editId="7C541F8C">
                      <wp:simplePos x="0" y="0"/>
                      <wp:positionH relativeFrom="column">
                        <wp:posOffset>0</wp:posOffset>
                      </wp:positionH>
                      <wp:positionV relativeFrom="paragraph">
                        <wp:posOffset>0</wp:posOffset>
                      </wp:positionV>
                      <wp:extent cx="76200" cy="28575"/>
                      <wp:effectExtent l="19050" t="19050" r="19050" b="28575"/>
                      <wp:wrapNone/>
                      <wp:docPr id="1755" name="Text Box 2174">
                        <a:extLst xmlns:a="http://schemas.openxmlformats.org/drawingml/2006/main">
                          <a:ext uri="{FF2B5EF4-FFF2-40B4-BE49-F238E27FC236}">
                            <a16:creationId xmlns:a16="http://schemas.microsoft.com/office/drawing/2014/main" id="{00000000-0008-0000-0000-0000D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C69A1C" id="Text Box 2174" o:spid="_x0000_s1026" type="#_x0000_t202" style="position:absolute;margin-left:0;margin-top:0;width:6pt;height:2.25pt;z-index:25345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57408" behindDoc="0" locked="0" layoutInCell="1" allowOverlap="1" wp14:anchorId="64BB972B" wp14:editId="5D741045">
                      <wp:simplePos x="0" y="0"/>
                      <wp:positionH relativeFrom="column">
                        <wp:posOffset>0</wp:posOffset>
                      </wp:positionH>
                      <wp:positionV relativeFrom="paragraph">
                        <wp:posOffset>0</wp:posOffset>
                      </wp:positionV>
                      <wp:extent cx="76200" cy="28575"/>
                      <wp:effectExtent l="19050" t="19050" r="19050" b="28575"/>
                      <wp:wrapNone/>
                      <wp:docPr id="1756" name="Text Box 2173">
                        <a:extLst xmlns:a="http://schemas.openxmlformats.org/drawingml/2006/main">
                          <a:ext uri="{FF2B5EF4-FFF2-40B4-BE49-F238E27FC236}">
                            <a16:creationId xmlns:a16="http://schemas.microsoft.com/office/drawing/2014/main" id="{00000000-0008-0000-0000-0000D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93E71" id="Text Box 2173" o:spid="_x0000_s1026" type="#_x0000_t202" style="position:absolute;margin-left:0;margin-top:0;width:6pt;height:2.25pt;z-index:25345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58432" behindDoc="0" locked="0" layoutInCell="1" allowOverlap="1" wp14:anchorId="0BA3275D" wp14:editId="48BB07E6">
                      <wp:simplePos x="0" y="0"/>
                      <wp:positionH relativeFrom="column">
                        <wp:posOffset>0</wp:posOffset>
                      </wp:positionH>
                      <wp:positionV relativeFrom="paragraph">
                        <wp:posOffset>0</wp:posOffset>
                      </wp:positionV>
                      <wp:extent cx="76200" cy="28575"/>
                      <wp:effectExtent l="19050" t="19050" r="19050" b="28575"/>
                      <wp:wrapNone/>
                      <wp:docPr id="1757" name="Text Box 2172">
                        <a:extLst xmlns:a="http://schemas.openxmlformats.org/drawingml/2006/main">
                          <a:ext uri="{FF2B5EF4-FFF2-40B4-BE49-F238E27FC236}">
                            <a16:creationId xmlns:a16="http://schemas.microsoft.com/office/drawing/2014/main" id="{00000000-0008-0000-0000-0000D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E3054B" id="Text Box 2172" o:spid="_x0000_s1026" type="#_x0000_t202" style="position:absolute;margin-left:0;margin-top:0;width:6pt;height:2.25pt;z-index:25345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59456" behindDoc="0" locked="0" layoutInCell="1" allowOverlap="1" wp14:anchorId="0D29CCFE" wp14:editId="1EFA3F96">
                      <wp:simplePos x="0" y="0"/>
                      <wp:positionH relativeFrom="column">
                        <wp:posOffset>0</wp:posOffset>
                      </wp:positionH>
                      <wp:positionV relativeFrom="paragraph">
                        <wp:posOffset>0</wp:posOffset>
                      </wp:positionV>
                      <wp:extent cx="76200" cy="28575"/>
                      <wp:effectExtent l="19050" t="19050" r="19050" b="28575"/>
                      <wp:wrapNone/>
                      <wp:docPr id="1758" name="Text Box 2171">
                        <a:extLst xmlns:a="http://schemas.openxmlformats.org/drawingml/2006/main">
                          <a:ext uri="{FF2B5EF4-FFF2-40B4-BE49-F238E27FC236}">
                            <a16:creationId xmlns:a16="http://schemas.microsoft.com/office/drawing/2014/main" id="{00000000-0008-0000-0000-0000D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E72161" id="Text Box 2171" o:spid="_x0000_s1026" type="#_x0000_t202" style="position:absolute;margin-left:0;margin-top:0;width:6pt;height:2.25pt;z-index:25345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60480" behindDoc="0" locked="0" layoutInCell="1" allowOverlap="1" wp14:anchorId="17A9D437" wp14:editId="6CE3E2F1">
                      <wp:simplePos x="0" y="0"/>
                      <wp:positionH relativeFrom="column">
                        <wp:posOffset>0</wp:posOffset>
                      </wp:positionH>
                      <wp:positionV relativeFrom="paragraph">
                        <wp:posOffset>0</wp:posOffset>
                      </wp:positionV>
                      <wp:extent cx="76200" cy="28575"/>
                      <wp:effectExtent l="19050" t="19050" r="19050" b="28575"/>
                      <wp:wrapNone/>
                      <wp:docPr id="1759" name="Text Box 2170">
                        <a:extLst xmlns:a="http://schemas.openxmlformats.org/drawingml/2006/main">
                          <a:ext uri="{FF2B5EF4-FFF2-40B4-BE49-F238E27FC236}">
                            <a16:creationId xmlns:a16="http://schemas.microsoft.com/office/drawing/2014/main" id="{00000000-0008-0000-0000-0000D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554343" id="Text Box 2170" o:spid="_x0000_s1026" type="#_x0000_t202" style="position:absolute;margin-left:0;margin-top:0;width:6pt;height:2.25pt;z-index:25346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61504" behindDoc="0" locked="0" layoutInCell="1" allowOverlap="1" wp14:anchorId="693EEE56" wp14:editId="221C65FD">
                      <wp:simplePos x="0" y="0"/>
                      <wp:positionH relativeFrom="column">
                        <wp:posOffset>0</wp:posOffset>
                      </wp:positionH>
                      <wp:positionV relativeFrom="paragraph">
                        <wp:posOffset>0</wp:posOffset>
                      </wp:positionV>
                      <wp:extent cx="76200" cy="28575"/>
                      <wp:effectExtent l="19050" t="19050" r="19050" b="28575"/>
                      <wp:wrapNone/>
                      <wp:docPr id="1760" name="Text Box 2169">
                        <a:extLst xmlns:a="http://schemas.openxmlformats.org/drawingml/2006/main">
                          <a:ext uri="{FF2B5EF4-FFF2-40B4-BE49-F238E27FC236}">
                            <a16:creationId xmlns:a16="http://schemas.microsoft.com/office/drawing/2014/main" id="{00000000-0008-0000-0000-0000E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1E37D3" id="Text Box 2169" o:spid="_x0000_s1026" type="#_x0000_t202" style="position:absolute;margin-left:0;margin-top:0;width:6pt;height:2.25pt;z-index:25346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62528" behindDoc="0" locked="0" layoutInCell="1" allowOverlap="1" wp14:anchorId="2E4A4777" wp14:editId="00294AD5">
                      <wp:simplePos x="0" y="0"/>
                      <wp:positionH relativeFrom="column">
                        <wp:posOffset>0</wp:posOffset>
                      </wp:positionH>
                      <wp:positionV relativeFrom="paragraph">
                        <wp:posOffset>0</wp:posOffset>
                      </wp:positionV>
                      <wp:extent cx="76200" cy="28575"/>
                      <wp:effectExtent l="19050" t="19050" r="19050" b="28575"/>
                      <wp:wrapNone/>
                      <wp:docPr id="1761" name="Text Box 2168">
                        <a:extLst xmlns:a="http://schemas.openxmlformats.org/drawingml/2006/main">
                          <a:ext uri="{FF2B5EF4-FFF2-40B4-BE49-F238E27FC236}">
                            <a16:creationId xmlns:a16="http://schemas.microsoft.com/office/drawing/2014/main" id="{00000000-0008-0000-0000-0000E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42B6B" id="Text Box 2168" o:spid="_x0000_s1026" type="#_x0000_t202" style="position:absolute;margin-left:0;margin-top:0;width:6pt;height:2.25pt;z-index:25346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63552" behindDoc="0" locked="0" layoutInCell="1" allowOverlap="1" wp14:anchorId="72A45B1F" wp14:editId="5427FE26">
                      <wp:simplePos x="0" y="0"/>
                      <wp:positionH relativeFrom="column">
                        <wp:posOffset>0</wp:posOffset>
                      </wp:positionH>
                      <wp:positionV relativeFrom="paragraph">
                        <wp:posOffset>0</wp:posOffset>
                      </wp:positionV>
                      <wp:extent cx="76200" cy="28575"/>
                      <wp:effectExtent l="19050" t="19050" r="19050" b="28575"/>
                      <wp:wrapNone/>
                      <wp:docPr id="1762" name="Text Box 2167">
                        <a:extLst xmlns:a="http://schemas.openxmlformats.org/drawingml/2006/main">
                          <a:ext uri="{FF2B5EF4-FFF2-40B4-BE49-F238E27FC236}">
                            <a16:creationId xmlns:a16="http://schemas.microsoft.com/office/drawing/2014/main" id="{00000000-0008-0000-0000-0000E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438BF2" id="Text Box 2167" o:spid="_x0000_s1026" type="#_x0000_t202" style="position:absolute;margin-left:0;margin-top:0;width:6pt;height:2.25pt;z-index:25346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64576" behindDoc="0" locked="0" layoutInCell="1" allowOverlap="1" wp14:anchorId="2648ABA0" wp14:editId="452D5C5A">
                      <wp:simplePos x="0" y="0"/>
                      <wp:positionH relativeFrom="column">
                        <wp:posOffset>0</wp:posOffset>
                      </wp:positionH>
                      <wp:positionV relativeFrom="paragraph">
                        <wp:posOffset>0</wp:posOffset>
                      </wp:positionV>
                      <wp:extent cx="76200" cy="28575"/>
                      <wp:effectExtent l="19050" t="19050" r="19050" b="28575"/>
                      <wp:wrapNone/>
                      <wp:docPr id="1763" name="Text Box 2166">
                        <a:extLst xmlns:a="http://schemas.openxmlformats.org/drawingml/2006/main">
                          <a:ext uri="{FF2B5EF4-FFF2-40B4-BE49-F238E27FC236}">
                            <a16:creationId xmlns:a16="http://schemas.microsoft.com/office/drawing/2014/main" id="{00000000-0008-0000-0000-0000E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9439C6" id="Text Box 2166" o:spid="_x0000_s1026" type="#_x0000_t202" style="position:absolute;margin-left:0;margin-top:0;width:6pt;height:2.25pt;z-index:25346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65600" behindDoc="0" locked="0" layoutInCell="1" allowOverlap="1" wp14:anchorId="4CECDA3D" wp14:editId="0B78302F">
                      <wp:simplePos x="0" y="0"/>
                      <wp:positionH relativeFrom="column">
                        <wp:posOffset>0</wp:posOffset>
                      </wp:positionH>
                      <wp:positionV relativeFrom="paragraph">
                        <wp:posOffset>0</wp:posOffset>
                      </wp:positionV>
                      <wp:extent cx="76200" cy="28575"/>
                      <wp:effectExtent l="19050" t="19050" r="19050" b="28575"/>
                      <wp:wrapNone/>
                      <wp:docPr id="1764" name="Text Box 2165">
                        <a:extLst xmlns:a="http://schemas.openxmlformats.org/drawingml/2006/main">
                          <a:ext uri="{FF2B5EF4-FFF2-40B4-BE49-F238E27FC236}">
                            <a16:creationId xmlns:a16="http://schemas.microsoft.com/office/drawing/2014/main" id="{00000000-0008-0000-0000-0000E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36769A" id="Text Box 2165" o:spid="_x0000_s1026" type="#_x0000_t202" style="position:absolute;margin-left:0;margin-top:0;width:6pt;height:2.25pt;z-index:25346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66624" behindDoc="0" locked="0" layoutInCell="1" allowOverlap="1" wp14:anchorId="357D2A15" wp14:editId="7105CC2C">
                      <wp:simplePos x="0" y="0"/>
                      <wp:positionH relativeFrom="column">
                        <wp:posOffset>0</wp:posOffset>
                      </wp:positionH>
                      <wp:positionV relativeFrom="paragraph">
                        <wp:posOffset>0</wp:posOffset>
                      </wp:positionV>
                      <wp:extent cx="76200" cy="28575"/>
                      <wp:effectExtent l="19050" t="19050" r="19050" b="28575"/>
                      <wp:wrapNone/>
                      <wp:docPr id="1765" name="Text Box 2164">
                        <a:extLst xmlns:a="http://schemas.openxmlformats.org/drawingml/2006/main">
                          <a:ext uri="{FF2B5EF4-FFF2-40B4-BE49-F238E27FC236}">
                            <a16:creationId xmlns:a16="http://schemas.microsoft.com/office/drawing/2014/main" id="{00000000-0008-0000-0000-0000E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3592FC" id="Text Box 2164" o:spid="_x0000_s1026" type="#_x0000_t202" style="position:absolute;margin-left:0;margin-top:0;width:6pt;height:2.25pt;z-index:25346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67648" behindDoc="0" locked="0" layoutInCell="1" allowOverlap="1" wp14:anchorId="1DC42BE4" wp14:editId="52554809">
                      <wp:simplePos x="0" y="0"/>
                      <wp:positionH relativeFrom="column">
                        <wp:posOffset>0</wp:posOffset>
                      </wp:positionH>
                      <wp:positionV relativeFrom="paragraph">
                        <wp:posOffset>0</wp:posOffset>
                      </wp:positionV>
                      <wp:extent cx="76200" cy="28575"/>
                      <wp:effectExtent l="19050" t="19050" r="19050" b="28575"/>
                      <wp:wrapNone/>
                      <wp:docPr id="1766" name="Text Box 2163">
                        <a:extLst xmlns:a="http://schemas.openxmlformats.org/drawingml/2006/main">
                          <a:ext uri="{FF2B5EF4-FFF2-40B4-BE49-F238E27FC236}">
                            <a16:creationId xmlns:a16="http://schemas.microsoft.com/office/drawing/2014/main" id="{00000000-0008-0000-0000-0000E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9B382F" id="Text Box 2163" o:spid="_x0000_s1026" type="#_x0000_t202" style="position:absolute;margin-left:0;margin-top:0;width:6pt;height:2.25pt;z-index:25346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68672" behindDoc="0" locked="0" layoutInCell="1" allowOverlap="1" wp14:anchorId="09D48F84" wp14:editId="5E2C9CC1">
                      <wp:simplePos x="0" y="0"/>
                      <wp:positionH relativeFrom="column">
                        <wp:posOffset>0</wp:posOffset>
                      </wp:positionH>
                      <wp:positionV relativeFrom="paragraph">
                        <wp:posOffset>0</wp:posOffset>
                      </wp:positionV>
                      <wp:extent cx="76200" cy="28575"/>
                      <wp:effectExtent l="19050" t="19050" r="19050" b="28575"/>
                      <wp:wrapNone/>
                      <wp:docPr id="1767" name="Text Box 2162">
                        <a:extLst xmlns:a="http://schemas.openxmlformats.org/drawingml/2006/main">
                          <a:ext uri="{FF2B5EF4-FFF2-40B4-BE49-F238E27FC236}">
                            <a16:creationId xmlns:a16="http://schemas.microsoft.com/office/drawing/2014/main" id="{00000000-0008-0000-0000-0000E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5AD31C" id="Text Box 2162" o:spid="_x0000_s1026" type="#_x0000_t202" style="position:absolute;margin-left:0;margin-top:0;width:6pt;height:2.25pt;z-index:25346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69696" behindDoc="0" locked="0" layoutInCell="1" allowOverlap="1" wp14:anchorId="3A926B95" wp14:editId="5D0EB5BD">
                      <wp:simplePos x="0" y="0"/>
                      <wp:positionH relativeFrom="column">
                        <wp:posOffset>0</wp:posOffset>
                      </wp:positionH>
                      <wp:positionV relativeFrom="paragraph">
                        <wp:posOffset>0</wp:posOffset>
                      </wp:positionV>
                      <wp:extent cx="76200" cy="28575"/>
                      <wp:effectExtent l="19050" t="19050" r="19050" b="28575"/>
                      <wp:wrapNone/>
                      <wp:docPr id="1768" name="Text Box 2161">
                        <a:extLst xmlns:a="http://schemas.openxmlformats.org/drawingml/2006/main">
                          <a:ext uri="{FF2B5EF4-FFF2-40B4-BE49-F238E27FC236}">
                            <a16:creationId xmlns:a16="http://schemas.microsoft.com/office/drawing/2014/main" id="{00000000-0008-0000-0000-0000E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8F843C" id="Text Box 2161" o:spid="_x0000_s1026" type="#_x0000_t202" style="position:absolute;margin-left:0;margin-top:0;width:6pt;height:2.25pt;z-index:25346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70720" behindDoc="0" locked="0" layoutInCell="1" allowOverlap="1" wp14:anchorId="1E36088D" wp14:editId="050C30FD">
                      <wp:simplePos x="0" y="0"/>
                      <wp:positionH relativeFrom="column">
                        <wp:posOffset>0</wp:posOffset>
                      </wp:positionH>
                      <wp:positionV relativeFrom="paragraph">
                        <wp:posOffset>0</wp:posOffset>
                      </wp:positionV>
                      <wp:extent cx="76200" cy="28575"/>
                      <wp:effectExtent l="19050" t="19050" r="19050" b="28575"/>
                      <wp:wrapNone/>
                      <wp:docPr id="1769" name="Text Box 2160">
                        <a:extLst xmlns:a="http://schemas.openxmlformats.org/drawingml/2006/main">
                          <a:ext uri="{FF2B5EF4-FFF2-40B4-BE49-F238E27FC236}">
                            <a16:creationId xmlns:a16="http://schemas.microsoft.com/office/drawing/2014/main" id="{00000000-0008-0000-0000-0000E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11A34A" id="Text Box 2160" o:spid="_x0000_s1026" type="#_x0000_t202" style="position:absolute;margin-left:0;margin-top:0;width:6pt;height:2.25pt;z-index:25347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71744" behindDoc="0" locked="0" layoutInCell="1" allowOverlap="1" wp14:anchorId="19F2BF66" wp14:editId="492C41C0">
                      <wp:simplePos x="0" y="0"/>
                      <wp:positionH relativeFrom="column">
                        <wp:posOffset>0</wp:posOffset>
                      </wp:positionH>
                      <wp:positionV relativeFrom="paragraph">
                        <wp:posOffset>0</wp:posOffset>
                      </wp:positionV>
                      <wp:extent cx="76200" cy="28575"/>
                      <wp:effectExtent l="19050" t="19050" r="19050" b="28575"/>
                      <wp:wrapNone/>
                      <wp:docPr id="1770" name="Text Box 2159">
                        <a:extLst xmlns:a="http://schemas.openxmlformats.org/drawingml/2006/main">
                          <a:ext uri="{FF2B5EF4-FFF2-40B4-BE49-F238E27FC236}">
                            <a16:creationId xmlns:a16="http://schemas.microsoft.com/office/drawing/2014/main" id="{00000000-0008-0000-0000-0000E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AE757" id="Text Box 2159" o:spid="_x0000_s1026" type="#_x0000_t202" style="position:absolute;margin-left:0;margin-top:0;width:6pt;height:2.25pt;z-index:25347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72768" behindDoc="0" locked="0" layoutInCell="1" allowOverlap="1" wp14:anchorId="10A56C0C" wp14:editId="75044587">
                      <wp:simplePos x="0" y="0"/>
                      <wp:positionH relativeFrom="column">
                        <wp:posOffset>0</wp:posOffset>
                      </wp:positionH>
                      <wp:positionV relativeFrom="paragraph">
                        <wp:posOffset>0</wp:posOffset>
                      </wp:positionV>
                      <wp:extent cx="76200" cy="28575"/>
                      <wp:effectExtent l="19050" t="19050" r="19050" b="28575"/>
                      <wp:wrapNone/>
                      <wp:docPr id="1771" name="Text Box 2158">
                        <a:extLst xmlns:a="http://schemas.openxmlformats.org/drawingml/2006/main">
                          <a:ext uri="{FF2B5EF4-FFF2-40B4-BE49-F238E27FC236}">
                            <a16:creationId xmlns:a16="http://schemas.microsoft.com/office/drawing/2014/main" id="{00000000-0008-0000-0000-0000E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CC40C3" id="Text Box 2158" o:spid="_x0000_s1026" type="#_x0000_t202" style="position:absolute;margin-left:0;margin-top:0;width:6pt;height:2.25pt;z-index:25347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73792" behindDoc="0" locked="0" layoutInCell="1" allowOverlap="1" wp14:anchorId="352EC07B" wp14:editId="15F760C9">
                      <wp:simplePos x="0" y="0"/>
                      <wp:positionH relativeFrom="column">
                        <wp:posOffset>0</wp:posOffset>
                      </wp:positionH>
                      <wp:positionV relativeFrom="paragraph">
                        <wp:posOffset>0</wp:posOffset>
                      </wp:positionV>
                      <wp:extent cx="76200" cy="28575"/>
                      <wp:effectExtent l="19050" t="19050" r="19050" b="28575"/>
                      <wp:wrapNone/>
                      <wp:docPr id="1772" name="Text Box 2157">
                        <a:extLst xmlns:a="http://schemas.openxmlformats.org/drawingml/2006/main">
                          <a:ext uri="{FF2B5EF4-FFF2-40B4-BE49-F238E27FC236}">
                            <a16:creationId xmlns:a16="http://schemas.microsoft.com/office/drawing/2014/main" id="{00000000-0008-0000-0000-0000E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F823FA" id="Text Box 2157" o:spid="_x0000_s1026" type="#_x0000_t202" style="position:absolute;margin-left:0;margin-top:0;width:6pt;height:2.25pt;z-index:25347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74816" behindDoc="0" locked="0" layoutInCell="1" allowOverlap="1" wp14:anchorId="5D9B0A65" wp14:editId="1B14DFA9">
                      <wp:simplePos x="0" y="0"/>
                      <wp:positionH relativeFrom="column">
                        <wp:posOffset>0</wp:posOffset>
                      </wp:positionH>
                      <wp:positionV relativeFrom="paragraph">
                        <wp:posOffset>0</wp:posOffset>
                      </wp:positionV>
                      <wp:extent cx="76200" cy="28575"/>
                      <wp:effectExtent l="19050" t="19050" r="19050" b="28575"/>
                      <wp:wrapNone/>
                      <wp:docPr id="1773" name="Text Box 2156">
                        <a:extLst xmlns:a="http://schemas.openxmlformats.org/drawingml/2006/main">
                          <a:ext uri="{FF2B5EF4-FFF2-40B4-BE49-F238E27FC236}">
                            <a16:creationId xmlns:a16="http://schemas.microsoft.com/office/drawing/2014/main" id="{00000000-0008-0000-0000-0000E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D7834B" id="Text Box 2156" o:spid="_x0000_s1026" type="#_x0000_t202" style="position:absolute;margin-left:0;margin-top:0;width:6pt;height:2.25pt;z-index:25347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75840" behindDoc="0" locked="0" layoutInCell="1" allowOverlap="1" wp14:anchorId="1FEAAB1F" wp14:editId="49FF26A1">
                      <wp:simplePos x="0" y="0"/>
                      <wp:positionH relativeFrom="column">
                        <wp:posOffset>0</wp:posOffset>
                      </wp:positionH>
                      <wp:positionV relativeFrom="paragraph">
                        <wp:posOffset>0</wp:posOffset>
                      </wp:positionV>
                      <wp:extent cx="76200" cy="28575"/>
                      <wp:effectExtent l="19050" t="19050" r="19050" b="28575"/>
                      <wp:wrapNone/>
                      <wp:docPr id="1774" name="Text Box 2155">
                        <a:extLst xmlns:a="http://schemas.openxmlformats.org/drawingml/2006/main">
                          <a:ext uri="{FF2B5EF4-FFF2-40B4-BE49-F238E27FC236}">
                            <a16:creationId xmlns:a16="http://schemas.microsoft.com/office/drawing/2014/main" id="{00000000-0008-0000-0000-0000E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2EC52" id="Text Box 2155" o:spid="_x0000_s1026" type="#_x0000_t202" style="position:absolute;margin-left:0;margin-top:0;width:6pt;height:2.25pt;z-index:25347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76864" behindDoc="0" locked="0" layoutInCell="1" allowOverlap="1" wp14:anchorId="08B3835B" wp14:editId="75A3D216">
                      <wp:simplePos x="0" y="0"/>
                      <wp:positionH relativeFrom="column">
                        <wp:posOffset>0</wp:posOffset>
                      </wp:positionH>
                      <wp:positionV relativeFrom="paragraph">
                        <wp:posOffset>0</wp:posOffset>
                      </wp:positionV>
                      <wp:extent cx="76200" cy="28575"/>
                      <wp:effectExtent l="19050" t="19050" r="19050" b="28575"/>
                      <wp:wrapNone/>
                      <wp:docPr id="1775" name="Text Box 2154">
                        <a:extLst xmlns:a="http://schemas.openxmlformats.org/drawingml/2006/main">
                          <a:ext uri="{FF2B5EF4-FFF2-40B4-BE49-F238E27FC236}">
                            <a16:creationId xmlns:a16="http://schemas.microsoft.com/office/drawing/2014/main" id="{00000000-0008-0000-0000-0000E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6A07C9" id="Text Box 2154" o:spid="_x0000_s1026" type="#_x0000_t202" style="position:absolute;margin-left:0;margin-top:0;width:6pt;height:2.25pt;z-index:25347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77888" behindDoc="0" locked="0" layoutInCell="1" allowOverlap="1" wp14:anchorId="69C2EB49" wp14:editId="203A276F">
                      <wp:simplePos x="0" y="0"/>
                      <wp:positionH relativeFrom="column">
                        <wp:posOffset>0</wp:posOffset>
                      </wp:positionH>
                      <wp:positionV relativeFrom="paragraph">
                        <wp:posOffset>0</wp:posOffset>
                      </wp:positionV>
                      <wp:extent cx="76200" cy="28575"/>
                      <wp:effectExtent l="19050" t="19050" r="19050" b="28575"/>
                      <wp:wrapNone/>
                      <wp:docPr id="1776" name="Text Box 2153">
                        <a:extLst xmlns:a="http://schemas.openxmlformats.org/drawingml/2006/main">
                          <a:ext uri="{FF2B5EF4-FFF2-40B4-BE49-F238E27FC236}">
                            <a16:creationId xmlns:a16="http://schemas.microsoft.com/office/drawing/2014/main" id="{00000000-0008-0000-0000-0000F0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628E72" id="Text Box 2153" o:spid="_x0000_s1026" type="#_x0000_t202" style="position:absolute;margin-left:0;margin-top:0;width:6pt;height:2.25pt;z-index:25347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78912" behindDoc="0" locked="0" layoutInCell="1" allowOverlap="1" wp14:anchorId="75C93651" wp14:editId="00335BBE">
                      <wp:simplePos x="0" y="0"/>
                      <wp:positionH relativeFrom="column">
                        <wp:posOffset>0</wp:posOffset>
                      </wp:positionH>
                      <wp:positionV relativeFrom="paragraph">
                        <wp:posOffset>0</wp:posOffset>
                      </wp:positionV>
                      <wp:extent cx="76200" cy="28575"/>
                      <wp:effectExtent l="19050" t="19050" r="19050" b="28575"/>
                      <wp:wrapNone/>
                      <wp:docPr id="1777" name="Text Box 2152">
                        <a:extLst xmlns:a="http://schemas.openxmlformats.org/drawingml/2006/main">
                          <a:ext uri="{FF2B5EF4-FFF2-40B4-BE49-F238E27FC236}">
                            <a16:creationId xmlns:a16="http://schemas.microsoft.com/office/drawing/2014/main" id="{00000000-0008-0000-0000-0000F1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A8F7B3" id="Text Box 2152" o:spid="_x0000_s1026" type="#_x0000_t202" style="position:absolute;margin-left:0;margin-top:0;width:6pt;height:2.25pt;z-index:25347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79936" behindDoc="0" locked="0" layoutInCell="1" allowOverlap="1" wp14:anchorId="4335C9B8" wp14:editId="46CA7D61">
                      <wp:simplePos x="0" y="0"/>
                      <wp:positionH relativeFrom="column">
                        <wp:posOffset>0</wp:posOffset>
                      </wp:positionH>
                      <wp:positionV relativeFrom="paragraph">
                        <wp:posOffset>0</wp:posOffset>
                      </wp:positionV>
                      <wp:extent cx="76200" cy="28575"/>
                      <wp:effectExtent l="19050" t="19050" r="19050" b="28575"/>
                      <wp:wrapNone/>
                      <wp:docPr id="1778" name="Text Box 2151">
                        <a:extLst xmlns:a="http://schemas.openxmlformats.org/drawingml/2006/main">
                          <a:ext uri="{FF2B5EF4-FFF2-40B4-BE49-F238E27FC236}">
                            <a16:creationId xmlns:a16="http://schemas.microsoft.com/office/drawing/2014/main" id="{00000000-0008-0000-0000-0000F2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D25E45" id="Text Box 2151" o:spid="_x0000_s1026" type="#_x0000_t202" style="position:absolute;margin-left:0;margin-top:0;width:6pt;height:2.25pt;z-index:25347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80960" behindDoc="0" locked="0" layoutInCell="1" allowOverlap="1" wp14:anchorId="01888146" wp14:editId="34A95CD2">
                      <wp:simplePos x="0" y="0"/>
                      <wp:positionH relativeFrom="column">
                        <wp:posOffset>0</wp:posOffset>
                      </wp:positionH>
                      <wp:positionV relativeFrom="paragraph">
                        <wp:posOffset>0</wp:posOffset>
                      </wp:positionV>
                      <wp:extent cx="76200" cy="28575"/>
                      <wp:effectExtent l="19050" t="19050" r="19050" b="28575"/>
                      <wp:wrapNone/>
                      <wp:docPr id="1779" name="Text Box 2150">
                        <a:extLst xmlns:a="http://schemas.openxmlformats.org/drawingml/2006/main">
                          <a:ext uri="{FF2B5EF4-FFF2-40B4-BE49-F238E27FC236}">
                            <a16:creationId xmlns:a16="http://schemas.microsoft.com/office/drawing/2014/main" id="{00000000-0008-0000-0000-0000F3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E7DA69" id="Text Box 2150" o:spid="_x0000_s1026" type="#_x0000_t202" style="position:absolute;margin-left:0;margin-top:0;width:6pt;height:2.25pt;z-index:25348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81984" behindDoc="0" locked="0" layoutInCell="1" allowOverlap="1" wp14:anchorId="6CD3FD58" wp14:editId="6FD1A6DC">
                      <wp:simplePos x="0" y="0"/>
                      <wp:positionH relativeFrom="column">
                        <wp:posOffset>0</wp:posOffset>
                      </wp:positionH>
                      <wp:positionV relativeFrom="paragraph">
                        <wp:posOffset>0</wp:posOffset>
                      </wp:positionV>
                      <wp:extent cx="76200" cy="28575"/>
                      <wp:effectExtent l="19050" t="19050" r="19050" b="28575"/>
                      <wp:wrapNone/>
                      <wp:docPr id="1780" name="Text Box 2149">
                        <a:extLst xmlns:a="http://schemas.openxmlformats.org/drawingml/2006/main">
                          <a:ext uri="{FF2B5EF4-FFF2-40B4-BE49-F238E27FC236}">
                            <a16:creationId xmlns:a16="http://schemas.microsoft.com/office/drawing/2014/main" id="{00000000-0008-0000-0000-0000F4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A2D506" id="Text Box 2149" o:spid="_x0000_s1026" type="#_x0000_t202" style="position:absolute;margin-left:0;margin-top:0;width:6pt;height:2.25pt;z-index:2534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83008" behindDoc="0" locked="0" layoutInCell="1" allowOverlap="1" wp14:anchorId="1BAB0B8A" wp14:editId="12C17A72">
                      <wp:simplePos x="0" y="0"/>
                      <wp:positionH relativeFrom="column">
                        <wp:posOffset>0</wp:posOffset>
                      </wp:positionH>
                      <wp:positionV relativeFrom="paragraph">
                        <wp:posOffset>0</wp:posOffset>
                      </wp:positionV>
                      <wp:extent cx="76200" cy="28575"/>
                      <wp:effectExtent l="19050" t="19050" r="19050" b="28575"/>
                      <wp:wrapNone/>
                      <wp:docPr id="1781" name="Text Box 2148">
                        <a:extLst xmlns:a="http://schemas.openxmlformats.org/drawingml/2006/main">
                          <a:ext uri="{FF2B5EF4-FFF2-40B4-BE49-F238E27FC236}">
                            <a16:creationId xmlns:a16="http://schemas.microsoft.com/office/drawing/2014/main" id="{00000000-0008-0000-0000-0000F5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07F116" id="Text Box 2148" o:spid="_x0000_s1026" type="#_x0000_t202" style="position:absolute;margin-left:0;margin-top:0;width:6pt;height:2.25pt;z-index:25348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84032" behindDoc="0" locked="0" layoutInCell="1" allowOverlap="1" wp14:anchorId="0BE661D0" wp14:editId="201FAFAE">
                      <wp:simplePos x="0" y="0"/>
                      <wp:positionH relativeFrom="column">
                        <wp:posOffset>0</wp:posOffset>
                      </wp:positionH>
                      <wp:positionV relativeFrom="paragraph">
                        <wp:posOffset>0</wp:posOffset>
                      </wp:positionV>
                      <wp:extent cx="76200" cy="28575"/>
                      <wp:effectExtent l="19050" t="19050" r="19050" b="28575"/>
                      <wp:wrapNone/>
                      <wp:docPr id="1782" name="Text Box 2147">
                        <a:extLst xmlns:a="http://schemas.openxmlformats.org/drawingml/2006/main">
                          <a:ext uri="{FF2B5EF4-FFF2-40B4-BE49-F238E27FC236}">
                            <a16:creationId xmlns:a16="http://schemas.microsoft.com/office/drawing/2014/main" id="{00000000-0008-0000-0000-0000F6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4B5747" id="Text Box 2147" o:spid="_x0000_s1026" type="#_x0000_t202" style="position:absolute;margin-left:0;margin-top:0;width:6pt;height:2.25pt;z-index:25348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85056" behindDoc="0" locked="0" layoutInCell="1" allowOverlap="1" wp14:anchorId="20431047" wp14:editId="0CAFF891">
                      <wp:simplePos x="0" y="0"/>
                      <wp:positionH relativeFrom="column">
                        <wp:posOffset>0</wp:posOffset>
                      </wp:positionH>
                      <wp:positionV relativeFrom="paragraph">
                        <wp:posOffset>0</wp:posOffset>
                      </wp:positionV>
                      <wp:extent cx="76200" cy="28575"/>
                      <wp:effectExtent l="19050" t="19050" r="19050" b="28575"/>
                      <wp:wrapNone/>
                      <wp:docPr id="1783" name="Text Box 2146">
                        <a:extLst xmlns:a="http://schemas.openxmlformats.org/drawingml/2006/main">
                          <a:ext uri="{FF2B5EF4-FFF2-40B4-BE49-F238E27FC236}">
                            <a16:creationId xmlns:a16="http://schemas.microsoft.com/office/drawing/2014/main" id="{00000000-0008-0000-0000-0000F7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3D5BD4" id="Text Box 2146" o:spid="_x0000_s1026" type="#_x0000_t202" style="position:absolute;margin-left:0;margin-top:0;width:6pt;height:2.25pt;z-index:25348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86080" behindDoc="0" locked="0" layoutInCell="1" allowOverlap="1" wp14:anchorId="47D4319C" wp14:editId="005065B0">
                      <wp:simplePos x="0" y="0"/>
                      <wp:positionH relativeFrom="column">
                        <wp:posOffset>0</wp:posOffset>
                      </wp:positionH>
                      <wp:positionV relativeFrom="paragraph">
                        <wp:posOffset>0</wp:posOffset>
                      </wp:positionV>
                      <wp:extent cx="76200" cy="28575"/>
                      <wp:effectExtent l="19050" t="19050" r="19050" b="28575"/>
                      <wp:wrapNone/>
                      <wp:docPr id="1784" name="Text Box 2145">
                        <a:extLst xmlns:a="http://schemas.openxmlformats.org/drawingml/2006/main">
                          <a:ext uri="{FF2B5EF4-FFF2-40B4-BE49-F238E27FC236}">
                            <a16:creationId xmlns:a16="http://schemas.microsoft.com/office/drawing/2014/main" id="{00000000-0008-0000-0000-0000F8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9BC94B" id="Text Box 2145" o:spid="_x0000_s1026" type="#_x0000_t202" style="position:absolute;margin-left:0;margin-top:0;width:6pt;height:2.25pt;z-index:2534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87104" behindDoc="0" locked="0" layoutInCell="1" allowOverlap="1" wp14:anchorId="328001E4" wp14:editId="77C37CE6">
                      <wp:simplePos x="0" y="0"/>
                      <wp:positionH relativeFrom="column">
                        <wp:posOffset>0</wp:posOffset>
                      </wp:positionH>
                      <wp:positionV relativeFrom="paragraph">
                        <wp:posOffset>0</wp:posOffset>
                      </wp:positionV>
                      <wp:extent cx="76200" cy="28575"/>
                      <wp:effectExtent l="19050" t="19050" r="19050" b="28575"/>
                      <wp:wrapNone/>
                      <wp:docPr id="1785" name="Text Box 2144">
                        <a:extLst xmlns:a="http://schemas.openxmlformats.org/drawingml/2006/main">
                          <a:ext uri="{FF2B5EF4-FFF2-40B4-BE49-F238E27FC236}">
                            <a16:creationId xmlns:a16="http://schemas.microsoft.com/office/drawing/2014/main" id="{00000000-0008-0000-0000-0000F9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9939C4" id="Text Box 2144" o:spid="_x0000_s1026" type="#_x0000_t202" style="position:absolute;margin-left:0;margin-top:0;width:6pt;height:2.25pt;z-index:25348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88128" behindDoc="0" locked="0" layoutInCell="1" allowOverlap="1" wp14:anchorId="73D567F5" wp14:editId="68B27F06">
                      <wp:simplePos x="0" y="0"/>
                      <wp:positionH relativeFrom="column">
                        <wp:posOffset>0</wp:posOffset>
                      </wp:positionH>
                      <wp:positionV relativeFrom="paragraph">
                        <wp:posOffset>0</wp:posOffset>
                      </wp:positionV>
                      <wp:extent cx="76200" cy="28575"/>
                      <wp:effectExtent l="19050" t="19050" r="19050" b="28575"/>
                      <wp:wrapNone/>
                      <wp:docPr id="1786" name="Text Box 2143">
                        <a:extLst xmlns:a="http://schemas.openxmlformats.org/drawingml/2006/main">
                          <a:ext uri="{FF2B5EF4-FFF2-40B4-BE49-F238E27FC236}">
                            <a16:creationId xmlns:a16="http://schemas.microsoft.com/office/drawing/2014/main" id="{00000000-0008-0000-0000-0000FA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B26E3" id="Text Box 2143" o:spid="_x0000_s1026" type="#_x0000_t202" style="position:absolute;margin-left:0;margin-top:0;width:6pt;height:2.25pt;z-index:2534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89152" behindDoc="0" locked="0" layoutInCell="1" allowOverlap="1" wp14:anchorId="5D0223EE" wp14:editId="15DE78ED">
                      <wp:simplePos x="0" y="0"/>
                      <wp:positionH relativeFrom="column">
                        <wp:posOffset>0</wp:posOffset>
                      </wp:positionH>
                      <wp:positionV relativeFrom="paragraph">
                        <wp:posOffset>0</wp:posOffset>
                      </wp:positionV>
                      <wp:extent cx="76200" cy="28575"/>
                      <wp:effectExtent l="19050" t="19050" r="19050" b="28575"/>
                      <wp:wrapNone/>
                      <wp:docPr id="1787" name="Text Box 2142">
                        <a:extLst xmlns:a="http://schemas.openxmlformats.org/drawingml/2006/main">
                          <a:ext uri="{FF2B5EF4-FFF2-40B4-BE49-F238E27FC236}">
                            <a16:creationId xmlns:a16="http://schemas.microsoft.com/office/drawing/2014/main" id="{00000000-0008-0000-0000-0000FB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27723E" id="Text Box 2142" o:spid="_x0000_s1026" type="#_x0000_t202" style="position:absolute;margin-left:0;margin-top:0;width:6pt;height:2.25pt;z-index:25348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90176" behindDoc="0" locked="0" layoutInCell="1" allowOverlap="1" wp14:anchorId="36293A1A" wp14:editId="247D990D">
                      <wp:simplePos x="0" y="0"/>
                      <wp:positionH relativeFrom="column">
                        <wp:posOffset>0</wp:posOffset>
                      </wp:positionH>
                      <wp:positionV relativeFrom="paragraph">
                        <wp:posOffset>0</wp:posOffset>
                      </wp:positionV>
                      <wp:extent cx="76200" cy="28575"/>
                      <wp:effectExtent l="19050" t="19050" r="19050" b="28575"/>
                      <wp:wrapNone/>
                      <wp:docPr id="1788" name="Text Box 2141">
                        <a:extLst xmlns:a="http://schemas.openxmlformats.org/drawingml/2006/main">
                          <a:ext uri="{FF2B5EF4-FFF2-40B4-BE49-F238E27FC236}">
                            <a16:creationId xmlns:a16="http://schemas.microsoft.com/office/drawing/2014/main" id="{00000000-0008-0000-0000-0000FC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CE0849" id="Text Box 2141" o:spid="_x0000_s1026" type="#_x0000_t202" style="position:absolute;margin-left:0;margin-top:0;width:6pt;height:2.25pt;z-index:2534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91200" behindDoc="0" locked="0" layoutInCell="1" allowOverlap="1" wp14:anchorId="66A6CCB6" wp14:editId="525ABAC4">
                      <wp:simplePos x="0" y="0"/>
                      <wp:positionH relativeFrom="column">
                        <wp:posOffset>0</wp:posOffset>
                      </wp:positionH>
                      <wp:positionV relativeFrom="paragraph">
                        <wp:posOffset>0</wp:posOffset>
                      </wp:positionV>
                      <wp:extent cx="76200" cy="28575"/>
                      <wp:effectExtent l="19050" t="19050" r="19050" b="28575"/>
                      <wp:wrapNone/>
                      <wp:docPr id="1789" name="Text Box 2140">
                        <a:extLst xmlns:a="http://schemas.openxmlformats.org/drawingml/2006/main">
                          <a:ext uri="{FF2B5EF4-FFF2-40B4-BE49-F238E27FC236}">
                            <a16:creationId xmlns:a16="http://schemas.microsoft.com/office/drawing/2014/main" id="{00000000-0008-0000-0000-0000FD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70C614" id="Text Box 2140" o:spid="_x0000_s1026" type="#_x0000_t202" style="position:absolute;margin-left:0;margin-top:0;width:6pt;height:2.25pt;z-index:25349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92224" behindDoc="0" locked="0" layoutInCell="1" allowOverlap="1" wp14:anchorId="28085715" wp14:editId="5A00021A">
                      <wp:simplePos x="0" y="0"/>
                      <wp:positionH relativeFrom="column">
                        <wp:posOffset>0</wp:posOffset>
                      </wp:positionH>
                      <wp:positionV relativeFrom="paragraph">
                        <wp:posOffset>0</wp:posOffset>
                      </wp:positionV>
                      <wp:extent cx="76200" cy="28575"/>
                      <wp:effectExtent l="19050" t="19050" r="19050" b="28575"/>
                      <wp:wrapNone/>
                      <wp:docPr id="1790" name="Text Box 2139">
                        <a:extLst xmlns:a="http://schemas.openxmlformats.org/drawingml/2006/main">
                          <a:ext uri="{FF2B5EF4-FFF2-40B4-BE49-F238E27FC236}">
                            <a16:creationId xmlns:a16="http://schemas.microsoft.com/office/drawing/2014/main" id="{00000000-0008-0000-0000-0000FE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F8FF0E" id="Text Box 2139" o:spid="_x0000_s1026" type="#_x0000_t202" style="position:absolute;margin-left:0;margin-top:0;width:6pt;height:2.25pt;z-index:2534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93248" behindDoc="0" locked="0" layoutInCell="1" allowOverlap="1" wp14:anchorId="630188DC" wp14:editId="727BD67B">
                      <wp:simplePos x="0" y="0"/>
                      <wp:positionH relativeFrom="column">
                        <wp:posOffset>0</wp:posOffset>
                      </wp:positionH>
                      <wp:positionV relativeFrom="paragraph">
                        <wp:posOffset>0</wp:posOffset>
                      </wp:positionV>
                      <wp:extent cx="76200" cy="28575"/>
                      <wp:effectExtent l="19050" t="19050" r="19050" b="28575"/>
                      <wp:wrapNone/>
                      <wp:docPr id="1791" name="Text Box 2138">
                        <a:extLst xmlns:a="http://schemas.openxmlformats.org/drawingml/2006/main">
                          <a:ext uri="{FF2B5EF4-FFF2-40B4-BE49-F238E27FC236}">
                            <a16:creationId xmlns:a16="http://schemas.microsoft.com/office/drawing/2014/main" id="{00000000-0008-0000-0000-0000FF06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E76902" id="Text Box 2138" o:spid="_x0000_s1026" type="#_x0000_t202" style="position:absolute;margin-left:0;margin-top:0;width:6pt;height:2.25pt;z-index:25349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94272" behindDoc="0" locked="0" layoutInCell="1" allowOverlap="1" wp14:anchorId="4CEC3DA8" wp14:editId="0D1A8B7F">
                      <wp:simplePos x="0" y="0"/>
                      <wp:positionH relativeFrom="column">
                        <wp:posOffset>0</wp:posOffset>
                      </wp:positionH>
                      <wp:positionV relativeFrom="paragraph">
                        <wp:posOffset>0</wp:posOffset>
                      </wp:positionV>
                      <wp:extent cx="76200" cy="28575"/>
                      <wp:effectExtent l="19050" t="19050" r="19050" b="28575"/>
                      <wp:wrapNone/>
                      <wp:docPr id="1792" name="Text Box 2137">
                        <a:extLst xmlns:a="http://schemas.openxmlformats.org/drawingml/2006/main">
                          <a:ext uri="{FF2B5EF4-FFF2-40B4-BE49-F238E27FC236}">
                            <a16:creationId xmlns:a16="http://schemas.microsoft.com/office/drawing/2014/main" id="{00000000-0008-0000-0000-00000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CE61E2" id="Text Box 2137" o:spid="_x0000_s1026" type="#_x0000_t202" style="position:absolute;margin-left:0;margin-top:0;width:6pt;height:2.25pt;z-index:2534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95296" behindDoc="0" locked="0" layoutInCell="1" allowOverlap="1" wp14:anchorId="1E0638CA" wp14:editId="7AF8A3F9">
                      <wp:simplePos x="0" y="0"/>
                      <wp:positionH relativeFrom="column">
                        <wp:posOffset>0</wp:posOffset>
                      </wp:positionH>
                      <wp:positionV relativeFrom="paragraph">
                        <wp:posOffset>0</wp:posOffset>
                      </wp:positionV>
                      <wp:extent cx="76200" cy="28575"/>
                      <wp:effectExtent l="19050" t="19050" r="19050" b="28575"/>
                      <wp:wrapNone/>
                      <wp:docPr id="1793" name="Text Box 2136">
                        <a:extLst xmlns:a="http://schemas.openxmlformats.org/drawingml/2006/main">
                          <a:ext uri="{FF2B5EF4-FFF2-40B4-BE49-F238E27FC236}">
                            <a16:creationId xmlns:a16="http://schemas.microsoft.com/office/drawing/2014/main" id="{00000000-0008-0000-0000-00000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0463B2" id="Text Box 2136" o:spid="_x0000_s1026" type="#_x0000_t202" style="position:absolute;margin-left:0;margin-top:0;width:6pt;height:2.25pt;z-index:25349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96320" behindDoc="0" locked="0" layoutInCell="1" allowOverlap="1" wp14:anchorId="6FBD604B" wp14:editId="03C46D0A">
                      <wp:simplePos x="0" y="0"/>
                      <wp:positionH relativeFrom="column">
                        <wp:posOffset>0</wp:posOffset>
                      </wp:positionH>
                      <wp:positionV relativeFrom="paragraph">
                        <wp:posOffset>0</wp:posOffset>
                      </wp:positionV>
                      <wp:extent cx="76200" cy="28575"/>
                      <wp:effectExtent l="19050" t="19050" r="19050" b="28575"/>
                      <wp:wrapNone/>
                      <wp:docPr id="1794" name="Text Box 2135">
                        <a:extLst xmlns:a="http://schemas.openxmlformats.org/drawingml/2006/main">
                          <a:ext uri="{FF2B5EF4-FFF2-40B4-BE49-F238E27FC236}">
                            <a16:creationId xmlns:a16="http://schemas.microsoft.com/office/drawing/2014/main" id="{00000000-0008-0000-0000-00000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6C91FC" id="Text Box 2135" o:spid="_x0000_s1026" type="#_x0000_t202" style="position:absolute;margin-left:0;margin-top:0;width:6pt;height:2.25pt;z-index:25349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97344" behindDoc="0" locked="0" layoutInCell="1" allowOverlap="1" wp14:anchorId="4F23FEF4" wp14:editId="1485A64F">
                      <wp:simplePos x="0" y="0"/>
                      <wp:positionH relativeFrom="column">
                        <wp:posOffset>0</wp:posOffset>
                      </wp:positionH>
                      <wp:positionV relativeFrom="paragraph">
                        <wp:posOffset>0</wp:posOffset>
                      </wp:positionV>
                      <wp:extent cx="76200" cy="28575"/>
                      <wp:effectExtent l="19050" t="19050" r="19050" b="28575"/>
                      <wp:wrapNone/>
                      <wp:docPr id="1795" name="Text Box 2134">
                        <a:extLst xmlns:a="http://schemas.openxmlformats.org/drawingml/2006/main">
                          <a:ext uri="{FF2B5EF4-FFF2-40B4-BE49-F238E27FC236}">
                            <a16:creationId xmlns:a16="http://schemas.microsoft.com/office/drawing/2014/main" id="{00000000-0008-0000-0000-00000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555979" id="Text Box 2134" o:spid="_x0000_s1026" type="#_x0000_t202" style="position:absolute;margin-left:0;margin-top:0;width:6pt;height:2.25pt;z-index:25349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98368" behindDoc="0" locked="0" layoutInCell="1" allowOverlap="1" wp14:anchorId="32F8AB16" wp14:editId="7D5CDBF9">
                      <wp:simplePos x="0" y="0"/>
                      <wp:positionH relativeFrom="column">
                        <wp:posOffset>0</wp:posOffset>
                      </wp:positionH>
                      <wp:positionV relativeFrom="paragraph">
                        <wp:posOffset>0</wp:posOffset>
                      </wp:positionV>
                      <wp:extent cx="76200" cy="28575"/>
                      <wp:effectExtent l="19050" t="19050" r="19050" b="28575"/>
                      <wp:wrapNone/>
                      <wp:docPr id="1796" name="Text Box 2133">
                        <a:extLst xmlns:a="http://schemas.openxmlformats.org/drawingml/2006/main">
                          <a:ext uri="{FF2B5EF4-FFF2-40B4-BE49-F238E27FC236}">
                            <a16:creationId xmlns:a16="http://schemas.microsoft.com/office/drawing/2014/main" id="{00000000-0008-0000-0000-00000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4FC19" id="Text Box 2133" o:spid="_x0000_s1026" type="#_x0000_t202" style="position:absolute;margin-left:0;margin-top:0;width:6pt;height:2.25pt;z-index:2534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499392" behindDoc="0" locked="0" layoutInCell="1" allowOverlap="1" wp14:anchorId="08C839AC" wp14:editId="536B7041">
                      <wp:simplePos x="0" y="0"/>
                      <wp:positionH relativeFrom="column">
                        <wp:posOffset>0</wp:posOffset>
                      </wp:positionH>
                      <wp:positionV relativeFrom="paragraph">
                        <wp:posOffset>0</wp:posOffset>
                      </wp:positionV>
                      <wp:extent cx="76200" cy="28575"/>
                      <wp:effectExtent l="19050" t="19050" r="19050" b="28575"/>
                      <wp:wrapNone/>
                      <wp:docPr id="1797" name="Text Box 2132">
                        <a:extLst xmlns:a="http://schemas.openxmlformats.org/drawingml/2006/main">
                          <a:ext uri="{FF2B5EF4-FFF2-40B4-BE49-F238E27FC236}">
                            <a16:creationId xmlns:a16="http://schemas.microsoft.com/office/drawing/2014/main" id="{00000000-0008-0000-0000-00000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A1B878" id="Text Box 2132" o:spid="_x0000_s1026" type="#_x0000_t202" style="position:absolute;margin-left:0;margin-top:0;width:6pt;height:2.25pt;z-index:25349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00416" behindDoc="0" locked="0" layoutInCell="1" allowOverlap="1" wp14:anchorId="04592453" wp14:editId="38BDBEB8">
                      <wp:simplePos x="0" y="0"/>
                      <wp:positionH relativeFrom="column">
                        <wp:posOffset>0</wp:posOffset>
                      </wp:positionH>
                      <wp:positionV relativeFrom="paragraph">
                        <wp:posOffset>0</wp:posOffset>
                      </wp:positionV>
                      <wp:extent cx="76200" cy="28575"/>
                      <wp:effectExtent l="19050" t="19050" r="19050" b="28575"/>
                      <wp:wrapNone/>
                      <wp:docPr id="1798" name="Text Box 2131">
                        <a:extLst xmlns:a="http://schemas.openxmlformats.org/drawingml/2006/main">
                          <a:ext uri="{FF2B5EF4-FFF2-40B4-BE49-F238E27FC236}">
                            <a16:creationId xmlns:a16="http://schemas.microsoft.com/office/drawing/2014/main" id="{00000000-0008-0000-0000-00000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73161B" id="Text Box 2131" o:spid="_x0000_s1026" type="#_x0000_t202" style="position:absolute;margin-left:0;margin-top:0;width:6pt;height:2.25pt;z-index:2535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01440" behindDoc="0" locked="0" layoutInCell="1" allowOverlap="1" wp14:anchorId="6AD33767" wp14:editId="0568033A">
                      <wp:simplePos x="0" y="0"/>
                      <wp:positionH relativeFrom="column">
                        <wp:posOffset>0</wp:posOffset>
                      </wp:positionH>
                      <wp:positionV relativeFrom="paragraph">
                        <wp:posOffset>0</wp:posOffset>
                      </wp:positionV>
                      <wp:extent cx="76200" cy="28575"/>
                      <wp:effectExtent l="19050" t="19050" r="19050" b="28575"/>
                      <wp:wrapNone/>
                      <wp:docPr id="1799" name="Text Box 2130">
                        <a:extLst xmlns:a="http://schemas.openxmlformats.org/drawingml/2006/main">
                          <a:ext uri="{FF2B5EF4-FFF2-40B4-BE49-F238E27FC236}">
                            <a16:creationId xmlns:a16="http://schemas.microsoft.com/office/drawing/2014/main" id="{00000000-0008-0000-0000-00000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AD11DC" id="Text Box 2130" o:spid="_x0000_s1026" type="#_x0000_t202" style="position:absolute;margin-left:0;margin-top:0;width:6pt;height:2.25pt;z-index:25350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02464" behindDoc="0" locked="0" layoutInCell="1" allowOverlap="1" wp14:anchorId="44014D8C" wp14:editId="22320F20">
                      <wp:simplePos x="0" y="0"/>
                      <wp:positionH relativeFrom="column">
                        <wp:posOffset>0</wp:posOffset>
                      </wp:positionH>
                      <wp:positionV relativeFrom="paragraph">
                        <wp:posOffset>0</wp:posOffset>
                      </wp:positionV>
                      <wp:extent cx="76200" cy="28575"/>
                      <wp:effectExtent l="19050" t="19050" r="19050" b="28575"/>
                      <wp:wrapNone/>
                      <wp:docPr id="1800" name="Text Box 2129">
                        <a:extLst xmlns:a="http://schemas.openxmlformats.org/drawingml/2006/main">
                          <a:ext uri="{FF2B5EF4-FFF2-40B4-BE49-F238E27FC236}">
                            <a16:creationId xmlns:a16="http://schemas.microsoft.com/office/drawing/2014/main" id="{00000000-0008-0000-0000-00000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FF8C4A" id="Text Box 2129" o:spid="_x0000_s1026" type="#_x0000_t202" style="position:absolute;margin-left:0;margin-top:0;width:6pt;height:2.25pt;z-index:2535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03488" behindDoc="0" locked="0" layoutInCell="1" allowOverlap="1" wp14:anchorId="0108D9B1" wp14:editId="061C26E7">
                      <wp:simplePos x="0" y="0"/>
                      <wp:positionH relativeFrom="column">
                        <wp:posOffset>0</wp:posOffset>
                      </wp:positionH>
                      <wp:positionV relativeFrom="paragraph">
                        <wp:posOffset>0</wp:posOffset>
                      </wp:positionV>
                      <wp:extent cx="76200" cy="28575"/>
                      <wp:effectExtent l="19050" t="19050" r="19050" b="28575"/>
                      <wp:wrapNone/>
                      <wp:docPr id="1801" name="Text Box 2128">
                        <a:extLst xmlns:a="http://schemas.openxmlformats.org/drawingml/2006/main">
                          <a:ext uri="{FF2B5EF4-FFF2-40B4-BE49-F238E27FC236}">
                            <a16:creationId xmlns:a16="http://schemas.microsoft.com/office/drawing/2014/main" id="{00000000-0008-0000-0000-00000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2B35AF" id="Text Box 2128" o:spid="_x0000_s1026" type="#_x0000_t202" style="position:absolute;margin-left:0;margin-top:0;width:6pt;height:2.25pt;z-index:25350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04512" behindDoc="0" locked="0" layoutInCell="1" allowOverlap="1" wp14:anchorId="4B940902" wp14:editId="4AC6E9D0">
                      <wp:simplePos x="0" y="0"/>
                      <wp:positionH relativeFrom="column">
                        <wp:posOffset>0</wp:posOffset>
                      </wp:positionH>
                      <wp:positionV relativeFrom="paragraph">
                        <wp:posOffset>0</wp:posOffset>
                      </wp:positionV>
                      <wp:extent cx="76200" cy="28575"/>
                      <wp:effectExtent l="19050" t="19050" r="19050" b="28575"/>
                      <wp:wrapNone/>
                      <wp:docPr id="1802" name="Text Box 2127">
                        <a:extLst xmlns:a="http://schemas.openxmlformats.org/drawingml/2006/main">
                          <a:ext uri="{FF2B5EF4-FFF2-40B4-BE49-F238E27FC236}">
                            <a16:creationId xmlns:a16="http://schemas.microsoft.com/office/drawing/2014/main" id="{00000000-0008-0000-0000-00000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000657" id="Text Box 2127" o:spid="_x0000_s1026" type="#_x0000_t202" style="position:absolute;margin-left:0;margin-top:0;width:6pt;height:2.25pt;z-index:25350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05536" behindDoc="0" locked="0" layoutInCell="1" allowOverlap="1" wp14:anchorId="092A63EE" wp14:editId="3C19E675">
                      <wp:simplePos x="0" y="0"/>
                      <wp:positionH relativeFrom="column">
                        <wp:posOffset>0</wp:posOffset>
                      </wp:positionH>
                      <wp:positionV relativeFrom="paragraph">
                        <wp:posOffset>0</wp:posOffset>
                      </wp:positionV>
                      <wp:extent cx="76200" cy="28575"/>
                      <wp:effectExtent l="19050" t="19050" r="19050" b="28575"/>
                      <wp:wrapNone/>
                      <wp:docPr id="1803" name="Text Box 2126">
                        <a:extLst xmlns:a="http://schemas.openxmlformats.org/drawingml/2006/main">
                          <a:ext uri="{FF2B5EF4-FFF2-40B4-BE49-F238E27FC236}">
                            <a16:creationId xmlns:a16="http://schemas.microsoft.com/office/drawing/2014/main" id="{00000000-0008-0000-0000-00000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21401E" id="Text Box 2126" o:spid="_x0000_s1026" type="#_x0000_t202" style="position:absolute;margin-left:0;margin-top:0;width:6pt;height:2.25pt;z-index:25350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06560" behindDoc="0" locked="0" layoutInCell="1" allowOverlap="1" wp14:anchorId="3A484401" wp14:editId="0ED5AB20">
                      <wp:simplePos x="0" y="0"/>
                      <wp:positionH relativeFrom="column">
                        <wp:posOffset>0</wp:posOffset>
                      </wp:positionH>
                      <wp:positionV relativeFrom="paragraph">
                        <wp:posOffset>0</wp:posOffset>
                      </wp:positionV>
                      <wp:extent cx="76200" cy="28575"/>
                      <wp:effectExtent l="19050" t="19050" r="19050" b="28575"/>
                      <wp:wrapNone/>
                      <wp:docPr id="1804" name="Text Box 2125">
                        <a:extLst xmlns:a="http://schemas.openxmlformats.org/drawingml/2006/main">
                          <a:ext uri="{FF2B5EF4-FFF2-40B4-BE49-F238E27FC236}">
                            <a16:creationId xmlns:a16="http://schemas.microsoft.com/office/drawing/2014/main" id="{00000000-0008-0000-0000-00000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8E6B0E" id="Text Box 2125" o:spid="_x0000_s1026" type="#_x0000_t202" style="position:absolute;margin-left:0;margin-top:0;width:6pt;height:2.25pt;z-index:25350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07584" behindDoc="0" locked="0" layoutInCell="1" allowOverlap="1" wp14:anchorId="0165AA17" wp14:editId="7C71C095">
                      <wp:simplePos x="0" y="0"/>
                      <wp:positionH relativeFrom="column">
                        <wp:posOffset>0</wp:posOffset>
                      </wp:positionH>
                      <wp:positionV relativeFrom="paragraph">
                        <wp:posOffset>0</wp:posOffset>
                      </wp:positionV>
                      <wp:extent cx="76200" cy="28575"/>
                      <wp:effectExtent l="19050" t="19050" r="19050" b="28575"/>
                      <wp:wrapNone/>
                      <wp:docPr id="1805" name="Text Box 2124">
                        <a:extLst xmlns:a="http://schemas.openxmlformats.org/drawingml/2006/main">
                          <a:ext uri="{FF2B5EF4-FFF2-40B4-BE49-F238E27FC236}">
                            <a16:creationId xmlns:a16="http://schemas.microsoft.com/office/drawing/2014/main" id="{00000000-0008-0000-0000-00000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204A53" id="Text Box 2124" o:spid="_x0000_s1026" type="#_x0000_t202" style="position:absolute;margin-left:0;margin-top:0;width:6pt;height:2.25pt;z-index:25350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08608" behindDoc="0" locked="0" layoutInCell="1" allowOverlap="1" wp14:anchorId="343AF206" wp14:editId="642A0896">
                      <wp:simplePos x="0" y="0"/>
                      <wp:positionH relativeFrom="column">
                        <wp:posOffset>0</wp:posOffset>
                      </wp:positionH>
                      <wp:positionV relativeFrom="paragraph">
                        <wp:posOffset>0</wp:posOffset>
                      </wp:positionV>
                      <wp:extent cx="76200" cy="28575"/>
                      <wp:effectExtent l="19050" t="19050" r="19050" b="28575"/>
                      <wp:wrapNone/>
                      <wp:docPr id="1806" name="Text Box 2123">
                        <a:extLst xmlns:a="http://schemas.openxmlformats.org/drawingml/2006/main">
                          <a:ext uri="{FF2B5EF4-FFF2-40B4-BE49-F238E27FC236}">
                            <a16:creationId xmlns:a16="http://schemas.microsoft.com/office/drawing/2014/main" id="{00000000-0008-0000-0000-00000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77F8C4" id="Text Box 2123" o:spid="_x0000_s1026" type="#_x0000_t202" style="position:absolute;margin-left:0;margin-top:0;width:6pt;height:2.25pt;z-index:25350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09632" behindDoc="0" locked="0" layoutInCell="1" allowOverlap="1" wp14:anchorId="54639676" wp14:editId="4658D250">
                      <wp:simplePos x="0" y="0"/>
                      <wp:positionH relativeFrom="column">
                        <wp:posOffset>0</wp:posOffset>
                      </wp:positionH>
                      <wp:positionV relativeFrom="paragraph">
                        <wp:posOffset>0</wp:posOffset>
                      </wp:positionV>
                      <wp:extent cx="76200" cy="28575"/>
                      <wp:effectExtent l="19050" t="19050" r="19050" b="28575"/>
                      <wp:wrapNone/>
                      <wp:docPr id="1807" name="Text Box 2122">
                        <a:extLst xmlns:a="http://schemas.openxmlformats.org/drawingml/2006/main">
                          <a:ext uri="{FF2B5EF4-FFF2-40B4-BE49-F238E27FC236}">
                            <a16:creationId xmlns:a16="http://schemas.microsoft.com/office/drawing/2014/main" id="{00000000-0008-0000-0000-00000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B9D973" id="Text Box 2122" o:spid="_x0000_s1026" type="#_x0000_t202" style="position:absolute;margin-left:0;margin-top:0;width:6pt;height:2.25pt;z-index:25350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10656" behindDoc="0" locked="0" layoutInCell="1" allowOverlap="1" wp14:anchorId="0B9020BF" wp14:editId="33F797C8">
                      <wp:simplePos x="0" y="0"/>
                      <wp:positionH relativeFrom="column">
                        <wp:posOffset>0</wp:posOffset>
                      </wp:positionH>
                      <wp:positionV relativeFrom="paragraph">
                        <wp:posOffset>0</wp:posOffset>
                      </wp:positionV>
                      <wp:extent cx="76200" cy="28575"/>
                      <wp:effectExtent l="19050" t="19050" r="19050" b="28575"/>
                      <wp:wrapNone/>
                      <wp:docPr id="1808" name="Text Box 2121">
                        <a:extLst xmlns:a="http://schemas.openxmlformats.org/drawingml/2006/main">
                          <a:ext uri="{FF2B5EF4-FFF2-40B4-BE49-F238E27FC236}">
                            <a16:creationId xmlns:a16="http://schemas.microsoft.com/office/drawing/2014/main" id="{00000000-0008-0000-0000-00001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14CED9" id="Text Box 2121" o:spid="_x0000_s1026" type="#_x0000_t202" style="position:absolute;margin-left:0;margin-top:0;width:6pt;height:2.25pt;z-index:25351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11680" behindDoc="0" locked="0" layoutInCell="1" allowOverlap="1" wp14:anchorId="33450286" wp14:editId="341C07D2">
                      <wp:simplePos x="0" y="0"/>
                      <wp:positionH relativeFrom="column">
                        <wp:posOffset>0</wp:posOffset>
                      </wp:positionH>
                      <wp:positionV relativeFrom="paragraph">
                        <wp:posOffset>0</wp:posOffset>
                      </wp:positionV>
                      <wp:extent cx="76200" cy="28575"/>
                      <wp:effectExtent l="19050" t="19050" r="19050" b="28575"/>
                      <wp:wrapNone/>
                      <wp:docPr id="1809" name="Text Box 2120">
                        <a:extLst xmlns:a="http://schemas.openxmlformats.org/drawingml/2006/main">
                          <a:ext uri="{FF2B5EF4-FFF2-40B4-BE49-F238E27FC236}">
                            <a16:creationId xmlns:a16="http://schemas.microsoft.com/office/drawing/2014/main" id="{00000000-0008-0000-0000-00001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FF8886" id="Text Box 2120" o:spid="_x0000_s1026" type="#_x0000_t202" style="position:absolute;margin-left:0;margin-top:0;width:6pt;height:2.25pt;z-index:25351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12704" behindDoc="0" locked="0" layoutInCell="1" allowOverlap="1" wp14:anchorId="797E9EED" wp14:editId="52520565">
                      <wp:simplePos x="0" y="0"/>
                      <wp:positionH relativeFrom="column">
                        <wp:posOffset>0</wp:posOffset>
                      </wp:positionH>
                      <wp:positionV relativeFrom="paragraph">
                        <wp:posOffset>0</wp:posOffset>
                      </wp:positionV>
                      <wp:extent cx="76200" cy="28575"/>
                      <wp:effectExtent l="19050" t="19050" r="19050" b="28575"/>
                      <wp:wrapNone/>
                      <wp:docPr id="1810" name="Text Box 2119">
                        <a:extLst xmlns:a="http://schemas.openxmlformats.org/drawingml/2006/main">
                          <a:ext uri="{FF2B5EF4-FFF2-40B4-BE49-F238E27FC236}">
                            <a16:creationId xmlns:a16="http://schemas.microsoft.com/office/drawing/2014/main" id="{00000000-0008-0000-0000-00001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3A7228" id="Text Box 2119" o:spid="_x0000_s1026" type="#_x0000_t202" style="position:absolute;margin-left:0;margin-top:0;width:6pt;height:2.25pt;z-index:25351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13728" behindDoc="0" locked="0" layoutInCell="1" allowOverlap="1" wp14:anchorId="09A3D88C" wp14:editId="7003DFC4">
                      <wp:simplePos x="0" y="0"/>
                      <wp:positionH relativeFrom="column">
                        <wp:posOffset>0</wp:posOffset>
                      </wp:positionH>
                      <wp:positionV relativeFrom="paragraph">
                        <wp:posOffset>0</wp:posOffset>
                      </wp:positionV>
                      <wp:extent cx="76200" cy="28575"/>
                      <wp:effectExtent l="19050" t="19050" r="19050" b="28575"/>
                      <wp:wrapNone/>
                      <wp:docPr id="1811" name="Text Box 2118">
                        <a:extLst xmlns:a="http://schemas.openxmlformats.org/drawingml/2006/main">
                          <a:ext uri="{FF2B5EF4-FFF2-40B4-BE49-F238E27FC236}">
                            <a16:creationId xmlns:a16="http://schemas.microsoft.com/office/drawing/2014/main" id="{00000000-0008-0000-0000-00001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20308D" id="Text Box 2118" o:spid="_x0000_s1026" type="#_x0000_t202" style="position:absolute;margin-left:0;margin-top:0;width:6pt;height:2.25pt;z-index:25351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14752" behindDoc="0" locked="0" layoutInCell="1" allowOverlap="1" wp14:anchorId="6DB71C71" wp14:editId="30016539">
                      <wp:simplePos x="0" y="0"/>
                      <wp:positionH relativeFrom="column">
                        <wp:posOffset>0</wp:posOffset>
                      </wp:positionH>
                      <wp:positionV relativeFrom="paragraph">
                        <wp:posOffset>0</wp:posOffset>
                      </wp:positionV>
                      <wp:extent cx="76200" cy="28575"/>
                      <wp:effectExtent l="19050" t="19050" r="19050" b="28575"/>
                      <wp:wrapNone/>
                      <wp:docPr id="1812" name="Text Box 2117">
                        <a:extLst xmlns:a="http://schemas.openxmlformats.org/drawingml/2006/main">
                          <a:ext uri="{FF2B5EF4-FFF2-40B4-BE49-F238E27FC236}">
                            <a16:creationId xmlns:a16="http://schemas.microsoft.com/office/drawing/2014/main" id="{00000000-0008-0000-0000-00001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9C400C" id="Text Box 2117" o:spid="_x0000_s1026" type="#_x0000_t202" style="position:absolute;margin-left:0;margin-top:0;width:6pt;height:2.25pt;z-index:25351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15776" behindDoc="0" locked="0" layoutInCell="1" allowOverlap="1" wp14:anchorId="24CB13FD" wp14:editId="3B6E948F">
                      <wp:simplePos x="0" y="0"/>
                      <wp:positionH relativeFrom="column">
                        <wp:posOffset>0</wp:posOffset>
                      </wp:positionH>
                      <wp:positionV relativeFrom="paragraph">
                        <wp:posOffset>0</wp:posOffset>
                      </wp:positionV>
                      <wp:extent cx="76200" cy="28575"/>
                      <wp:effectExtent l="19050" t="19050" r="19050" b="28575"/>
                      <wp:wrapNone/>
                      <wp:docPr id="1813" name="Text Box 2116">
                        <a:extLst xmlns:a="http://schemas.openxmlformats.org/drawingml/2006/main">
                          <a:ext uri="{FF2B5EF4-FFF2-40B4-BE49-F238E27FC236}">
                            <a16:creationId xmlns:a16="http://schemas.microsoft.com/office/drawing/2014/main" id="{00000000-0008-0000-0000-00001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8AA16E" id="Text Box 2116" o:spid="_x0000_s1026" type="#_x0000_t202" style="position:absolute;margin-left:0;margin-top:0;width:6pt;height:2.25pt;z-index:25351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16800" behindDoc="0" locked="0" layoutInCell="1" allowOverlap="1" wp14:anchorId="1DCA8AFB" wp14:editId="60A317D4">
                      <wp:simplePos x="0" y="0"/>
                      <wp:positionH relativeFrom="column">
                        <wp:posOffset>0</wp:posOffset>
                      </wp:positionH>
                      <wp:positionV relativeFrom="paragraph">
                        <wp:posOffset>0</wp:posOffset>
                      </wp:positionV>
                      <wp:extent cx="76200" cy="28575"/>
                      <wp:effectExtent l="19050" t="19050" r="19050" b="28575"/>
                      <wp:wrapNone/>
                      <wp:docPr id="1814" name="Text Box 2115">
                        <a:extLst xmlns:a="http://schemas.openxmlformats.org/drawingml/2006/main">
                          <a:ext uri="{FF2B5EF4-FFF2-40B4-BE49-F238E27FC236}">
                            <a16:creationId xmlns:a16="http://schemas.microsoft.com/office/drawing/2014/main" id="{00000000-0008-0000-0000-00001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412C0D" id="Text Box 2115" o:spid="_x0000_s1026" type="#_x0000_t202" style="position:absolute;margin-left:0;margin-top:0;width:6pt;height:2.25pt;z-index:25351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17824" behindDoc="0" locked="0" layoutInCell="1" allowOverlap="1" wp14:anchorId="7E429041" wp14:editId="096178AE">
                      <wp:simplePos x="0" y="0"/>
                      <wp:positionH relativeFrom="column">
                        <wp:posOffset>0</wp:posOffset>
                      </wp:positionH>
                      <wp:positionV relativeFrom="paragraph">
                        <wp:posOffset>0</wp:posOffset>
                      </wp:positionV>
                      <wp:extent cx="76200" cy="28575"/>
                      <wp:effectExtent l="19050" t="19050" r="19050" b="28575"/>
                      <wp:wrapNone/>
                      <wp:docPr id="1815" name="Text Box 2114">
                        <a:extLst xmlns:a="http://schemas.openxmlformats.org/drawingml/2006/main">
                          <a:ext uri="{FF2B5EF4-FFF2-40B4-BE49-F238E27FC236}">
                            <a16:creationId xmlns:a16="http://schemas.microsoft.com/office/drawing/2014/main" id="{00000000-0008-0000-0000-00001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D2C0E2" id="Text Box 2114" o:spid="_x0000_s1026" type="#_x0000_t202" style="position:absolute;margin-left:0;margin-top:0;width:6pt;height:2.25pt;z-index:2535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18848" behindDoc="0" locked="0" layoutInCell="1" allowOverlap="1" wp14:anchorId="5AA4FBFB" wp14:editId="283FEC6F">
                      <wp:simplePos x="0" y="0"/>
                      <wp:positionH relativeFrom="column">
                        <wp:posOffset>0</wp:posOffset>
                      </wp:positionH>
                      <wp:positionV relativeFrom="paragraph">
                        <wp:posOffset>0</wp:posOffset>
                      </wp:positionV>
                      <wp:extent cx="76200" cy="28575"/>
                      <wp:effectExtent l="19050" t="19050" r="19050" b="28575"/>
                      <wp:wrapNone/>
                      <wp:docPr id="1816" name="Text Box 2113">
                        <a:extLst xmlns:a="http://schemas.openxmlformats.org/drawingml/2006/main">
                          <a:ext uri="{FF2B5EF4-FFF2-40B4-BE49-F238E27FC236}">
                            <a16:creationId xmlns:a16="http://schemas.microsoft.com/office/drawing/2014/main" id="{00000000-0008-0000-0000-00001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7627BB" id="Text Box 2113" o:spid="_x0000_s1026" type="#_x0000_t202" style="position:absolute;margin-left:0;margin-top:0;width:6pt;height:2.25pt;z-index:25351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19872" behindDoc="0" locked="0" layoutInCell="1" allowOverlap="1" wp14:anchorId="0663BB75" wp14:editId="301C6341">
                      <wp:simplePos x="0" y="0"/>
                      <wp:positionH relativeFrom="column">
                        <wp:posOffset>0</wp:posOffset>
                      </wp:positionH>
                      <wp:positionV relativeFrom="paragraph">
                        <wp:posOffset>0</wp:posOffset>
                      </wp:positionV>
                      <wp:extent cx="76200" cy="28575"/>
                      <wp:effectExtent l="19050" t="19050" r="19050" b="28575"/>
                      <wp:wrapNone/>
                      <wp:docPr id="1817" name="Text Box 2112">
                        <a:extLst xmlns:a="http://schemas.openxmlformats.org/drawingml/2006/main">
                          <a:ext uri="{FF2B5EF4-FFF2-40B4-BE49-F238E27FC236}">
                            <a16:creationId xmlns:a16="http://schemas.microsoft.com/office/drawing/2014/main" id="{00000000-0008-0000-0000-00001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01DD2C" id="Text Box 2112" o:spid="_x0000_s1026" type="#_x0000_t202" style="position:absolute;margin-left:0;margin-top:0;width:6pt;height:2.25pt;z-index:25351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20896" behindDoc="0" locked="0" layoutInCell="1" allowOverlap="1" wp14:anchorId="3B1B20DD" wp14:editId="02574A70">
                      <wp:simplePos x="0" y="0"/>
                      <wp:positionH relativeFrom="column">
                        <wp:posOffset>0</wp:posOffset>
                      </wp:positionH>
                      <wp:positionV relativeFrom="paragraph">
                        <wp:posOffset>0</wp:posOffset>
                      </wp:positionV>
                      <wp:extent cx="76200" cy="28575"/>
                      <wp:effectExtent l="19050" t="19050" r="19050" b="28575"/>
                      <wp:wrapNone/>
                      <wp:docPr id="1818" name="Text Box 2111">
                        <a:extLst xmlns:a="http://schemas.openxmlformats.org/drawingml/2006/main">
                          <a:ext uri="{FF2B5EF4-FFF2-40B4-BE49-F238E27FC236}">
                            <a16:creationId xmlns:a16="http://schemas.microsoft.com/office/drawing/2014/main" id="{00000000-0008-0000-0000-00001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890612" id="Text Box 2111" o:spid="_x0000_s1026" type="#_x0000_t202" style="position:absolute;margin-left:0;margin-top:0;width:6pt;height:2.25pt;z-index:25352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21920" behindDoc="0" locked="0" layoutInCell="1" allowOverlap="1" wp14:anchorId="1AC8A251" wp14:editId="6A8A6673">
                      <wp:simplePos x="0" y="0"/>
                      <wp:positionH relativeFrom="column">
                        <wp:posOffset>0</wp:posOffset>
                      </wp:positionH>
                      <wp:positionV relativeFrom="paragraph">
                        <wp:posOffset>0</wp:posOffset>
                      </wp:positionV>
                      <wp:extent cx="76200" cy="28575"/>
                      <wp:effectExtent l="19050" t="19050" r="19050" b="28575"/>
                      <wp:wrapNone/>
                      <wp:docPr id="1819" name="Text Box 2110">
                        <a:extLst xmlns:a="http://schemas.openxmlformats.org/drawingml/2006/main">
                          <a:ext uri="{FF2B5EF4-FFF2-40B4-BE49-F238E27FC236}">
                            <a16:creationId xmlns:a16="http://schemas.microsoft.com/office/drawing/2014/main" id="{00000000-0008-0000-0000-00001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27075A" id="Text Box 2110" o:spid="_x0000_s1026" type="#_x0000_t202" style="position:absolute;margin-left:0;margin-top:0;width:6pt;height:2.25pt;z-index:25352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22944" behindDoc="0" locked="0" layoutInCell="1" allowOverlap="1" wp14:anchorId="1E07C3B6" wp14:editId="3A8E3392">
                      <wp:simplePos x="0" y="0"/>
                      <wp:positionH relativeFrom="column">
                        <wp:posOffset>0</wp:posOffset>
                      </wp:positionH>
                      <wp:positionV relativeFrom="paragraph">
                        <wp:posOffset>0</wp:posOffset>
                      </wp:positionV>
                      <wp:extent cx="76200" cy="28575"/>
                      <wp:effectExtent l="19050" t="19050" r="19050" b="28575"/>
                      <wp:wrapNone/>
                      <wp:docPr id="1820" name="Text Box 2109">
                        <a:extLst xmlns:a="http://schemas.openxmlformats.org/drawingml/2006/main">
                          <a:ext uri="{FF2B5EF4-FFF2-40B4-BE49-F238E27FC236}">
                            <a16:creationId xmlns:a16="http://schemas.microsoft.com/office/drawing/2014/main" id="{00000000-0008-0000-0000-00001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ABF8BE" id="Text Box 2109" o:spid="_x0000_s1026" type="#_x0000_t202" style="position:absolute;margin-left:0;margin-top:0;width:6pt;height:2.25pt;z-index:2535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23968" behindDoc="0" locked="0" layoutInCell="1" allowOverlap="1" wp14:anchorId="2AEBDF21" wp14:editId="450AF3C0">
                      <wp:simplePos x="0" y="0"/>
                      <wp:positionH relativeFrom="column">
                        <wp:posOffset>0</wp:posOffset>
                      </wp:positionH>
                      <wp:positionV relativeFrom="paragraph">
                        <wp:posOffset>0</wp:posOffset>
                      </wp:positionV>
                      <wp:extent cx="76200" cy="28575"/>
                      <wp:effectExtent l="19050" t="19050" r="19050" b="28575"/>
                      <wp:wrapNone/>
                      <wp:docPr id="1821" name="Text Box 2108">
                        <a:extLst xmlns:a="http://schemas.openxmlformats.org/drawingml/2006/main">
                          <a:ext uri="{FF2B5EF4-FFF2-40B4-BE49-F238E27FC236}">
                            <a16:creationId xmlns:a16="http://schemas.microsoft.com/office/drawing/2014/main" id="{00000000-0008-0000-0000-00001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EC33B5" id="Text Box 2108" o:spid="_x0000_s1026" type="#_x0000_t202" style="position:absolute;margin-left:0;margin-top:0;width:6pt;height:2.25pt;z-index:25352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24992" behindDoc="0" locked="0" layoutInCell="1" allowOverlap="1" wp14:anchorId="35DBCFCD" wp14:editId="68FD9571">
                      <wp:simplePos x="0" y="0"/>
                      <wp:positionH relativeFrom="column">
                        <wp:posOffset>0</wp:posOffset>
                      </wp:positionH>
                      <wp:positionV relativeFrom="paragraph">
                        <wp:posOffset>0</wp:posOffset>
                      </wp:positionV>
                      <wp:extent cx="76200" cy="28575"/>
                      <wp:effectExtent l="19050" t="19050" r="19050" b="28575"/>
                      <wp:wrapNone/>
                      <wp:docPr id="1822" name="Text Box 2107">
                        <a:extLst xmlns:a="http://schemas.openxmlformats.org/drawingml/2006/main">
                          <a:ext uri="{FF2B5EF4-FFF2-40B4-BE49-F238E27FC236}">
                            <a16:creationId xmlns:a16="http://schemas.microsoft.com/office/drawing/2014/main" id="{00000000-0008-0000-0000-00001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2730F6" id="Text Box 2107" o:spid="_x0000_s1026" type="#_x0000_t202" style="position:absolute;margin-left:0;margin-top:0;width:6pt;height:2.25pt;z-index:25352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26016" behindDoc="0" locked="0" layoutInCell="1" allowOverlap="1" wp14:anchorId="4CBFCB01" wp14:editId="0E456C65">
                      <wp:simplePos x="0" y="0"/>
                      <wp:positionH relativeFrom="column">
                        <wp:posOffset>0</wp:posOffset>
                      </wp:positionH>
                      <wp:positionV relativeFrom="paragraph">
                        <wp:posOffset>0</wp:posOffset>
                      </wp:positionV>
                      <wp:extent cx="76200" cy="28575"/>
                      <wp:effectExtent l="19050" t="19050" r="19050" b="28575"/>
                      <wp:wrapNone/>
                      <wp:docPr id="1823" name="Text Box 2106">
                        <a:extLst xmlns:a="http://schemas.openxmlformats.org/drawingml/2006/main">
                          <a:ext uri="{FF2B5EF4-FFF2-40B4-BE49-F238E27FC236}">
                            <a16:creationId xmlns:a16="http://schemas.microsoft.com/office/drawing/2014/main" id="{00000000-0008-0000-0000-00001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5D9E6F" id="Text Box 2106" o:spid="_x0000_s1026" type="#_x0000_t202" style="position:absolute;margin-left:0;margin-top:0;width:6pt;height:2.25pt;z-index:25352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27040" behindDoc="0" locked="0" layoutInCell="1" allowOverlap="1" wp14:anchorId="74DBD5E7" wp14:editId="3996B03E">
                      <wp:simplePos x="0" y="0"/>
                      <wp:positionH relativeFrom="column">
                        <wp:posOffset>0</wp:posOffset>
                      </wp:positionH>
                      <wp:positionV relativeFrom="paragraph">
                        <wp:posOffset>0</wp:posOffset>
                      </wp:positionV>
                      <wp:extent cx="76200" cy="28575"/>
                      <wp:effectExtent l="19050" t="19050" r="19050" b="28575"/>
                      <wp:wrapNone/>
                      <wp:docPr id="1824" name="Text Box 2105">
                        <a:extLst xmlns:a="http://schemas.openxmlformats.org/drawingml/2006/main">
                          <a:ext uri="{FF2B5EF4-FFF2-40B4-BE49-F238E27FC236}">
                            <a16:creationId xmlns:a16="http://schemas.microsoft.com/office/drawing/2014/main" id="{00000000-0008-0000-0000-00002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F82D2E" id="Text Box 2105" o:spid="_x0000_s1026" type="#_x0000_t202" style="position:absolute;margin-left:0;margin-top:0;width:6pt;height:2.25pt;z-index:25352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28064" behindDoc="0" locked="0" layoutInCell="1" allowOverlap="1" wp14:anchorId="30A9F861" wp14:editId="6EFBB274">
                      <wp:simplePos x="0" y="0"/>
                      <wp:positionH relativeFrom="column">
                        <wp:posOffset>0</wp:posOffset>
                      </wp:positionH>
                      <wp:positionV relativeFrom="paragraph">
                        <wp:posOffset>0</wp:posOffset>
                      </wp:positionV>
                      <wp:extent cx="76200" cy="28575"/>
                      <wp:effectExtent l="19050" t="19050" r="19050" b="28575"/>
                      <wp:wrapNone/>
                      <wp:docPr id="1825" name="Text Box 2104">
                        <a:extLst xmlns:a="http://schemas.openxmlformats.org/drawingml/2006/main">
                          <a:ext uri="{FF2B5EF4-FFF2-40B4-BE49-F238E27FC236}">
                            <a16:creationId xmlns:a16="http://schemas.microsoft.com/office/drawing/2014/main" id="{00000000-0008-0000-0000-00002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3A2812" id="Text Box 2104" o:spid="_x0000_s1026" type="#_x0000_t202" style="position:absolute;margin-left:0;margin-top:0;width:6pt;height:2.25pt;z-index:25352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29088" behindDoc="0" locked="0" layoutInCell="1" allowOverlap="1" wp14:anchorId="03AA65A7" wp14:editId="668F8EF3">
                      <wp:simplePos x="0" y="0"/>
                      <wp:positionH relativeFrom="column">
                        <wp:posOffset>0</wp:posOffset>
                      </wp:positionH>
                      <wp:positionV relativeFrom="paragraph">
                        <wp:posOffset>0</wp:posOffset>
                      </wp:positionV>
                      <wp:extent cx="76200" cy="28575"/>
                      <wp:effectExtent l="19050" t="19050" r="19050" b="28575"/>
                      <wp:wrapNone/>
                      <wp:docPr id="1826" name="Text Box 2103">
                        <a:extLst xmlns:a="http://schemas.openxmlformats.org/drawingml/2006/main">
                          <a:ext uri="{FF2B5EF4-FFF2-40B4-BE49-F238E27FC236}">
                            <a16:creationId xmlns:a16="http://schemas.microsoft.com/office/drawing/2014/main" id="{00000000-0008-0000-0000-00002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81CFA" id="Text Box 2103" o:spid="_x0000_s1026" type="#_x0000_t202" style="position:absolute;margin-left:0;margin-top:0;width:6pt;height:2.25pt;z-index:2535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30112" behindDoc="0" locked="0" layoutInCell="1" allowOverlap="1" wp14:anchorId="3B0A64ED" wp14:editId="799A61AF">
                      <wp:simplePos x="0" y="0"/>
                      <wp:positionH relativeFrom="column">
                        <wp:posOffset>0</wp:posOffset>
                      </wp:positionH>
                      <wp:positionV relativeFrom="paragraph">
                        <wp:posOffset>0</wp:posOffset>
                      </wp:positionV>
                      <wp:extent cx="76200" cy="28575"/>
                      <wp:effectExtent l="19050" t="19050" r="19050" b="28575"/>
                      <wp:wrapNone/>
                      <wp:docPr id="1827" name="Text Box 2102">
                        <a:extLst xmlns:a="http://schemas.openxmlformats.org/drawingml/2006/main">
                          <a:ext uri="{FF2B5EF4-FFF2-40B4-BE49-F238E27FC236}">
                            <a16:creationId xmlns:a16="http://schemas.microsoft.com/office/drawing/2014/main" id="{00000000-0008-0000-0000-00002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C52CBF" id="Text Box 2102" o:spid="_x0000_s1026" type="#_x0000_t202" style="position:absolute;margin-left:0;margin-top:0;width:6pt;height:2.25pt;z-index:25353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31136" behindDoc="0" locked="0" layoutInCell="1" allowOverlap="1" wp14:anchorId="18CEA6DA" wp14:editId="36CCA808">
                      <wp:simplePos x="0" y="0"/>
                      <wp:positionH relativeFrom="column">
                        <wp:posOffset>0</wp:posOffset>
                      </wp:positionH>
                      <wp:positionV relativeFrom="paragraph">
                        <wp:posOffset>0</wp:posOffset>
                      </wp:positionV>
                      <wp:extent cx="76200" cy="28575"/>
                      <wp:effectExtent l="19050" t="19050" r="19050" b="28575"/>
                      <wp:wrapNone/>
                      <wp:docPr id="1828" name="Text Box 2101">
                        <a:extLst xmlns:a="http://schemas.openxmlformats.org/drawingml/2006/main">
                          <a:ext uri="{FF2B5EF4-FFF2-40B4-BE49-F238E27FC236}">
                            <a16:creationId xmlns:a16="http://schemas.microsoft.com/office/drawing/2014/main" id="{00000000-0008-0000-0000-00002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FF118A" id="Text Box 2101" o:spid="_x0000_s1026" type="#_x0000_t202" style="position:absolute;margin-left:0;margin-top:0;width:6pt;height:2.25pt;z-index:25353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32160" behindDoc="0" locked="0" layoutInCell="1" allowOverlap="1" wp14:anchorId="4AE3A900" wp14:editId="05CE1E57">
                      <wp:simplePos x="0" y="0"/>
                      <wp:positionH relativeFrom="column">
                        <wp:posOffset>0</wp:posOffset>
                      </wp:positionH>
                      <wp:positionV relativeFrom="paragraph">
                        <wp:posOffset>0</wp:posOffset>
                      </wp:positionV>
                      <wp:extent cx="76200" cy="28575"/>
                      <wp:effectExtent l="19050" t="19050" r="19050" b="28575"/>
                      <wp:wrapNone/>
                      <wp:docPr id="1829" name="Text Box 2100">
                        <a:extLst xmlns:a="http://schemas.openxmlformats.org/drawingml/2006/main">
                          <a:ext uri="{FF2B5EF4-FFF2-40B4-BE49-F238E27FC236}">
                            <a16:creationId xmlns:a16="http://schemas.microsoft.com/office/drawing/2014/main" id="{00000000-0008-0000-0000-00002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88A65A" id="Text Box 2100" o:spid="_x0000_s1026" type="#_x0000_t202" style="position:absolute;margin-left:0;margin-top:0;width:6pt;height:2.25pt;z-index:25353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33184" behindDoc="0" locked="0" layoutInCell="1" allowOverlap="1" wp14:anchorId="1AD73A7F" wp14:editId="0A6A01FE">
                      <wp:simplePos x="0" y="0"/>
                      <wp:positionH relativeFrom="column">
                        <wp:posOffset>0</wp:posOffset>
                      </wp:positionH>
                      <wp:positionV relativeFrom="paragraph">
                        <wp:posOffset>0</wp:posOffset>
                      </wp:positionV>
                      <wp:extent cx="76200" cy="28575"/>
                      <wp:effectExtent l="19050" t="19050" r="19050" b="28575"/>
                      <wp:wrapNone/>
                      <wp:docPr id="1830" name="Text Box 2099">
                        <a:extLst xmlns:a="http://schemas.openxmlformats.org/drawingml/2006/main">
                          <a:ext uri="{FF2B5EF4-FFF2-40B4-BE49-F238E27FC236}">
                            <a16:creationId xmlns:a16="http://schemas.microsoft.com/office/drawing/2014/main" id="{00000000-0008-0000-0000-00002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71A687" id="Text Box 2099" o:spid="_x0000_s1026" type="#_x0000_t202" style="position:absolute;margin-left:0;margin-top:0;width:6pt;height:2.25pt;z-index:25353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34208" behindDoc="0" locked="0" layoutInCell="1" allowOverlap="1" wp14:anchorId="4DEBD747" wp14:editId="214C6913">
                      <wp:simplePos x="0" y="0"/>
                      <wp:positionH relativeFrom="column">
                        <wp:posOffset>0</wp:posOffset>
                      </wp:positionH>
                      <wp:positionV relativeFrom="paragraph">
                        <wp:posOffset>0</wp:posOffset>
                      </wp:positionV>
                      <wp:extent cx="76200" cy="28575"/>
                      <wp:effectExtent l="19050" t="19050" r="19050" b="28575"/>
                      <wp:wrapNone/>
                      <wp:docPr id="1831" name="Text Box 2098">
                        <a:extLst xmlns:a="http://schemas.openxmlformats.org/drawingml/2006/main">
                          <a:ext uri="{FF2B5EF4-FFF2-40B4-BE49-F238E27FC236}">
                            <a16:creationId xmlns:a16="http://schemas.microsoft.com/office/drawing/2014/main" id="{00000000-0008-0000-0000-00002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B25873" id="Text Box 2098" o:spid="_x0000_s1026" type="#_x0000_t202" style="position:absolute;margin-left:0;margin-top:0;width:6pt;height:2.25pt;z-index:25353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35232" behindDoc="0" locked="0" layoutInCell="1" allowOverlap="1" wp14:anchorId="6BAEA106" wp14:editId="054B9BD8">
                      <wp:simplePos x="0" y="0"/>
                      <wp:positionH relativeFrom="column">
                        <wp:posOffset>0</wp:posOffset>
                      </wp:positionH>
                      <wp:positionV relativeFrom="paragraph">
                        <wp:posOffset>0</wp:posOffset>
                      </wp:positionV>
                      <wp:extent cx="76200" cy="28575"/>
                      <wp:effectExtent l="19050" t="19050" r="19050" b="28575"/>
                      <wp:wrapNone/>
                      <wp:docPr id="1832" name="Text Box 2097">
                        <a:extLst xmlns:a="http://schemas.openxmlformats.org/drawingml/2006/main">
                          <a:ext uri="{FF2B5EF4-FFF2-40B4-BE49-F238E27FC236}">
                            <a16:creationId xmlns:a16="http://schemas.microsoft.com/office/drawing/2014/main" id="{00000000-0008-0000-0000-00002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2D2A2D" id="Text Box 2097" o:spid="_x0000_s1026" type="#_x0000_t202" style="position:absolute;margin-left:0;margin-top:0;width:6pt;height:2.25pt;z-index:25353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36256" behindDoc="0" locked="0" layoutInCell="1" allowOverlap="1" wp14:anchorId="2564420A" wp14:editId="01D6EAAD">
                      <wp:simplePos x="0" y="0"/>
                      <wp:positionH relativeFrom="column">
                        <wp:posOffset>0</wp:posOffset>
                      </wp:positionH>
                      <wp:positionV relativeFrom="paragraph">
                        <wp:posOffset>0</wp:posOffset>
                      </wp:positionV>
                      <wp:extent cx="76200" cy="28575"/>
                      <wp:effectExtent l="19050" t="19050" r="19050" b="28575"/>
                      <wp:wrapNone/>
                      <wp:docPr id="1833" name="Text Box 2096">
                        <a:extLst xmlns:a="http://schemas.openxmlformats.org/drawingml/2006/main">
                          <a:ext uri="{FF2B5EF4-FFF2-40B4-BE49-F238E27FC236}">
                            <a16:creationId xmlns:a16="http://schemas.microsoft.com/office/drawing/2014/main" id="{00000000-0008-0000-0000-00002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9F01F1" id="Text Box 2096" o:spid="_x0000_s1026" type="#_x0000_t202" style="position:absolute;margin-left:0;margin-top:0;width:6pt;height:2.25pt;z-index:25353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37280" behindDoc="0" locked="0" layoutInCell="1" allowOverlap="1" wp14:anchorId="124651FA" wp14:editId="5EB06CF5">
                      <wp:simplePos x="0" y="0"/>
                      <wp:positionH relativeFrom="column">
                        <wp:posOffset>0</wp:posOffset>
                      </wp:positionH>
                      <wp:positionV relativeFrom="paragraph">
                        <wp:posOffset>0</wp:posOffset>
                      </wp:positionV>
                      <wp:extent cx="76200" cy="28575"/>
                      <wp:effectExtent l="19050" t="19050" r="19050" b="28575"/>
                      <wp:wrapNone/>
                      <wp:docPr id="1834" name="Text Box 2095">
                        <a:extLst xmlns:a="http://schemas.openxmlformats.org/drawingml/2006/main">
                          <a:ext uri="{FF2B5EF4-FFF2-40B4-BE49-F238E27FC236}">
                            <a16:creationId xmlns:a16="http://schemas.microsoft.com/office/drawing/2014/main" id="{00000000-0008-0000-0000-00002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278FE0" id="Text Box 2095" o:spid="_x0000_s1026" type="#_x0000_t202" style="position:absolute;margin-left:0;margin-top:0;width:6pt;height:2.25pt;z-index:25353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38304" behindDoc="0" locked="0" layoutInCell="1" allowOverlap="1" wp14:anchorId="2EC39D37" wp14:editId="607D9166">
                      <wp:simplePos x="0" y="0"/>
                      <wp:positionH relativeFrom="column">
                        <wp:posOffset>0</wp:posOffset>
                      </wp:positionH>
                      <wp:positionV relativeFrom="paragraph">
                        <wp:posOffset>0</wp:posOffset>
                      </wp:positionV>
                      <wp:extent cx="76200" cy="28575"/>
                      <wp:effectExtent l="19050" t="19050" r="19050" b="28575"/>
                      <wp:wrapNone/>
                      <wp:docPr id="1835" name="Text Box 2094">
                        <a:extLst xmlns:a="http://schemas.openxmlformats.org/drawingml/2006/main">
                          <a:ext uri="{FF2B5EF4-FFF2-40B4-BE49-F238E27FC236}">
                            <a16:creationId xmlns:a16="http://schemas.microsoft.com/office/drawing/2014/main" id="{00000000-0008-0000-0000-00002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1AE262" id="Text Box 2094" o:spid="_x0000_s1026" type="#_x0000_t202" style="position:absolute;margin-left:0;margin-top:0;width:6pt;height:2.25pt;z-index:25353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39328" behindDoc="0" locked="0" layoutInCell="1" allowOverlap="1" wp14:anchorId="21732611" wp14:editId="1B4469D0">
                      <wp:simplePos x="0" y="0"/>
                      <wp:positionH relativeFrom="column">
                        <wp:posOffset>0</wp:posOffset>
                      </wp:positionH>
                      <wp:positionV relativeFrom="paragraph">
                        <wp:posOffset>0</wp:posOffset>
                      </wp:positionV>
                      <wp:extent cx="76200" cy="28575"/>
                      <wp:effectExtent l="19050" t="19050" r="19050" b="28575"/>
                      <wp:wrapNone/>
                      <wp:docPr id="1836" name="Text Box 2093">
                        <a:extLst xmlns:a="http://schemas.openxmlformats.org/drawingml/2006/main">
                          <a:ext uri="{FF2B5EF4-FFF2-40B4-BE49-F238E27FC236}">
                            <a16:creationId xmlns:a16="http://schemas.microsoft.com/office/drawing/2014/main" id="{00000000-0008-0000-0000-00002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D807C9" id="Text Box 2093" o:spid="_x0000_s1026" type="#_x0000_t202" style="position:absolute;margin-left:0;margin-top:0;width:6pt;height:2.25pt;z-index:25353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40352" behindDoc="0" locked="0" layoutInCell="1" allowOverlap="1" wp14:anchorId="598820E8" wp14:editId="1FC428B2">
                      <wp:simplePos x="0" y="0"/>
                      <wp:positionH relativeFrom="column">
                        <wp:posOffset>0</wp:posOffset>
                      </wp:positionH>
                      <wp:positionV relativeFrom="paragraph">
                        <wp:posOffset>0</wp:posOffset>
                      </wp:positionV>
                      <wp:extent cx="76200" cy="28575"/>
                      <wp:effectExtent l="19050" t="19050" r="19050" b="28575"/>
                      <wp:wrapNone/>
                      <wp:docPr id="1837" name="Text Box 2092">
                        <a:extLst xmlns:a="http://schemas.openxmlformats.org/drawingml/2006/main">
                          <a:ext uri="{FF2B5EF4-FFF2-40B4-BE49-F238E27FC236}">
                            <a16:creationId xmlns:a16="http://schemas.microsoft.com/office/drawing/2014/main" id="{00000000-0008-0000-0000-00002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B6D16E" id="Text Box 2092" o:spid="_x0000_s1026" type="#_x0000_t202" style="position:absolute;margin-left:0;margin-top:0;width:6pt;height:2.25pt;z-index:25354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41376" behindDoc="0" locked="0" layoutInCell="1" allowOverlap="1" wp14:anchorId="5663501A" wp14:editId="29D4DC60">
                      <wp:simplePos x="0" y="0"/>
                      <wp:positionH relativeFrom="column">
                        <wp:posOffset>0</wp:posOffset>
                      </wp:positionH>
                      <wp:positionV relativeFrom="paragraph">
                        <wp:posOffset>0</wp:posOffset>
                      </wp:positionV>
                      <wp:extent cx="76200" cy="28575"/>
                      <wp:effectExtent l="19050" t="19050" r="19050" b="28575"/>
                      <wp:wrapNone/>
                      <wp:docPr id="1838" name="Text Box 2091">
                        <a:extLst xmlns:a="http://schemas.openxmlformats.org/drawingml/2006/main">
                          <a:ext uri="{FF2B5EF4-FFF2-40B4-BE49-F238E27FC236}">
                            <a16:creationId xmlns:a16="http://schemas.microsoft.com/office/drawing/2014/main" id="{00000000-0008-0000-0000-00002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0CF0AB" id="Text Box 2091" o:spid="_x0000_s1026" type="#_x0000_t202" style="position:absolute;margin-left:0;margin-top:0;width:6pt;height:2.25pt;z-index:25354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42400" behindDoc="0" locked="0" layoutInCell="1" allowOverlap="1" wp14:anchorId="3B04DDE5" wp14:editId="62369920">
                      <wp:simplePos x="0" y="0"/>
                      <wp:positionH relativeFrom="column">
                        <wp:posOffset>0</wp:posOffset>
                      </wp:positionH>
                      <wp:positionV relativeFrom="paragraph">
                        <wp:posOffset>0</wp:posOffset>
                      </wp:positionV>
                      <wp:extent cx="76200" cy="28575"/>
                      <wp:effectExtent l="19050" t="19050" r="19050" b="28575"/>
                      <wp:wrapNone/>
                      <wp:docPr id="1839" name="Text Box 2090">
                        <a:extLst xmlns:a="http://schemas.openxmlformats.org/drawingml/2006/main">
                          <a:ext uri="{FF2B5EF4-FFF2-40B4-BE49-F238E27FC236}">
                            <a16:creationId xmlns:a16="http://schemas.microsoft.com/office/drawing/2014/main" id="{00000000-0008-0000-0000-00002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62E0D5" id="Text Box 2090" o:spid="_x0000_s1026" type="#_x0000_t202" style="position:absolute;margin-left:0;margin-top:0;width:6pt;height:2.25pt;z-index:2535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43424" behindDoc="0" locked="0" layoutInCell="1" allowOverlap="1" wp14:anchorId="44C17BF9" wp14:editId="442B945C">
                      <wp:simplePos x="0" y="0"/>
                      <wp:positionH relativeFrom="column">
                        <wp:posOffset>0</wp:posOffset>
                      </wp:positionH>
                      <wp:positionV relativeFrom="paragraph">
                        <wp:posOffset>0</wp:posOffset>
                      </wp:positionV>
                      <wp:extent cx="76200" cy="28575"/>
                      <wp:effectExtent l="19050" t="19050" r="19050" b="28575"/>
                      <wp:wrapNone/>
                      <wp:docPr id="1840" name="Text Box 2089">
                        <a:extLst xmlns:a="http://schemas.openxmlformats.org/drawingml/2006/main">
                          <a:ext uri="{FF2B5EF4-FFF2-40B4-BE49-F238E27FC236}">
                            <a16:creationId xmlns:a16="http://schemas.microsoft.com/office/drawing/2014/main" id="{00000000-0008-0000-0000-00003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EA8C3C" id="Text Box 2089" o:spid="_x0000_s1026" type="#_x0000_t202" style="position:absolute;margin-left:0;margin-top:0;width:6pt;height:2.25pt;z-index:25354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44448" behindDoc="0" locked="0" layoutInCell="1" allowOverlap="1" wp14:anchorId="4DBDDADE" wp14:editId="4BB22C8F">
                      <wp:simplePos x="0" y="0"/>
                      <wp:positionH relativeFrom="column">
                        <wp:posOffset>0</wp:posOffset>
                      </wp:positionH>
                      <wp:positionV relativeFrom="paragraph">
                        <wp:posOffset>0</wp:posOffset>
                      </wp:positionV>
                      <wp:extent cx="76200" cy="28575"/>
                      <wp:effectExtent l="19050" t="19050" r="19050" b="28575"/>
                      <wp:wrapNone/>
                      <wp:docPr id="1841" name="Text Box 2088">
                        <a:extLst xmlns:a="http://schemas.openxmlformats.org/drawingml/2006/main">
                          <a:ext uri="{FF2B5EF4-FFF2-40B4-BE49-F238E27FC236}">
                            <a16:creationId xmlns:a16="http://schemas.microsoft.com/office/drawing/2014/main" id="{00000000-0008-0000-0000-00003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98650C" id="Text Box 2088" o:spid="_x0000_s1026" type="#_x0000_t202" style="position:absolute;margin-left:0;margin-top:0;width:6pt;height:2.25pt;z-index:25354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45472" behindDoc="0" locked="0" layoutInCell="1" allowOverlap="1" wp14:anchorId="07826792" wp14:editId="070E3C5E">
                      <wp:simplePos x="0" y="0"/>
                      <wp:positionH relativeFrom="column">
                        <wp:posOffset>0</wp:posOffset>
                      </wp:positionH>
                      <wp:positionV relativeFrom="paragraph">
                        <wp:posOffset>0</wp:posOffset>
                      </wp:positionV>
                      <wp:extent cx="76200" cy="28575"/>
                      <wp:effectExtent l="19050" t="19050" r="19050" b="28575"/>
                      <wp:wrapNone/>
                      <wp:docPr id="1842" name="Text Box 2087">
                        <a:extLst xmlns:a="http://schemas.openxmlformats.org/drawingml/2006/main">
                          <a:ext uri="{FF2B5EF4-FFF2-40B4-BE49-F238E27FC236}">
                            <a16:creationId xmlns:a16="http://schemas.microsoft.com/office/drawing/2014/main" id="{00000000-0008-0000-0000-00003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23C00E" id="Text Box 2087" o:spid="_x0000_s1026" type="#_x0000_t202" style="position:absolute;margin-left:0;margin-top:0;width:6pt;height:2.25pt;z-index:2535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46496" behindDoc="0" locked="0" layoutInCell="1" allowOverlap="1" wp14:anchorId="30CBF540" wp14:editId="462E75CB">
                      <wp:simplePos x="0" y="0"/>
                      <wp:positionH relativeFrom="column">
                        <wp:posOffset>0</wp:posOffset>
                      </wp:positionH>
                      <wp:positionV relativeFrom="paragraph">
                        <wp:posOffset>0</wp:posOffset>
                      </wp:positionV>
                      <wp:extent cx="76200" cy="28575"/>
                      <wp:effectExtent l="19050" t="19050" r="19050" b="28575"/>
                      <wp:wrapNone/>
                      <wp:docPr id="1843" name="Text Box 2086">
                        <a:extLst xmlns:a="http://schemas.openxmlformats.org/drawingml/2006/main">
                          <a:ext uri="{FF2B5EF4-FFF2-40B4-BE49-F238E27FC236}">
                            <a16:creationId xmlns:a16="http://schemas.microsoft.com/office/drawing/2014/main" id="{00000000-0008-0000-0000-00003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FF8612" id="Text Box 2086" o:spid="_x0000_s1026" type="#_x0000_t202" style="position:absolute;margin-left:0;margin-top:0;width:6pt;height:2.25pt;z-index:25354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47520" behindDoc="0" locked="0" layoutInCell="1" allowOverlap="1" wp14:anchorId="1B8C6E58" wp14:editId="26EF3E9F">
                      <wp:simplePos x="0" y="0"/>
                      <wp:positionH relativeFrom="column">
                        <wp:posOffset>0</wp:posOffset>
                      </wp:positionH>
                      <wp:positionV relativeFrom="paragraph">
                        <wp:posOffset>0</wp:posOffset>
                      </wp:positionV>
                      <wp:extent cx="76200" cy="28575"/>
                      <wp:effectExtent l="19050" t="19050" r="19050" b="28575"/>
                      <wp:wrapNone/>
                      <wp:docPr id="1844" name="Text Box 2085">
                        <a:extLst xmlns:a="http://schemas.openxmlformats.org/drawingml/2006/main">
                          <a:ext uri="{FF2B5EF4-FFF2-40B4-BE49-F238E27FC236}">
                            <a16:creationId xmlns:a16="http://schemas.microsoft.com/office/drawing/2014/main" id="{00000000-0008-0000-0000-00003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194F22" id="Text Box 2085" o:spid="_x0000_s1026" type="#_x0000_t202" style="position:absolute;margin-left:0;margin-top:0;width:6pt;height:2.25pt;z-index:25354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48544" behindDoc="0" locked="0" layoutInCell="1" allowOverlap="1" wp14:anchorId="7571F47E" wp14:editId="18250F08">
                      <wp:simplePos x="0" y="0"/>
                      <wp:positionH relativeFrom="column">
                        <wp:posOffset>0</wp:posOffset>
                      </wp:positionH>
                      <wp:positionV relativeFrom="paragraph">
                        <wp:posOffset>0</wp:posOffset>
                      </wp:positionV>
                      <wp:extent cx="76200" cy="28575"/>
                      <wp:effectExtent l="19050" t="19050" r="19050" b="28575"/>
                      <wp:wrapNone/>
                      <wp:docPr id="1845" name="Text Box 2084">
                        <a:extLst xmlns:a="http://schemas.openxmlformats.org/drawingml/2006/main">
                          <a:ext uri="{FF2B5EF4-FFF2-40B4-BE49-F238E27FC236}">
                            <a16:creationId xmlns:a16="http://schemas.microsoft.com/office/drawing/2014/main" id="{00000000-0008-0000-0000-00003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453244" id="Text Box 2084" o:spid="_x0000_s1026" type="#_x0000_t202" style="position:absolute;margin-left:0;margin-top:0;width:6pt;height:2.25pt;z-index:25354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49568" behindDoc="0" locked="0" layoutInCell="1" allowOverlap="1" wp14:anchorId="2FBD6D67" wp14:editId="0A0A7BC4">
                      <wp:simplePos x="0" y="0"/>
                      <wp:positionH relativeFrom="column">
                        <wp:posOffset>0</wp:posOffset>
                      </wp:positionH>
                      <wp:positionV relativeFrom="paragraph">
                        <wp:posOffset>0</wp:posOffset>
                      </wp:positionV>
                      <wp:extent cx="76200" cy="28575"/>
                      <wp:effectExtent l="19050" t="19050" r="19050" b="28575"/>
                      <wp:wrapNone/>
                      <wp:docPr id="1846" name="Text Box 2083">
                        <a:extLst xmlns:a="http://schemas.openxmlformats.org/drawingml/2006/main">
                          <a:ext uri="{FF2B5EF4-FFF2-40B4-BE49-F238E27FC236}">
                            <a16:creationId xmlns:a16="http://schemas.microsoft.com/office/drawing/2014/main" id="{00000000-0008-0000-0000-00003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CC5899" id="Text Box 2083" o:spid="_x0000_s1026" type="#_x0000_t202" style="position:absolute;margin-left:0;margin-top:0;width:6pt;height:2.25pt;z-index:25354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50592" behindDoc="0" locked="0" layoutInCell="1" allowOverlap="1" wp14:anchorId="111AC3FD" wp14:editId="5B5901BA">
                      <wp:simplePos x="0" y="0"/>
                      <wp:positionH relativeFrom="column">
                        <wp:posOffset>0</wp:posOffset>
                      </wp:positionH>
                      <wp:positionV relativeFrom="paragraph">
                        <wp:posOffset>0</wp:posOffset>
                      </wp:positionV>
                      <wp:extent cx="76200" cy="28575"/>
                      <wp:effectExtent l="19050" t="19050" r="19050" b="28575"/>
                      <wp:wrapNone/>
                      <wp:docPr id="1847" name="Text Box 2082">
                        <a:extLst xmlns:a="http://schemas.openxmlformats.org/drawingml/2006/main">
                          <a:ext uri="{FF2B5EF4-FFF2-40B4-BE49-F238E27FC236}">
                            <a16:creationId xmlns:a16="http://schemas.microsoft.com/office/drawing/2014/main" id="{00000000-0008-0000-0000-00003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56438C" id="Text Box 2082" o:spid="_x0000_s1026" type="#_x0000_t202" style="position:absolute;margin-left:0;margin-top:0;width:6pt;height:2.25pt;z-index:25355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51616" behindDoc="0" locked="0" layoutInCell="1" allowOverlap="1" wp14:anchorId="4ADD83E5" wp14:editId="4F46DF8D">
                      <wp:simplePos x="0" y="0"/>
                      <wp:positionH relativeFrom="column">
                        <wp:posOffset>0</wp:posOffset>
                      </wp:positionH>
                      <wp:positionV relativeFrom="paragraph">
                        <wp:posOffset>0</wp:posOffset>
                      </wp:positionV>
                      <wp:extent cx="76200" cy="28575"/>
                      <wp:effectExtent l="19050" t="19050" r="19050" b="28575"/>
                      <wp:wrapNone/>
                      <wp:docPr id="1848" name="Text Box 2081">
                        <a:extLst xmlns:a="http://schemas.openxmlformats.org/drawingml/2006/main">
                          <a:ext uri="{FF2B5EF4-FFF2-40B4-BE49-F238E27FC236}">
                            <a16:creationId xmlns:a16="http://schemas.microsoft.com/office/drawing/2014/main" id="{00000000-0008-0000-0000-00003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F0F75D" id="Text Box 2081" o:spid="_x0000_s1026" type="#_x0000_t202" style="position:absolute;margin-left:0;margin-top:0;width:6pt;height:2.25pt;z-index:25355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52640" behindDoc="0" locked="0" layoutInCell="1" allowOverlap="1" wp14:anchorId="2F19D0DE" wp14:editId="5D8A415E">
                      <wp:simplePos x="0" y="0"/>
                      <wp:positionH relativeFrom="column">
                        <wp:posOffset>0</wp:posOffset>
                      </wp:positionH>
                      <wp:positionV relativeFrom="paragraph">
                        <wp:posOffset>0</wp:posOffset>
                      </wp:positionV>
                      <wp:extent cx="76200" cy="28575"/>
                      <wp:effectExtent l="19050" t="19050" r="19050" b="28575"/>
                      <wp:wrapNone/>
                      <wp:docPr id="1849" name="Text Box 2080">
                        <a:extLst xmlns:a="http://schemas.openxmlformats.org/drawingml/2006/main">
                          <a:ext uri="{FF2B5EF4-FFF2-40B4-BE49-F238E27FC236}">
                            <a16:creationId xmlns:a16="http://schemas.microsoft.com/office/drawing/2014/main" id="{00000000-0008-0000-0000-00003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371BED" id="Text Box 2080" o:spid="_x0000_s1026" type="#_x0000_t202" style="position:absolute;margin-left:0;margin-top:0;width:6pt;height:2.25pt;z-index:25355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53664" behindDoc="0" locked="0" layoutInCell="1" allowOverlap="1" wp14:anchorId="0C6EA4FA" wp14:editId="4CD48E79">
                      <wp:simplePos x="0" y="0"/>
                      <wp:positionH relativeFrom="column">
                        <wp:posOffset>0</wp:posOffset>
                      </wp:positionH>
                      <wp:positionV relativeFrom="paragraph">
                        <wp:posOffset>0</wp:posOffset>
                      </wp:positionV>
                      <wp:extent cx="76200" cy="28575"/>
                      <wp:effectExtent l="19050" t="19050" r="19050" b="28575"/>
                      <wp:wrapNone/>
                      <wp:docPr id="1850" name="Text Box 2079">
                        <a:extLst xmlns:a="http://schemas.openxmlformats.org/drawingml/2006/main">
                          <a:ext uri="{FF2B5EF4-FFF2-40B4-BE49-F238E27FC236}">
                            <a16:creationId xmlns:a16="http://schemas.microsoft.com/office/drawing/2014/main" id="{00000000-0008-0000-0000-00003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A1F242" id="Text Box 2079" o:spid="_x0000_s1026" type="#_x0000_t202" style="position:absolute;margin-left:0;margin-top:0;width:6pt;height:2.25pt;z-index:2535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54688" behindDoc="0" locked="0" layoutInCell="1" allowOverlap="1" wp14:anchorId="0BBBB383" wp14:editId="745D7122">
                      <wp:simplePos x="0" y="0"/>
                      <wp:positionH relativeFrom="column">
                        <wp:posOffset>0</wp:posOffset>
                      </wp:positionH>
                      <wp:positionV relativeFrom="paragraph">
                        <wp:posOffset>0</wp:posOffset>
                      </wp:positionV>
                      <wp:extent cx="76200" cy="28575"/>
                      <wp:effectExtent l="19050" t="19050" r="19050" b="28575"/>
                      <wp:wrapNone/>
                      <wp:docPr id="1851" name="Text Box 2078">
                        <a:extLst xmlns:a="http://schemas.openxmlformats.org/drawingml/2006/main">
                          <a:ext uri="{FF2B5EF4-FFF2-40B4-BE49-F238E27FC236}">
                            <a16:creationId xmlns:a16="http://schemas.microsoft.com/office/drawing/2014/main" id="{00000000-0008-0000-0000-00003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C68F3C" id="Text Box 2078" o:spid="_x0000_s1026" type="#_x0000_t202" style="position:absolute;margin-left:0;margin-top:0;width:6pt;height:2.25pt;z-index:25355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55712" behindDoc="0" locked="0" layoutInCell="1" allowOverlap="1" wp14:anchorId="3AE24DE8" wp14:editId="120F41C8">
                      <wp:simplePos x="0" y="0"/>
                      <wp:positionH relativeFrom="column">
                        <wp:posOffset>0</wp:posOffset>
                      </wp:positionH>
                      <wp:positionV relativeFrom="paragraph">
                        <wp:posOffset>0</wp:posOffset>
                      </wp:positionV>
                      <wp:extent cx="76200" cy="28575"/>
                      <wp:effectExtent l="19050" t="19050" r="19050" b="28575"/>
                      <wp:wrapNone/>
                      <wp:docPr id="1852" name="Text Box 2077">
                        <a:extLst xmlns:a="http://schemas.openxmlformats.org/drawingml/2006/main">
                          <a:ext uri="{FF2B5EF4-FFF2-40B4-BE49-F238E27FC236}">
                            <a16:creationId xmlns:a16="http://schemas.microsoft.com/office/drawing/2014/main" id="{00000000-0008-0000-0000-00003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F78C2C" id="Text Box 2077" o:spid="_x0000_s1026" type="#_x0000_t202" style="position:absolute;margin-left:0;margin-top:0;width:6pt;height:2.25pt;z-index:25355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56736" behindDoc="0" locked="0" layoutInCell="1" allowOverlap="1" wp14:anchorId="16D3824B" wp14:editId="0EED74C4">
                      <wp:simplePos x="0" y="0"/>
                      <wp:positionH relativeFrom="column">
                        <wp:posOffset>0</wp:posOffset>
                      </wp:positionH>
                      <wp:positionV relativeFrom="paragraph">
                        <wp:posOffset>0</wp:posOffset>
                      </wp:positionV>
                      <wp:extent cx="76200" cy="28575"/>
                      <wp:effectExtent l="19050" t="19050" r="19050" b="28575"/>
                      <wp:wrapNone/>
                      <wp:docPr id="1853" name="Text Box 2076">
                        <a:extLst xmlns:a="http://schemas.openxmlformats.org/drawingml/2006/main">
                          <a:ext uri="{FF2B5EF4-FFF2-40B4-BE49-F238E27FC236}">
                            <a16:creationId xmlns:a16="http://schemas.microsoft.com/office/drawing/2014/main" id="{00000000-0008-0000-0000-00003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826A43" id="Text Box 2076" o:spid="_x0000_s1026" type="#_x0000_t202" style="position:absolute;margin-left:0;margin-top:0;width:6pt;height:2.25pt;z-index:25355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57760" behindDoc="0" locked="0" layoutInCell="1" allowOverlap="1" wp14:anchorId="4B3A35E3" wp14:editId="4E145254">
                      <wp:simplePos x="0" y="0"/>
                      <wp:positionH relativeFrom="column">
                        <wp:posOffset>0</wp:posOffset>
                      </wp:positionH>
                      <wp:positionV relativeFrom="paragraph">
                        <wp:posOffset>0</wp:posOffset>
                      </wp:positionV>
                      <wp:extent cx="76200" cy="28575"/>
                      <wp:effectExtent l="19050" t="19050" r="19050" b="28575"/>
                      <wp:wrapNone/>
                      <wp:docPr id="1854" name="Text Box 2075">
                        <a:extLst xmlns:a="http://schemas.openxmlformats.org/drawingml/2006/main">
                          <a:ext uri="{FF2B5EF4-FFF2-40B4-BE49-F238E27FC236}">
                            <a16:creationId xmlns:a16="http://schemas.microsoft.com/office/drawing/2014/main" id="{00000000-0008-0000-0000-00003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BA7C48" id="Text Box 2075" o:spid="_x0000_s1026" type="#_x0000_t202" style="position:absolute;margin-left:0;margin-top:0;width:6pt;height:2.25pt;z-index:25355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58784" behindDoc="0" locked="0" layoutInCell="1" allowOverlap="1" wp14:anchorId="1332199D" wp14:editId="10BEA98F">
                      <wp:simplePos x="0" y="0"/>
                      <wp:positionH relativeFrom="column">
                        <wp:posOffset>0</wp:posOffset>
                      </wp:positionH>
                      <wp:positionV relativeFrom="paragraph">
                        <wp:posOffset>0</wp:posOffset>
                      </wp:positionV>
                      <wp:extent cx="76200" cy="28575"/>
                      <wp:effectExtent l="19050" t="19050" r="19050" b="28575"/>
                      <wp:wrapNone/>
                      <wp:docPr id="1855" name="Text Box 2074">
                        <a:extLst xmlns:a="http://schemas.openxmlformats.org/drawingml/2006/main">
                          <a:ext uri="{FF2B5EF4-FFF2-40B4-BE49-F238E27FC236}">
                            <a16:creationId xmlns:a16="http://schemas.microsoft.com/office/drawing/2014/main" id="{00000000-0008-0000-0000-00003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9DBD66" id="Text Box 2074" o:spid="_x0000_s1026" type="#_x0000_t202" style="position:absolute;margin-left:0;margin-top:0;width:6pt;height:2.25pt;z-index:25355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59808" behindDoc="0" locked="0" layoutInCell="1" allowOverlap="1" wp14:anchorId="040D4ED7" wp14:editId="3E04437E">
                      <wp:simplePos x="0" y="0"/>
                      <wp:positionH relativeFrom="column">
                        <wp:posOffset>0</wp:posOffset>
                      </wp:positionH>
                      <wp:positionV relativeFrom="paragraph">
                        <wp:posOffset>0</wp:posOffset>
                      </wp:positionV>
                      <wp:extent cx="76200" cy="28575"/>
                      <wp:effectExtent l="19050" t="19050" r="19050" b="28575"/>
                      <wp:wrapNone/>
                      <wp:docPr id="1856" name="Text Box 2073">
                        <a:extLst xmlns:a="http://schemas.openxmlformats.org/drawingml/2006/main">
                          <a:ext uri="{FF2B5EF4-FFF2-40B4-BE49-F238E27FC236}">
                            <a16:creationId xmlns:a16="http://schemas.microsoft.com/office/drawing/2014/main" id="{00000000-0008-0000-0000-00004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1FC3AB" id="Text Box 2073" o:spid="_x0000_s1026" type="#_x0000_t202" style="position:absolute;margin-left:0;margin-top:0;width:6pt;height:2.25pt;z-index:25355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60832" behindDoc="0" locked="0" layoutInCell="1" allowOverlap="1" wp14:anchorId="0D96476E" wp14:editId="105838CA">
                      <wp:simplePos x="0" y="0"/>
                      <wp:positionH relativeFrom="column">
                        <wp:posOffset>0</wp:posOffset>
                      </wp:positionH>
                      <wp:positionV relativeFrom="paragraph">
                        <wp:posOffset>0</wp:posOffset>
                      </wp:positionV>
                      <wp:extent cx="76200" cy="28575"/>
                      <wp:effectExtent l="19050" t="19050" r="19050" b="28575"/>
                      <wp:wrapNone/>
                      <wp:docPr id="1857" name="Text Box 2072">
                        <a:extLst xmlns:a="http://schemas.openxmlformats.org/drawingml/2006/main">
                          <a:ext uri="{FF2B5EF4-FFF2-40B4-BE49-F238E27FC236}">
                            <a16:creationId xmlns:a16="http://schemas.microsoft.com/office/drawing/2014/main" id="{00000000-0008-0000-0000-00004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E3FCA8" id="Text Box 2072" o:spid="_x0000_s1026" type="#_x0000_t202" style="position:absolute;margin-left:0;margin-top:0;width:6pt;height:2.25pt;z-index:25356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61856" behindDoc="0" locked="0" layoutInCell="1" allowOverlap="1" wp14:anchorId="593EF8B6" wp14:editId="49789D01">
                      <wp:simplePos x="0" y="0"/>
                      <wp:positionH relativeFrom="column">
                        <wp:posOffset>0</wp:posOffset>
                      </wp:positionH>
                      <wp:positionV relativeFrom="paragraph">
                        <wp:posOffset>0</wp:posOffset>
                      </wp:positionV>
                      <wp:extent cx="76200" cy="28575"/>
                      <wp:effectExtent l="19050" t="19050" r="19050" b="28575"/>
                      <wp:wrapNone/>
                      <wp:docPr id="1858" name="Text Box 2071">
                        <a:extLst xmlns:a="http://schemas.openxmlformats.org/drawingml/2006/main">
                          <a:ext uri="{FF2B5EF4-FFF2-40B4-BE49-F238E27FC236}">
                            <a16:creationId xmlns:a16="http://schemas.microsoft.com/office/drawing/2014/main" id="{00000000-0008-0000-0000-00004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594423" id="Text Box 2071" o:spid="_x0000_s1026" type="#_x0000_t202" style="position:absolute;margin-left:0;margin-top:0;width:6pt;height:2.25pt;z-index:25356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62880" behindDoc="0" locked="0" layoutInCell="1" allowOverlap="1" wp14:anchorId="5FD84F55" wp14:editId="4F498E29">
                      <wp:simplePos x="0" y="0"/>
                      <wp:positionH relativeFrom="column">
                        <wp:posOffset>0</wp:posOffset>
                      </wp:positionH>
                      <wp:positionV relativeFrom="paragraph">
                        <wp:posOffset>0</wp:posOffset>
                      </wp:positionV>
                      <wp:extent cx="76200" cy="28575"/>
                      <wp:effectExtent l="19050" t="19050" r="19050" b="28575"/>
                      <wp:wrapNone/>
                      <wp:docPr id="1859" name="Text Box 2070">
                        <a:extLst xmlns:a="http://schemas.openxmlformats.org/drawingml/2006/main">
                          <a:ext uri="{FF2B5EF4-FFF2-40B4-BE49-F238E27FC236}">
                            <a16:creationId xmlns:a16="http://schemas.microsoft.com/office/drawing/2014/main" id="{00000000-0008-0000-0000-00004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2A3563" id="Text Box 2070" o:spid="_x0000_s1026" type="#_x0000_t202" style="position:absolute;margin-left:0;margin-top:0;width:6pt;height:2.25pt;z-index:25356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63904" behindDoc="0" locked="0" layoutInCell="1" allowOverlap="1" wp14:anchorId="08685B54" wp14:editId="3746EB0F">
                      <wp:simplePos x="0" y="0"/>
                      <wp:positionH relativeFrom="column">
                        <wp:posOffset>0</wp:posOffset>
                      </wp:positionH>
                      <wp:positionV relativeFrom="paragraph">
                        <wp:posOffset>0</wp:posOffset>
                      </wp:positionV>
                      <wp:extent cx="76200" cy="28575"/>
                      <wp:effectExtent l="19050" t="19050" r="19050" b="28575"/>
                      <wp:wrapNone/>
                      <wp:docPr id="1860" name="Text Box 2069">
                        <a:extLst xmlns:a="http://schemas.openxmlformats.org/drawingml/2006/main">
                          <a:ext uri="{FF2B5EF4-FFF2-40B4-BE49-F238E27FC236}">
                            <a16:creationId xmlns:a16="http://schemas.microsoft.com/office/drawing/2014/main" id="{00000000-0008-0000-0000-00004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7FEC3C" id="Text Box 2069" o:spid="_x0000_s1026" type="#_x0000_t202" style="position:absolute;margin-left:0;margin-top:0;width:6pt;height:2.25pt;z-index:25356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64928" behindDoc="0" locked="0" layoutInCell="1" allowOverlap="1" wp14:anchorId="26846B20" wp14:editId="72C72B57">
                      <wp:simplePos x="0" y="0"/>
                      <wp:positionH relativeFrom="column">
                        <wp:posOffset>0</wp:posOffset>
                      </wp:positionH>
                      <wp:positionV relativeFrom="paragraph">
                        <wp:posOffset>0</wp:posOffset>
                      </wp:positionV>
                      <wp:extent cx="76200" cy="28575"/>
                      <wp:effectExtent l="19050" t="19050" r="19050" b="28575"/>
                      <wp:wrapNone/>
                      <wp:docPr id="1861" name="Text Box 2068">
                        <a:extLst xmlns:a="http://schemas.openxmlformats.org/drawingml/2006/main">
                          <a:ext uri="{FF2B5EF4-FFF2-40B4-BE49-F238E27FC236}">
                            <a16:creationId xmlns:a16="http://schemas.microsoft.com/office/drawing/2014/main" id="{00000000-0008-0000-0000-00004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00F58D" id="Text Box 2068" o:spid="_x0000_s1026" type="#_x0000_t202" style="position:absolute;margin-left:0;margin-top:0;width:6pt;height:2.25pt;z-index:25356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65952" behindDoc="0" locked="0" layoutInCell="1" allowOverlap="1" wp14:anchorId="410E7AA6" wp14:editId="22EF1D4F">
                      <wp:simplePos x="0" y="0"/>
                      <wp:positionH relativeFrom="column">
                        <wp:posOffset>0</wp:posOffset>
                      </wp:positionH>
                      <wp:positionV relativeFrom="paragraph">
                        <wp:posOffset>0</wp:posOffset>
                      </wp:positionV>
                      <wp:extent cx="76200" cy="28575"/>
                      <wp:effectExtent l="19050" t="19050" r="19050" b="28575"/>
                      <wp:wrapNone/>
                      <wp:docPr id="1862" name="Text Box 2067">
                        <a:extLst xmlns:a="http://schemas.openxmlformats.org/drawingml/2006/main">
                          <a:ext uri="{FF2B5EF4-FFF2-40B4-BE49-F238E27FC236}">
                            <a16:creationId xmlns:a16="http://schemas.microsoft.com/office/drawing/2014/main" id="{00000000-0008-0000-0000-00004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DB71EB" id="Text Box 2067" o:spid="_x0000_s1026" type="#_x0000_t202" style="position:absolute;margin-left:0;margin-top:0;width:6pt;height:2.25pt;z-index:25356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66976" behindDoc="0" locked="0" layoutInCell="1" allowOverlap="1" wp14:anchorId="63840BD8" wp14:editId="0618EFA1">
                      <wp:simplePos x="0" y="0"/>
                      <wp:positionH relativeFrom="column">
                        <wp:posOffset>0</wp:posOffset>
                      </wp:positionH>
                      <wp:positionV relativeFrom="paragraph">
                        <wp:posOffset>0</wp:posOffset>
                      </wp:positionV>
                      <wp:extent cx="76200" cy="28575"/>
                      <wp:effectExtent l="19050" t="19050" r="19050" b="28575"/>
                      <wp:wrapNone/>
                      <wp:docPr id="1863" name="Text Box 2066">
                        <a:extLst xmlns:a="http://schemas.openxmlformats.org/drawingml/2006/main">
                          <a:ext uri="{FF2B5EF4-FFF2-40B4-BE49-F238E27FC236}">
                            <a16:creationId xmlns:a16="http://schemas.microsoft.com/office/drawing/2014/main" id="{00000000-0008-0000-0000-00004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5F65DF" id="Text Box 2066" o:spid="_x0000_s1026" type="#_x0000_t202" style="position:absolute;margin-left:0;margin-top:0;width:6pt;height:2.25pt;z-index:25356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68000" behindDoc="0" locked="0" layoutInCell="1" allowOverlap="1" wp14:anchorId="5BC739A1" wp14:editId="607E84FA">
                      <wp:simplePos x="0" y="0"/>
                      <wp:positionH relativeFrom="column">
                        <wp:posOffset>0</wp:posOffset>
                      </wp:positionH>
                      <wp:positionV relativeFrom="paragraph">
                        <wp:posOffset>0</wp:posOffset>
                      </wp:positionV>
                      <wp:extent cx="76200" cy="28575"/>
                      <wp:effectExtent l="19050" t="19050" r="19050" b="28575"/>
                      <wp:wrapNone/>
                      <wp:docPr id="1864" name="Text Box 2065">
                        <a:extLst xmlns:a="http://schemas.openxmlformats.org/drawingml/2006/main">
                          <a:ext uri="{FF2B5EF4-FFF2-40B4-BE49-F238E27FC236}">
                            <a16:creationId xmlns:a16="http://schemas.microsoft.com/office/drawing/2014/main" id="{00000000-0008-0000-0000-00004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9A074E" id="Text Box 2065" o:spid="_x0000_s1026" type="#_x0000_t202" style="position:absolute;margin-left:0;margin-top:0;width:6pt;height:2.25pt;z-index:25356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69024" behindDoc="0" locked="0" layoutInCell="1" allowOverlap="1" wp14:anchorId="04FABF5E" wp14:editId="30EEA71B">
                      <wp:simplePos x="0" y="0"/>
                      <wp:positionH relativeFrom="column">
                        <wp:posOffset>0</wp:posOffset>
                      </wp:positionH>
                      <wp:positionV relativeFrom="paragraph">
                        <wp:posOffset>0</wp:posOffset>
                      </wp:positionV>
                      <wp:extent cx="76200" cy="28575"/>
                      <wp:effectExtent l="19050" t="19050" r="19050" b="28575"/>
                      <wp:wrapNone/>
                      <wp:docPr id="1865" name="Text Box 2064">
                        <a:extLst xmlns:a="http://schemas.openxmlformats.org/drawingml/2006/main">
                          <a:ext uri="{FF2B5EF4-FFF2-40B4-BE49-F238E27FC236}">
                            <a16:creationId xmlns:a16="http://schemas.microsoft.com/office/drawing/2014/main" id="{00000000-0008-0000-0000-00004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EA080D" id="Text Box 2064" o:spid="_x0000_s1026" type="#_x0000_t202" style="position:absolute;margin-left:0;margin-top:0;width:6pt;height:2.25pt;z-index:25356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70048" behindDoc="0" locked="0" layoutInCell="1" allowOverlap="1" wp14:anchorId="228C1F84" wp14:editId="7411DF01">
                      <wp:simplePos x="0" y="0"/>
                      <wp:positionH relativeFrom="column">
                        <wp:posOffset>0</wp:posOffset>
                      </wp:positionH>
                      <wp:positionV relativeFrom="paragraph">
                        <wp:posOffset>0</wp:posOffset>
                      </wp:positionV>
                      <wp:extent cx="76200" cy="28575"/>
                      <wp:effectExtent l="19050" t="19050" r="19050" b="28575"/>
                      <wp:wrapNone/>
                      <wp:docPr id="1866" name="Text Box 2063">
                        <a:extLst xmlns:a="http://schemas.openxmlformats.org/drawingml/2006/main">
                          <a:ext uri="{FF2B5EF4-FFF2-40B4-BE49-F238E27FC236}">
                            <a16:creationId xmlns:a16="http://schemas.microsoft.com/office/drawing/2014/main" id="{00000000-0008-0000-0000-00004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D28C69" id="Text Box 2063" o:spid="_x0000_s1026" type="#_x0000_t202" style="position:absolute;margin-left:0;margin-top:0;width:6pt;height:2.25pt;z-index:2535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71072" behindDoc="0" locked="0" layoutInCell="1" allowOverlap="1" wp14:anchorId="74A1BE6D" wp14:editId="4D6D6597">
                      <wp:simplePos x="0" y="0"/>
                      <wp:positionH relativeFrom="column">
                        <wp:posOffset>0</wp:posOffset>
                      </wp:positionH>
                      <wp:positionV relativeFrom="paragraph">
                        <wp:posOffset>0</wp:posOffset>
                      </wp:positionV>
                      <wp:extent cx="76200" cy="28575"/>
                      <wp:effectExtent l="19050" t="19050" r="19050" b="28575"/>
                      <wp:wrapNone/>
                      <wp:docPr id="1867" name="Text Box 2062">
                        <a:extLst xmlns:a="http://schemas.openxmlformats.org/drawingml/2006/main">
                          <a:ext uri="{FF2B5EF4-FFF2-40B4-BE49-F238E27FC236}">
                            <a16:creationId xmlns:a16="http://schemas.microsoft.com/office/drawing/2014/main" id="{00000000-0008-0000-0000-00004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2324F2" id="Text Box 2062" o:spid="_x0000_s1026" type="#_x0000_t202" style="position:absolute;margin-left:0;margin-top:0;width:6pt;height:2.25pt;z-index:25357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72096" behindDoc="0" locked="0" layoutInCell="1" allowOverlap="1" wp14:anchorId="7C1353A1" wp14:editId="61F57B7F">
                      <wp:simplePos x="0" y="0"/>
                      <wp:positionH relativeFrom="column">
                        <wp:posOffset>0</wp:posOffset>
                      </wp:positionH>
                      <wp:positionV relativeFrom="paragraph">
                        <wp:posOffset>0</wp:posOffset>
                      </wp:positionV>
                      <wp:extent cx="76200" cy="28575"/>
                      <wp:effectExtent l="19050" t="19050" r="19050" b="28575"/>
                      <wp:wrapNone/>
                      <wp:docPr id="1868" name="Text Box 2061">
                        <a:extLst xmlns:a="http://schemas.openxmlformats.org/drawingml/2006/main">
                          <a:ext uri="{FF2B5EF4-FFF2-40B4-BE49-F238E27FC236}">
                            <a16:creationId xmlns:a16="http://schemas.microsoft.com/office/drawing/2014/main" id="{00000000-0008-0000-0000-00004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64479C" id="Text Box 2061" o:spid="_x0000_s1026" type="#_x0000_t202" style="position:absolute;margin-left:0;margin-top:0;width:6pt;height:2.25pt;z-index:25357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73120" behindDoc="0" locked="0" layoutInCell="1" allowOverlap="1" wp14:anchorId="0C7C4765" wp14:editId="56388FB1">
                      <wp:simplePos x="0" y="0"/>
                      <wp:positionH relativeFrom="column">
                        <wp:posOffset>0</wp:posOffset>
                      </wp:positionH>
                      <wp:positionV relativeFrom="paragraph">
                        <wp:posOffset>0</wp:posOffset>
                      </wp:positionV>
                      <wp:extent cx="76200" cy="28575"/>
                      <wp:effectExtent l="19050" t="19050" r="19050" b="28575"/>
                      <wp:wrapNone/>
                      <wp:docPr id="1869" name="Text Box 2060">
                        <a:extLst xmlns:a="http://schemas.openxmlformats.org/drawingml/2006/main">
                          <a:ext uri="{FF2B5EF4-FFF2-40B4-BE49-F238E27FC236}">
                            <a16:creationId xmlns:a16="http://schemas.microsoft.com/office/drawing/2014/main" id="{00000000-0008-0000-0000-00004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64FA55" id="Text Box 2060" o:spid="_x0000_s1026" type="#_x0000_t202" style="position:absolute;margin-left:0;margin-top:0;width:6pt;height:2.25pt;z-index:25357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74144" behindDoc="0" locked="0" layoutInCell="1" allowOverlap="1" wp14:anchorId="16CBA391" wp14:editId="14104DA1">
                      <wp:simplePos x="0" y="0"/>
                      <wp:positionH relativeFrom="column">
                        <wp:posOffset>0</wp:posOffset>
                      </wp:positionH>
                      <wp:positionV relativeFrom="paragraph">
                        <wp:posOffset>0</wp:posOffset>
                      </wp:positionV>
                      <wp:extent cx="76200" cy="28575"/>
                      <wp:effectExtent l="19050" t="19050" r="19050" b="28575"/>
                      <wp:wrapNone/>
                      <wp:docPr id="1870" name="Text Box 2059">
                        <a:extLst xmlns:a="http://schemas.openxmlformats.org/drawingml/2006/main">
                          <a:ext uri="{FF2B5EF4-FFF2-40B4-BE49-F238E27FC236}">
                            <a16:creationId xmlns:a16="http://schemas.microsoft.com/office/drawing/2014/main" id="{00000000-0008-0000-0000-00004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EB2365" id="Text Box 2059" o:spid="_x0000_s1026" type="#_x0000_t202" style="position:absolute;margin-left:0;margin-top:0;width:6pt;height:2.25pt;z-index:25357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75168" behindDoc="0" locked="0" layoutInCell="1" allowOverlap="1" wp14:anchorId="1D4EBC28" wp14:editId="46C078A6">
                      <wp:simplePos x="0" y="0"/>
                      <wp:positionH relativeFrom="column">
                        <wp:posOffset>0</wp:posOffset>
                      </wp:positionH>
                      <wp:positionV relativeFrom="paragraph">
                        <wp:posOffset>0</wp:posOffset>
                      </wp:positionV>
                      <wp:extent cx="76200" cy="28575"/>
                      <wp:effectExtent l="19050" t="19050" r="19050" b="28575"/>
                      <wp:wrapNone/>
                      <wp:docPr id="1871" name="Text Box 2058">
                        <a:extLst xmlns:a="http://schemas.openxmlformats.org/drawingml/2006/main">
                          <a:ext uri="{FF2B5EF4-FFF2-40B4-BE49-F238E27FC236}">
                            <a16:creationId xmlns:a16="http://schemas.microsoft.com/office/drawing/2014/main" id="{00000000-0008-0000-0000-00004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C885C9" id="Text Box 2058" o:spid="_x0000_s1026" type="#_x0000_t202" style="position:absolute;margin-left:0;margin-top:0;width:6pt;height:2.25pt;z-index:2535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76192" behindDoc="0" locked="0" layoutInCell="1" allowOverlap="1" wp14:anchorId="70951322" wp14:editId="009CB781">
                      <wp:simplePos x="0" y="0"/>
                      <wp:positionH relativeFrom="column">
                        <wp:posOffset>0</wp:posOffset>
                      </wp:positionH>
                      <wp:positionV relativeFrom="paragraph">
                        <wp:posOffset>0</wp:posOffset>
                      </wp:positionV>
                      <wp:extent cx="76200" cy="28575"/>
                      <wp:effectExtent l="19050" t="19050" r="19050" b="28575"/>
                      <wp:wrapNone/>
                      <wp:docPr id="1872" name="Text Box 2057">
                        <a:extLst xmlns:a="http://schemas.openxmlformats.org/drawingml/2006/main">
                          <a:ext uri="{FF2B5EF4-FFF2-40B4-BE49-F238E27FC236}">
                            <a16:creationId xmlns:a16="http://schemas.microsoft.com/office/drawing/2014/main" id="{00000000-0008-0000-0000-00005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31667D" id="Text Box 2057" o:spid="_x0000_s1026" type="#_x0000_t202" style="position:absolute;margin-left:0;margin-top:0;width:6pt;height:2.25pt;z-index:25357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77216" behindDoc="0" locked="0" layoutInCell="1" allowOverlap="1" wp14:anchorId="220BFFEE" wp14:editId="06044C46">
                      <wp:simplePos x="0" y="0"/>
                      <wp:positionH relativeFrom="column">
                        <wp:posOffset>0</wp:posOffset>
                      </wp:positionH>
                      <wp:positionV relativeFrom="paragraph">
                        <wp:posOffset>0</wp:posOffset>
                      </wp:positionV>
                      <wp:extent cx="76200" cy="28575"/>
                      <wp:effectExtent l="19050" t="19050" r="19050" b="28575"/>
                      <wp:wrapNone/>
                      <wp:docPr id="1873" name="Text Box 2056">
                        <a:extLst xmlns:a="http://schemas.openxmlformats.org/drawingml/2006/main">
                          <a:ext uri="{FF2B5EF4-FFF2-40B4-BE49-F238E27FC236}">
                            <a16:creationId xmlns:a16="http://schemas.microsoft.com/office/drawing/2014/main" id="{00000000-0008-0000-0000-00005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3D893F" id="Text Box 2056" o:spid="_x0000_s1026" type="#_x0000_t202" style="position:absolute;margin-left:0;margin-top:0;width:6pt;height:2.25pt;z-index:25357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78240" behindDoc="0" locked="0" layoutInCell="1" allowOverlap="1" wp14:anchorId="41661B9D" wp14:editId="672ACA8D">
                      <wp:simplePos x="0" y="0"/>
                      <wp:positionH relativeFrom="column">
                        <wp:posOffset>0</wp:posOffset>
                      </wp:positionH>
                      <wp:positionV relativeFrom="paragraph">
                        <wp:posOffset>0</wp:posOffset>
                      </wp:positionV>
                      <wp:extent cx="76200" cy="28575"/>
                      <wp:effectExtent l="19050" t="19050" r="19050" b="28575"/>
                      <wp:wrapNone/>
                      <wp:docPr id="1874" name="Text Box 2055">
                        <a:extLst xmlns:a="http://schemas.openxmlformats.org/drawingml/2006/main">
                          <a:ext uri="{FF2B5EF4-FFF2-40B4-BE49-F238E27FC236}">
                            <a16:creationId xmlns:a16="http://schemas.microsoft.com/office/drawing/2014/main" id="{00000000-0008-0000-0000-00005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2C3C1" id="Text Box 2055" o:spid="_x0000_s1026" type="#_x0000_t202" style="position:absolute;margin-left:0;margin-top:0;width:6pt;height:2.25pt;z-index:25357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79264" behindDoc="0" locked="0" layoutInCell="1" allowOverlap="1" wp14:anchorId="053E1AD3" wp14:editId="7B8C71B6">
                      <wp:simplePos x="0" y="0"/>
                      <wp:positionH relativeFrom="column">
                        <wp:posOffset>0</wp:posOffset>
                      </wp:positionH>
                      <wp:positionV relativeFrom="paragraph">
                        <wp:posOffset>0</wp:posOffset>
                      </wp:positionV>
                      <wp:extent cx="76200" cy="28575"/>
                      <wp:effectExtent l="19050" t="19050" r="19050" b="28575"/>
                      <wp:wrapNone/>
                      <wp:docPr id="1875" name="Text Box 2054">
                        <a:extLst xmlns:a="http://schemas.openxmlformats.org/drawingml/2006/main">
                          <a:ext uri="{FF2B5EF4-FFF2-40B4-BE49-F238E27FC236}">
                            <a16:creationId xmlns:a16="http://schemas.microsoft.com/office/drawing/2014/main" id="{00000000-0008-0000-0000-00005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3D75E1" id="Text Box 2054" o:spid="_x0000_s1026" type="#_x0000_t202" style="position:absolute;margin-left:0;margin-top:0;width:6pt;height:2.25pt;z-index:25357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80288" behindDoc="0" locked="0" layoutInCell="1" allowOverlap="1" wp14:anchorId="3A97BA63" wp14:editId="3B0A0F2C">
                      <wp:simplePos x="0" y="0"/>
                      <wp:positionH relativeFrom="column">
                        <wp:posOffset>0</wp:posOffset>
                      </wp:positionH>
                      <wp:positionV relativeFrom="paragraph">
                        <wp:posOffset>0</wp:posOffset>
                      </wp:positionV>
                      <wp:extent cx="76200" cy="28575"/>
                      <wp:effectExtent l="19050" t="19050" r="19050" b="28575"/>
                      <wp:wrapNone/>
                      <wp:docPr id="1876" name="Text Box 2053">
                        <a:extLst xmlns:a="http://schemas.openxmlformats.org/drawingml/2006/main">
                          <a:ext uri="{FF2B5EF4-FFF2-40B4-BE49-F238E27FC236}">
                            <a16:creationId xmlns:a16="http://schemas.microsoft.com/office/drawing/2014/main" id="{00000000-0008-0000-0000-00005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F5AE70" id="Text Box 2053" o:spid="_x0000_s1026" type="#_x0000_t202" style="position:absolute;margin-left:0;margin-top:0;width:6pt;height:2.25pt;z-index:25358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81312" behindDoc="0" locked="0" layoutInCell="1" allowOverlap="1" wp14:anchorId="69D64878" wp14:editId="209FD106">
                      <wp:simplePos x="0" y="0"/>
                      <wp:positionH relativeFrom="column">
                        <wp:posOffset>0</wp:posOffset>
                      </wp:positionH>
                      <wp:positionV relativeFrom="paragraph">
                        <wp:posOffset>0</wp:posOffset>
                      </wp:positionV>
                      <wp:extent cx="76200" cy="28575"/>
                      <wp:effectExtent l="19050" t="19050" r="19050" b="28575"/>
                      <wp:wrapNone/>
                      <wp:docPr id="1877" name="Text Box 2052">
                        <a:extLst xmlns:a="http://schemas.openxmlformats.org/drawingml/2006/main">
                          <a:ext uri="{FF2B5EF4-FFF2-40B4-BE49-F238E27FC236}">
                            <a16:creationId xmlns:a16="http://schemas.microsoft.com/office/drawing/2014/main" id="{00000000-0008-0000-0000-00005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3E3548" id="Text Box 2052" o:spid="_x0000_s1026" type="#_x0000_t202" style="position:absolute;margin-left:0;margin-top:0;width:6pt;height:2.25pt;z-index:25358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82336" behindDoc="0" locked="0" layoutInCell="1" allowOverlap="1" wp14:anchorId="5CA721FF" wp14:editId="4D832E6E">
                      <wp:simplePos x="0" y="0"/>
                      <wp:positionH relativeFrom="column">
                        <wp:posOffset>0</wp:posOffset>
                      </wp:positionH>
                      <wp:positionV relativeFrom="paragraph">
                        <wp:posOffset>0</wp:posOffset>
                      </wp:positionV>
                      <wp:extent cx="76200" cy="28575"/>
                      <wp:effectExtent l="19050" t="19050" r="19050" b="28575"/>
                      <wp:wrapNone/>
                      <wp:docPr id="1878" name="Text Box 2051">
                        <a:extLst xmlns:a="http://schemas.openxmlformats.org/drawingml/2006/main">
                          <a:ext uri="{FF2B5EF4-FFF2-40B4-BE49-F238E27FC236}">
                            <a16:creationId xmlns:a16="http://schemas.microsoft.com/office/drawing/2014/main" id="{00000000-0008-0000-0000-00005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CEA7A2" id="Text Box 2051" o:spid="_x0000_s1026" type="#_x0000_t202" style="position:absolute;margin-left:0;margin-top:0;width:6pt;height:2.25pt;z-index:25358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83360" behindDoc="0" locked="0" layoutInCell="1" allowOverlap="1" wp14:anchorId="12D01DE3" wp14:editId="5E1CDE0E">
                      <wp:simplePos x="0" y="0"/>
                      <wp:positionH relativeFrom="column">
                        <wp:posOffset>0</wp:posOffset>
                      </wp:positionH>
                      <wp:positionV relativeFrom="paragraph">
                        <wp:posOffset>0</wp:posOffset>
                      </wp:positionV>
                      <wp:extent cx="76200" cy="28575"/>
                      <wp:effectExtent l="19050" t="19050" r="19050" b="28575"/>
                      <wp:wrapNone/>
                      <wp:docPr id="1879" name="Text Box 2050">
                        <a:extLst xmlns:a="http://schemas.openxmlformats.org/drawingml/2006/main">
                          <a:ext uri="{FF2B5EF4-FFF2-40B4-BE49-F238E27FC236}">
                            <a16:creationId xmlns:a16="http://schemas.microsoft.com/office/drawing/2014/main" id="{00000000-0008-0000-0000-00005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0B391D" id="Text Box 2050" o:spid="_x0000_s1026" type="#_x0000_t202" style="position:absolute;margin-left:0;margin-top:0;width:6pt;height:2.25pt;z-index:25358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84384" behindDoc="0" locked="0" layoutInCell="1" allowOverlap="1" wp14:anchorId="551756AB" wp14:editId="5DB1C8FC">
                      <wp:simplePos x="0" y="0"/>
                      <wp:positionH relativeFrom="column">
                        <wp:posOffset>0</wp:posOffset>
                      </wp:positionH>
                      <wp:positionV relativeFrom="paragraph">
                        <wp:posOffset>0</wp:posOffset>
                      </wp:positionV>
                      <wp:extent cx="76200" cy="28575"/>
                      <wp:effectExtent l="19050" t="19050" r="19050" b="28575"/>
                      <wp:wrapNone/>
                      <wp:docPr id="1880" name="Text Box 2049">
                        <a:extLst xmlns:a="http://schemas.openxmlformats.org/drawingml/2006/main">
                          <a:ext uri="{FF2B5EF4-FFF2-40B4-BE49-F238E27FC236}">
                            <a16:creationId xmlns:a16="http://schemas.microsoft.com/office/drawing/2014/main" id="{00000000-0008-0000-0000-00005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35E613" id="Text Box 2049" o:spid="_x0000_s1026" type="#_x0000_t202" style="position:absolute;margin-left:0;margin-top:0;width:6pt;height:2.25pt;z-index:25358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85408" behindDoc="0" locked="0" layoutInCell="1" allowOverlap="1" wp14:anchorId="7B64C9B7" wp14:editId="1777BA33">
                      <wp:simplePos x="0" y="0"/>
                      <wp:positionH relativeFrom="column">
                        <wp:posOffset>0</wp:posOffset>
                      </wp:positionH>
                      <wp:positionV relativeFrom="paragraph">
                        <wp:posOffset>0</wp:posOffset>
                      </wp:positionV>
                      <wp:extent cx="76200" cy="28575"/>
                      <wp:effectExtent l="19050" t="19050" r="19050" b="28575"/>
                      <wp:wrapNone/>
                      <wp:docPr id="1881" name="Text Box 2048">
                        <a:extLst xmlns:a="http://schemas.openxmlformats.org/drawingml/2006/main">
                          <a:ext uri="{FF2B5EF4-FFF2-40B4-BE49-F238E27FC236}">
                            <a16:creationId xmlns:a16="http://schemas.microsoft.com/office/drawing/2014/main" id="{00000000-0008-0000-0000-00005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ED1C85" id="Text Box 2048" o:spid="_x0000_s1026" type="#_x0000_t202" style="position:absolute;margin-left:0;margin-top:0;width:6pt;height:2.25pt;z-index:25358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86432" behindDoc="0" locked="0" layoutInCell="1" allowOverlap="1" wp14:anchorId="649B6B63" wp14:editId="1C553B52">
                      <wp:simplePos x="0" y="0"/>
                      <wp:positionH relativeFrom="column">
                        <wp:posOffset>0</wp:posOffset>
                      </wp:positionH>
                      <wp:positionV relativeFrom="paragraph">
                        <wp:posOffset>0</wp:posOffset>
                      </wp:positionV>
                      <wp:extent cx="76200" cy="28575"/>
                      <wp:effectExtent l="19050" t="19050" r="19050" b="28575"/>
                      <wp:wrapNone/>
                      <wp:docPr id="1882" name="Text Box 2047">
                        <a:extLst xmlns:a="http://schemas.openxmlformats.org/drawingml/2006/main">
                          <a:ext uri="{FF2B5EF4-FFF2-40B4-BE49-F238E27FC236}">
                            <a16:creationId xmlns:a16="http://schemas.microsoft.com/office/drawing/2014/main" id="{00000000-0008-0000-0000-00005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5A6080" id="Text Box 2047" o:spid="_x0000_s1026" type="#_x0000_t202" style="position:absolute;margin-left:0;margin-top:0;width:6pt;height:2.25pt;z-index:25358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87456" behindDoc="0" locked="0" layoutInCell="1" allowOverlap="1" wp14:anchorId="3973A32F" wp14:editId="51457AE0">
                      <wp:simplePos x="0" y="0"/>
                      <wp:positionH relativeFrom="column">
                        <wp:posOffset>0</wp:posOffset>
                      </wp:positionH>
                      <wp:positionV relativeFrom="paragraph">
                        <wp:posOffset>0</wp:posOffset>
                      </wp:positionV>
                      <wp:extent cx="76200" cy="28575"/>
                      <wp:effectExtent l="19050" t="19050" r="19050" b="28575"/>
                      <wp:wrapNone/>
                      <wp:docPr id="1883" name="Text Box 2046">
                        <a:extLst xmlns:a="http://schemas.openxmlformats.org/drawingml/2006/main">
                          <a:ext uri="{FF2B5EF4-FFF2-40B4-BE49-F238E27FC236}">
                            <a16:creationId xmlns:a16="http://schemas.microsoft.com/office/drawing/2014/main" id="{00000000-0008-0000-0000-00005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660549" id="Text Box 2046" o:spid="_x0000_s1026" type="#_x0000_t202" style="position:absolute;margin-left:0;margin-top:0;width:6pt;height:2.25pt;z-index:25358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88480" behindDoc="0" locked="0" layoutInCell="1" allowOverlap="1" wp14:anchorId="24482355" wp14:editId="05DD41EC">
                      <wp:simplePos x="0" y="0"/>
                      <wp:positionH relativeFrom="column">
                        <wp:posOffset>0</wp:posOffset>
                      </wp:positionH>
                      <wp:positionV relativeFrom="paragraph">
                        <wp:posOffset>0</wp:posOffset>
                      </wp:positionV>
                      <wp:extent cx="76200" cy="28575"/>
                      <wp:effectExtent l="19050" t="19050" r="19050" b="28575"/>
                      <wp:wrapNone/>
                      <wp:docPr id="1884" name="Text Box 2045">
                        <a:extLst xmlns:a="http://schemas.openxmlformats.org/drawingml/2006/main">
                          <a:ext uri="{FF2B5EF4-FFF2-40B4-BE49-F238E27FC236}">
                            <a16:creationId xmlns:a16="http://schemas.microsoft.com/office/drawing/2014/main" id="{00000000-0008-0000-0000-00005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FA16E0" id="Text Box 2045" o:spid="_x0000_s1026" type="#_x0000_t202" style="position:absolute;margin-left:0;margin-top:0;width:6pt;height:2.25pt;z-index:25358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89504" behindDoc="0" locked="0" layoutInCell="1" allowOverlap="1" wp14:anchorId="7E8044DF" wp14:editId="288FFCA5">
                      <wp:simplePos x="0" y="0"/>
                      <wp:positionH relativeFrom="column">
                        <wp:posOffset>0</wp:posOffset>
                      </wp:positionH>
                      <wp:positionV relativeFrom="paragraph">
                        <wp:posOffset>0</wp:posOffset>
                      </wp:positionV>
                      <wp:extent cx="76200" cy="28575"/>
                      <wp:effectExtent l="19050" t="19050" r="19050" b="28575"/>
                      <wp:wrapNone/>
                      <wp:docPr id="1885" name="Text Box 2044">
                        <a:extLst xmlns:a="http://schemas.openxmlformats.org/drawingml/2006/main">
                          <a:ext uri="{FF2B5EF4-FFF2-40B4-BE49-F238E27FC236}">
                            <a16:creationId xmlns:a16="http://schemas.microsoft.com/office/drawing/2014/main" id="{00000000-0008-0000-0000-00005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75B66" id="Text Box 2044" o:spid="_x0000_s1026" type="#_x0000_t202" style="position:absolute;margin-left:0;margin-top:0;width:6pt;height:2.25pt;z-index:25358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90528" behindDoc="0" locked="0" layoutInCell="1" allowOverlap="1" wp14:anchorId="19DF2CC7" wp14:editId="619E4675">
                      <wp:simplePos x="0" y="0"/>
                      <wp:positionH relativeFrom="column">
                        <wp:posOffset>0</wp:posOffset>
                      </wp:positionH>
                      <wp:positionV relativeFrom="paragraph">
                        <wp:posOffset>0</wp:posOffset>
                      </wp:positionV>
                      <wp:extent cx="76200" cy="28575"/>
                      <wp:effectExtent l="19050" t="19050" r="19050" b="28575"/>
                      <wp:wrapNone/>
                      <wp:docPr id="1886" name="Text Box 2043">
                        <a:extLst xmlns:a="http://schemas.openxmlformats.org/drawingml/2006/main">
                          <a:ext uri="{FF2B5EF4-FFF2-40B4-BE49-F238E27FC236}">
                            <a16:creationId xmlns:a16="http://schemas.microsoft.com/office/drawing/2014/main" id="{00000000-0008-0000-0000-00005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77BAD4" id="Text Box 2043" o:spid="_x0000_s1026" type="#_x0000_t202" style="position:absolute;margin-left:0;margin-top:0;width:6pt;height:2.25pt;z-index:25359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91552" behindDoc="0" locked="0" layoutInCell="1" allowOverlap="1" wp14:anchorId="21C59B3F" wp14:editId="1B37340C">
                      <wp:simplePos x="0" y="0"/>
                      <wp:positionH relativeFrom="column">
                        <wp:posOffset>0</wp:posOffset>
                      </wp:positionH>
                      <wp:positionV relativeFrom="paragraph">
                        <wp:posOffset>0</wp:posOffset>
                      </wp:positionV>
                      <wp:extent cx="76200" cy="28575"/>
                      <wp:effectExtent l="19050" t="19050" r="19050" b="28575"/>
                      <wp:wrapNone/>
                      <wp:docPr id="1887" name="Text Box 2042">
                        <a:extLst xmlns:a="http://schemas.openxmlformats.org/drawingml/2006/main">
                          <a:ext uri="{FF2B5EF4-FFF2-40B4-BE49-F238E27FC236}">
                            <a16:creationId xmlns:a16="http://schemas.microsoft.com/office/drawing/2014/main" id="{00000000-0008-0000-0000-00005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F5B91B" id="Text Box 2042" o:spid="_x0000_s1026" type="#_x0000_t202" style="position:absolute;margin-left:0;margin-top:0;width:6pt;height:2.25pt;z-index:2535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92576" behindDoc="0" locked="0" layoutInCell="1" allowOverlap="1" wp14:anchorId="34E18845" wp14:editId="7E1092E5">
                      <wp:simplePos x="0" y="0"/>
                      <wp:positionH relativeFrom="column">
                        <wp:posOffset>0</wp:posOffset>
                      </wp:positionH>
                      <wp:positionV relativeFrom="paragraph">
                        <wp:posOffset>0</wp:posOffset>
                      </wp:positionV>
                      <wp:extent cx="76200" cy="28575"/>
                      <wp:effectExtent l="19050" t="19050" r="19050" b="28575"/>
                      <wp:wrapNone/>
                      <wp:docPr id="1888" name="Text Box 2041">
                        <a:extLst xmlns:a="http://schemas.openxmlformats.org/drawingml/2006/main">
                          <a:ext uri="{FF2B5EF4-FFF2-40B4-BE49-F238E27FC236}">
                            <a16:creationId xmlns:a16="http://schemas.microsoft.com/office/drawing/2014/main" id="{00000000-0008-0000-0000-00006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A8D4AD" id="Text Box 2041" o:spid="_x0000_s1026" type="#_x0000_t202" style="position:absolute;margin-left:0;margin-top:0;width:6pt;height:2.25pt;z-index:2535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93600" behindDoc="0" locked="0" layoutInCell="1" allowOverlap="1" wp14:anchorId="4B358460" wp14:editId="519E665E">
                      <wp:simplePos x="0" y="0"/>
                      <wp:positionH relativeFrom="column">
                        <wp:posOffset>0</wp:posOffset>
                      </wp:positionH>
                      <wp:positionV relativeFrom="paragraph">
                        <wp:posOffset>0</wp:posOffset>
                      </wp:positionV>
                      <wp:extent cx="76200" cy="28575"/>
                      <wp:effectExtent l="19050" t="19050" r="19050" b="28575"/>
                      <wp:wrapNone/>
                      <wp:docPr id="1889" name="Text Box 2040">
                        <a:extLst xmlns:a="http://schemas.openxmlformats.org/drawingml/2006/main">
                          <a:ext uri="{FF2B5EF4-FFF2-40B4-BE49-F238E27FC236}">
                            <a16:creationId xmlns:a16="http://schemas.microsoft.com/office/drawing/2014/main" id="{00000000-0008-0000-0000-00006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91E073" id="Text Box 2040" o:spid="_x0000_s1026" type="#_x0000_t202" style="position:absolute;margin-left:0;margin-top:0;width:6pt;height:2.25pt;z-index:2535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94624" behindDoc="0" locked="0" layoutInCell="1" allowOverlap="1" wp14:anchorId="5F243163" wp14:editId="6ACFEF90">
                      <wp:simplePos x="0" y="0"/>
                      <wp:positionH relativeFrom="column">
                        <wp:posOffset>0</wp:posOffset>
                      </wp:positionH>
                      <wp:positionV relativeFrom="paragraph">
                        <wp:posOffset>0</wp:posOffset>
                      </wp:positionV>
                      <wp:extent cx="76200" cy="28575"/>
                      <wp:effectExtent l="19050" t="19050" r="19050" b="28575"/>
                      <wp:wrapNone/>
                      <wp:docPr id="1890" name="Text Box 2039">
                        <a:extLst xmlns:a="http://schemas.openxmlformats.org/drawingml/2006/main">
                          <a:ext uri="{FF2B5EF4-FFF2-40B4-BE49-F238E27FC236}">
                            <a16:creationId xmlns:a16="http://schemas.microsoft.com/office/drawing/2014/main" id="{00000000-0008-0000-0000-00006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162C25" id="Text Box 2039" o:spid="_x0000_s1026" type="#_x0000_t202" style="position:absolute;margin-left:0;margin-top:0;width:6pt;height:2.25pt;z-index:2535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95648" behindDoc="0" locked="0" layoutInCell="1" allowOverlap="1" wp14:anchorId="0A878CFE" wp14:editId="063331B5">
                      <wp:simplePos x="0" y="0"/>
                      <wp:positionH relativeFrom="column">
                        <wp:posOffset>0</wp:posOffset>
                      </wp:positionH>
                      <wp:positionV relativeFrom="paragraph">
                        <wp:posOffset>0</wp:posOffset>
                      </wp:positionV>
                      <wp:extent cx="76200" cy="28575"/>
                      <wp:effectExtent l="19050" t="19050" r="19050" b="28575"/>
                      <wp:wrapNone/>
                      <wp:docPr id="1891" name="Text Box 2038">
                        <a:extLst xmlns:a="http://schemas.openxmlformats.org/drawingml/2006/main">
                          <a:ext uri="{FF2B5EF4-FFF2-40B4-BE49-F238E27FC236}">
                            <a16:creationId xmlns:a16="http://schemas.microsoft.com/office/drawing/2014/main" id="{00000000-0008-0000-0000-00006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1AA936" id="Text Box 2038" o:spid="_x0000_s1026" type="#_x0000_t202" style="position:absolute;margin-left:0;margin-top:0;width:6pt;height:2.25pt;z-index:25359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96672" behindDoc="0" locked="0" layoutInCell="1" allowOverlap="1" wp14:anchorId="0D38A094" wp14:editId="060854CD">
                      <wp:simplePos x="0" y="0"/>
                      <wp:positionH relativeFrom="column">
                        <wp:posOffset>0</wp:posOffset>
                      </wp:positionH>
                      <wp:positionV relativeFrom="paragraph">
                        <wp:posOffset>0</wp:posOffset>
                      </wp:positionV>
                      <wp:extent cx="76200" cy="28575"/>
                      <wp:effectExtent l="19050" t="19050" r="19050" b="28575"/>
                      <wp:wrapNone/>
                      <wp:docPr id="1892" name="Text Box 2037">
                        <a:extLst xmlns:a="http://schemas.openxmlformats.org/drawingml/2006/main">
                          <a:ext uri="{FF2B5EF4-FFF2-40B4-BE49-F238E27FC236}">
                            <a16:creationId xmlns:a16="http://schemas.microsoft.com/office/drawing/2014/main" id="{00000000-0008-0000-0000-00006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B15DB9" id="Text Box 2037" o:spid="_x0000_s1026" type="#_x0000_t202" style="position:absolute;margin-left:0;margin-top:0;width:6pt;height:2.25pt;z-index:25359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97696" behindDoc="0" locked="0" layoutInCell="1" allowOverlap="1" wp14:anchorId="5074F900" wp14:editId="69C67B7D">
                      <wp:simplePos x="0" y="0"/>
                      <wp:positionH relativeFrom="column">
                        <wp:posOffset>0</wp:posOffset>
                      </wp:positionH>
                      <wp:positionV relativeFrom="paragraph">
                        <wp:posOffset>0</wp:posOffset>
                      </wp:positionV>
                      <wp:extent cx="76200" cy="28575"/>
                      <wp:effectExtent l="19050" t="19050" r="19050" b="28575"/>
                      <wp:wrapNone/>
                      <wp:docPr id="1893" name="Text Box 2036">
                        <a:extLst xmlns:a="http://schemas.openxmlformats.org/drawingml/2006/main">
                          <a:ext uri="{FF2B5EF4-FFF2-40B4-BE49-F238E27FC236}">
                            <a16:creationId xmlns:a16="http://schemas.microsoft.com/office/drawing/2014/main" id="{00000000-0008-0000-0000-00006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347DC1" id="Text Box 2036" o:spid="_x0000_s1026" type="#_x0000_t202" style="position:absolute;margin-left:0;margin-top:0;width:6pt;height:2.25pt;z-index:25359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98720" behindDoc="0" locked="0" layoutInCell="1" allowOverlap="1" wp14:anchorId="3281476C" wp14:editId="20F9119A">
                      <wp:simplePos x="0" y="0"/>
                      <wp:positionH relativeFrom="column">
                        <wp:posOffset>0</wp:posOffset>
                      </wp:positionH>
                      <wp:positionV relativeFrom="paragraph">
                        <wp:posOffset>0</wp:posOffset>
                      </wp:positionV>
                      <wp:extent cx="76200" cy="28575"/>
                      <wp:effectExtent l="19050" t="19050" r="19050" b="28575"/>
                      <wp:wrapNone/>
                      <wp:docPr id="1894" name="Text Box 2035">
                        <a:extLst xmlns:a="http://schemas.openxmlformats.org/drawingml/2006/main">
                          <a:ext uri="{FF2B5EF4-FFF2-40B4-BE49-F238E27FC236}">
                            <a16:creationId xmlns:a16="http://schemas.microsoft.com/office/drawing/2014/main" id="{00000000-0008-0000-0000-00006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54D01B" id="Text Box 2035" o:spid="_x0000_s1026" type="#_x0000_t202" style="position:absolute;margin-left:0;margin-top:0;width:6pt;height:2.25pt;z-index:25359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599744" behindDoc="0" locked="0" layoutInCell="1" allowOverlap="1" wp14:anchorId="249DCC95" wp14:editId="729CD587">
                      <wp:simplePos x="0" y="0"/>
                      <wp:positionH relativeFrom="column">
                        <wp:posOffset>0</wp:posOffset>
                      </wp:positionH>
                      <wp:positionV relativeFrom="paragraph">
                        <wp:posOffset>0</wp:posOffset>
                      </wp:positionV>
                      <wp:extent cx="76200" cy="28575"/>
                      <wp:effectExtent l="19050" t="19050" r="19050" b="28575"/>
                      <wp:wrapNone/>
                      <wp:docPr id="1895" name="Text Box 2034">
                        <a:extLst xmlns:a="http://schemas.openxmlformats.org/drawingml/2006/main">
                          <a:ext uri="{FF2B5EF4-FFF2-40B4-BE49-F238E27FC236}">
                            <a16:creationId xmlns:a16="http://schemas.microsoft.com/office/drawing/2014/main" id="{00000000-0008-0000-0000-00006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57CE3A" id="Text Box 2034" o:spid="_x0000_s1026" type="#_x0000_t202" style="position:absolute;margin-left:0;margin-top:0;width:6pt;height:2.25pt;z-index:25359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00768" behindDoc="0" locked="0" layoutInCell="1" allowOverlap="1" wp14:anchorId="54BE3B81" wp14:editId="11E5B8A4">
                      <wp:simplePos x="0" y="0"/>
                      <wp:positionH relativeFrom="column">
                        <wp:posOffset>0</wp:posOffset>
                      </wp:positionH>
                      <wp:positionV relativeFrom="paragraph">
                        <wp:posOffset>0</wp:posOffset>
                      </wp:positionV>
                      <wp:extent cx="76200" cy="28575"/>
                      <wp:effectExtent l="19050" t="19050" r="19050" b="28575"/>
                      <wp:wrapNone/>
                      <wp:docPr id="1896" name="Text Box 2033">
                        <a:extLst xmlns:a="http://schemas.openxmlformats.org/drawingml/2006/main">
                          <a:ext uri="{FF2B5EF4-FFF2-40B4-BE49-F238E27FC236}">
                            <a16:creationId xmlns:a16="http://schemas.microsoft.com/office/drawing/2014/main" id="{00000000-0008-0000-0000-00006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D50D90" id="Text Box 2033" o:spid="_x0000_s1026" type="#_x0000_t202" style="position:absolute;margin-left:0;margin-top:0;width:6pt;height:2.25pt;z-index:25360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01792" behindDoc="0" locked="0" layoutInCell="1" allowOverlap="1" wp14:anchorId="20FDB9BA" wp14:editId="0A96A506">
                      <wp:simplePos x="0" y="0"/>
                      <wp:positionH relativeFrom="column">
                        <wp:posOffset>0</wp:posOffset>
                      </wp:positionH>
                      <wp:positionV relativeFrom="paragraph">
                        <wp:posOffset>0</wp:posOffset>
                      </wp:positionV>
                      <wp:extent cx="76200" cy="28575"/>
                      <wp:effectExtent l="19050" t="19050" r="19050" b="28575"/>
                      <wp:wrapNone/>
                      <wp:docPr id="1897" name="Text Box 2032">
                        <a:extLst xmlns:a="http://schemas.openxmlformats.org/drawingml/2006/main">
                          <a:ext uri="{FF2B5EF4-FFF2-40B4-BE49-F238E27FC236}">
                            <a16:creationId xmlns:a16="http://schemas.microsoft.com/office/drawing/2014/main" id="{00000000-0008-0000-0000-00006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83B781" id="Text Box 2032" o:spid="_x0000_s1026" type="#_x0000_t202" style="position:absolute;margin-left:0;margin-top:0;width:6pt;height:2.25pt;z-index:25360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02816" behindDoc="0" locked="0" layoutInCell="1" allowOverlap="1" wp14:anchorId="40CAE3B2" wp14:editId="2E30CB8D">
                      <wp:simplePos x="0" y="0"/>
                      <wp:positionH relativeFrom="column">
                        <wp:posOffset>0</wp:posOffset>
                      </wp:positionH>
                      <wp:positionV relativeFrom="paragraph">
                        <wp:posOffset>0</wp:posOffset>
                      </wp:positionV>
                      <wp:extent cx="76200" cy="28575"/>
                      <wp:effectExtent l="19050" t="19050" r="19050" b="28575"/>
                      <wp:wrapNone/>
                      <wp:docPr id="1898" name="Text Box 2031">
                        <a:extLst xmlns:a="http://schemas.openxmlformats.org/drawingml/2006/main">
                          <a:ext uri="{FF2B5EF4-FFF2-40B4-BE49-F238E27FC236}">
                            <a16:creationId xmlns:a16="http://schemas.microsoft.com/office/drawing/2014/main" id="{00000000-0008-0000-0000-00006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A6B888" id="Text Box 2031" o:spid="_x0000_s1026" type="#_x0000_t202" style="position:absolute;margin-left:0;margin-top:0;width:6pt;height:2.25pt;z-index:25360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03840" behindDoc="0" locked="0" layoutInCell="1" allowOverlap="1" wp14:anchorId="428DF64F" wp14:editId="5A22EF3D">
                      <wp:simplePos x="0" y="0"/>
                      <wp:positionH relativeFrom="column">
                        <wp:posOffset>0</wp:posOffset>
                      </wp:positionH>
                      <wp:positionV relativeFrom="paragraph">
                        <wp:posOffset>0</wp:posOffset>
                      </wp:positionV>
                      <wp:extent cx="76200" cy="28575"/>
                      <wp:effectExtent l="19050" t="19050" r="19050" b="28575"/>
                      <wp:wrapNone/>
                      <wp:docPr id="1899" name="Text Box 2030">
                        <a:extLst xmlns:a="http://schemas.openxmlformats.org/drawingml/2006/main">
                          <a:ext uri="{FF2B5EF4-FFF2-40B4-BE49-F238E27FC236}">
                            <a16:creationId xmlns:a16="http://schemas.microsoft.com/office/drawing/2014/main" id="{00000000-0008-0000-0000-00006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083574" id="Text Box 2030" o:spid="_x0000_s1026" type="#_x0000_t202" style="position:absolute;margin-left:0;margin-top:0;width:6pt;height:2.25pt;z-index:25360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04864" behindDoc="0" locked="0" layoutInCell="1" allowOverlap="1" wp14:anchorId="5B2F1BF3" wp14:editId="22EE0032">
                      <wp:simplePos x="0" y="0"/>
                      <wp:positionH relativeFrom="column">
                        <wp:posOffset>0</wp:posOffset>
                      </wp:positionH>
                      <wp:positionV relativeFrom="paragraph">
                        <wp:posOffset>0</wp:posOffset>
                      </wp:positionV>
                      <wp:extent cx="76200" cy="28575"/>
                      <wp:effectExtent l="19050" t="19050" r="19050" b="28575"/>
                      <wp:wrapNone/>
                      <wp:docPr id="1900" name="Text Box 2029">
                        <a:extLst xmlns:a="http://schemas.openxmlformats.org/drawingml/2006/main">
                          <a:ext uri="{FF2B5EF4-FFF2-40B4-BE49-F238E27FC236}">
                            <a16:creationId xmlns:a16="http://schemas.microsoft.com/office/drawing/2014/main" id="{00000000-0008-0000-0000-00006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30EFBE" id="Text Box 2029" o:spid="_x0000_s1026" type="#_x0000_t202" style="position:absolute;margin-left:0;margin-top:0;width:6pt;height:2.25pt;z-index:25360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05888" behindDoc="0" locked="0" layoutInCell="1" allowOverlap="1" wp14:anchorId="39501EA8" wp14:editId="3108DD27">
                      <wp:simplePos x="0" y="0"/>
                      <wp:positionH relativeFrom="column">
                        <wp:posOffset>0</wp:posOffset>
                      </wp:positionH>
                      <wp:positionV relativeFrom="paragraph">
                        <wp:posOffset>0</wp:posOffset>
                      </wp:positionV>
                      <wp:extent cx="76200" cy="28575"/>
                      <wp:effectExtent l="19050" t="19050" r="19050" b="28575"/>
                      <wp:wrapNone/>
                      <wp:docPr id="1901" name="Text Box 2028">
                        <a:extLst xmlns:a="http://schemas.openxmlformats.org/drawingml/2006/main">
                          <a:ext uri="{FF2B5EF4-FFF2-40B4-BE49-F238E27FC236}">
                            <a16:creationId xmlns:a16="http://schemas.microsoft.com/office/drawing/2014/main" id="{00000000-0008-0000-0000-00006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27696C" id="Text Box 2028" o:spid="_x0000_s1026" type="#_x0000_t202" style="position:absolute;margin-left:0;margin-top:0;width:6pt;height:2.25pt;z-index:25360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06912" behindDoc="0" locked="0" layoutInCell="1" allowOverlap="1" wp14:anchorId="51B4E3A7" wp14:editId="6DB14E6A">
                      <wp:simplePos x="0" y="0"/>
                      <wp:positionH relativeFrom="column">
                        <wp:posOffset>0</wp:posOffset>
                      </wp:positionH>
                      <wp:positionV relativeFrom="paragraph">
                        <wp:posOffset>0</wp:posOffset>
                      </wp:positionV>
                      <wp:extent cx="76200" cy="28575"/>
                      <wp:effectExtent l="19050" t="19050" r="19050" b="28575"/>
                      <wp:wrapNone/>
                      <wp:docPr id="1902" name="Text Box 2027">
                        <a:extLst xmlns:a="http://schemas.openxmlformats.org/drawingml/2006/main">
                          <a:ext uri="{FF2B5EF4-FFF2-40B4-BE49-F238E27FC236}">
                            <a16:creationId xmlns:a16="http://schemas.microsoft.com/office/drawing/2014/main" id="{00000000-0008-0000-0000-00006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5B5143" id="Text Box 2027" o:spid="_x0000_s1026" type="#_x0000_t202" style="position:absolute;margin-left:0;margin-top:0;width:6pt;height:2.25pt;z-index:25360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07936" behindDoc="0" locked="0" layoutInCell="1" allowOverlap="1" wp14:anchorId="238E6898" wp14:editId="74839F56">
                      <wp:simplePos x="0" y="0"/>
                      <wp:positionH relativeFrom="column">
                        <wp:posOffset>0</wp:posOffset>
                      </wp:positionH>
                      <wp:positionV relativeFrom="paragraph">
                        <wp:posOffset>0</wp:posOffset>
                      </wp:positionV>
                      <wp:extent cx="76200" cy="28575"/>
                      <wp:effectExtent l="19050" t="19050" r="19050" b="28575"/>
                      <wp:wrapNone/>
                      <wp:docPr id="1903" name="Text Box 2026">
                        <a:extLst xmlns:a="http://schemas.openxmlformats.org/drawingml/2006/main">
                          <a:ext uri="{FF2B5EF4-FFF2-40B4-BE49-F238E27FC236}">
                            <a16:creationId xmlns:a16="http://schemas.microsoft.com/office/drawing/2014/main" id="{00000000-0008-0000-0000-00006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5CCED5" id="Text Box 2026" o:spid="_x0000_s1026" type="#_x0000_t202" style="position:absolute;margin-left:0;margin-top:0;width:6pt;height:2.25pt;z-index:25360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08960" behindDoc="0" locked="0" layoutInCell="1" allowOverlap="1" wp14:anchorId="294F4A6A" wp14:editId="60FFAD0D">
                      <wp:simplePos x="0" y="0"/>
                      <wp:positionH relativeFrom="column">
                        <wp:posOffset>0</wp:posOffset>
                      </wp:positionH>
                      <wp:positionV relativeFrom="paragraph">
                        <wp:posOffset>0</wp:posOffset>
                      </wp:positionV>
                      <wp:extent cx="76200" cy="28575"/>
                      <wp:effectExtent l="19050" t="19050" r="19050" b="28575"/>
                      <wp:wrapNone/>
                      <wp:docPr id="1904" name="Text Box 2025">
                        <a:extLst xmlns:a="http://schemas.openxmlformats.org/drawingml/2006/main">
                          <a:ext uri="{FF2B5EF4-FFF2-40B4-BE49-F238E27FC236}">
                            <a16:creationId xmlns:a16="http://schemas.microsoft.com/office/drawing/2014/main" id="{00000000-0008-0000-0000-00007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A52E0F" id="Text Box 2025" o:spid="_x0000_s1026" type="#_x0000_t202" style="position:absolute;margin-left:0;margin-top:0;width:6pt;height:2.25pt;z-index:25360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09984" behindDoc="0" locked="0" layoutInCell="1" allowOverlap="1" wp14:anchorId="61E68B03" wp14:editId="77692820">
                      <wp:simplePos x="0" y="0"/>
                      <wp:positionH relativeFrom="column">
                        <wp:posOffset>0</wp:posOffset>
                      </wp:positionH>
                      <wp:positionV relativeFrom="paragraph">
                        <wp:posOffset>0</wp:posOffset>
                      </wp:positionV>
                      <wp:extent cx="76200" cy="28575"/>
                      <wp:effectExtent l="19050" t="19050" r="19050" b="28575"/>
                      <wp:wrapNone/>
                      <wp:docPr id="1905" name="Text Box 2024">
                        <a:extLst xmlns:a="http://schemas.openxmlformats.org/drawingml/2006/main">
                          <a:ext uri="{FF2B5EF4-FFF2-40B4-BE49-F238E27FC236}">
                            <a16:creationId xmlns:a16="http://schemas.microsoft.com/office/drawing/2014/main" id="{00000000-0008-0000-0000-00007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991567" id="Text Box 2024" o:spid="_x0000_s1026" type="#_x0000_t202" style="position:absolute;margin-left:0;margin-top:0;width:6pt;height:2.25pt;z-index:25360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11008" behindDoc="0" locked="0" layoutInCell="1" allowOverlap="1" wp14:anchorId="646FEF5E" wp14:editId="53F89157">
                      <wp:simplePos x="0" y="0"/>
                      <wp:positionH relativeFrom="column">
                        <wp:posOffset>0</wp:posOffset>
                      </wp:positionH>
                      <wp:positionV relativeFrom="paragraph">
                        <wp:posOffset>0</wp:posOffset>
                      </wp:positionV>
                      <wp:extent cx="76200" cy="28575"/>
                      <wp:effectExtent l="19050" t="19050" r="19050" b="28575"/>
                      <wp:wrapNone/>
                      <wp:docPr id="1906" name="Text Box 2023">
                        <a:extLst xmlns:a="http://schemas.openxmlformats.org/drawingml/2006/main">
                          <a:ext uri="{FF2B5EF4-FFF2-40B4-BE49-F238E27FC236}">
                            <a16:creationId xmlns:a16="http://schemas.microsoft.com/office/drawing/2014/main" id="{00000000-0008-0000-0000-00007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20AADE" id="Text Box 2023" o:spid="_x0000_s1026" type="#_x0000_t202" style="position:absolute;margin-left:0;margin-top:0;width:6pt;height:2.25pt;z-index:25361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12032" behindDoc="0" locked="0" layoutInCell="1" allowOverlap="1" wp14:anchorId="353EDDF6" wp14:editId="4C039D7A">
                      <wp:simplePos x="0" y="0"/>
                      <wp:positionH relativeFrom="column">
                        <wp:posOffset>0</wp:posOffset>
                      </wp:positionH>
                      <wp:positionV relativeFrom="paragraph">
                        <wp:posOffset>0</wp:posOffset>
                      </wp:positionV>
                      <wp:extent cx="76200" cy="28575"/>
                      <wp:effectExtent l="19050" t="19050" r="19050" b="28575"/>
                      <wp:wrapNone/>
                      <wp:docPr id="1907" name="Text Box 2022">
                        <a:extLst xmlns:a="http://schemas.openxmlformats.org/drawingml/2006/main">
                          <a:ext uri="{FF2B5EF4-FFF2-40B4-BE49-F238E27FC236}">
                            <a16:creationId xmlns:a16="http://schemas.microsoft.com/office/drawing/2014/main" id="{00000000-0008-0000-0000-00007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83A9AE" id="Text Box 2022" o:spid="_x0000_s1026" type="#_x0000_t202" style="position:absolute;margin-left:0;margin-top:0;width:6pt;height:2.25pt;z-index:25361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13056" behindDoc="0" locked="0" layoutInCell="1" allowOverlap="1" wp14:anchorId="47D60706" wp14:editId="4F0B6F05">
                      <wp:simplePos x="0" y="0"/>
                      <wp:positionH relativeFrom="column">
                        <wp:posOffset>0</wp:posOffset>
                      </wp:positionH>
                      <wp:positionV relativeFrom="paragraph">
                        <wp:posOffset>0</wp:posOffset>
                      </wp:positionV>
                      <wp:extent cx="76200" cy="28575"/>
                      <wp:effectExtent l="19050" t="19050" r="19050" b="28575"/>
                      <wp:wrapNone/>
                      <wp:docPr id="1908" name="Text Box 2021">
                        <a:extLst xmlns:a="http://schemas.openxmlformats.org/drawingml/2006/main">
                          <a:ext uri="{FF2B5EF4-FFF2-40B4-BE49-F238E27FC236}">
                            <a16:creationId xmlns:a16="http://schemas.microsoft.com/office/drawing/2014/main" id="{00000000-0008-0000-0000-00007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5CEEC4" id="Text Box 2021" o:spid="_x0000_s1026" type="#_x0000_t202" style="position:absolute;margin-left:0;margin-top:0;width:6pt;height:2.25pt;z-index:25361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14080" behindDoc="0" locked="0" layoutInCell="1" allowOverlap="1" wp14:anchorId="78D85727" wp14:editId="595AF13A">
                      <wp:simplePos x="0" y="0"/>
                      <wp:positionH relativeFrom="column">
                        <wp:posOffset>0</wp:posOffset>
                      </wp:positionH>
                      <wp:positionV relativeFrom="paragraph">
                        <wp:posOffset>0</wp:posOffset>
                      </wp:positionV>
                      <wp:extent cx="76200" cy="28575"/>
                      <wp:effectExtent l="19050" t="19050" r="19050" b="28575"/>
                      <wp:wrapNone/>
                      <wp:docPr id="1909" name="Text Box 2020">
                        <a:extLst xmlns:a="http://schemas.openxmlformats.org/drawingml/2006/main">
                          <a:ext uri="{FF2B5EF4-FFF2-40B4-BE49-F238E27FC236}">
                            <a16:creationId xmlns:a16="http://schemas.microsoft.com/office/drawing/2014/main" id="{00000000-0008-0000-0000-00007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B42842" id="Text Box 2020" o:spid="_x0000_s1026" type="#_x0000_t202" style="position:absolute;margin-left:0;margin-top:0;width:6pt;height:2.25pt;z-index:25361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15104" behindDoc="0" locked="0" layoutInCell="1" allowOverlap="1" wp14:anchorId="1E947B8A" wp14:editId="2692644F">
                      <wp:simplePos x="0" y="0"/>
                      <wp:positionH relativeFrom="column">
                        <wp:posOffset>0</wp:posOffset>
                      </wp:positionH>
                      <wp:positionV relativeFrom="paragraph">
                        <wp:posOffset>0</wp:posOffset>
                      </wp:positionV>
                      <wp:extent cx="76200" cy="28575"/>
                      <wp:effectExtent l="19050" t="19050" r="19050" b="28575"/>
                      <wp:wrapNone/>
                      <wp:docPr id="1910" name="Text Box 2019">
                        <a:extLst xmlns:a="http://schemas.openxmlformats.org/drawingml/2006/main">
                          <a:ext uri="{FF2B5EF4-FFF2-40B4-BE49-F238E27FC236}">
                            <a16:creationId xmlns:a16="http://schemas.microsoft.com/office/drawing/2014/main" id="{00000000-0008-0000-0000-00007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F3D649" id="Text Box 2019" o:spid="_x0000_s1026" type="#_x0000_t202" style="position:absolute;margin-left:0;margin-top:0;width:6pt;height:2.25pt;z-index:25361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16128" behindDoc="0" locked="0" layoutInCell="1" allowOverlap="1" wp14:anchorId="41542716" wp14:editId="2D3DF1BF">
                      <wp:simplePos x="0" y="0"/>
                      <wp:positionH relativeFrom="column">
                        <wp:posOffset>0</wp:posOffset>
                      </wp:positionH>
                      <wp:positionV relativeFrom="paragraph">
                        <wp:posOffset>0</wp:posOffset>
                      </wp:positionV>
                      <wp:extent cx="76200" cy="28575"/>
                      <wp:effectExtent l="19050" t="19050" r="19050" b="28575"/>
                      <wp:wrapNone/>
                      <wp:docPr id="1911" name="Text Box 2018">
                        <a:extLst xmlns:a="http://schemas.openxmlformats.org/drawingml/2006/main">
                          <a:ext uri="{FF2B5EF4-FFF2-40B4-BE49-F238E27FC236}">
                            <a16:creationId xmlns:a16="http://schemas.microsoft.com/office/drawing/2014/main" id="{00000000-0008-0000-0000-00007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8207A" id="Text Box 2018" o:spid="_x0000_s1026" type="#_x0000_t202" style="position:absolute;margin-left:0;margin-top:0;width:6pt;height:2.25pt;z-index:25361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17152" behindDoc="0" locked="0" layoutInCell="1" allowOverlap="1" wp14:anchorId="546C5B8C" wp14:editId="7D1AABAC">
                      <wp:simplePos x="0" y="0"/>
                      <wp:positionH relativeFrom="column">
                        <wp:posOffset>0</wp:posOffset>
                      </wp:positionH>
                      <wp:positionV relativeFrom="paragraph">
                        <wp:posOffset>0</wp:posOffset>
                      </wp:positionV>
                      <wp:extent cx="76200" cy="28575"/>
                      <wp:effectExtent l="19050" t="19050" r="19050" b="28575"/>
                      <wp:wrapNone/>
                      <wp:docPr id="1912" name="Text Box 2017">
                        <a:extLst xmlns:a="http://schemas.openxmlformats.org/drawingml/2006/main">
                          <a:ext uri="{FF2B5EF4-FFF2-40B4-BE49-F238E27FC236}">
                            <a16:creationId xmlns:a16="http://schemas.microsoft.com/office/drawing/2014/main" id="{00000000-0008-0000-0000-00007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B13A28" id="Text Box 2017" o:spid="_x0000_s1026" type="#_x0000_t202" style="position:absolute;margin-left:0;margin-top:0;width:6pt;height:2.25pt;z-index:25361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18176" behindDoc="0" locked="0" layoutInCell="1" allowOverlap="1" wp14:anchorId="5C00DA8E" wp14:editId="3997D697">
                      <wp:simplePos x="0" y="0"/>
                      <wp:positionH relativeFrom="column">
                        <wp:posOffset>0</wp:posOffset>
                      </wp:positionH>
                      <wp:positionV relativeFrom="paragraph">
                        <wp:posOffset>0</wp:posOffset>
                      </wp:positionV>
                      <wp:extent cx="76200" cy="28575"/>
                      <wp:effectExtent l="19050" t="19050" r="19050" b="28575"/>
                      <wp:wrapNone/>
                      <wp:docPr id="1913" name="Text Box 2016">
                        <a:extLst xmlns:a="http://schemas.openxmlformats.org/drawingml/2006/main">
                          <a:ext uri="{FF2B5EF4-FFF2-40B4-BE49-F238E27FC236}">
                            <a16:creationId xmlns:a16="http://schemas.microsoft.com/office/drawing/2014/main" id="{00000000-0008-0000-0000-00007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A09268" id="Text Box 2016" o:spid="_x0000_s1026" type="#_x0000_t202" style="position:absolute;margin-left:0;margin-top:0;width:6pt;height:2.25pt;z-index:25361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19200" behindDoc="0" locked="0" layoutInCell="1" allowOverlap="1" wp14:anchorId="27CD6B7B" wp14:editId="1C45626F">
                      <wp:simplePos x="0" y="0"/>
                      <wp:positionH relativeFrom="column">
                        <wp:posOffset>0</wp:posOffset>
                      </wp:positionH>
                      <wp:positionV relativeFrom="paragraph">
                        <wp:posOffset>0</wp:posOffset>
                      </wp:positionV>
                      <wp:extent cx="76200" cy="28575"/>
                      <wp:effectExtent l="19050" t="19050" r="19050" b="28575"/>
                      <wp:wrapNone/>
                      <wp:docPr id="1914" name="Text Box 2015">
                        <a:extLst xmlns:a="http://schemas.openxmlformats.org/drawingml/2006/main">
                          <a:ext uri="{FF2B5EF4-FFF2-40B4-BE49-F238E27FC236}">
                            <a16:creationId xmlns:a16="http://schemas.microsoft.com/office/drawing/2014/main" id="{00000000-0008-0000-0000-00007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934FED" id="Text Box 2015" o:spid="_x0000_s1026" type="#_x0000_t202" style="position:absolute;margin-left:0;margin-top:0;width:6pt;height:2.25pt;z-index:25361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20224" behindDoc="0" locked="0" layoutInCell="1" allowOverlap="1" wp14:anchorId="0EA104C2" wp14:editId="71CBC40D">
                      <wp:simplePos x="0" y="0"/>
                      <wp:positionH relativeFrom="column">
                        <wp:posOffset>0</wp:posOffset>
                      </wp:positionH>
                      <wp:positionV relativeFrom="paragraph">
                        <wp:posOffset>0</wp:posOffset>
                      </wp:positionV>
                      <wp:extent cx="76200" cy="28575"/>
                      <wp:effectExtent l="19050" t="19050" r="19050" b="28575"/>
                      <wp:wrapNone/>
                      <wp:docPr id="1915" name="Text Box 2014">
                        <a:extLst xmlns:a="http://schemas.openxmlformats.org/drawingml/2006/main">
                          <a:ext uri="{FF2B5EF4-FFF2-40B4-BE49-F238E27FC236}">
                            <a16:creationId xmlns:a16="http://schemas.microsoft.com/office/drawing/2014/main" id="{00000000-0008-0000-0000-00007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A6F71E" id="Text Box 2014" o:spid="_x0000_s1026" type="#_x0000_t202" style="position:absolute;margin-left:0;margin-top:0;width:6pt;height:2.25pt;z-index:25362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21248" behindDoc="0" locked="0" layoutInCell="1" allowOverlap="1" wp14:anchorId="52404D5C" wp14:editId="6A6E2FCB">
                      <wp:simplePos x="0" y="0"/>
                      <wp:positionH relativeFrom="column">
                        <wp:posOffset>0</wp:posOffset>
                      </wp:positionH>
                      <wp:positionV relativeFrom="paragraph">
                        <wp:posOffset>0</wp:posOffset>
                      </wp:positionV>
                      <wp:extent cx="76200" cy="28575"/>
                      <wp:effectExtent l="19050" t="19050" r="19050" b="28575"/>
                      <wp:wrapNone/>
                      <wp:docPr id="1916" name="Text Box 2013">
                        <a:extLst xmlns:a="http://schemas.openxmlformats.org/drawingml/2006/main">
                          <a:ext uri="{FF2B5EF4-FFF2-40B4-BE49-F238E27FC236}">
                            <a16:creationId xmlns:a16="http://schemas.microsoft.com/office/drawing/2014/main" id="{00000000-0008-0000-0000-00007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364DD7" id="Text Box 2013" o:spid="_x0000_s1026" type="#_x0000_t202" style="position:absolute;margin-left:0;margin-top:0;width:6pt;height:2.25pt;z-index:25362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22272" behindDoc="0" locked="0" layoutInCell="1" allowOverlap="1" wp14:anchorId="07E495D2" wp14:editId="193685D4">
                      <wp:simplePos x="0" y="0"/>
                      <wp:positionH relativeFrom="column">
                        <wp:posOffset>0</wp:posOffset>
                      </wp:positionH>
                      <wp:positionV relativeFrom="paragraph">
                        <wp:posOffset>0</wp:posOffset>
                      </wp:positionV>
                      <wp:extent cx="76200" cy="28575"/>
                      <wp:effectExtent l="19050" t="19050" r="19050" b="28575"/>
                      <wp:wrapNone/>
                      <wp:docPr id="1917" name="Text Box 2012">
                        <a:extLst xmlns:a="http://schemas.openxmlformats.org/drawingml/2006/main">
                          <a:ext uri="{FF2B5EF4-FFF2-40B4-BE49-F238E27FC236}">
                            <a16:creationId xmlns:a16="http://schemas.microsoft.com/office/drawing/2014/main" id="{00000000-0008-0000-0000-00007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DDC5B5" id="Text Box 2012" o:spid="_x0000_s1026" type="#_x0000_t202" style="position:absolute;margin-left:0;margin-top:0;width:6pt;height:2.25pt;z-index:25362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23296" behindDoc="0" locked="0" layoutInCell="1" allowOverlap="1" wp14:anchorId="67545322" wp14:editId="320D0669">
                      <wp:simplePos x="0" y="0"/>
                      <wp:positionH relativeFrom="column">
                        <wp:posOffset>0</wp:posOffset>
                      </wp:positionH>
                      <wp:positionV relativeFrom="paragraph">
                        <wp:posOffset>0</wp:posOffset>
                      </wp:positionV>
                      <wp:extent cx="76200" cy="28575"/>
                      <wp:effectExtent l="19050" t="19050" r="19050" b="28575"/>
                      <wp:wrapNone/>
                      <wp:docPr id="1918" name="Text Box 2011">
                        <a:extLst xmlns:a="http://schemas.openxmlformats.org/drawingml/2006/main">
                          <a:ext uri="{FF2B5EF4-FFF2-40B4-BE49-F238E27FC236}">
                            <a16:creationId xmlns:a16="http://schemas.microsoft.com/office/drawing/2014/main" id="{00000000-0008-0000-0000-00007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C496E9" id="Text Box 2011" o:spid="_x0000_s1026" type="#_x0000_t202" style="position:absolute;margin-left:0;margin-top:0;width:6pt;height:2.25pt;z-index:25362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24320" behindDoc="0" locked="0" layoutInCell="1" allowOverlap="1" wp14:anchorId="290621E2" wp14:editId="69FA7275">
                      <wp:simplePos x="0" y="0"/>
                      <wp:positionH relativeFrom="column">
                        <wp:posOffset>0</wp:posOffset>
                      </wp:positionH>
                      <wp:positionV relativeFrom="paragraph">
                        <wp:posOffset>0</wp:posOffset>
                      </wp:positionV>
                      <wp:extent cx="76200" cy="28575"/>
                      <wp:effectExtent l="19050" t="19050" r="19050" b="28575"/>
                      <wp:wrapNone/>
                      <wp:docPr id="1919" name="Text Box 2010">
                        <a:extLst xmlns:a="http://schemas.openxmlformats.org/drawingml/2006/main">
                          <a:ext uri="{FF2B5EF4-FFF2-40B4-BE49-F238E27FC236}">
                            <a16:creationId xmlns:a16="http://schemas.microsoft.com/office/drawing/2014/main" id="{00000000-0008-0000-0000-00007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2D57A4" id="Text Box 2010" o:spid="_x0000_s1026" type="#_x0000_t202" style="position:absolute;margin-left:0;margin-top:0;width:6pt;height:2.25pt;z-index:25362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25344" behindDoc="0" locked="0" layoutInCell="1" allowOverlap="1" wp14:anchorId="6B4EAF78" wp14:editId="04F3CAFB">
                      <wp:simplePos x="0" y="0"/>
                      <wp:positionH relativeFrom="column">
                        <wp:posOffset>0</wp:posOffset>
                      </wp:positionH>
                      <wp:positionV relativeFrom="paragraph">
                        <wp:posOffset>0</wp:posOffset>
                      </wp:positionV>
                      <wp:extent cx="76200" cy="28575"/>
                      <wp:effectExtent l="19050" t="19050" r="19050" b="28575"/>
                      <wp:wrapNone/>
                      <wp:docPr id="1920" name="Text Box 2009">
                        <a:extLst xmlns:a="http://schemas.openxmlformats.org/drawingml/2006/main">
                          <a:ext uri="{FF2B5EF4-FFF2-40B4-BE49-F238E27FC236}">
                            <a16:creationId xmlns:a16="http://schemas.microsoft.com/office/drawing/2014/main" id="{00000000-0008-0000-0000-00008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E2C344" id="Text Box 2009" o:spid="_x0000_s1026" type="#_x0000_t202" style="position:absolute;margin-left:0;margin-top:0;width:6pt;height:2.25pt;z-index:25362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26368" behindDoc="0" locked="0" layoutInCell="1" allowOverlap="1" wp14:anchorId="44AE7CAA" wp14:editId="30DF2D12">
                      <wp:simplePos x="0" y="0"/>
                      <wp:positionH relativeFrom="column">
                        <wp:posOffset>0</wp:posOffset>
                      </wp:positionH>
                      <wp:positionV relativeFrom="paragraph">
                        <wp:posOffset>0</wp:posOffset>
                      </wp:positionV>
                      <wp:extent cx="76200" cy="28575"/>
                      <wp:effectExtent l="19050" t="19050" r="19050" b="28575"/>
                      <wp:wrapNone/>
                      <wp:docPr id="1921" name="Text Box 2008">
                        <a:extLst xmlns:a="http://schemas.openxmlformats.org/drawingml/2006/main">
                          <a:ext uri="{FF2B5EF4-FFF2-40B4-BE49-F238E27FC236}">
                            <a16:creationId xmlns:a16="http://schemas.microsoft.com/office/drawing/2014/main" id="{00000000-0008-0000-0000-00008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05E6B8" id="Text Box 2008" o:spid="_x0000_s1026" type="#_x0000_t202" style="position:absolute;margin-left:0;margin-top:0;width:6pt;height:2.25pt;z-index:25362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27392" behindDoc="0" locked="0" layoutInCell="1" allowOverlap="1" wp14:anchorId="74F15926" wp14:editId="064F96C2">
                      <wp:simplePos x="0" y="0"/>
                      <wp:positionH relativeFrom="column">
                        <wp:posOffset>0</wp:posOffset>
                      </wp:positionH>
                      <wp:positionV relativeFrom="paragraph">
                        <wp:posOffset>0</wp:posOffset>
                      </wp:positionV>
                      <wp:extent cx="76200" cy="28575"/>
                      <wp:effectExtent l="19050" t="19050" r="19050" b="28575"/>
                      <wp:wrapNone/>
                      <wp:docPr id="1922" name="Text Box 2007">
                        <a:extLst xmlns:a="http://schemas.openxmlformats.org/drawingml/2006/main">
                          <a:ext uri="{FF2B5EF4-FFF2-40B4-BE49-F238E27FC236}">
                            <a16:creationId xmlns:a16="http://schemas.microsoft.com/office/drawing/2014/main" id="{00000000-0008-0000-0000-00008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33AD5B" id="Text Box 2007" o:spid="_x0000_s1026" type="#_x0000_t202" style="position:absolute;margin-left:0;margin-top:0;width:6pt;height:2.25pt;z-index:25362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28416" behindDoc="0" locked="0" layoutInCell="1" allowOverlap="1" wp14:anchorId="69F60D60" wp14:editId="5E6461BB">
                      <wp:simplePos x="0" y="0"/>
                      <wp:positionH relativeFrom="column">
                        <wp:posOffset>0</wp:posOffset>
                      </wp:positionH>
                      <wp:positionV relativeFrom="paragraph">
                        <wp:posOffset>0</wp:posOffset>
                      </wp:positionV>
                      <wp:extent cx="76200" cy="28575"/>
                      <wp:effectExtent l="19050" t="19050" r="19050" b="28575"/>
                      <wp:wrapNone/>
                      <wp:docPr id="1923" name="Text Box 2006">
                        <a:extLst xmlns:a="http://schemas.openxmlformats.org/drawingml/2006/main">
                          <a:ext uri="{FF2B5EF4-FFF2-40B4-BE49-F238E27FC236}">
                            <a16:creationId xmlns:a16="http://schemas.microsoft.com/office/drawing/2014/main" id="{00000000-0008-0000-0000-00008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F408A" id="Text Box 2006" o:spid="_x0000_s1026" type="#_x0000_t202" style="position:absolute;margin-left:0;margin-top:0;width:6pt;height:2.25pt;z-index:25362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29440" behindDoc="0" locked="0" layoutInCell="1" allowOverlap="1" wp14:anchorId="1F6BFE68" wp14:editId="0D87562D">
                      <wp:simplePos x="0" y="0"/>
                      <wp:positionH relativeFrom="column">
                        <wp:posOffset>0</wp:posOffset>
                      </wp:positionH>
                      <wp:positionV relativeFrom="paragraph">
                        <wp:posOffset>0</wp:posOffset>
                      </wp:positionV>
                      <wp:extent cx="76200" cy="28575"/>
                      <wp:effectExtent l="19050" t="19050" r="19050" b="28575"/>
                      <wp:wrapNone/>
                      <wp:docPr id="1924" name="Text Box 2005">
                        <a:extLst xmlns:a="http://schemas.openxmlformats.org/drawingml/2006/main">
                          <a:ext uri="{FF2B5EF4-FFF2-40B4-BE49-F238E27FC236}">
                            <a16:creationId xmlns:a16="http://schemas.microsoft.com/office/drawing/2014/main" id="{00000000-0008-0000-0000-00008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7F5FE0" id="Text Box 2005" o:spid="_x0000_s1026" type="#_x0000_t202" style="position:absolute;margin-left:0;margin-top:0;width:6pt;height:2.25pt;z-index:25362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30464" behindDoc="0" locked="0" layoutInCell="1" allowOverlap="1" wp14:anchorId="0D0BB027" wp14:editId="5B311BE7">
                      <wp:simplePos x="0" y="0"/>
                      <wp:positionH relativeFrom="column">
                        <wp:posOffset>0</wp:posOffset>
                      </wp:positionH>
                      <wp:positionV relativeFrom="paragraph">
                        <wp:posOffset>0</wp:posOffset>
                      </wp:positionV>
                      <wp:extent cx="76200" cy="28575"/>
                      <wp:effectExtent l="19050" t="19050" r="19050" b="28575"/>
                      <wp:wrapNone/>
                      <wp:docPr id="1925" name="Text Box 2004">
                        <a:extLst xmlns:a="http://schemas.openxmlformats.org/drawingml/2006/main">
                          <a:ext uri="{FF2B5EF4-FFF2-40B4-BE49-F238E27FC236}">
                            <a16:creationId xmlns:a16="http://schemas.microsoft.com/office/drawing/2014/main" id="{00000000-0008-0000-0000-00008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C48286" id="Text Box 2004" o:spid="_x0000_s1026" type="#_x0000_t202" style="position:absolute;margin-left:0;margin-top:0;width:6pt;height:2.25pt;z-index:25363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31488" behindDoc="0" locked="0" layoutInCell="1" allowOverlap="1" wp14:anchorId="14718FE1" wp14:editId="42ED25B1">
                      <wp:simplePos x="0" y="0"/>
                      <wp:positionH relativeFrom="column">
                        <wp:posOffset>0</wp:posOffset>
                      </wp:positionH>
                      <wp:positionV relativeFrom="paragraph">
                        <wp:posOffset>0</wp:posOffset>
                      </wp:positionV>
                      <wp:extent cx="76200" cy="28575"/>
                      <wp:effectExtent l="19050" t="19050" r="19050" b="28575"/>
                      <wp:wrapNone/>
                      <wp:docPr id="1926" name="Text Box 2003">
                        <a:extLst xmlns:a="http://schemas.openxmlformats.org/drawingml/2006/main">
                          <a:ext uri="{FF2B5EF4-FFF2-40B4-BE49-F238E27FC236}">
                            <a16:creationId xmlns:a16="http://schemas.microsoft.com/office/drawing/2014/main" id="{00000000-0008-0000-0000-00008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924F9E" id="Text Box 2003" o:spid="_x0000_s1026" type="#_x0000_t202" style="position:absolute;margin-left:0;margin-top:0;width:6pt;height:2.25pt;z-index:25363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32512" behindDoc="0" locked="0" layoutInCell="1" allowOverlap="1" wp14:anchorId="63A957B2" wp14:editId="77E3DD9C">
                      <wp:simplePos x="0" y="0"/>
                      <wp:positionH relativeFrom="column">
                        <wp:posOffset>0</wp:posOffset>
                      </wp:positionH>
                      <wp:positionV relativeFrom="paragraph">
                        <wp:posOffset>0</wp:posOffset>
                      </wp:positionV>
                      <wp:extent cx="76200" cy="28575"/>
                      <wp:effectExtent l="19050" t="19050" r="19050" b="28575"/>
                      <wp:wrapNone/>
                      <wp:docPr id="1927" name="Text Box 2002">
                        <a:extLst xmlns:a="http://schemas.openxmlformats.org/drawingml/2006/main">
                          <a:ext uri="{FF2B5EF4-FFF2-40B4-BE49-F238E27FC236}">
                            <a16:creationId xmlns:a16="http://schemas.microsoft.com/office/drawing/2014/main" id="{00000000-0008-0000-0000-00008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6ACD04" id="Text Box 2002" o:spid="_x0000_s1026" type="#_x0000_t202" style="position:absolute;margin-left:0;margin-top:0;width:6pt;height:2.25pt;z-index:25363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33536" behindDoc="0" locked="0" layoutInCell="1" allowOverlap="1" wp14:anchorId="729620E7" wp14:editId="2345AACD">
                      <wp:simplePos x="0" y="0"/>
                      <wp:positionH relativeFrom="column">
                        <wp:posOffset>0</wp:posOffset>
                      </wp:positionH>
                      <wp:positionV relativeFrom="paragraph">
                        <wp:posOffset>0</wp:posOffset>
                      </wp:positionV>
                      <wp:extent cx="76200" cy="28575"/>
                      <wp:effectExtent l="19050" t="19050" r="19050" b="28575"/>
                      <wp:wrapNone/>
                      <wp:docPr id="1928" name="Text Box 2001">
                        <a:extLst xmlns:a="http://schemas.openxmlformats.org/drawingml/2006/main">
                          <a:ext uri="{FF2B5EF4-FFF2-40B4-BE49-F238E27FC236}">
                            <a16:creationId xmlns:a16="http://schemas.microsoft.com/office/drawing/2014/main" id="{00000000-0008-0000-0000-00008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23CC26" id="Text Box 2001" o:spid="_x0000_s1026" type="#_x0000_t202" style="position:absolute;margin-left:0;margin-top:0;width:6pt;height:2.25pt;z-index:25363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34560" behindDoc="0" locked="0" layoutInCell="1" allowOverlap="1" wp14:anchorId="04792493" wp14:editId="397E5030">
                      <wp:simplePos x="0" y="0"/>
                      <wp:positionH relativeFrom="column">
                        <wp:posOffset>0</wp:posOffset>
                      </wp:positionH>
                      <wp:positionV relativeFrom="paragraph">
                        <wp:posOffset>0</wp:posOffset>
                      </wp:positionV>
                      <wp:extent cx="76200" cy="28575"/>
                      <wp:effectExtent l="19050" t="19050" r="19050" b="28575"/>
                      <wp:wrapNone/>
                      <wp:docPr id="1929" name="Text Box 2000">
                        <a:extLst xmlns:a="http://schemas.openxmlformats.org/drawingml/2006/main">
                          <a:ext uri="{FF2B5EF4-FFF2-40B4-BE49-F238E27FC236}">
                            <a16:creationId xmlns:a16="http://schemas.microsoft.com/office/drawing/2014/main" id="{00000000-0008-0000-0000-00008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5F20E2" id="Text Box 2000" o:spid="_x0000_s1026" type="#_x0000_t202" style="position:absolute;margin-left:0;margin-top:0;width:6pt;height:2.25pt;z-index:25363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35584" behindDoc="0" locked="0" layoutInCell="1" allowOverlap="1" wp14:anchorId="367CC92F" wp14:editId="73FC11A2">
                      <wp:simplePos x="0" y="0"/>
                      <wp:positionH relativeFrom="column">
                        <wp:posOffset>0</wp:posOffset>
                      </wp:positionH>
                      <wp:positionV relativeFrom="paragraph">
                        <wp:posOffset>0</wp:posOffset>
                      </wp:positionV>
                      <wp:extent cx="76200" cy="28575"/>
                      <wp:effectExtent l="19050" t="19050" r="19050" b="28575"/>
                      <wp:wrapNone/>
                      <wp:docPr id="1930" name="Text Box 1999">
                        <a:extLst xmlns:a="http://schemas.openxmlformats.org/drawingml/2006/main">
                          <a:ext uri="{FF2B5EF4-FFF2-40B4-BE49-F238E27FC236}">
                            <a16:creationId xmlns:a16="http://schemas.microsoft.com/office/drawing/2014/main" id="{00000000-0008-0000-0000-00008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C654E1" id="Text Box 1999" o:spid="_x0000_s1026" type="#_x0000_t202" style="position:absolute;margin-left:0;margin-top:0;width:6pt;height:2.25pt;z-index:25363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36608" behindDoc="0" locked="0" layoutInCell="1" allowOverlap="1" wp14:anchorId="6C3EE93D" wp14:editId="5EA6C095">
                      <wp:simplePos x="0" y="0"/>
                      <wp:positionH relativeFrom="column">
                        <wp:posOffset>0</wp:posOffset>
                      </wp:positionH>
                      <wp:positionV relativeFrom="paragraph">
                        <wp:posOffset>0</wp:posOffset>
                      </wp:positionV>
                      <wp:extent cx="76200" cy="28575"/>
                      <wp:effectExtent l="19050" t="19050" r="19050" b="28575"/>
                      <wp:wrapNone/>
                      <wp:docPr id="1931" name="Text Box 1998">
                        <a:extLst xmlns:a="http://schemas.openxmlformats.org/drawingml/2006/main">
                          <a:ext uri="{FF2B5EF4-FFF2-40B4-BE49-F238E27FC236}">
                            <a16:creationId xmlns:a16="http://schemas.microsoft.com/office/drawing/2014/main" id="{00000000-0008-0000-0000-00008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4B372E" id="Text Box 1998" o:spid="_x0000_s1026" type="#_x0000_t202" style="position:absolute;margin-left:0;margin-top:0;width:6pt;height:2.25pt;z-index:25363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37632" behindDoc="0" locked="0" layoutInCell="1" allowOverlap="1" wp14:anchorId="4486A8D8" wp14:editId="4A250E87">
                      <wp:simplePos x="0" y="0"/>
                      <wp:positionH relativeFrom="column">
                        <wp:posOffset>0</wp:posOffset>
                      </wp:positionH>
                      <wp:positionV relativeFrom="paragraph">
                        <wp:posOffset>0</wp:posOffset>
                      </wp:positionV>
                      <wp:extent cx="76200" cy="28575"/>
                      <wp:effectExtent l="19050" t="19050" r="19050" b="28575"/>
                      <wp:wrapNone/>
                      <wp:docPr id="1932" name="Text Box 1997">
                        <a:extLst xmlns:a="http://schemas.openxmlformats.org/drawingml/2006/main">
                          <a:ext uri="{FF2B5EF4-FFF2-40B4-BE49-F238E27FC236}">
                            <a16:creationId xmlns:a16="http://schemas.microsoft.com/office/drawing/2014/main" id="{00000000-0008-0000-0000-00008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82D2A4" id="Text Box 1997" o:spid="_x0000_s1026" type="#_x0000_t202" style="position:absolute;margin-left:0;margin-top:0;width:6pt;height:2.25pt;z-index:25363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38656" behindDoc="0" locked="0" layoutInCell="1" allowOverlap="1" wp14:anchorId="7D083EA8" wp14:editId="0BBD64FD">
                      <wp:simplePos x="0" y="0"/>
                      <wp:positionH relativeFrom="column">
                        <wp:posOffset>0</wp:posOffset>
                      </wp:positionH>
                      <wp:positionV relativeFrom="paragraph">
                        <wp:posOffset>0</wp:posOffset>
                      </wp:positionV>
                      <wp:extent cx="76200" cy="28575"/>
                      <wp:effectExtent l="19050" t="19050" r="19050" b="28575"/>
                      <wp:wrapNone/>
                      <wp:docPr id="1933" name="Text Box 1996">
                        <a:extLst xmlns:a="http://schemas.openxmlformats.org/drawingml/2006/main">
                          <a:ext uri="{FF2B5EF4-FFF2-40B4-BE49-F238E27FC236}">
                            <a16:creationId xmlns:a16="http://schemas.microsoft.com/office/drawing/2014/main" id="{00000000-0008-0000-0000-00008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3B0986" id="Text Box 1996" o:spid="_x0000_s1026" type="#_x0000_t202" style="position:absolute;margin-left:0;margin-top:0;width:6pt;height:2.25pt;z-index:25363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39680" behindDoc="0" locked="0" layoutInCell="1" allowOverlap="1" wp14:anchorId="4058AB37" wp14:editId="269793FF">
                      <wp:simplePos x="0" y="0"/>
                      <wp:positionH relativeFrom="column">
                        <wp:posOffset>0</wp:posOffset>
                      </wp:positionH>
                      <wp:positionV relativeFrom="paragraph">
                        <wp:posOffset>0</wp:posOffset>
                      </wp:positionV>
                      <wp:extent cx="76200" cy="28575"/>
                      <wp:effectExtent l="19050" t="19050" r="19050" b="28575"/>
                      <wp:wrapNone/>
                      <wp:docPr id="1934" name="Text Box 1995">
                        <a:extLst xmlns:a="http://schemas.openxmlformats.org/drawingml/2006/main">
                          <a:ext uri="{FF2B5EF4-FFF2-40B4-BE49-F238E27FC236}">
                            <a16:creationId xmlns:a16="http://schemas.microsoft.com/office/drawing/2014/main" id="{00000000-0008-0000-0000-00008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8BBFF1" id="Text Box 1995" o:spid="_x0000_s1026" type="#_x0000_t202" style="position:absolute;margin-left:0;margin-top:0;width:6pt;height:2.25pt;z-index:25363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40704" behindDoc="0" locked="0" layoutInCell="1" allowOverlap="1" wp14:anchorId="24AD444F" wp14:editId="755F18DF">
                      <wp:simplePos x="0" y="0"/>
                      <wp:positionH relativeFrom="column">
                        <wp:posOffset>0</wp:posOffset>
                      </wp:positionH>
                      <wp:positionV relativeFrom="paragraph">
                        <wp:posOffset>0</wp:posOffset>
                      </wp:positionV>
                      <wp:extent cx="76200" cy="28575"/>
                      <wp:effectExtent l="19050" t="19050" r="19050" b="28575"/>
                      <wp:wrapNone/>
                      <wp:docPr id="1935" name="Text Box 1994">
                        <a:extLst xmlns:a="http://schemas.openxmlformats.org/drawingml/2006/main">
                          <a:ext uri="{FF2B5EF4-FFF2-40B4-BE49-F238E27FC236}">
                            <a16:creationId xmlns:a16="http://schemas.microsoft.com/office/drawing/2014/main" id="{00000000-0008-0000-0000-00008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6EB973" id="Text Box 1994" o:spid="_x0000_s1026" type="#_x0000_t202" style="position:absolute;margin-left:0;margin-top:0;width:6pt;height:2.25pt;z-index:25364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41728" behindDoc="0" locked="0" layoutInCell="1" allowOverlap="1" wp14:anchorId="262250AF" wp14:editId="75854964">
                      <wp:simplePos x="0" y="0"/>
                      <wp:positionH relativeFrom="column">
                        <wp:posOffset>0</wp:posOffset>
                      </wp:positionH>
                      <wp:positionV relativeFrom="paragraph">
                        <wp:posOffset>0</wp:posOffset>
                      </wp:positionV>
                      <wp:extent cx="76200" cy="28575"/>
                      <wp:effectExtent l="19050" t="19050" r="19050" b="28575"/>
                      <wp:wrapNone/>
                      <wp:docPr id="1936" name="Text Box 1993">
                        <a:extLst xmlns:a="http://schemas.openxmlformats.org/drawingml/2006/main">
                          <a:ext uri="{FF2B5EF4-FFF2-40B4-BE49-F238E27FC236}">
                            <a16:creationId xmlns:a16="http://schemas.microsoft.com/office/drawing/2014/main" id="{00000000-0008-0000-0000-00009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CC8D47" id="Text Box 1993" o:spid="_x0000_s1026" type="#_x0000_t202" style="position:absolute;margin-left:0;margin-top:0;width:6pt;height:2.25pt;z-index:25364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42752" behindDoc="0" locked="0" layoutInCell="1" allowOverlap="1" wp14:anchorId="0D7E1614" wp14:editId="26423952">
                      <wp:simplePos x="0" y="0"/>
                      <wp:positionH relativeFrom="column">
                        <wp:posOffset>0</wp:posOffset>
                      </wp:positionH>
                      <wp:positionV relativeFrom="paragraph">
                        <wp:posOffset>0</wp:posOffset>
                      </wp:positionV>
                      <wp:extent cx="76200" cy="28575"/>
                      <wp:effectExtent l="19050" t="19050" r="19050" b="28575"/>
                      <wp:wrapNone/>
                      <wp:docPr id="1937" name="Text Box 1992">
                        <a:extLst xmlns:a="http://schemas.openxmlformats.org/drawingml/2006/main">
                          <a:ext uri="{FF2B5EF4-FFF2-40B4-BE49-F238E27FC236}">
                            <a16:creationId xmlns:a16="http://schemas.microsoft.com/office/drawing/2014/main" id="{00000000-0008-0000-0000-00009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F91220" id="Text Box 1992" o:spid="_x0000_s1026" type="#_x0000_t202" style="position:absolute;margin-left:0;margin-top:0;width:6pt;height:2.25pt;z-index:25364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43776" behindDoc="0" locked="0" layoutInCell="1" allowOverlap="1" wp14:anchorId="3921C233" wp14:editId="3A9DE5E6">
                      <wp:simplePos x="0" y="0"/>
                      <wp:positionH relativeFrom="column">
                        <wp:posOffset>0</wp:posOffset>
                      </wp:positionH>
                      <wp:positionV relativeFrom="paragraph">
                        <wp:posOffset>0</wp:posOffset>
                      </wp:positionV>
                      <wp:extent cx="76200" cy="28575"/>
                      <wp:effectExtent l="19050" t="19050" r="19050" b="28575"/>
                      <wp:wrapNone/>
                      <wp:docPr id="1938" name="Text Box 1991">
                        <a:extLst xmlns:a="http://schemas.openxmlformats.org/drawingml/2006/main">
                          <a:ext uri="{FF2B5EF4-FFF2-40B4-BE49-F238E27FC236}">
                            <a16:creationId xmlns:a16="http://schemas.microsoft.com/office/drawing/2014/main" id="{00000000-0008-0000-0000-00009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0B90BB" id="Text Box 1991" o:spid="_x0000_s1026" type="#_x0000_t202" style="position:absolute;margin-left:0;margin-top:0;width:6pt;height:2.25pt;z-index:25364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44800" behindDoc="0" locked="0" layoutInCell="1" allowOverlap="1" wp14:anchorId="5F23FC90" wp14:editId="6D4D0E0D">
                      <wp:simplePos x="0" y="0"/>
                      <wp:positionH relativeFrom="column">
                        <wp:posOffset>0</wp:posOffset>
                      </wp:positionH>
                      <wp:positionV relativeFrom="paragraph">
                        <wp:posOffset>0</wp:posOffset>
                      </wp:positionV>
                      <wp:extent cx="76200" cy="28575"/>
                      <wp:effectExtent l="19050" t="19050" r="19050" b="28575"/>
                      <wp:wrapNone/>
                      <wp:docPr id="1939" name="Text Box 1990">
                        <a:extLst xmlns:a="http://schemas.openxmlformats.org/drawingml/2006/main">
                          <a:ext uri="{FF2B5EF4-FFF2-40B4-BE49-F238E27FC236}">
                            <a16:creationId xmlns:a16="http://schemas.microsoft.com/office/drawing/2014/main" id="{00000000-0008-0000-0000-00009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7D1B74" id="Text Box 1990" o:spid="_x0000_s1026" type="#_x0000_t202" style="position:absolute;margin-left:0;margin-top:0;width:6pt;height:2.25pt;z-index:25364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45824" behindDoc="0" locked="0" layoutInCell="1" allowOverlap="1" wp14:anchorId="029CF895" wp14:editId="6FA67C83">
                      <wp:simplePos x="0" y="0"/>
                      <wp:positionH relativeFrom="column">
                        <wp:posOffset>0</wp:posOffset>
                      </wp:positionH>
                      <wp:positionV relativeFrom="paragraph">
                        <wp:posOffset>0</wp:posOffset>
                      </wp:positionV>
                      <wp:extent cx="76200" cy="28575"/>
                      <wp:effectExtent l="19050" t="19050" r="19050" b="28575"/>
                      <wp:wrapNone/>
                      <wp:docPr id="1940" name="Text Box 1989">
                        <a:extLst xmlns:a="http://schemas.openxmlformats.org/drawingml/2006/main">
                          <a:ext uri="{FF2B5EF4-FFF2-40B4-BE49-F238E27FC236}">
                            <a16:creationId xmlns:a16="http://schemas.microsoft.com/office/drawing/2014/main" id="{00000000-0008-0000-0000-00009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75778E" id="Text Box 1989" o:spid="_x0000_s1026" type="#_x0000_t202" style="position:absolute;margin-left:0;margin-top:0;width:6pt;height:2.25pt;z-index:25364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46848" behindDoc="0" locked="0" layoutInCell="1" allowOverlap="1" wp14:anchorId="5AF91E8E" wp14:editId="73D2CE9D">
                      <wp:simplePos x="0" y="0"/>
                      <wp:positionH relativeFrom="column">
                        <wp:posOffset>0</wp:posOffset>
                      </wp:positionH>
                      <wp:positionV relativeFrom="paragraph">
                        <wp:posOffset>0</wp:posOffset>
                      </wp:positionV>
                      <wp:extent cx="76200" cy="28575"/>
                      <wp:effectExtent l="19050" t="19050" r="19050" b="28575"/>
                      <wp:wrapNone/>
                      <wp:docPr id="1941" name="Text Box 1988">
                        <a:extLst xmlns:a="http://schemas.openxmlformats.org/drawingml/2006/main">
                          <a:ext uri="{FF2B5EF4-FFF2-40B4-BE49-F238E27FC236}">
                            <a16:creationId xmlns:a16="http://schemas.microsoft.com/office/drawing/2014/main" id="{00000000-0008-0000-0000-00009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9D9DD3" id="Text Box 1988" o:spid="_x0000_s1026" type="#_x0000_t202" style="position:absolute;margin-left:0;margin-top:0;width:6pt;height:2.25pt;z-index:25364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47872" behindDoc="0" locked="0" layoutInCell="1" allowOverlap="1" wp14:anchorId="221610CC" wp14:editId="6E00EDB7">
                      <wp:simplePos x="0" y="0"/>
                      <wp:positionH relativeFrom="column">
                        <wp:posOffset>0</wp:posOffset>
                      </wp:positionH>
                      <wp:positionV relativeFrom="paragraph">
                        <wp:posOffset>0</wp:posOffset>
                      </wp:positionV>
                      <wp:extent cx="76200" cy="28575"/>
                      <wp:effectExtent l="19050" t="19050" r="19050" b="28575"/>
                      <wp:wrapNone/>
                      <wp:docPr id="1942" name="Text Box 1987">
                        <a:extLst xmlns:a="http://schemas.openxmlformats.org/drawingml/2006/main">
                          <a:ext uri="{FF2B5EF4-FFF2-40B4-BE49-F238E27FC236}">
                            <a16:creationId xmlns:a16="http://schemas.microsoft.com/office/drawing/2014/main" id="{00000000-0008-0000-0000-00009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A94DBF" id="Text Box 1987" o:spid="_x0000_s1026" type="#_x0000_t202" style="position:absolute;margin-left:0;margin-top:0;width:6pt;height:2.25pt;z-index:25364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48896" behindDoc="0" locked="0" layoutInCell="1" allowOverlap="1" wp14:anchorId="438F191B" wp14:editId="77F7F33B">
                      <wp:simplePos x="0" y="0"/>
                      <wp:positionH relativeFrom="column">
                        <wp:posOffset>0</wp:posOffset>
                      </wp:positionH>
                      <wp:positionV relativeFrom="paragraph">
                        <wp:posOffset>0</wp:posOffset>
                      </wp:positionV>
                      <wp:extent cx="76200" cy="28575"/>
                      <wp:effectExtent l="19050" t="19050" r="19050" b="28575"/>
                      <wp:wrapNone/>
                      <wp:docPr id="1943" name="Text Box 1986">
                        <a:extLst xmlns:a="http://schemas.openxmlformats.org/drawingml/2006/main">
                          <a:ext uri="{FF2B5EF4-FFF2-40B4-BE49-F238E27FC236}">
                            <a16:creationId xmlns:a16="http://schemas.microsoft.com/office/drawing/2014/main" id="{00000000-0008-0000-0000-00009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FB567C" id="Text Box 1986" o:spid="_x0000_s1026" type="#_x0000_t202" style="position:absolute;margin-left:0;margin-top:0;width:6pt;height:2.25pt;z-index:25364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49920" behindDoc="0" locked="0" layoutInCell="1" allowOverlap="1" wp14:anchorId="63C30715" wp14:editId="047B8B7B">
                      <wp:simplePos x="0" y="0"/>
                      <wp:positionH relativeFrom="column">
                        <wp:posOffset>0</wp:posOffset>
                      </wp:positionH>
                      <wp:positionV relativeFrom="paragraph">
                        <wp:posOffset>0</wp:posOffset>
                      </wp:positionV>
                      <wp:extent cx="76200" cy="28575"/>
                      <wp:effectExtent l="19050" t="19050" r="19050" b="28575"/>
                      <wp:wrapNone/>
                      <wp:docPr id="1944" name="Text Box 1985">
                        <a:extLst xmlns:a="http://schemas.openxmlformats.org/drawingml/2006/main">
                          <a:ext uri="{FF2B5EF4-FFF2-40B4-BE49-F238E27FC236}">
                            <a16:creationId xmlns:a16="http://schemas.microsoft.com/office/drawing/2014/main" id="{00000000-0008-0000-0000-00009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B83364" id="Text Box 1985" o:spid="_x0000_s1026" type="#_x0000_t202" style="position:absolute;margin-left:0;margin-top:0;width:6pt;height:2.25pt;z-index:25364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50944" behindDoc="0" locked="0" layoutInCell="1" allowOverlap="1" wp14:anchorId="4BF3AE82" wp14:editId="618FDE6B">
                      <wp:simplePos x="0" y="0"/>
                      <wp:positionH relativeFrom="column">
                        <wp:posOffset>0</wp:posOffset>
                      </wp:positionH>
                      <wp:positionV relativeFrom="paragraph">
                        <wp:posOffset>0</wp:posOffset>
                      </wp:positionV>
                      <wp:extent cx="76200" cy="28575"/>
                      <wp:effectExtent l="19050" t="19050" r="19050" b="28575"/>
                      <wp:wrapNone/>
                      <wp:docPr id="1945" name="Text Box 1984">
                        <a:extLst xmlns:a="http://schemas.openxmlformats.org/drawingml/2006/main">
                          <a:ext uri="{FF2B5EF4-FFF2-40B4-BE49-F238E27FC236}">
                            <a16:creationId xmlns:a16="http://schemas.microsoft.com/office/drawing/2014/main" id="{00000000-0008-0000-0000-00009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8C21C2" id="Text Box 1984" o:spid="_x0000_s1026" type="#_x0000_t202" style="position:absolute;margin-left:0;margin-top:0;width:6pt;height:2.25pt;z-index:25365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51968" behindDoc="0" locked="0" layoutInCell="1" allowOverlap="1" wp14:anchorId="5E7A910F" wp14:editId="638DEC6D">
                      <wp:simplePos x="0" y="0"/>
                      <wp:positionH relativeFrom="column">
                        <wp:posOffset>0</wp:posOffset>
                      </wp:positionH>
                      <wp:positionV relativeFrom="paragraph">
                        <wp:posOffset>0</wp:posOffset>
                      </wp:positionV>
                      <wp:extent cx="76200" cy="28575"/>
                      <wp:effectExtent l="19050" t="19050" r="19050" b="28575"/>
                      <wp:wrapNone/>
                      <wp:docPr id="1946" name="Text Box 1983">
                        <a:extLst xmlns:a="http://schemas.openxmlformats.org/drawingml/2006/main">
                          <a:ext uri="{FF2B5EF4-FFF2-40B4-BE49-F238E27FC236}">
                            <a16:creationId xmlns:a16="http://schemas.microsoft.com/office/drawing/2014/main" id="{00000000-0008-0000-0000-00009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0B6B90" id="Text Box 1983" o:spid="_x0000_s1026" type="#_x0000_t202" style="position:absolute;margin-left:0;margin-top:0;width:6pt;height:2.25pt;z-index:25365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52992" behindDoc="0" locked="0" layoutInCell="1" allowOverlap="1" wp14:anchorId="1F1BD281" wp14:editId="6F16C192">
                      <wp:simplePos x="0" y="0"/>
                      <wp:positionH relativeFrom="column">
                        <wp:posOffset>0</wp:posOffset>
                      </wp:positionH>
                      <wp:positionV relativeFrom="paragraph">
                        <wp:posOffset>0</wp:posOffset>
                      </wp:positionV>
                      <wp:extent cx="76200" cy="28575"/>
                      <wp:effectExtent l="19050" t="19050" r="19050" b="28575"/>
                      <wp:wrapNone/>
                      <wp:docPr id="1947" name="Text Box 1982">
                        <a:extLst xmlns:a="http://schemas.openxmlformats.org/drawingml/2006/main">
                          <a:ext uri="{FF2B5EF4-FFF2-40B4-BE49-F238E27FC236}">
                            <a16:creationId xmlns:a16="http://schemas.microsoft.com/office/drawing/2014/main" id="{00000000-0008-0000-0000-00009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4DF74A" id="Text Box 1982" o:spid="_x0000_s1026" type="#_x0000_t202" style="position:absolute;margin-left:0;margin-top:0;width:6pt;height:2.25pt;z-index:25365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54016" behindDoc="0" locked="0" layoutInCell="1" allowOverlap="1" wp14:anchorId="0967617A" wp14:editId="3B732148">
                      <wp:simplePos x="0" y="0"/>
                      <wp:positionH relativeFrom="column">
                        <wp:posOffset>0</wp:posOffset>
                      </wp:positionH>
                      <wp:positionV relativeFrom="paragraph">
                        <wp:posOffset>0</wp:posOffset>
                      </wp:positionV>
                      <wp:extent cx="76200" cy="28575"/>
                      <wp:effectExtent l="19050" t="19050" r="19050" b="28575"/>
                      <wp:wrapNone/>
                      <wp:docPr id="1948" name="Text Box 1981">
                        <a:extLst xmlns:a="http://schemas.openxmlformats.org/drawingml/2006/main">
                          <a:ext uri="{FF2B5EF4-FFF2-40B4-BE49-F238E27FC236}">
                            <a16:creationId xmlns:a16="http://schemas.microsoft.com/office/drawing/2014/main" id="{00000000-0008-0000-0000-00009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715ED" id="Text Box 1981" o:spid="_x0000_s1026" type="#_x0000_t202" style="position:absolute;margin-left:0;margin-top:0;width:6pt;height:2.25pt;z-index:25365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55040" behindDoc="0" locked="0" layoutInCell="1" allowOverlap="1" wp14:anchorId="5E134B27" wp14:editId="13A663F1">
                      <wp:simplePos x="0" y="0"/>
                      <wp:positionH relativeFrom="column">
                        <wp:posOffset>0</wp:posOffset>
                      </wp:positionH>
                      <wp:positionV relativeFrom="paragraph">
                        <wp:posOffset>0</wp:posOffset>
                      </wp:positionV>
                      <wp:extent cx="76200" cy="28575"/>
                      <wp:effectExtent l="19050" t="19050" r="19050" b="28575"/>
                      <wp:wrapNone/>
                      <wp:docPr id="1949" name="Text Box 1980">
                        <a:extLst xmlns:a="http://schemas.openxmlformats.org/drawingml/2006/main">
                          <a:ext uri="{FF2B5EF4-FFF2-40B4-BE49-F238E27FC236}">
                            <a16:creationId xmlns:a16="http://schemas.microsoft.com/office/drawing/2014/main" id="{00000000-0008-0000-0000-00009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BF73C4" id="Text Box 1980" o:spid="_x0000_s1026" type="#_x0000_t202" style="position:absolute;margin-left:0;margin-top:0;width:6pt;height:2.25pt;z-index:25365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56064" behindDoc="0" locked="0" layoutInCell="1" allowOverlap="1" wp14:anchorId="2536FC19" wp14:editId="213DDCE5">
                      <wp:simplePos x="0" y="0"/>
                      <wp:positionH relativeFrom="column">
                        <wp:posOffset>0</wp:posOffset>
                      </wp:positionH>
                      <wp:positionV relativeFrom="paragraph">
                        <wp:posOffset>0</wp:posOffset>
                      </wp:positionV>
                      <wp:extent cx="76200" cy="28575"/>
                      <wp:effectExtent l="19050" t="19050" r="19050" b="28575"/>
                      <wp:wrapNone/>
                      <wp:docPr id="1950" name="Text Box 1979">
                        <a:extLst xmlns:a="http://schemas.openxmlformats.org/drawingml/2006/main">
                          <a:ext uri="{FF2B5EF4-FFF2-40B4-BE49-F238E27FC236}">
                            <a16:creationId xmlns:a16="http://schemas.microsoft.com/office/drawing/2014/main" id="{00000000-0008-0000-0000-00009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294B91" id="Text Box 1979" o:spid="_x0000_s1026" type="#_x0000_t202" style="position:absolute;margin-left:0;margin-top:0;width:6pt;height:2.25pt;z-index:25365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57088" behindDoc="0" locked="0" layoutInCell="1" allowOverlap="1" wp14:anchorId="49721842" wp14:editId="276BC135">
                      <wp:simplePos x="0" y="0"/>
                      <wp:positionH relativeFrom="column">
                        <wp:posOffset>0</wp:posOffset>
                      </wp:positionH>
                      <wp:positionV relativeFrom="paragraph">
                        <wp:posOffset>0</wp:posOffset>
                      </wp:positionV>
                      <wp:extent cx="76200" cy="28575"/>
                      <wp:effectExtent l="19050" t="19050" r="19050" b="28575"/>
                      <wp:wrapNone/>
                      <wp:docPr id="1951" name="Text Box 1978">
                        <a:extLst xmlns:a="http://schemas.openxmlformats.org/drawingml/2006/main">
                          <a:ext uri="{FF2B5EF4-FFF2-40B4-BE49-F238E27FC236}">
                            <a16:creationId xmlns:a16="http://schemas.microsoft.com/office/drawing/2014/main" id="{00000000-0008-0000-0000-00009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31C6B3" id="Text Box 1978" o:spid="_x0000_s1026" type="#_x0000_t202" style="position:absolute;margin-left:0;margin-top:0;width:6pt;height:2.25pt;z-index:25365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58112" behindDoc="0" locked="0" layoutInCell="1" allowOverlap="1" wp14:anchorId="39197943" wp14:editId="557519C6">
                      <wp:simplePos x="0" y="0"/>
                      <wp:positionH relativeFrom="column">
                        <wp:posOffset>0</wp:posOffset>
                      </wp:positionH>
                      <wp:positionV relativeFrom="paragraph">
                        <wp:posOffset>0</wp:posOffset>
                      </wp:positionV>
                      <wp:extent cx="76200" cy="28575"/>
                      <wp:effectExtent l="19050" t="19050" r="19050" b="28575"/>
                      <wp:wrapNone/>
                      <wp:docPr id="1952" name="Text Box 1977">
                        <a:extLst xmlns:a="http://schemas.openxmlformats.org/drawingml/2006/main">
                          <a:ext uri="{FF2B5EF4-FFF2-40B4-BE49-F238E27FC236}">
                            <a16:creationId xmlns:a16="http://schemas.microsoft.com/office/drawing/2014/main" id="{00000000-0008-0000-0000-0000A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623CA0" id="Text Box 1977" o:spid="_x0000_s1026" type="#_x0000_t202" style="position:absolute;margin-left:0;margin-top:0;width:6pt;height:2.25pt;z-index:25365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59136" behindDoc="0" locked="0" layoutInCell="1" allowOverlap="1" wp14:anchorId="214DDEA7" wp14:editId="11E759D6">
                      <wp:simplePos x="0" y="0"/>
                      <wp:positionH relativeFrom="column">
                        <wp:posOffset>0</wp:posOffset>
                      </wp:positionH>
                      <wp:positionV relativeFrom="paragraph">
                        <wp:posOffset>0</wp:posOffset>
                      </wp:positionV>
                      <wp:extent cx="76200" cy="28575"/>
                      <wp:effectExtent l="19050" t="19050" r="19050" b="28575"/>
                      <wp:wrapNone/>
                      <wp:docPr id="1953" name="Text Box 1976">
                        <a:extLst xmlns:a="http://schemas.openxmlformats.org/drawingml/2006/main">
                          <a:ext uri="{FF2B5EF4-FFF2-40B4-BE49-F238E27FC236}">
                            <a16:creationId xmlns:a16="http://schemas.microsoft.com/office/drawing/2014/main" id="{00000000-0008-0000-0000-0000A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B43880" id="Text Box 1976" o:spid="_x0000_s1026" type="#_x0000_t202" style="position:absolute;margin-left:0;margin-top:0;width:6pt;height:2.25pt;z-index:25365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60160" behindDoc="0" locked="0" layoutInCell="1" allowOverlap="1" wp14:anchorId="436361F1" wp14:editId="4EA29972">
                      <wp:simplePos x="0" y="0"/>
                      <wp:positionH relativeFrom="column">
                        <wp:posOffset>0</wp:posOffset>
                      </wp:positionH>
                      <wp:positionV relativeFrom="paragraph">
                        <wp:posOffset>0</wp:posOffset>
                      </wp:positionV>
                      <wp:extent cx="76200" cy="28575"/>
                      <wp:effectExtent l="19050" t="19050" r="19050" b="28575"/>
                      <wp:wrapNone/>
                      <wp:docPr id="1954" name="Text Box 1975">
                        <a:extLst xmlns:a="http://schemas.openxmlformats.org/drawingml/2006/main">
                          <a:ext uri="{FF2B5EF4-FFF2-40B4-BE49-F238E27FC236}">
                            <a16:creationId xmlns:a16="http://schemas.microsoft.com/office/drawing/2014/main" id="{00000000-0008-0000-0000-0000A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46CF07" id="Text Box 1975" o:spid="_x0000_s1026" type="#_x0000_t202" style="position:absolute;margin-left:0;margin-top:0;width:6pt;height:2.25pt;z-index:25366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61184" behindDoc="0" locked="0" layoutInCell="1" allowOverlap="1" wp14:anchorId="56B13A02" wp14:editId="323E6D25">
                      <wp:simplePos x="0" y="0"/>
                      <wp:positionH relativeFrom="column">
                        <wp:posOffset>0</wp:posOffset>
                      </wp:positionH>
                      <wp:positionV relativeFrom="paragraph">
                        <wp:posOffset>0</wp:posOffset>
                      </wp:positionV>
                      <wp:extent cx="76200" cy="28575"/>
                      <wp:effectExtent l="19050" t="19050" r="19050" b="28575"/>
                      <wp:wrapNone/>
                      <wp:docPr id="1955" name="Text Box 1974">
                        <a:extLst xmlns:a="http://schemas.openxmlformats.org/drawingml/2006/main">
                          <a:ext uri="{FF2B5EF4-FFF2-40B4-BE49-F238E27FC236}">
                            <a16:creationId xmlns:a16="http://schemas.microsoft.com/office/drawing/2014/main" id="{00000000-0008-0000-0000-0000A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AFCA09" id="Text Box 1974" o:spid="_x0000_s1026" type="#_x0000_t202" style="position:absolute;margin-left:0;margin-top:0;width:6pt;height:2.25pt;z-index:25366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62208" behindDoc="0" locked="0" layoutInCell="1" allowOverlap="1" wp14:anchorId="680B484C" wp14:editId="3C1D5A9D">
                      <wp:simplePos x="0" y="0"/>
                      <wp:positionH relativeFrom="column">
                        <wp:posOffset>0</wp:posOffset>
                      </wp:positionH>
                      <wp:positionV relativeFrom="paragraph">
                        <wp:posOffset>0</wp:posOffset>
                      </wp:positionV>
                      <wp:extent cx="76200" cy="28575"/>
                      <wp:effectExtent l="19050" t="19050" r="19050" b="28575"/>
                      <wp:wrapNone/>
                      <wp:docPr id="1956" name="Text Box 1973">
                        <a:extLst xmlns:a="http://schemas.openxmlformats.org/drawingml/2006/main">
                          <a:ext uri="{FF2B5EF4-FFF2-40B4-BE49-F238E27FC236}">
                            <a16:creationId xmlns:a16="http://schemas.microsoft.com/office/drawing/2014/main" id="{00000000-0008-0000-0000-0000A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B67990" id="Text Box 1973" o:spid="_x0000_s1026" type="#_x0000_t202" style="position:absolute;margin-left:0;margin-top:0;width:6pt;height:2.25pt;z-index:25366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63232" behindDoc="0" locked="0" layoutInCell="1" allowOverlap="1" wp14:anchorId="13E18931" wp14:editId="6F15D8C4">
                      <wp:simplePos x="0" y="0"/>
                      <wp:positionH relativeFrom="column">
                        <wp:posOffset>0</wp:posOffset>
                      </wp:positionH>
                      <wp:positionV relativeFrom="paragraph">
                        <wp:posOffset>0</wp:posOffset>
                      </wp:positionV>
                      <wp:extent cx="76200" cy="28575"/>
                      <wp:effectExtent l="19050" t="19050" r="19050" b="28575"/>
                      <wp:wrapNone/>
                      <wp:docPr id="1957" name="Text Box 1972">
                        <a:extLst xmlns:a="http://schemas.openxmlformats.org/drawingml/2006/main">
                          <a:ext uri="{FF2B5EF4-FFF2-40B4-BE49-F238E27FC236}">
                            <a16:creationId xmlns:a16="http://schemas.microsoft.com/office/drawing/2014/main" id="{00000000-0008-0000-0000-0000A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F4ABF2" id="Text Box 1972" o:spid="_x0000_s1026" type="#_x0000_t202" style="position:absolute;margin-left:0;margin-top:0;width:6pt;height:2.25pt;z-index:25366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64256" behindDoc="0" locked="0" layoutInCell="1" allowOverlap="1" wp14:anchorId="4E58E0C3" wp14:editId="4108330B">
                      <wp:simplePos x="0" y="0"/>
                      <wp:positionH relativeFrom="column">
                        <wp:posOffset>0</wp:posOffset>
                      </wp:positionH>
                      <wp:positionV relativeFrom="paragraph">
                        <wp:posOffset>0</wp:posOffset>
                      </wp:positionV>
                      <wp:extent cx="76200" cy="28575"/>
                      <wp:effectExtent l="19050" t="19050" r="19050" b="28575"/>
                      <wp:wrapNone/>
                      <wp:docPr id="1958" name="Text Box 1971">
                        <a:extLst xmlns:a="http://schemas.openxmlformats.org/drawingml/2006/main">
                          <a:ext uri="{FF2B5EF4-FFF2-40B4-BE49-F238E27FC236}">
                            <a16:creationId xmlns:a16="http://schemas.microsoft.com/office/drawing/2014/main" id="{00000000-0008-0000-0000-0000A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A14813" id="Text Box 1971" o:spid="_x0000_s1026" type="#_x0000_t202" style="position:absolute;margin-left:0;margin-top:0;width:6pt;height:2.25pt;z-index:25366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65280" behindDoc="0" locked="0" layoutInCell="1" allowOverlap="1" wp14:anchorId="42B36903" wp14:editId="1D052ECA">
                      <wp:simplePos x="0" y="0"/>
                      <wp:positionH relativeFrom="column">
                        <wp:posOffset>0</wp:posOffset>
                      </wp:positionH>
                      <wp:positionV relativeFrom="paragraph">
                        <wp:posOffset>0</wp:posOffset>
                      </wp:positionV>
                      <wp:extent cx="76200" cy="28575"/>
                      <wp:effectExtent l="19050" t="19050" r="19050" b="28575"/>
                      <wp:wrapNone/>
                      <wp:docPr id="1959" name="Text Box 1970">
                        <a:extLst xmlns:a="http://schemas.openxmlformats.org/drawingml/2006/main">
                          <a:ext uri="{FF2B5EF4-FFF2-40B4-BE49-F238E27FC236}">
                            <a16:creationId xmlns:a16="http://schemas.microsoft.com/office/drawing/2014/main" id="{00000000-0008-0000-0000-0000A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AAF212" id="Text Box 1970" o:spid="_x0000_s1026" type="#_x0000_t202" style="position:absolute;margin-left:0;margin-top:0;width:6pt;height:2.25pt;z-index:25366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66304" behindDoc="0" locked="0" layoutInCell="1" allowOverlap="1" wp14:anchorId="77D07F90" wp14:editId="7E326ADA">
                      <wp:simplePos x="0" y="0"/>
                      <wp:positionH relativeFrom="column">
                        <wp:posOffset>0</wp:posOffset>
                      </wp:positionH>
                      <wp:positionV relativeFrom="paragraph">
                        <wp:posOffset>0</wp:posOffset>
                      </wp:positionV>
                      <wp:extent cx="76200" cy="28575"/>
                      <wp:effectExtent l="19050" t="19050" r="19050" b="28575"/>
                      <wp:wrapNone/>
                      <wp:docPr id="1960" name="Text Box 1969">
                        <a:extLst xmlns:a="http://schemas.openxmlformats.org/drawingml/2006/main">
                          <a:ext uri="{FF2B5EF4-FFF2-40B4-BE49-F238E27FC236}">
                            <a16:creationId xmlns:a16="http://schemas.microsoft.com/office/drawing/2014/main" id="{00000000-0008-0000-0000-0000A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9AEAE3" id="Text Box 1969" o:spid="_x0000_s1026" type="#_x0000_t202" style="position:absolute;margin-left:0;margin-top:0;width:6pt;height:2.25pt;z-index:25366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67328" behindDoc="0" locked="0" layoutInCell="1" allowOverlap="1" wp14:anchorId="14BAB199" wp14:editId="05B9E4A3">
                      <wp:simplePos x="0" y="0"/>
                      <wp:positionH relativeFrom="column">
                        <wp:posOffset>0</wp:posOffset>
                      </wp:positionH>
                      <wp:positionV relativeFrom="paragraph">
                        <wp:posOffset>0</wp:posOffset>
                      </wp:positionV>
                      <wp:extent cx="76200" cy="28575"/>
                      <wp:effectExtent l="19050" t="19050" r="19050" b="28575"/>
                      <wp:wrapNone/>
                      <wp:docPr id="1961" name="Text Box 1968">
                        <a:extLst xmlns:a="http://schemas.openxmlformats.org/drawingml/2006/main">
                          <a:ext uri="{FF2B5EF4-FFF2-40B4-BE49-F238E27FC236}">
                            <a16:creationId xmlns:a16="http://schemas.microsoft.com/office/drawing/2014/main" id="{00000000-0008-0000-0000-0000A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A3DED6" id="Text Box 1968" o:spid="_x0000_s1026" type="#_x0000_t202" style="position:absolute;margin-left:0;margin-top:0;width:6pt;height:2.25pt;z-index:25366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68352" behindDoc="0" locked="0" layoutInCell="1" allowOverlap="1" wp14:anchorId="593BFED7" wp14:editId="49B8E46B">
                      <wp:simplePos x="0" y="0"/>
                      <wp:positionH relativeFrom="column">
                        <wp:posOffset>0</wp:posOffset>
                      </wp:positionH>
                      <wp:positionV relativeFrom="paragraph">
                        <wp:posOffset>0</wp:posOffset>
                      </wp:positionV>
                      <wp:extent cx="76200" cy="28575"/>
                      <wp:effectExtent l="19050" t="19050" r="19050" b="28575"/>
                      <wp:wrapNone/>
                      <wp:docPr id="1962" name="Text Box 1967">
                        <a:extLst xmlns:a="http://schemas.openxmlformats.org/drawingml/2006/main">
                          <a:ext uri="{FF2B5EF4-FFF2-40B4-BE49-F238E27FC236}">
                            <a16:creationId xmlns:a16="http://schemas.microsoft.com/office/drawing/2014/main" id="{00000000-0008-0000-0000-0000A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2800CA" id="Text Box 1967" o:spid="_x0000_s1026" type="#_x0000_t202" style="position:absolute;margin-left:0;margin-top:0;width:6pt;height:2.25pt;z-index:25366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69376" behindDoc="0" locked="0" layoutInCell="1" allowOverlap="1" wp14:anchorId="6DAC6A26" wp14:editId="74874336">
                      <wp:simplePos x="0" y="0"/>
                      <wp:positionH relativeFrom="column">
                        <wp:posOffset>0</wp:posOffset>
                      </wp:positionH>
                      <wp:positionV relativeFrom="paragraph">
                        <wp:posOffset>0</wp:posOffset>
                      </wp:positionV>
                      <wp:extent cx="76200" cy="28575"/>
                      <wp:effectExtent l="19050" t="19050" r="19050" b="28575"/>
                      <wp:wrapNone/>
                      <wp:docPr id="1963" name="Text Box 1966">
                        <a:extLst xmlns:a="http://schemas.openxmlformats.org/drawingml/2006/main">
                          <a:ext uri="{FF2B5EF4-FFF2-40B4-BE49-F238E27FC236}">
                            <a16:creationId xmlns:a16="http://schemas.microsoft.com/office/drawing/2014/main" id="{00000000-0008-0000-0000-0000A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8B32B6" id="Text Box 1966" o:spid="_x0000_s1026" type="#_x0000_t202" style="position:absolute;margin-left:0;margin-top:0;width:6pt;height:2.25pt;z-index:25366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70400" behindDoc="0" locked="0" layoutInCell="1" allowOverlap="1" wp14:anchorId="0A71312A" wp14:editId="72E21041">
                      <wp:simplePos x="0" y="0"/>
                      <wp:positionH relativeFrom="column">
                        <wp:posOffset>0</wp:posOffset>
                      </wp:positionH>
                      <wp:positionV relativeFrom="paragraph">
                        <wp:posOffset>0</wp:posOffset>
                      </wp:positionV>
                      <wp:extent cx="76200" cy="28575"/>
                      <wp:effectExtent l="19050" t="19050" r="19050" b="28575"/>
                      <wp:wrapNone/>
                      <wp:docPr id="1964" name="Text Box 1965">
                        <a:extLst xmlns:a="http://schemas.openxmlformats.org/drawingml/2006/main">
                          <a:ext uri="{FF2B5EF4-FFF2-40B4-BE49-F238E27FC236}">
                            <a16:creationId xmlns:a16="http://schemas.microsoft.com/office/drawing/2014/main" id="{00000000-0008-0000-0000-0000A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8904EC" id="Text Box 1965" o:spid="_x0000_s1026" type="#_x0000_t202" style="position:absolute;margin-left:0;margin-top:0;width:6pt;height:2.25pt;z-index:25367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71424" behindDoc="0" locked="0" layoutInCell="1" allowOverlap="1" wp14:anchorId="3377C764" wp14:editId="7A5B5757">
                      <wp:simplePos x="0" y="0"/>
                      <wp:positionH relativeFrom="column">
                        <wp:posOffset>0</wp:posOffset>
                      </wp:positionH>
                      <wp:positionV relativeFrom="paragraph">
                        <wp:posOffset>0</wp:posOffset>
                      </wp:positionV>
                      <wp:extent cx="76200" cy="28575"/>
                      <wp:effectExtent l="19050" t="19050" r="19050" b="28575"/>
                      <wp:wrapNone/>
                      <wp:docPr id="1965" name="Text Box 1964">
                        <a:extLst xmlns:a="http://schemas.openxmlformats.org/drawingml/2006/main">
                          <a:ext uri="{FF2B5EF4-FFF2-40B4-BE49-F238E27FC236}">
                            <a16:creationId xmlns:a16="http://schemas.microsoft.com/office/drawing/2014/main" id="{00000000-0008-0000-0000-0000A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A84B40" id="Text Box 1964" o:spid="_x0000_s1026" type="#_x0000_t202" style="position:absolute;margin-left:0;margin-top:0;width:6pt;height:2.25pt;z-index:25367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72448" behindDoc="0" locked="0" layoutInCell="1" allowOverlap="1" wp14:anchorId="15290479" wp14:editId="67DF371A">
                      <wp:simplePos x="0" y="0"/>
                      <wp:positionH relativeFrom="column">
                        <wp:posOffset>0</wp:posOffset>
                      </wp:positionH>
                      <wp:positionV relativeFrom="paragraph">
                        <wp:posOffset>0</wp:posOffset>
                      </wp:positionV>
                      <wp:extent cx="76200" cy="28575"/>
                      <wp:effectExtent l="19050" t="19050" r="19050" b="28575"/>
                      <wp:wrapNone/>
                      <wp:docPr id="1966" name="Text Box 1963">
                        <a:extLst xmlns:a="http://schemas.openxmlformats.org/drawingml/2006/main">
                          <a:ext uri="{FF2B5EF4-FFF2-40B4-BE49-F238E27FC236}">
                            <a16:creationId xmlns:a16="http://schemas.microsoft.com/office/drawing/2014/main" id="{00000000-0008-0000-0000-0000A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E5367" id="Text Box 1963" o:spid="_x0000_s1026" type="#_x0000_t202" style="position:absolute;margin-left:0;margin-top:0;width:6pt;height:2.25pt;z-index:25367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73472" behindDoc="0" locked="0" layoutInCell="1" allowOverlap="1" wp14:anchorId="619D51D3" wp14:editId="5550107B">
                      <wp:simplePos x="0" y="0"/>
                      <wp:positionH relativeFrom="column">
                        <wp:posOffset>0</wp:posOffset>
                      </wp:positionH>
                      <wp:positionV relativeFrom="paragraph">
                        <wp:posOffset>0</wp:posOffset>
                      </wp:positionV>
                      <wp:extent cx="76200" cy="28575"/>
                      <wp:effectExtent l="19050" t="19050" r="19050" b="28575"/>
                      <wp:wrapNone/>
                      <wp:docPr id="1967" name="Text Box 1962">
                        <a:extLst xmlns:a="http://schemas.openxmlformats.org/drawingml/2006/main">
                          <a:ext uri="{FF2B5EF4-FFF2-40B4-BE49-F238E27FC236}">
                            <a16:creationId xmlns:a16="http://schemas.microsoft.com/office/drawing/2014/main" id="{00000000-0008-0000-0000-0000A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ED638D" id="Text Box 1962" o:spid="_x0000_s1026" type="#_x0000_t202" style="position:absolute;margin-left:0;margin-top:0;width:6pt;height:2.25pt;z-index:25367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74496" behindDoc="0" locked="0" layoutInCell="1" allowOverlap="1" wp14:anchorId="6B58EA82" wp14:editId="3EA71E7A">
                      <wp:simplePos x="0" y="0"/>
                      <wp:positionH relativeFrom="column">
                        <wp:posOffset>0</wp:posOffset>
                      </wp:positionH>
                      <wp:positionV relativeFrom="paragraph">
                        <wp:posOffset>0</wp:posOffset>
                      </wp:positionV>
                      <wp:extent cx="76200" cy="28575"/>
                      <wp:effectExtent l="19050" t="19050" r="19050" b="28575"/>
                      <wp:wrapNone/>
                      <wp:docPr id="1968" name="Text Box 1961">
                        <a:extLst xmlns:a="http://schemas.openxmlformats.org/drawingml/2006/main">
                          <a:ext uri="{FF2B5EF4-FFF2-40B4-BE49-F238E27FC236}">
                            <a16:creationId xmlns:a16="http://schemas.microsoft.com/office/drawing/2014/main" id="{00000000-0008-0000-0000-0000B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FF1F4C" id="Text Box 1961" o:spid="_x0000_s1026" type="#_x0000_t202" style="position:absolute;margin-left:0;margin-top:0;width:6pt;height:2.25pt;z-index:25367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75520" behindDoc="0" locked="0" layoutInCell="1" allowOverlap="1" wp14:anchorId="4D297BC8" wp14:editId="4F04D715">
                      <wp:simplePos x="0" y="0"/>
                      <wp:positionH relativeFrom="column">
                        <wp:posOffset>0</wp:posOffset>
                      </wp:positionH>
                      <wp:positionV relativeFrom="paragraph">
                        <wp:posOffset>0</wp:posOffset>
                      </wp:positionV>
                      <wp:extent cx="76200" cy="28575"/>
                      <wp:effectExtent l="19050" t="19050" r="19050" b="28575"/>
                      <wp:wrapNone/>
                      <wp:docPr id="1969" name="Text Box 1960">
                        <a:extLst xmlns:a="http://schemas.openxmlformats.org/drawingml/2006/main">
                          <a:ext uri="{FF2B5EF4-FFF2-40B4-BE49-F238E27FC236}">
                            <a16:creationId xmlns:a16="http://schemas.microsoft.com/office/drawing/2014/main" id="{00000000-0008-0000-0000-0000B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655BFD" id="Text Box 1960" o:spid="_x0000_s1026" type="#_x0000_t202" style="position:absolute;margin-left:0;margin-top:0;width:6pt;height:2.25pt;z-index:25367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76544" behindDoc="0" locked="0" layoutInCell="1" allowOverlap="1" wp14:anchorId="4B7E798D" wp14:editId="5B3FF0C8">
                      <wp:simplePos x="0" y="0"/>
                      <wp:positionH relativeFrom="column">
                        <wp:posOffset>0</wp:posOffset>
                      </wp:positionH>
                      <wp:positionV relativeFrom="paragraph">
                        <wp:posOffset>0</wp:posOffset>
                      </wp:positionV>
                      <wp:extent cx="76200" cy="28575"/>
                      <wp:effectExtent l="19050" t="19050" r="19050" b="28575"/>
                      <wp:wrapNone/>
                      <wp:docPr id="1970" name="Text Box 1959">
                        <a:extLst xmlns:a="http://schemas.openxmlformats.org/drawingml/2006/main">
                          <a:ext uri="{FF2B5EF4-FFF2-40B4-BE49-F238E27FC236}">
                            <a16:creationId xmlns:a16="http://schemas.microsoft.com/office/drawing/2014/main" id="{00000000-0008-0000-0000-0000B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FBA139" id="Text Box 1959" o:spid="_x0000_s1026" type="#_x0000_t202" style="position:absolute;margin-left:0;margin-top:0;width:6pt;height:2.25pt;z-index:25367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77568" behindDoc="0" locked="0" layoutInCell="1" allowOverlap="1" wp14:anchorId="4E0A0484" wp14:editId="5C5B07A1">
                      <wp:simplePos x="0" y="0"/>
                      <wp:positionH relativeFrom="column">
                        <wp:posOffset>0</wp:posOffset>
                      </wp:positionH>
                      <wp:positionV relativeFrom="paragraph">
                        <wp:posOffset>0</wp:posOffset>
                      </wp:positionV>
                      <wp:extent cx="76200" cy="28575"/>
                      <wp:effectExtent l="19050" t="19050" r="19050" b="28575"/>
                      <wp:wrapNone/>
                      <wp:docPr id="1971" name="Text Box 1958">
                        <a:extLst xmlns:a="http://schemas.openxmlformats.org/drawingml/2006/main">
                          <a:ext uri="{FF2B5EF4-FFF2-40B4-BE49-F238E27FC236}">
                            <a16:creationId xmlns:a16="http://schemas.microsoft.com/office/drawing/2014/main" id="{00000000-0008-0000-0000-0000B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6C9984" id="Text Box 1958" o:spid="_x0000_s1026" type="#_x0000_t202" style="position:absolute;margin-left:0;margin-top:0;width:6pt;height:2.25pt;z-index:2536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78592" behindDoc="0" locked="0" layoutInCell="1" allowOverlap="1" wp14:anchorId="715C242D" wp14:editId="79FDBD2F">
                      <wp:simplePos x="0" y="0"/>
                      <wp:positionH relativeFrom="column">
                        <wp:posOffset>0</wp:posOffset>
                      </wp:positionH>
                      <wp:positionV relativeFrom="paragraph">
                        <wp:posOffset>0</wp:posOffset>
                      </wp:positionV>
                      <wp:extent cx="76200" cy="28575"/>
                      <wp:effectExtent l="19050" t="19050" r="19050" b="28575"/>
                      <wp:wrapNone/>
                      <wp:docPr id="1972" name="Text Box 1957">
                        <a:extLst xmlns:a="http://schemas.openxmlformats.org/drawingml/2006/main">
                          <a:ext uri="{FF2B5EF4-FFF2-40B4-BE49-F238E27FC236}">
                            <a16:creationId xmlns:a16="http://schemas.microsoft.com/office/drawing/2014/main" id="{00000000-0008-0000-0000-0000B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27A4AF" id="Text Box 1957" o:spid="_x0000_s1026" type="#_x0000_t202" style="position:absolute;margin-left:0;margin-top:0;width:6pt;height:2.25pt;z-index:25367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79616" behindDoc="0" locked="0" layoutInCell="1" allowOverlap="1" wp14:anchorId="76E4C596" wp14:editId="73EBCE4A">
                      <wp:simplePos x="0" y="0"/>
                      <wp:positionH relativeFrom="column">
                        <wp:posOffset>0</wp:posOffset>
                      </wp:positionH>
                      <wp:positionV relativeFrom="paragraph">
                        <wp:posOffset>0</wp:posOffset>
                      </wp:positionV>
                      <wp:extent cx="76200" cy="28575"/>
                      <wp:effectExtent l="19050" t="19050" r="19050" b="28575"/>
                      <wp:wrapNone/>
                      <wp:docPr id="1973" name="Text Box 1956">
                        <a:extLst xmlns:a="http://schemas.openxmlformats.org/drawingml/2006/main">
                          <a:ext uri="{FF2B5EF4-FFF2-40B4-BE49-F238E27FC236}">
                            <a16:creationId xmlns:a16="http://schemas.microsoft.com/office/drawing/2014/main" id="{00000000-0008-0000-0000-0000B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9CC54B" id="Text Box 1956" o:spid="_x0000_s1026" type="#_x0000_t202" style="position:absolute;margin-left:0;margin-top:0;width:6pt;height:2.25pt;z-index:25367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80640" behindDoc="0" locked="0" layoutInCell="1" allowOverlap="1" wp14:anchorId="417CF36B" wp14:editId="3FD3B737">
                      <wp:simplePos x="0" y="0"/>
                      <wp:positionH relativeFrom="column">
                        <wp:posOffset>0</wp:posOffset>
                      </wp:positionH>
                      <wp:positionV relativeFrom="paragraph">
                        <wp:posOffset>0</wp:posOffset>
                      </wp:positionV>
                      <wp:extent cx="76200" cy="28575"/>
                      <wp:effectExtent l="19050" t="19050" r="19050" b="28575"/>
                      <wp:wrapNone/>
                      <wp:docPr id="1974" name="Text Box 1955">
                        <a:extLst xmlns:a="http://schemas.openxmlformats.org/drawingml/2006/main">
                          <a:ext uri="{FF2B5EF4-FFF2-40B4-BE49-F238E27FC236}">
                            <a16:creationId xmlns:a16="http://schemas.microsoft.com/office/drawing/2014/main" id="{00000000-0008-0000-0000-0000B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675326" id="Text Box 1955" o:spid="_x0000_s1026" type="#_x0000_t202" style="position:absolute;margin-left:0;margin-top:0;width:6pt;height:2.25pt;z-index:25368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81664" behindDoc="0" locked="0" layoutInCell="1" allowOverlap="1" wp14:anchorId="7193274F" wp14:editId="3F189A2E">
                      <wp:simplePos x="0" y="0"/>
                      <wp:positionH relativeFrom="column">
                        <wp:posOffset>0</wp:posOffset>
                      </wp:positionH>
                      <wp:positionV relativeFrom="paragraph">
                        <wp:posOffset>0</wp:posOffset>
                      </wp:positionV>
                      <wp:extent cx="76200" cy="28575"/>
                      <wp:effectExtent l="19050" t="19050" r="19050" b="28575"/>
                      <wp:wrapNone/>
                      <wp:docPr id="1975" name="Text Box 1954">
                        <a:extLst xmlns:a="http://schemas.openxmlformats.org/drawingml/2006/main">
                          <a:ext uri="{FF2B5EF4-FFF2-40B4-BE49-F238E27FC236}">
                            <a16:creationId xmlns:a16="http://schemas.microsoft.com/office/drawing/2014/main" id="{00000000-0008-0000-0000-0000B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5A5880" id="Text Box 1954" o:spid="_x0000_s1026" type="#_x0000_t202" style="position:absolute;margin-left:0;margin-top:0;width:6pt;height:2.25pt;z-index:25368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82688" behindDoc="0" locked="0" layoutInCell="1" allowOverlap="1" wp14:anchorId="355800EE" wp14:editId="4A906E53">
                      <wp:simplePos x="0" y="0"/>
                      <wp:positionH relativeFrom="column">
                        <wp:posOffset>0</wp:posOffset>
                      </wp:positionH>
                      <wp:positionV relativeFrom="paragraph">
                        <wp:posOffset>0</wp:posOffset>
                      </wp:positionV>
                      <wp:extent cx="76200" cy="28575"/>
                      <wp:effectExtent l="19050" t="19050" r="19050" b="28575"/>
                      <wp:wrapNone/>
                      <wp:docPr id="1976" name="Text Box 1953">
                        <a:extLst xmlns:a="http://schemas.openxmlformats.org/drawingml/2006/main">
                          <a:ext uri="{FF2B5EF4-FFF2-40B4-BE49-F238E27FC236}">
                            <a16:creationId xmlns:a16="http://schemas.microsoft.com/office/drawing/2014/main" id="{00000000-0008-0000-0000-0000B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ECE14B" id="Text Box 1953" o:spid="_x0000_s1026" type="#_x0000_t202" style="position:absolute;margin-left:0;margin-top:0;width:6pt;height:2.25pt;z-index:25368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83712" behindDoc="0" locked="0" layoutInCell="1" allowOverlap="1" wp14:anchorId="0C286E6D" wp14:editId="19B7788C">
                      <wp:simplePos x="0" y="0"/>
                      <wp:positionH relativeFrom="column">
                        <wp:posOffset>0</wp:posOffset>
                      </wp:positionH>
                      <wp:positionV relativeFrom="paragraph">
                        <wp:posOffset>0</wp:posOffset>
                      </wp:positionV>
                      <wp:extent cx="76200" cy="28575"/>
                      <wp:effectExtent l="19050" t="19050" r="19050" b="28575"/>
                      <wp:wrapNone/>
                      <wp:docPr id="1977" name="Text Box 1952">
                        <a:extLst xmlns:a="http://schemas.openxmlformats.org/drawingml/2006/main">
                          <a:ext uri="{FF2B5EF4-FFF2-40B4-BE49-F238E27FC236}">
                            <a16:creationId xmlns:a16="http://schemas.microsoft.com/office/drawing/2014/main" id="{00000000-0008-0000-0000-0000B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F967AB" id="Text Box 1952" o:spid="_x0000_s1026" type="#_x0000_t202" style="position:absolute;margin-left:0;margin-top:0;width:6pt;height:2.25pt;z-index:25368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84736" behindDoc="0" locked="0" layoutInCell="1" allowOverlap="1" wp14:anchorId="0620F569" wp14:editId="781B01DF">
                      <wp:simplePos x="0" y="0"/>
                      <wp:positionH relativeFrom="column">
                        <wp:posOffset>0</wp:posOffset>
                      </wp:positionH>
                      <wp:positionV relativeFrom="paragraph">
                        <wp:posOffset>0</wp:posOffset>
                      </wp:positionV>
                      <wp:extent cx="76200" cy="28575"/>
                      <wp:effectExtent l="19050" t="19050" r="19050" b="28575"/>
                      <wp:wrapNone/>
                      <wp:docPr id="1978" name="Text Box 1951">
                        <a:extLst xmlns:a="http://schemas.openxmlformats.org/drawingml/2006/main">
                          <a:ext uri="{FF2B5EF4-FFF2-40B4-BE49-F238E27FC236}">
                            <a16:creationId xmlns:a16="http://schemas.microsoft.com/office/drawing/2014/main" id="{00000000-0008-0000-0000-0000B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644E7E" id="Text Box 1951" o:spid="_x0000_s1026" type="#_x0000_t202" style="position:absolute;margin-left:0;margin-top:0;width:6pt;height:2.25pt;z-index:25368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85760" behindDoc="0" locked="0" layoutInCell="1" allowOverlap="1" wp14:anchorId="39737E42" wp14:editId="2E1F2FAF">
                      <wp:simplePos x="0" y="0"/>
                      <wp:positionH relativeFrom="column">
                        <wp:posOffset>0</wp:posOffset>
                      </wp:positionH>
                      <wp:positionV relativeFrom="paragraph">
                        <wp:posOffset>0</wp:posOffset>
                      </wp:positionV>
                      <wp:extent cx="76200" cy="28575"/>
                      <wp:effectExtent l="19050" t="19050" r="19050" b="28575"/>
                      <wp:wrapNone/>
                      <wp:docPr id="1979" name="Text Box 1950">
                        <a:extLst xmlns:a="http://schemas.openxmlformats.org/drawingml/2006/main">
                          <a:ext uri="{FF2B5EF4-FFF2-40B4-BE49-F238E27FC236}">
                            <a16:creationId xmlns:a16="http://schemas.microsoft.com/office/drawing/2014/main" id="{00000000-0008-0000-0000-0000B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B70AF8" id="Text Box 1950" o:spid="_x0000_s1026" type="#_x0000_t202" style="position:absolute;margin-left:0;margin-top:0;width:6pt;height:2.25pt;z-index:25368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86784" behindDoc="0" locked="0" layoutInCell="1" allowOverlap="1" wp14:anchorId="1EBF7DE6" wp14:editId="33A4309C">
                      <wp:simplePos x="0" y="0"/>
                      <wp:positionH relativeFrom="column">
                        <wp:posOffset>0</wp:posOffset>
                      </wp:positionH>
                      <wp:positionV relativeFrom="paragraph">
                        <wp:posOffset>0</wp:posOffset>
                      </wp:positionV>
                      <wp:extent cx="76200" cy="28575"/>
                      <wp:effectExtent l="19050" t="19050" r="19050" b="28575"/>
                      <wp:wrapNone/>
                      <wp:docPr id="1980" name="Text Box 1949">
                        <a:extLst xmlns:a="http://schemas.openxmlformats.org/drawingml/2006/main">
                          <a:ext uri="{FF2B5EF4-FFF2-40B4-BE49-F238E27FC236}">
                            <a16:creationId xmlns:a16="http://schemas.microsoft.com/office/drawing/2014/main" id="{00000000-0008-0000-0000-0000B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36B666" id="Text Box 1949" o:spid="_x0000_s1026" type="#_x0000_t202" style="position:absolute;margin-left:0;margin-top:0;width:6pt;height:2.25pt;z-index:25368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87808" behindDoc="0" locked="0" layoutInCell="1" allowOverlap="1" wp14:anchorId="334DA4D1" wp14:editId="6BAF3E2D">
                      <wp:simplePos x="0" y="0"/>
                      <wp:positionH relativeFrom="column">
                        <wp:posOffset>0</wp:posOffset>
                      </wp:positionH>
                      <wp:positionV relativeFrom="paragraph">
                        <wp:posOffset>0</wp:posOffset>
                      </wp:positionV>
                      <wp:extent cx="76200" cy="28575"/>
                      <wp:effectExtent l="19050" t="19050" r="19050" b="28575"/>
                      <wp:wrapNone/>
                      <wp:docPr id="1981" name="Text Box 1948">
                        <a:extLst xmlns:a="http://schemas.openxmlformats.org/drawingml/2006/main">
                          <a:ext uri="{FF2B5EF4-FFF2-40B4-BE49-F238E27FC236}">
                            <a16:creationId xmlns:a16="http://schemas.microsoft.com/office/drawing/2014/main" id="{00000000-0008-0000-0000-0000B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1D4DD3" id="Text Box 1948" o:spid="_x0000_s1026" type="#_x0000_t202" style="position:absolute;margin-left:0;margin-top:0;width:6pt;height:2.25pt;z-index:25368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88832" behindDoc="0" locked="0" layoutInCell="1" allowOverlap="1" wp14:anchorId="44B8AB9C" wp14:editId="78943A33">
                      <wp:simplePos x="0" y="0"/>
                      <wp:positionH relativeFrom="column">
                        <wp:posOffset>0</wp:posOffset>
                      </wp:positionH>
                      <wp:positionV relativeFrom="paragraph">
                        <wp:posOffset>0</wp:posOffset>
                      </wp:positionV>
                      <wp:extent cx="76200" cy="28575"/>
                      <wp:effectExtent l="19050" t="19050" r="19050" b="28575"/>
                      <wp:wrapNone/>
                      <wp:docPr id="1982" name="Text Box 1947">
                        <a:extLst xmlns:a="http://schemas.openxmlformats.org/drawingml/2006/main">
                          <a:ext uri="{FF2B5EF4-FFF2-40B4-BE49-F238E27FC236}">
                            <a16:creationId xmlns:a16="http://schemas.microsoft.com/office/drawing/2014/main" id="{00000000-0008-0000-0000-0000B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755CEA" id="Text Box 1947" o:spid="_x0000_s1026" type="#_x0000_t202" style="position:absolute;margin-left:0;margin-top:0;width:6pt;height:2.25pt;z-index:25368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89856" behindDoc="0" locked="0" layoutInCell="1" allowOverlap="1" wp14:anchorId="7B9C56A9" wp14:editId="1539D3EB">
                      <wp:simplePos x="0" y="0"/>
                      <wp:positionH relativeFrom="column">
                        <wp:posOffset>0</wp:posOffset>
                      </wp:positionH>
                      <wp:positionV relativeFrom="paragraph">
                        <wp:posOffset>0</wp:posOffset>
                      </wp:positionV>
                      <wp:extent cx="76200" cy="28575"/>
                      <wp:effectExtent l="19050" t="19050" r="19050" b="28575"/>
                      <wp:wrapNone/>
                      <wp:docPr id="1983" name="Text Box 1946">
                        <a:extLst xmlns:a="http://schemas.openxmlformats.org/drawingml/2006/main">
                          <a:ext uri="{FF2B5EF4-FFF2-40B4-BE49-F238E27FC236}">
                            <a16:creationId xmlns:a16="http://schemas.microsoft.com/office/drawing/2014/main" id="{00000000-0008-0000-0000-0000B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29353D" id="Text Box 1946" o:spid="_x0000_s1026" type="#_x0000_t202" style="position:absolute;margin-left:0;margin-top:0;width:6pt;height:2.25pt;z-index:25368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90880" behindDoc="0" locked="0" layoutInCell="1" allowOverlap="1" wp14:anchorId="37B58D2D" wp14:editId="42F7172F">
                      <wp:simplePos x="0" y="0"/>
                      <wp:positionH relativeFrom="column">
                        <wp:posOffset>0</wp:posOffset>
                      </wp:positionH>
                      <wp:positionV relativeFrom="paragraph">
                        <wp:posOffset>0</wp:posOffset>
                      </wp:positionV>
                      <wp:extent cx="76200" cy="28575"/>
                      <wp:effectExtent l="19050" t="19050" r="19050" b="28575"/>
                      <wp:wrapNone/>
                      <wp:docPr id="1984" name="Text Box 1945">
                        <a:extLst xmlns:a="http://schemas.openxmlformats.org/drawingml/2006/main">
                          <a:ext uri="{FF2B5EF4-FFF2-40B4-BE49-F238E27FC236}">
                            <a16:creationId xmlns:a16="http://schemas.microsoft.com/office/drawing/2014/main" id="{00000000-0008-0000-0000-0000C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CF12FB" id="Text Box 1945" o:spid="_x0000_s1026" type="#_x0000_t202" style="position:absolute;margin-left:0;margin-top:0;width:6pt;height:2.25pt;z-index:25369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91904" behindDoc="0" locked="0" layoutInCell="1" allowOverlap="1" wp14:anchorId="4AF5D3E2" wp14:editId="294469A3">
                      <wp:simplePos x="0" y="0"/>
                      <wp:positionH relativeFrom="column">
                        <wp:posOffset>0</wp:posOffset>
                      </wp:positionH>
                      <wp:positionV relativeFrom="paragraph">
                        <wp:posOffset>0</wp:posOffset>
                      </wp:positionV>
                      <wp:extent cx="76200" cy="28575"/>
                      <wp:effectExtent l="19050" t="19050" r="19050" b="28575"/>
                      <wp:wrapNone/>
                      <wp:docPr id="1985" name="Text Box 1944">
                        <a:extLst xmlns:a="http://schemas.openxmlformats.org/drawingml/2006/main">
                          <a:ext uri="{FF2B5EF4-FFF2-40B4-BE49-F238E27FC236}">
                            <a16:creationId xmlns:a16="http://schemas.microsoft.com/office/drawing/2014/main" id="{00000000-0008-0000-0000-0000C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810EE5" id="Text Box 1944" o:spid="_x0000_s1026" type="#_x0000_t202" style="position:absolute;margin-left:0;margin-top:0;width:6pt;height:2.25pt;z-index:25369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92928" behindDoc="0" locked="0" layoutInCell="1" allowOverlap="1" wp14:anchorId="53CE6B74" wp14:editId="67018171">
                      <wp:simplePos x="0" y="0"/>
                      <wp:positionH relativeFrom="column">
                        <wp:posOffset>0</wp:posOffset>
                      </wp:positionH>
                      <wp:positionV relativeFrom="paragraph">
                        <wp:posOffset>0</wp:posOffset>
                      </wp:positionV>
                      <wp:extent cx="76200" cy="28575"/>
                      <wp:effectExtent l="19050" t="19050" r="19050" b="28575"/>
                      <wp:wrapNone/>
                      <wp:docPr id="1986" name="Text Box 1943">
                        <a:extLst xmlns:a="http://schemas.openxmlformats.org/drawingml/2006/main">
                          <a:ext uri="{FF2B5EF4-FFF2-40B4-BE49-F238E27FC236}">
                            <a16:creationId xmlns:a16="http://schemas.microsoft.com/office/drawing/2014/main" id="{00000000-0008-0000-0000-0000C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C2979" id="Text Box 1943" o:spid="_x0000_s1026" type="#_x0000_t202" style="position:absolute;margin-left:0;margin-top:0;width:6pt;height:2.25pt;z-index:25369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93952" behindDoc="0" locked="0" layoutInCell="1" allowOverlap="1" wp14:anchorId="30FD1FA0" wp14:editId="262BA016">
                      <wp:simplePos x="0" y="0"/>
                      <wp:positionH relativeFrom="column">
                        <wp:posOffset>0</wp:posOffset>
                      </wp:positionH>
                      <wp:positionV relativeFrom="paragraph">
                        <wp:posOffset>0</wp:posOffset>
                      </wp:positionV>
                      <wp:extent cx="76200" cy="28575"/>
                      <wp:effectExtent l="19050" t="19050" r="19050" b="28575"/>
                      <wp:wrapNone/>
                      <wp:docPr id="1987" name="Text Box 1942">
                        <a:extLst xmlns:a="http://schemas.openxmlformats.org/drawingml/2006/main">
                          <a:ext uri="{FF2B5EF4-FFF2-40B4-BE49-F238E27FC236}">
                            <a16:creationId xmlns:a16="http://schemas.microsoft.com/office/drawing/2014/main" id="{00000000-0008-0000-0000-0000C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7595EF" id="Text Box 1942" o:spid="_x0000_s1026" type="#_x0000_t202" style="position:absolute;margin-left:0;margin-top:0;width:6pt;height:2.25pt;z-index:25369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94976" behindDoc="0" locked="0" layoutInCell="1" allowOverlap="1" wp14:anchorId="79B318D6" wp14:editId="4DB9D283">
                      <wp:simplePos x="0" y="0"/>
                      <wp:positionH relativeFrom="column">
                        <wp:posOffset>0</wp:posOffset>
                      </wp:positionH>
                      <wp:positionV relativeFrom="paragraph">
                        <wp:posOffset>0</wp:posOffset>
                      </wp:positionV>
                      <wp:extent cx="76200" cy="28575"/>
                      <wp:effectExtent l="19050" t="19050" r="19050" b="28575"/>
                      <wp:wrapNone/>
                      <wp:docPr id="1988" name="Text Box 1941">
                        <a:extLst xmlns:a="http://schemas.openxmlformats.org/drawingml/2006/main">
                          <a:ext uri="{FF2B5EF4-FFF2-40B4-BE49-F238E27FC236}">
                            <a16:creationId xmlns:a16="http://schemas.microsoft.com/office/drawing/2014/main" id="{00000000-0008-0000-0000-0000C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0A55C5" id="Text Box 1941" o:spid="_x0000_s1026" type="#_x0000_t202" style="position:absolute;margin-left:0;margin-top:0;width:6pt;height:2.25pt;z-index:25369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96000" behindDoc="0" locked="0" layoutInCell="1" allowOverlap="1" wp14:anchorId="66CCB02B" wp14:editId="5B6FB19C">
                      <wp:simplePos x="0" y="0"/>
                      <wp:positionH relativeFrom="column">
                        <wp:posOffset>0</wp:posOffset>
                      </wp:positionH>
                      <wp:positionV relativeFrom="paragraph">
                        <wp:posOffset>0</wp:posOffset>
                      </wp:positionV>
                      <wp:extent cx="76200" cy="28575"/>
                      <wp:effectExtent l="19050" t="19050" r="19050" b="28575"/>
                      <wp:wrapNone/>
                      <wp:docPr id="1989" name="Text Box 1940">
                        <a:extLst xmlns:a="http://schemas.openxmlformats.org/drawingml/2006/main">
                          <a:ext uri="{FF2B5EF4-FFF2-40B4-BE49-F238E27FC236}">
                            <a16:creationId xmlns:a16="http://schemas.microsoft.com/office/drawing/2014/main" id="{00000000-0008-0000-0000-0000C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EBE284" id="Text Box 1940" o:spid="_x0000_s1026" type="#_x0000_t202" style="position:absolute;margin-left:0;margin-top:0;width:6pt;height:2.25pt;z-index:25369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97024" behindDoc="0" locked="0" layoutInCell="1" allowOverlap="1" wp14:anchorId="558F4726" wp14:editId="1F983F11">
                      <wp:simplePos x="0" y="0"/>
                      <wp:positionH relativeFrom="column">
                        <wp:posOffset>0</wp:posOffset>
                      </wp:positionH>
                      <wp:positionV relativeFrom="paragraph">
                        <wp:posOffset>0</wp:posOffset>
                      </wp:positionV>
                      <wp:extent cx="76200" cy="28575"/>
                      <wp:effectExtent l="19050" t="19050" r="19050" b="28575"/>
                      <wp:wrapNone/>
                      <wp:docPr id="1990" name="Text Box 1939">
                        <a:extLst xmlns:a="http://schemas.openxmlformats.org/drawingml/2006/main">
                          <a:ext uri="{FF2B5EF4-FFF2-40B4-BE49-F238E27FC236}">
                            <a16:creationId xmlns:a16="http://schemas.microsoft.com/office/drawing/2014/main" id="{00000000-0008-0000-0000-0000C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9D52DA" id="Text Box 1939" o:spid="_x0000_s1026" type="#_x0000_t202" style="position:absolute;margin-left:0;margin-top:0;width:6pt;height:2.25pt;z-index:2536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98048" behindDoc="0" locked="0" layoutInCell="1" allowOverlap="1" wp14:anchorId="74A95B5C" wp14:editId="5BC58559">
                      <wp:simplePos x="0" y="0"/>
                      <wp:positionH relativeFrom="column">
                        <wp:posOffset>0</wp:posOffset>
                      </wp:positionH>
                      <wp:positionV relativeFrom="paragraph">
                        <wp:posOffset>0</wp:posOffset>
                      </wp:positionV>
                      <wp:extent cx="76200" cy="28575"/>
                      <wp:effectExtent l="19050" t="19050" r="19050" b="28575"/>
                      <wp:wrapNone/>
                      <wp:docPr id="1991" name="Text Box 1938">
                        <a:extLst xmlns:a="http://schemas.openxmlformats.org/drawingml/2006/main">
                          <a:ext uri="{FF2B5EF4-FFF2-40B4-BE49-F238E27FC236}">
                            <a16:creationId xmlns:a16="http://schemas.microsoft.com/office/drawing/2014/main" id="{00000000-0008-0000-0000-0000C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BF5B81" id="Text Box 1938" o:spid="_x0000_s1026" type="#_x0000_t202" style="position:absolute;margin-left:0;margin-top:0;width:6pt;height:2.25pt;z-index:25369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699072" behindDoc="0" locked="0" layoutInCell="1" allowOverlap="1" wp14:anchorId="2022E178" wp14:editId="721CA3AA">
                      <wp:simplePos x="0" y="0"/>
                      <wp:positionH relativeFrom="column">
                        <wp:posOffset>0</wp:posOffset>
                      </wp:positionH>
                      <wp:positionV relativeFrom="paragraph">
                        <wp:posOffset>0</wp:posOffset>
                      </wp:positionV>
                      <wp:extent cx="76200" cy="28575"/>
                      <wp:effectExtent l="19050" t="19050" r="19050" b="28575"/>
                      <wp:wrapNone/>
                      <wp:docPr id="1992" name="Text Box 1937">
                        <a:extLst xmlns:a="http://schemas.openxmlformats.org/drawingml/2006/main">
                          <a:ext uri="{FF2B5EF4-FFF2-40B4-BE49-F238E27FC236}">
                            <a16:creationId xmlns:a16="http://schemas.microsoft.com/office/drawing/2014/main" id="{00000000-0008-0000-0000-0000C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6F4D7B" id="Text Box 1937" o:spid="_x0000_s1026" type="#_x0000_t202" style="position:absolute;margin-left:0;margin-top:0;width:6pt;height:2.25pt;z-index:25369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00096" behindDoc="0" locked="0" layoutInCell="1" allowOverlap="1" wp14:anchorId="7530749C" wp14:editId="5BC753E3">
                      <wp:simplePos x="0" y="0"/>
                      <wp:positionH relativeFrom="column">
                        <wp:posOffset>0</wp:posOffset>
                      </wp:positionH>
                      <wp:positionV relativeFrom="paragraph">
                        <wp:posOffset>0</wp:posOffset>
                      </wp:positionV>
                      <wp:extent cx="76200" cy="28575"/>
                      <wp:effectExtent l="19050" t="19050" r="19050" b="28575"/>
                      <wp:wrapNone/>
                      <wp:docPr id="1993" name="Text Box 1936">
                        <a:extLst xmlns:a="http://schemas.openxmlformats.org/drawingml/2006/main">
                          <a:ext uri="{FF2B5EF4-FFF2-40B4-BE49-F238E27FC236}">
                            <a16:creationId xmlns:a16="http://schemas.microsoft.com/office/drawing/2014/main" id="{00000000-0008-0000-0000-0000C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B3BACF" id="Text Box 1936" o:spid="_x0000_s1026" type="#_x0000_t202" style="position:absolute;margin-left:0;margin-top:0;width:6pt;height:2.25pt;z-index:25370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01120" behindDoc="0" locked="0" layoutInCell="1" allowOverlap="1" wp14:anchorId="5EF67177" wp14:editId="22724CEB">
                      <wp:simplePos x="0" y="0"/>
                      <wp:positionH relativeFrom="column">
                        <wp:posOffset>0</wp:posOffset>
                      </wp:positionH>
                      <wp:positionV relativeFrom="paragraph">
                        <wp:posOffset>0</wp:posOffset>
                      </wp:positionV>
                      <wp:extent cx="76200" cy="28575"/>
                      <wp:effectExtent l="19050" t="19050" r="19050" b="28575"/>
                      <wp:wrapNone/>
                      <wp:docPr id="1994" name="Text Box 1935">
                        <a:extLst xmlns:a="http://schemas.openxmlformats.org/drawingml/2006/main">
                          <a:ext uri="{FF2B5EF4-FFF2-40B4-BE49-F238E27FC236}">
                            <a16:creationId xmlns:a16="http://schemas.microsoft.com/office/drawing/2014/main" id="{00000000-0008-0000-0000-0000C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D7D7FC" id="Text Box 1935" o:spid="_x0000_s1026" type="#_x0000_t202" style="position:absolute;margin-left:0;margin-top:0;width:6pt;height:2.25pt;z-index:25370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02144" behindDoc="0" locked="0" layoutInCell="1" allowOverlap="1" wp14:anchorId="2F6BD88B" wp14:editId="4636EF59">
                      <wp:simplePos x="0" y="0"/>
                      <wp:positionH relativeFrom="column">
                        <wp:posOffset>0</wp:posOffset>
                      </wp:positionH>
                      <wp:positionV relativeFrom="paragraph">
                        <wp:posOffset>0</wp:posOffset>
                      </wp:positionV>
                      <wp:extent cx="76200" cy="28575"/>
                      <wp:effectExtent l="19050" t="19050" r="19050" b="28575"/>
                      <wp:wrapNone/>
                      <wp:docPr id="1995" name="Text Box 1934">
                        <a:extLst xmlns:a="http://schemas.openxmlformats.org/drawingml/2006/main">
                          <a:ext uri="{FF2B5EF4-FFF2-40B4-BE49-F238E27FC236}">
                            <a16:creationId xmlns:a16="http://schemas.microsoft.com/office/drawing/2014/main" id="{00000000-0008-0000-0000-0000C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92627F" id="Text Box 1934" o:spid="_x0000_s1026" type="#_x0000_t202" style="position:absolute;margin-left:0;margin-top:0;width:6pt;height:2.25pt;z-index:25370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03168" behindDoc="0" locked="0" layoutInCell="1" allowOverlap="1" wp14:anchorId="575F1F11" wp14:editId="3B326E3F">
                      <wp:simplePos x="0" y="0"/>
                      <wp:positionH relativeFrom="column">
                        <wp:posOffset>0</wp:posOffset>
                      </wp:positionH>
                      <wp:positionV relativeFrom="paragraph">
                        <wp:posOffset>0</wp:posOffset>
                      </wp:positionV>
                      <wp:extent cx="76200" cy="28575"/>
                      <wp:effectExtent l="19050" t="19050" r="19050" b="28575"/>
                      <wp:wrapNone/>
                      <wp:docPr id="1996" name="Text Box 1933">
                        <a:extLst xmlns:a="http://schemas.openxmlformats.org/drawingml/2006/main">
                          <a:ext uri="{FF2B5EF4-FFF2-40B4-BE49-F238E27FC236}">
                            <a16:creationId xmlns:a16="http://schemas.microsoft.com/office/drawing/2014/main" id="{00000000-0008-0000-0000-0000C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9E0DD5" id="Text Box 1933" o:spid="_x0000_s1026" type="#_x0000_t202" style="position:absolute;margin-left:0;margin-top:0;width:6pt;height:2.25pt;z-index:25370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04192" behindDoc="0" locked="0" layoutInCell="1" allowOverlap="1" wp14:anchorId="7737AF75" wp14:editId="4C7603D8">
                      <wp:simplePos x="0" y="0"/>
                      <wp:positionH relativeFrom="column">
                        <wp:posOffset>0</wp:posOffset>
                      </wp:positionH>
                      <wp:positionV relativeFrom="paragraph">
                        <wp:posOffset>0</wp:posOffset>
                      </wp:positionV>
                      <wp:extent cx="76200" cy="28575"/>
                      <wp:effectExtent l="19050" t="19050" r="19050" b="28575"/>
                      <wp:wrapNone/>
                      <wp:docPr id="1997" name="Text Box 1932">
                        <a:extLst xmlns:a="http://schemas.openxmlformats.org/drawingml/2006/main">
                          <a:ext uri="{FF2B5EF4-FFF2-40B4-BE49-F238E27FC236}">
                            <a16:creationId xmlns:a16="http://schemas.microsoft.com/office/drawing/2014/main" id="{00000000-0008-0000-0000-0000C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61309C" id="Text Box 1932" o:spid="_x0000_s1026" type="#_x0000_t202" style="position:absolute;margin-left:0;margin-top:0;width:6pt;height:2.25pt;z-index:25370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05216" behindDoc="0" locked="0" layoutInCell="1" allowOverlap="1" wp14:anchorId="2E530501" wp14:editId="419262F9">
                      <wp:simplePos x="0" y="0"/>
                      <wp:positionH relativeFrom="column">
                        <wp:posOffset>0</wp:posOffset>
                      </wp:positionH>
                      <wp:positionV relativeFrom="paragraph">
                        <wp:posOffset>0</wp:posOffset>
                      </wp:positionV>
                      <wp:extent cx="76200" cy="28575"/>
                      <wp:effectExtent l="19050" t="19050" r="19050" b="28575"/>
                      <wp:wrapNone/>
                      <wp:docPr id="1998" name="Text Box 1931">
                        <a:extLst xmlns:a="http://schemas.openxmlformats.org/drawingml/2006/main">
                          <a:ext uri="{FF2B5EF4-FFF2-40B4-BE49-F238E27FC236}">
                            <a16:creationId xmlns:a16="http://schemas.microsoft.com/office/drawing/2014/main" id="{00000000-0008-0000-0000-0000C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99B777" id="Text Box 1931" o:spid="_x0000_s1026" type="#_x0000_t202" style="position:absolute;margin-left:0;margin-top:0;width:6pt;height:2.25pt;z-index:25370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06240" behindDoc="0" locked="0" layoutInCell="1" allowOverlap="1" wp14:anchorId="41F3C79D" wp14:editId="6F542980">
                      <wp:simplePos x="0" y="0"/>
                      <wp:positionH relativeFrom="column">
                        <wp:posOffset>0</wp:posOffset>
                      </wp:positionH>
                      <wp:positionV relativeFrom="paragraph">
                        <wp:posOffset>0</wp:posOffset>
                      </wp:positionV>
                      <wp:extent cx="76200" cy="28575"/>
                      <wp:effectExtent l="19050" t="19050" r="19050" b="28575"/>
                      <wp:wrapNone/>
                      <wp:docPr id="1999" name="Text Box 1930">
                        <a:extLst xmlns:a="http://schemas.openxmlformats.org/drawingml/2006/main">
                          <a:ext uri="{FF2B5EF4-FFF2-40B4-BE49-F238E27FC236}">
                            <a16:creationId xmlns:a16="http://schemas.microsoft.com/office/drawing/2014/main" id="{00000000-0008-0000-0000-0000C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096844" id="Text Box 1930" o:spid="_x0000_s1026" type="#_x0000_t202" style="position:absolute;margin-left:0;margin-top:0;width:6pt;height:2.25pt;z-index:25370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07264" behindDoc="0" locked="0" layoutInCell="1" allowOverlap="1" wp14:anchorId="403D9A1E" wp14:editId="5BA6D9D9">
                      <wp:simplePos x="0" y="0"/>
                      <wp:positionH relativeFrom="column">
                        <wp:posOffset>0</wp:posOffset>
                      </wp:positionH>
                      <wp:positionV relativeFrom="paragraph">
                        <wp:posOffset>0</wp:posOffset>
                      </wp:positionV>
                      <wp:extent cx="76200" cy="28575"/>
                      <wp:effectExtent l="19050" t="19050" r="19050" b="28575"/>
                      <wp:wrapNone/>
                      <wp:docPr id="2000" name="Text Box 1929">
                        <a:extLst xmlns:a="http://schemas.openxmlformats.org/drawingml/2006/main">
                          <a:ext uri="{FF2B5EF4-FFF2-40B4-BE49-F238E27FC236}">
                            <a16:creationId xmlns:a16="http://schemas.microsoft.com/office/drawing/2014/main" id="{00000000-0008-0000-0000-0000D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6F20BD" id="Text Box 1929" o:spid="_x0000_s1026" type="#_x0000_t202" style="position:absolute;margin-left:0;margin-top:0;width:6pt;height:2.25pt;z-index:25370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08288" behindDoc="0" locked="0" layoutInCell="1" allowOverlap="1" wp14:anchorId="164E40B3" wp14:editId="16A083BF">
                      <wp:simplePos x="0" y="0"/>
                      <wp:positionH relativeFrom="column">
                        <wp:posOffset>0</wp:posOffset>
                      </wp:positionH>
                      <wp:positionV relativeFrom="paragraph">
                        <wp:posOffset>0</wp:posOffset>
                      </wp:positionV>
                      <wp:extent cx="76200" cy="28575"/>
                      <wp:effectExtent l="19050" t="19050" r="19050" b="28575"/>
                      <wp:wrapNone/>
                      <wp:docPr id="2001" name="Text Box 1928">
                        <a:extLst xmlns:a="http://schemas.openxmlformats.org/drawingml/2006/main">
                          <a:ext uri="{FF2B5EF4-FFF2-40B4-BE49-F238E27FC236}">
                            <a16:creationId xmlns:a16="http://schemas.microsoft.com/office/drawing/2014/main" id="{00000000-0008-0000-0000-0000D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E9C2F0" id="Text Box 1928" o:spid="_x0000_s1026" type="#_x0000_t202" style="position:absolute;margin-left:0;margin-top:0;width:6pt;height:2.25pt;z-index:25370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09312" behindDoc="0" locked="0" layoutInCell="1" allowOverlap="1" wp14:anchorId="5314D7A9" wp14:editId="3F2C415F">
                      <wp:simplePos x="0" y="0"/>
                      <wp:positionH relativeFrom="column">
                        <wp:posOffset>0</wp:posOffset>
                      </wp:positionH>
                      <wp:positionV relativeFrom="paragraph">
                        <wp:posOffset>0</wp:posOffset>
                      </wp:positionV>
                      <wp:extent cx="76200" cy="28575"/>
                      <wp:effectExtent l="19050" t="19050" r="19050" b="28575"/>
                      <wp:wrapNone/>
                      <wp:docPr id="2002" name="Text Box 1927">
                        <a:extLst xmlns:a="http://schemas.openxmlformats.org/drawingml/2006/main">
                          <a:ext uri="{FF2B5EF4-FFF2-40B4-BE49-F238E27FC236}">
                            <a16:creationId xmlns:a16="http://schemas.microsoft.com/office/drawing/2014/main" id="{00000000-0008-0000-0000-0000D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8D47BE" id="Text Box 1927" o:spid="_x0000_s1026" type="#_x0000_t202" style="position:absolute;margin-left:0;margin-top:0;width:6pt;height:2.25pt;z-index:25370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10336" behindDoc="0" locked="0" layoutInCell="1" allowOverlap="1" wp14:anchorId="61A256EB" wp14:editId="251F7B3B">
                      <wp:simplePos x="0" y="0"/>
                      <wp:positionH relativeFrom="column">
                        <wp:posOffset>0</wp:posOffset>
                      </wp:positionH>
                      <wp:positionV relativeFrom="paragraph">
                        <wp:posOffset>0</wp:posOffset>
                      </wp:positionV>
                      <wp:extent cx="76200" cy="28575"/>
                      <wp:effectExtent l="19050" t="19050" r="19050" b="28575"/>
                      <wp:wrapNone/>
                      <wp:docPr id="2003" name="Text Box 1926">
                        <a:extLst xmlns:a="http://schemas.openxmlformats.org/drawingml/2006/main">
                          <a:ext uri="{FF2B5EF4-FFF2-40B4-BE49-F238E27FC236}">
                            <a16:creationId xmlns:a16="http://schemas.microsoft.com/office/drawing/2014/main" id="{00000000-0008-0000-0000-0000D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9EC66E" id="Text Box 1926" o:spid="_x0000_s1026" type="#_x0000_t202" style="position:absolute;margin-left:0;margin-top:0;width:6pt;height:2.25pt;z-index:25371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11360" behindDoc="0" locked="0" layoutInCell="1" allowOverlap="1" wp14:anchorId="2BED5E1F" wp14:editId="595EB119">
                      <wp:simplePos x="0" y="0"/>
                      <wp:positionH relativeFrom="column">
                        <wp:posOffset>0</wp:posOffset>
                      </wp:positionH>
                      <wp:positionV relativeFrom="paragraph">
                        <wp:posOffset>0</wp:posOffset>
                      </wp:positionV>
                      <wp:extent cx="76200" cy="28575"/>
                      <wp:effectExtent l="19050" t="19050" r="19050" b="28575"/>
                      <wp:wrapNone/>
                      <wp:docPr id="2004" name="Text Box 1925">
                        <a:extLst xmlns:a="http://schemas.openxmlformats.org/drawingml/2006/main">
                          <a:ext uri="{FF2B5EF4-FFF2-40B4-BE49-F238E27FC236}">
                            <a16:creationId xmlns:a16="http://schemas.microsoft.com/office/drawing/2014/main" id="{00000000-0008-0000-0000-0000D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9756DD" id="Text Box 1925" o:spid="_x0000_s1026" type="#_x0000_t202" style="position:absolute;margin-left:0;margin-top:0;width:6pt;height:2.25pt;z-index:25371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12384" behindDoc="0" locked="0" layoutInCell="1" allowOverlap="1" wp14:anchorId="4C40A28E" wp14:editId="612C20B5">
                      <wp:simplePos x="0" y="0"/>
                      <wp:positionH relativeFrom="column">
                        <wp:posOffset>0</wp:posOffset>
                      </wp:positionH>
                      <wp:positionV relativeFrom="paragraph">
                        <wp:posOffset>0</wp:posOffset>
                      </wp:positionV>
                      <wp:extent cx="76200" cy="28575"/>
                      <wp:effectExtent l="19050" t="19050" r="19050" b="28575"/>
                      <wp:wrapNone/>
                      <wp:docPr id="2005" name="Text Box 1924">
                        <a:extLst xmlns:a="http://schemas.openxmlformats.org/drawingml/2006/main">
                          <a:ext uri="{FF2B5EF4-FFF2-40B4-BE49-F238E27FC236}">
                            <a16:creationId xmlns:a16="http://schemas.microsoft.com/office/drawing/2014/main" id="{00000000-0008-0000-0000-0000D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0B1412" id="Text Box 1924" o:spid="_x0000_s1026" type="#_x0000_t202" style="position:absolute;margin-left:0;margin-top:0;width:6pt;height:2.25pt;z-index:25371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13408" behindDoc="0" locked="0" layoutInCell="1" allowOverlap="1" wp14:anchorId="66A8EC83" wp14:editId="06E701B8">
                      <wp:simplePos x="0" y="0"/>
                      <wp:positionH relativeFrom="column">
                        <wp:posOffset>0</wp:posOffset>
                      </wp:positionH>
                      <wp:positionV relativeFrom="paragraph">
                        <wp:posOffset>0</wp:posOffset>
                      </wp:positionV>
                      <wp:extent cx="76200" cy="28575"/>
                      <wp:effectExtent l="19050" t="19050" r="19050" b="28575"/>
                      <wp:wrapNone/>
                      <wp:docPr id="2006" name="Text Box 1923">
                        <a:extLst xmlns:a="http://schemas.openxmlformats.org/drawingml/2006/main">
                          <a:ext uri="{FF2B5EF4-FFF2-40B4-BE49-F238E27FC236}">
                            <a16:creationId xmlns:a16="http://schemas.microsoft.com/office/drawing/2014/main" id="{00000000-0008-0000-0000-0000D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4C7F02" id="Text Box 1923" o:spid="_x0000_s1026" type="#_x0000_t202" style="position:absolute;margin-left:0;margin-top:0;width:6pt;height:2.25pt;z-index:25371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14432" behindDoc="0" locked="0" layoutInCell="1" allowOverlap="1" wp14:anchorId="79865001" wp14:editId="39058261">
                      <wp:simplePos x="0" y="0"/>
                      <wp:positionH relativeFrom="column">
                        <wp:posOffset>0</wp:posOffset>
                      </wp:positionH>
                      <wp:positionV relativeFrom="paragraph">
                        <wp:posOffset>0</wp:posOffset>
                      </wp:positionV>
                      <wp:extent cx="76200" cy="28575"/>
                      <wp:effectExtent l="19050" t="19050" r="19050" b="28575"/>
                      <wp:wrapNone/>
                      <wp:docPr id="2007" name="Text Box 1922">
                        <a:extLst xmlns:a="http://schemas.openxmlformats.org/drawingml/2006/main">
                          <a:ext uri="{FF2B5EF4-FFF2-40B4-BE49-F238E27FC236}">
                            <a16:creationId xmlns:a16="http://schemas.microsoft.com/office/drawing/2014/main" id="{00000000-0008-0000-0000-0000D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3747CD" id="Text Box 1922" o:spid="_x0000_s1026" type="#_x0000_t202" style="position:absolute;margin-left:0;margin-top:0;width:6pt;height:2.25pt;z-index:25371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15456" behindDoc="0" locked="0" layoutInCell="1" allowOverlap="1" wp14:anchorId="30B81E37" wp14:editId="49AB5A3A">
                      <wp:simplePos x="0" y="0"/>
                      <wp:positionH relativeFrom="column">
                        <wp:posOffset>0</wp:posOffset>
                      </wp:positionH>
                      <wp:positionV relativeFrom="paragraph">
                        <wp:posOffset>0</wp:posOffset>
                      </wp:positionV>
                      <wp:extent cx="76200" cy="28575"/>
                      <wp:effectExtent l="19050" t="19050" r="19050" b="28575"/>
                      <wp:wrapNone/>
                      <wp:docPr id="2008" name="Text Box 1921">
                        <a:extLst xmlns:a="http://schemas.openxmlformats.org/drawingml/2006/main">
                          <a:ext uri="{FF2B5EF4-FFF2-40B4-BE49-F238E27FC236}">
                            <a16:creationId xmlns:a16="http://schemas.microsoft.com/office/drawing/2014/main" id="{00000000-0008-0000-0000-0000D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6B9135" id="Text Box 1921" o:spid="_x0000_s1026" type="#_x0000_t202" style="position:absolute;margin-left:0;margin-top:0;width:6pt;height:2.25pt;z-index:25371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16480" behindDoc="0" locked="0" layoutInCell="1" allowOverlap="1" wp14:anchorId="226BF488" wp14:editId="7D5D68AE">
                      <wp:simplePos x="0" y="0"/>
                      <wp:positionH relativeFrom="column">
                        <wp:posOffset>0</wp:posOffset>
                      </wp:positionH>
                      <wp:positionV relativeFrom="paragraph">
                        <wp:posOffset>0</wp:posOffset>
                      </wp:positionV>
                      <wp:extent cx="76200" cy="28575"/>
                      <wp:effectExtent l="19050" t="19050" r="19050" b="28575"/>
                      <wp:wrapNone/>
                      <wp:docPr id="2009" name="Text Box 1920">
                        <a:extLst xmlns:a="http://schemas.openxmlformats.org/drawingml/2006/main">
                          <a:ext uri="{FF2B5EF4-FFF2-40B4-BE49-F238E27FC236}">
                            <a16:creationId xmlns:a16="http://schemas.microsoft.com/office/drawing/2014/main" id="{00000000-0008-0000-0000-0000D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573E85" id="Text Box 1920" o:spid="_x0000_s1026" type="#_x0000_t202" style="position:absolute;margin-left:0;margin-top:0;width:6pt;height:2.25pt;z-index:25371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17504" behindDoc="0" locked="0" layoutInCell="1" allowOverlap="1" wp14:anchorId="2290C300" wp14:editId="0C19E07A">
                      <wp:simplePos x="0" y="0"/>
                      <wp:positionH relativeFrom="column">
                        <wp:posOffset>0</wp:posOffset>
                      </wp:positionH>
                      <wp:positionV relativeFrom="paragraph">
                        <wp:posOffset>0</wp:posOffset>
                      </wp:positionV>
                      <wp:extent cx="76200" cy="28575"/>
                      <wp:effectExtent l="19050" t="19050" r="19050" b="28575"/>
                      <wp:wrapNone/>
                      <wp:docPr id="2010" name="Text Box 1919">
                        <a:extLst xmlns:a="http://schemas.openxmlformats.org/drawingml/2006/main">
                          <a:ext uri="{FF2B5EF4-FFF2-40B4-BE49-F238E27FC236}">
                            <a16:creationId xmlns:a16="http://schemas.microsoft.com/office/drawing/2014/main" id="{00000000-0008-0000-0000-0000D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CEF3AF" id="Text Box 1919" o:spid="_x0000_s1026" type="#_x0000_t202" style="position:absolute;margin-left:0;margin-top:0;width:6pt;height:2.25pt;z-index:25371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18528" behindDoc="0" locked="0" layoutInCell="1" allowOverlap="1" wp14:anchorId="26959651" wp14:editId="54BB2CBB">
                      <wp:simplePos x="0" y="0"/>
                      <wp:positionH relativeFrom="column">
                        <wp:posOffset>0</wp:posOffset>
                      </wp:positionH>
                      <wp:positionV relativeFrom="paragraph">
                        <wp:posOffset>0</wp:posOffset>
                      </wp:positionV>
                      <wp:extent cx="76200" cy="28575"/>
                      <wp:effectExtent l="19050" t="19050" r="19050" b="28575"/>
                      <wp:wrapNone/>
                      <wp:docPr id="2011" name="Text Box 1918">
                        <a:extLst xmlns:a="http://schemas.openxmlformats.org/drawingml/2006/main">
                          <a:ext uri="{FF2B5EF4-FFF2-40B4-BE49-F238E27FC236}">
                            <a16:creationId xmlns:a16="http://schemas.microsoft.com/office/drawing/2014/main" id="{00000000-0008-0000-0000-0000D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DD1F94" id="Text Box 1918" o:spid="_x0000_s1026" type="#_x0000_t202" style="position:absolute;margin-left:0;margin-top:0;width:6pt;height:2.25pt;z-index:25371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19552" behindDoc="0" locked="0" layoutInCell="1" allowOverlap="1" wp14:anchorId="53B4678F" wp14:editId="38A8E9E1">
                      <wp:simplePos x="0" y="0"/>
                      <wp:positionH relativeFrom="column">
                        <wp:posOffset>0</wp:posOffset>
                      </wp:positionH>
                      <wp:positionV relativeFrom="paragraph">
                        <wp:posOffset>0</wp:posOffset>
                      </wp:positionV>
                      <wp:extent cx="76200" cy="28575"/>
                      <wp:effectExtent l="19050" t="19050" r="19050" b="28575"/>
                      <wp:wrapNone/>
                      <wp:docPr id="2012" name="Text Box 1917">
                        <a:extLst xmlns:a="http://schemas.openxmlformats.org/drawingml/2006/main">
                          <a:ext uri="{FF2B5EF4-FFF2-40B4-BE49-F238E27FC236}">
                            <a16:creationId xmlns:a16="http://schemas.microsoft.com/office/drawing/2014/main" id="{00000000-0008-0000-0000-0000D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83C016" id="Text Box 1917" o:spid="_x0000_s1026" type="#_x0000_t202" style="position:absolute;margin-left:0;margin-top:0;width:6pt;height:2.25pt;z-index:25371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20576" behindDoc="0" locked="0" layoutInCell="1" allowOverlap="1" wp14:anchorId="4AF5B363" wp14:editId="1942251D">
                      <wp:simplePos x="0" y="0"/>
                      <wp:positionH relativeFrom="column">
                        <wp:posOffset>0</wp:posOffset>
                      </wp:positionH>
                      <wp:positionV relativeFrom="paragraph">
                        <wp:posOffset>0</wp:posOffset>
                      </wp:positionV>
                      <wp:extent cx="76200" cy="28575"/>
                      <wp:effectExtent l="19050" t="19050" r="19050" b="28575"/>
                      <wp:wrapNone/>
                      <wp:docPr id="2013" name="Text Box 1916">
                        <a:extLst xmlns:a="http://schemas.openxmlformats.org/drawingml/2006/main">
                          <a:ext uri="{FF2B5EF4-FFF2-40B4-BE49-F238E27FC236}">
                            <a16:creationId xmlns:a16="http://schemas.microsoft.com/office/drawing/2014/main" id="{00000000-0008-0000-0000-0000D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BA4219" id="Text Box 1916" o:spid="_x0000_s1026" type="#_x0000_t202" style="position:absolute;margin-left:0;margin-top:0;width:6pt;height:2.25pt;z-index:25372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21600" behindDoc="0" locked="0" layoutInCell="1" allowOverlap="1" wp14:anchorId="4EEFC005" wp14:editId="5FD1B21C">
                      <wp:simplePos x="0" y="0"/>
                      <wp:positionH relativeFrom="column">
                        <wp:posOffset>0</wp:posOffset>
                      </wp:positionH>
                      <wp:positionV relativeFrom="paragraph">
                        <wp:posOffset>0</wp:posOffset>
                      </wp:positionV>
                      <wp:extent cx="76200" cy="28575"/>
                      <wp:effectExtent l="19050" t="19050" r="19050" b="28575"/>
                      <wp:wrapNone/>
                      <wp:docPr id="2014" name="Text Box 1915">
                        <a:extLst xmlns:a="http://schemas.openxmlformats.org/drawingml/2006/main">
                          <a:ext uri="{FF2B5EF4-FFF2-40B4-BE49-F238E27FC236}">
                            <a16:creationId xmlns:a16="http://schemas.microsoft.com/office/drawing/2014/main" id="{00000000-0008-0000-0000-0000D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978ADA" id="Text Box 1915" o:spid="_x0000_s1026" type="#_x0000_t202" style="position:absolute;margin-left:0;margin-top:0;width:6pt;height:2.25pt;z-index:25372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22624" behindDoc="0" locked="0" layoutInCell="1" allowOverlap="1" wp14:anchorId="5EA65E99" wp14:editId="1E30D398">
                      <wp:simplePos x="0" y="0"/>
                      <wp:positionH relativeFrom="column">
                        <wp:posOffset>0</wp:posOffset>
                      </wp:positionH>
                      <wp:positionV relativeFrom="paragraph">
                        <wp:posOffset>0</wp:posOffset>
                      </wp:positionV>
                      <wp:extent cx="76200" cy="28575"/>
                      <wp:effectExtent l="19050" t="19050" r="19050" b="28575"/>
                      <wp:wrapNone/>
                      <wp:docPr id="2015" name="Text Box 1914">
                        <a:extLst xmlns:a="http://schemas.openxmlformats.org/drawingml/2006/main">
                          <a:ext uri="{FF2B5EF4-FFF2-40B4-BE49-F238E27FC236}">
                            <a16:creationId xmlns:a16="http://schemas.microsoft.com/office/drawing/2014/main" id="{00000000-0008-0000-0000-0000D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E2A12B" id="Text Box 1914" o:spid="_x0000_s1026" type="#_x0000_t202" style="position:absolute;margin-left:0;margin-top:0;width:6pt;height:2.25pt;z-index:25372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23648" behindDoc="0" locked="0" layoutInCell="1" allowOverlap="1" wp14:anchorId="2F880B2B" wp14:editId="50FBE6A4">
                      <wp:simplePos x="0" y="0"/>
                      <wp:positionH relativeFrom="column">
                        <wp:posOffset>0</wp:posOffset>
                      </wp:positionH>
                      <wp:positionV relativeFrom="paragraph">
                        <wp:posOffset>0</wp:posOffset>
                      </wp:positionV>
                      <wp:extent cx="76200" cy="28575"/>
                      <wp:effectExtent l="19050" t="19050" r="19050" b="28575"/>
                      <wp:wrapNone/>
                      <wp:docPr id="2016" name="Text Box 1913">
                        <a:extLst xmlns:a="http://schemas.openxmlformats.org/drawingml/2006/main">
                          <a:ext uri="{FF2B5EF4-FFF2-40B4-BE49-F238E27FC236}">
                            <a16:creationId xmlns:a16="http://schemas.microsoft.com/office/drawing/2014/main" id="{00000000-0008-0000-0000-0000E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B9B453" id="Text Box 1913" o:spid="_x0000_s1026" type="#_x0000_t202" style="position:absolute;margin-left:0;margin-top:0;width:6pt;height:2.25pt;z-index:25372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24672" behindDoc="0" locked="0" layoutInCell="1" allowOverlap="1" wp14:anchorId="11214691" wp14:editId="0E13AA52">
                      <wp:simplePos x="0" y="0"/>
                      <wp:positionH relativeFrom="column">
                        <wp:posOffset>0</wp:posOffset>
                      </wp:positionH>
                      <wp:positionV relativeFrom="paragraph">
                        <wp:posOffset>0</wp:posOffset>
                      </wp:positionV>
                      <wp:extent cx="76200" cy="28575"/>
                      <wp:effectExtent l="19050" t="19050" r="19050" b="28575"/>
                      <wp:wrapNone/>
                      <wp:docPr id="2017" name="Text Box 1912">
                        <a:extLst xmlns:a="http://schemas.openxmlformats.org/drawingml/2006/main">
                          <a:ext uri="{FF2B5EF4-FFF2-40B4-BE49-F238E27FC236}">
                            <a16:creationId xmlns:a16="http://schemas.microsoft.com/office/drawing/2014/main" id="{00000000-0008-0000-0000-0000E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AE093A" id="Text Box 1912" o:spid="_x0000_s1026" type="#_x0000_t202" style="position:absolute;margin-left:0;margin-top:0;width:6pt;height:2.25pt;z-index:25372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25696" behindDoc="0" locked="0" layoutInCell="1" allowOverlap="1" wp14:anchorId="449CE944" wp14:editId="0D8303EF">
                      <wp:simplePos x="0" y="0"/>
                      <wp:positionH relativeFrom="column">
                        <wp:posOffset>0</wp:posOffset>
                      </wp:positionH>
                      <wp:positionV relativeFrom="paragraph">
                        <wp:posOffset>0</wp:posOffset>
                      </wp:positionV>
                      <wp:extent cx="76200" cy="28575"/>
                      <wp:effectExtent l="19050" t="19050" r="19050" b="28575"/>
                      <wp:wrapNone/>
                      <wp:docPr id="2018" name="Text Box 1911">
                        <a:extLst xmlns:a="http://schemas.openxmlformats.org/drawingml/2006/main">
                          <a:ext uri="{FF2B5EF4-FFF2-40B4-BE49-F238E27FC236}">
                            <a16:creationId xmlns:a16="http://schemas.microsoft.com/office/drawing/2014/main" id="{00000000-0008-0000-0000-0000E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953A1E" id="Text Box 1911" o:spid="_x0000_s1026" type="#_x0000_t202" style="position:absolute;margin-left:0;margin-top:0;width:6pt;height:2.25pt;z-index:25372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26720" behindDoc="0" locked="0" layoutInCell="1" allowOverlap="1" wp14:anchorId="52AD9F35" wp14:editId="281AE26A">
                      <wp:simplePos x="0" y="0"/>
                      <wp:positionH relativeFrom="column">
                        <wp:posOffset>0</wp:posOffset>
                      </wp:positionH>
                      <wp:positionV relativeFrom="paragraph">
                        <wp:posOffset>0</wp:posOffset>
                      </wp:positionV>
                      <wp:extent cx="76200" cy="28575"/>
                      <wp:effectExtent l="19050" t="19050" r="19050" b="28575"/>
                      <wp:wrapNone/>
                      <wp:docPr id="2019" name="Text Box 1910">
                        <a:extLst xmlns:a="http://schemas.openxmlformats.org/drawingml/2006/main">
                          <a:ext uri="{FF2B5EF4-FFF2-40B4-BE49-F238E27FC236}">
                            <a16:creationId xmlns:a16="http://schemas.microsoft.com/office/drawing/2014/main" id="{00000000-0008-0000-0000-0000E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E0EEBB" id="Text Box 1910" o:spid="_x0000_s1026" type="#_x0000_t202" style="position:absolute;margin-left:0;margin-top:0;width:6pt;height:2.25pt;z-index:25372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27744" behindDoc="0" locked="0" layoutInCell="1" allowOverlap="1" wp14:anchorId="69C1955C" wp14:editId="22E79B3D">
                      <wp:simplePos x="0" y="0"/>
                      <wp:positionH relativeFrom="column">
                        <wp:posOffset>0</wp:posOffset>
                      </wp:positionH>
                      <wp:positionV relativeFrom="paragraph">
                        <wp:posOffset>0</wp:posOffset>
                      </wp:positionV>
                      <wp:extent cx="76200" cy="28575"/>
                      <wp:effectExtent l="19050" t="19050" r="19050" b="28575"/>
                      <wp:wrapNone/>
                      <wp:docPr id="2020" name="Text Box 1909">
                        <a:extLst xmlns:a="http://schemas.openxmlformats.org/drawingml/2006/main">
                          <a:ext uri="{FF2B5EF4-FFF2-40B4-BE49-F238E27FC236}">
                            <a16:creationId xmlns:a16="http://schemas.microsoft.com/office/drawing/2014/main" id="{00000000-0008-0000-0000-0000E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C0AEE5" id="Text Box 1909" o:spid="_x0000_s1026" type="#_x0000_t202" style="position:absolute;margin-left:0;margin-top:0;width:6pt;height:2.25pt;z-index:25372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28768" behindDoc="0" locked="0" layoutInCell="1" allowOverlap="1" wp14:anchorId="428BD3D9" wp14:editId="7E842D82">
                      <wp:simplePos x="0" y="0"/>
                      <wp:positionH relativeFrom="column">
                        <wp:posOffset>0</wp:posOffset>
                      </wp:positionH>
                      <wp:positionV relativeFrom="paragraph">
                        <wp:posOffset>0</wp:posOffset>
                      </wp:positionV>
                      <wp:extent cx="76200" cy="28575"/>
                      <wp:effectExtent l="19050" t="19050" r="19050" b="28575"/>
                      <wp:wrapNone/>
                      <wp:docPr id="2021" name="Text Box 1908">
                        <a:extLst xmlns:a="http://schemas.openxmlformats.org/drawingml/2006/main">
                          <a:ext uri="{FF2B5EF4-FFF2-40B4-BE49-F238E27FC236}">
                            <a16:creationId xmlns:a16="http://schemas.microsoft.com/office/drawing/2014/main" id="{00000000-0008-0000-0000-0000E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A063B0" id="Text Box 1908" o:spid="_x0000_s1026" type="#_x0000_t202" style="position:absolute;margin-left:0;margin-top:0;width:6pt;height:2.25pt;z-index:25372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29792" behindDoc="0" locked="0" layoutInCell="1" allowOverlap="1" wp14:anchorId="094AF51E" wp14:editId="716A71E3">
                      <wp:simplePos x="0" y="0"/>
                      <wp:positionH relativeFrom="column">
                        <wp:posOffset>0</wp:posOffset>
                      </wp:positionH>
                      <wp:positionV relativeFrom="paragraph">
                        <wp:posOffset>0</wp:posOffset>
                      </wp:positionV>
                      <wp:extent cx="76200" cy="28575"/>
                      <wp:effectExtent l="19050" t="19050" r="19050" b="28575"/>
                      <wp:wrapNone/>
                      <wp:docPr id="2022" name="Text Box 1907">
                        <a:extLst xmlns:a="http://schemas.openxmlformats.org/drawingml/2006/main">
                          <a:ext uri="{FF2B5EF4-FFF2-40B4-BE49-F238E27FC236}">
                            <a16:creationId xmlns:a16="http://schemas.microsoft.com/office/drawing/2014/main" id="{00000000-0008-0000-0000-0000E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DB59C4" id="Text Box 1907" o:spid="_x0000_s1026" type="#_x0000_t202" style="position:absolute;margin-left:0;margin-top:0;width:6pt;height:2.25pt;z-index:25372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30816" behindDoc="0" locked="0" layoutInCell="1" allowOverlap="1" wp14:anchorId="1BAA25BD" wp14:editId="675292F9">
                      <wp:simplePos x="0" y="0"/>
                      <wp:positionH relativeFrom="column">
                        <wp:posOffset>0</wp:posOffset>
                      </wp:positionH>
                      <wp:positionV relativeFrom="paragraph">
                        <wp:posOffset>0</wp:posOffset>
                      </wp:positionV>
                      <wp:extent cx="76200" cy="28575"/>
                      <wp:effectExtent l="19050" t="19050" r="19050" b="28575"/>
                      <wp:wrapNone/>
                      <wp:docPr id="2023" name="Text Box 1906">
                        <a:extLst xmlns:a="http://schemas.openxmlformats.org/drawingml/2006/main">
                          <a:ext uri="{FF2B5EF4-FFF2-40B4-BE49-F238E27FC236}">
                            <a16:creationId xmlns:a16="http://schemas.microsoft.com/office/drawing/2014/main" id="{00000000-0008-0000-0000-0000E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228256" id="Text Box 1906" o:spid="_x0000_s1026" type="#_x0000_t202" style="position:absolute;margin-left:0;margin-top:0;width:6pt;height:2.25pt;z-index:25373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31840" behindDoc="0" locked="0" layoutInCell="1" allowOverlap="1" wp14:anchorId="69769315" wp14:editId="49F1DEF3">
                      <wp:simplePos x="0" y="0"/>
                      <wp:positionH relativeFrom="column">
                        <wp:posOffset>0</wp:posOffset>
                      </wp:positionH>
                      <wp:positionV relativeFrom="paragraph">
                        <wp:posOffset>0</wp:posOffset>
                      </wp:positionV>
                      <wp:extent cx="76200" cy="28575"/>
                      <wp:effectExtent l="19050" t="19050" r="19050" b="28575"/>
                      <wp:wrapNone/>
                      <wp:docPr id="2024" name="Text Box 1905">
                        <a:extLst xmlns:a="http://schemas.openxmlformats.org/drawingml/2006/main">
                          <a:ext uri="{FF2B5EF4-FFF2-40B4-BE49-F238E27FC236}">
                            <a16:creationId xmlns:a16="http://schemas.microsoft.com/office/drawing/2014/main" id="{00000000-0008-0000-0000-0000E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25E75D" id="Text Box 1905" o:spid="_x0000_s1026" type="#_x0000_t202" style="position:absolute;margin-left:0;margin-top:0;width:6pt;height:2.25pt;z-index:2537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32864" behindDoc="0" locked="0" layoutInCell="1" allowOverlap="1" wp14:anchorId="04F57B27" wp14:editId="30EC7BA5">
                      <wp:simplePos x="0" y="0"/>
                      <wp:positionH relativeFrom="column">
                        <wp:posOffset>0</wp:posOffset>
                      </wp:positionH>
                      <wp:positionV relativeFrom="paragraph">
                        <wp:posOffset>0</wp:posOffset>
                      </wp:positionV>
                      <wp:extent cx="76200" cy="28575"/>
                      <wp:effectExtent l="19050" t="19050" r="19050" b="28575"/>
                      <wp:wrapNone/>
                      <wp:docPr id="2025" name="Text Box 1904">
                        <a:extLst xmlns:a="http://schemas.openxmlformats.org/drawingml/2006/main">
                          <a:ext uri="{FF2B5EF4-FFF2-40B4-BE49-F238E27FC236}">
                            <a16:creationId xmlns:a16="http://schemas.microsoft.com/office/drawing/2014/main" id="{00000000-0008-0000-0000-0000E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24E39C" id="Text Box 1904" o:spid="_x0000_s1026" type="#_x0000_t202" style="position:absolute;margin-left:0;margin-top:0;width:6pt;height:2.25pt;z-index:25373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33888" behindDoc="0" locked="0" layoutInCell="1" allowOverlap="1" wp14:anchorId="58823792" wp14:editId="77BD95C2">
                      <wp:simplePos x="0" y="0"/>
                      <wp:positionH relativeFrom="column">
                        <wp:posOffset>0</wp:posOffset>
                      </wp:positionH>
                      <wp:positionV relativeFrom="paragraph">
                        <wp:posOffset>0</wp:posOffset>
                      </wp:positionV>
                      <wp:extent cx="76200" cy="28575"/>
                      <wp:effectExtent l="19050" t="19050" r="19050" b="28575"/>
                      <wp:wrapNone/>
                      <wp:docPr id="2026" name="Text Box 1903">
                        <a:extLst xmlns:a="http://schemas.openxmlformats.org/drawingml/2006/main">
                          <a:ext uri="{FF2B5EF4-FFF2-40B4-BE49-F238E27FC236}">
                            <a16:creationId xmlns:a16="http://schemas.microsoft.com/office/drawing/2014/main" id="{00000000-0008-0000-0000-0000E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9DB46D" id="Text Box 1903" o:spid="_x0000_s1026" type="#_x0000_t202" style="position:absolute;margin-left:0;margin-top:0;width:6pt;height:2.25pt;z-index:25373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34912" behindDoc="0" locked="0" layoutInCell="1" allowOverlap="1" wp14:anchorId="169AC2EB" wp14:editId="536D03EA">
                      <wp:simplePos x="0" y="0"/>
                      <wp:positionH relativeFrom="column">
                        <wp:posOffset>0</wp:posOffset>
                      </wp:positionH>
                      <wp:positionV relativeFrom="paragraph">
                        <wp:posOffset>0</wp:posOffset>
                      </wp:positionV>
                      <wp:extent cx="76200" cy="28575"/>
                      <wp:effectExtent l="19050" t="19050" r="19050" b="28575"/>
                      <wp:wrapNone/>
                      <wp:docPr id="2027" name="Text Box 1902">
                        <a:extLst xmlns:a="http://schemas.openxmlformats.org/drawingml/2006/main">
                          <a:ext uri="{FF2B5EF4-FFF2-40B4-BE49-F238E27FC236}">
                            <a16:creationId xmlns:a16="http://schemas.microsoft.com/office/drawing/2014/main" id="{00000000-0008-0000-0000-0000E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69907C" id="Text Box 1902" o:spid="_x0000_s1026" type="#_x0000_t202" style="position:absolute;margin-left:0;margin-top:0;width:6pt;height:2.25pt;z-index:25373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35936" behindDoc="0" locked="0" layoutInCell="1" allowOverlap="1" wp14:anchorId="4A3473E8" wp14:editId="4C984267">
                      <wp:simplePos x="0" y="0"/>
                      <wp:positionH relativeFrom="column">
                        <wp:posOffset>0</wp:posOffset>
                      </wp:positionH>
                      <wp:positionV relativeFrom="paragraph">
                        <wp:posOffset>0</wp:posOffset>
                      </wp:positionV>
                      <wp:extent cx="76200" cy="28575"/>
                      <wp:effectExtent l="19050" t="19050" r="19050" b="28575"/>
                      <wp:wrapNone/>
                      <wp:docPr id="2028" name="Text Box 1901">
                        <a:extLst xmlns:a="http://schemas.openxmlformats.org/drawingml/2006/main">
                          <a:ext uri="{FF2B5EF4-FFF2-40B4-BE49-F238E27FC236}">
                            <a16:creationId xmlns:a16="http://schemas.microsoft.com/office/drawing/2014/main" id="{00000000-0008-0000-0000-0000E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5AAA1B" id="Text Box 1901" o:spid="_x0000_s1026" type="#_x0000_t202" style="position:absolute;margin-left:0;margin-top:0;width:6pt;height:2.25pt;z-index:25373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36960" behindDoc="0" locked="0" layoutInCell="1" allowOverlap="1" wp14:anchorId="594F7082" wp14:editId="355000A4">
                      <wp:simplePos x="0" y="0"/>
                      <wp:positionH relativeFrom="column">
                        <wp:posOffset>0</wp:posOffset>
                      </wp:positionH>
                      <wp:positionV relativeFrom="paragraph">
                        <wp:posOffset>0</wp:posOffset>
                      </wp:positionV>
                      <wp:extent cx="76200" cy="28575"/>
                      <wp:effectExtent l="19050" t="19050" r="19050" b="28575"/>
                      <wp:wrapNone/>
                      <wp:docPr id="2029" name="Text Box 1900">
                        <a:extLst xmlns:a="http://schemas.openxmlformats.org/drawingml/2006/main">
                          <a:ext uri="{FF2B5EF4-FFF2-40B4-BE49-F238E27FC236}">
                            <a16:creationId xmlns:a16="http://schemas.microsoft.com/office/drawing/2014/main" id="{00000000-0008-0000-0000-0000E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54141A" id="Text Box 1900" o:spid="_x0000_s1026" type="#_x0000_t202" style="position:absolute;margin-left:0;margin-top:0;width:6pt;height:2.25pt;z-index:25373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37984" behindDoc="0" locked="0" layoutInCell="1" allowOverlap="1" wp14:anchorId="579C1446" wp14:editId="18848582">
                      <wp:simplePos x="0" y="0"/>
                      <wp:positionH relativeFrom="column">
                        <wp:posOffset>0</wp:posOffset>
                      </wp:positionH>
                      <wp:positionV relativeFrom="paragraph">
                        <wp:posOffset>0</wp:posOffset>
                      </wp:positionV>
                      <wp:extent cx="76200" cy="28575"/>
                      <wp:effectExtent l="19050" t="19050" r="19050" b="28575"/>
                      <wp:wrapNone/>
                      <wp:docPr id="2030" name="Text Box 1899">
                        <a:extLst xmlns:a="http://schemas.openxmlformats.org/drawingml/2006/main">
                          <a:ext uri="{FF2B5EF4-FFF2-40B4-BE49-F238E27FC236}">
                            <a16:creationId xmlns:a16="http://schemas.microsoft.com/office/drawing/2014/main" id="{00000000-0008-0000-0000-0000E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AAFBF9" id="Text Box 1899" o:spid="_x0000_s1026" type="#_x0000_t202" style="position:absolute;margin-left:0;margin-top:0;width:6pt;height:2.25pt;z-index:25373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39008" behindDoc="0" locked="0" layoutInCell="1" allowOverlap="1" wp14:anchorId="19C2B499" wp14:editId="10CC7FCE">
                      <wp:simplePos x="0" y="0"/>
                      <wp:positionH relativeFrom="column">
                        <wp:posOffset>0</wp:posOffset>
                      </wp:positionH>
                      <wp:positionV relativeFrom="paragraph">
                        <wp:posOffset>0</wp:posOffset>
                      </wp:positionV>
                      <wp:extent cx="76200" cy="28575"/>
                      <wp:effectExtent l="19050" t="19050" r="19050" b="28575"/>
                      <wp:wrapNone/>
                      <wp:docPr id="2031" name="Text Box 1898">
                        <a:extLst xmlns:a="http://schemas.openxmlformats.org/drawingml/2006/main">
                          <a:ext uri="{FF2B5EF4-FFF2-40B4-BE49-F238E27FC236}">
                            <a16:creationId xmlns:a16="http://schemas.microsoft.com/office/drawing/2014/main" id="{00000000-0008-0000-0000-0000E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AC20D1" id="Text Box 1898" o:spid="_x0000_s1026" type="#_x0000_t202" style="position:absolute;margin-left:0;margin-top:0;width:6pt;height:2.25pt;z-index:25373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40032" behindDoc="0" locked="0" layoutInCell="1" allowOverlap="1" wp14:anchorId="5D970C06" wp14:editId="1AAD788B">
                      <wp:simplePos x="0" y="0"/>
                      <wp:positionH relativeFrom="column">
                        <wp:posOffset>0</wp:posOffset>
                      </wp:positionH>
                      <wp:positionV relativeFrom="paragraph">
                        <wp:posOffset>0</wp:posOffset>
                      </wp:positionV>
                      <wp:extent cx="76200" cy="28575"/>
                      <wp:effectExtent l="19050" t="19050" r="19050" b="28575"/>
                      <wp:wrapNone/>
                      <wp:docPr id="2032" name="Text Box 1897">
                        <a:extLst xmlns:a="http://schemas.openxmlformats.org/drawingml/2006/main">
                          <a:ext uri="{FF2B5EF4-FFF2-40B4-BE49-F238E27FC236}">
                            <a16:creationId xmlns:a16="http://schemas.microsoft.com/office/drawing/2014/main" id="{00000000-0008-0000-0000-0000F0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7091E1" id="Text Box 1897" o:spid="_x0000_s1026" type="#_x0000_t202" style="position:absolute;margin-left:0;margin-top:0;width:6pt;height:2.25pt;z-index:25374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41056" behindDoc="0" locked="0" layoutInCell="1" allowOverlap="1" wp14:anchorId="06B53619" wp14:editId="02CEDDDF">
                      <wp:simplePos x="0" y="0"/>
                      <wp:positionH relativeFrom="column">
                        <wp:posOffset>0</wp:posOffset>
                      </wp:positionH>
                      <wp:positionV relativeFrom="paragraph">
                        <wp:posOffset>0</wp:posOffset>
                      </wp:positionV>
                      <wp:extent cx="76200" cy="28575"/>
                      <wp:effectExtent l="19050" t="19050" r="19050" b="28575"/>
                      <wp:wrapNone/>
                      <wp:docPr id="2033" name="Text Box 1896">
                        <a:extLst xmlns:a="http://schemas.openxmlformats.org/drawingml/2006/main">
                          <a:ext uri="{FF2B5EF4-FFF2-40B4-BE49-F238E27FC236}">
                            <a16:creationId xmlns:a16="http://schemas.microsoft.com/office/drawing/2014/main" id="{00000000-0008-0000-0000-0000F1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A2B623" id="Text Box 1896" o:spid="_x0000_s1026" type="#_x0000_t202" style="position:absolute;margin-left:0;margin-top:0;width:6pt;height:2.25pt;z-index:25374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42080" behindDoc="0" locked="0" layoutInCell="1" allowOverlap="1" wp14:anchorId="70E9107B" wp14:editId="461597DB">
                      <wp:simplePos x="0" y="0"/>
                      <wp:positionH relativeFrom="column">
                        <wp:posOffset>0</wp:posOffset>
                      </wp:positionH>
                      <wp:positionV relativeFrom="paragraph">
                        <wp:posOffset>0</wp:posOffset>
                      </wp:positionV>
                      <wp:extent cx="76200" cy="28575"/>
                      <wp:effectExtent l="19050" t="19050" r="19050" b="28575"/>
                      <wp:wrapNone/>
                      <wp:docPr id="2034" name="Text Box 1895">
                        <a:extLst xmlns:a="http://schemas.openxmlformats.org/drawingml/2006/main">
                          <a:ext uri="{FF2B5EF4-FFF2-40B4-BE49-F238E27FC236}">
                            <a16:creationId xmlns:a16="http://schemas.microsoft.com/office/drawing/2014/main" id="{00000000-0008-0000-0000-0000F2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D1FA81" id="Text Box 1895" o:spid="_x0000_s1026" type="#_x0000_t202" style="position:absolute;margin-left:0;margin-top:0;width:6pt;height:2.25pt;z-index:25374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43104" behindDoc="0" locked="0" layoutInCell="1" allowOverlap="1" wp14:anchorId="382A2FC0" wp14:editId="766AF45C">
                      <wp:simplePos x="0" y="0"/>
                      <wp:positionH relativeFrom="column">
                        <wp:posOffset>0</wp:posOffset>
                      </wp:positionH>
                      <wp:positionV relativeFrom="paragraph">
                        <wp:posOffset>0</wp:posOffset>
                      </wp:positionV>
                      <wp:extent cx="76200" cy="28575"/>
                      <wp:effectExtent l="19050" t="19050" r="19050" b="28575"/>
                      <wp:wrapNone/>
                      <wp:docPr id="2035" name="Text Box 1894">
                        <a:extLst xmlns:a="http://schemas.openxmlformats.org/drawingml/2006/main">
                          <a:ext uri="{FF2B5EF4-FFF2-40B4-BE49-F238E27FC236}">
                            <a16:creationId xmlns:a16="http://schemas.microsoft.com/office/drawing/2014/main" id="{00000000-0008-0000-0000-0000F3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F2216B" id="Text Box 1894" o:spid="_x0000_s1026" type="#_x0000_t202" style="position:absolute;margin-left:0;margin-top:0;width:6pt;height:2.25pt;z-index:25374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44128" behindDoc="0" locked="0" layoutInCell="1" allowOverlap="1" wp14:anchorId="4576B656" wp14:editId="071AEEC9">
                      <wp:simplePos x="0" y="0"/>
                      <wp:positionH relativeFrom="column">
                        <wp:posOffset>0</wp:posOffset>
                      </wp:positionH>
                      <wp:positionV relativeFrom="paragraph">
                        <wp:posOffset>0</wp:posOffset>
                      </wp:positionV>
                      <wp:extent cx="76200" cy="28575"/>
                      <wp:effectExtent l="19050" t="19050" r="19050" b="28575"/>
                      <wp:wrapNone/>
                      <wp:docPr id="2036" name="Text Box 1893">
                        <a:extLst xmlns:a="http://schemas.openxmlformats.org/drawingml/2006/main">
                          <a:ext uri="{FF2B5EF4-FFF2-40B4-BE49-F238E27FC236}">
                            <a16:creationId xmlns:a16="http://schemas.microsoft.com/office/drawing/2014/main" id="{00000000-0008-0000-0000-0000F4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BEB424" id="Text Box 1893" o:spid="_x0000_s1026" type="#_x0000_t202" style="position:absolute;margin-left:0;margin-top:0;width:6pt;height:2.25pt;z-index:25374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45152" behindDoc="0" locked="0" layoutInCell="1" allowOverlap="1" wp14:anchorId="763DD60F" wp14:editId="7B2AA1B2">
                      <wp:simplePos x="0" y="0"/>
                      <wp:positionH relativeFrom="column">
                        <wp:posOffset>0</wp:posOffset>
                      </wp:positionH>
                      <wp:positionV relativeFrom="paragraph">
                        <wp:posOffset>0</wp:posOffset>
                      </wp:positionV>
                      <wp:extent cx="76200" cy="28575"/>
                      <wp:effectExtent l="19050" t="19050" r="19050" b="28575"/>
                      <wp:wrapNone/>
                      <wp:docPr id="2037" name="Text Box 1892">
                        <a:extLst xmlns:a="http://schemas.openxmlformats.org/drawingml/2006/main">
                          <a:ext uri="{FF2B5EF4-FFF2-40B4-BE49-F238E27FC236}">
                            <a16:creationId xmlns:a16="http://schemas.microsoft.com/office/drawing/2014/main" id="{00000000-0008-0000-0000-0000F5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52936D" id="Text Box 1892" o:spid="_x0000_s1026" type="#_x0000_t202" style="position:absolute;margin-left:0;margin-top:0;width:6pt;height:2.25pt;z-index:25374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46176" behindDoc="0" locked="0" layoutInCell="1" allowOverlap="1" wp14:anchorId="3D49EEF7" wp14:editId="6B1BAB9A">
                      <wp:simplePos x="0" y="0"/>
                      <wp:positionH relativeFrom="column">
                        <wp:posOffset>0</wp:posOffset>
                      </wp:positionH>
                      <wp:positionV relativeFrom="paragraph">
                        <wp:posOffset>0</wp:posOffset>
                      </wp:positionV>
                      <wp:extent cx="76200" cy="28575"/>
                      <wp:effectExtent l="19050" t="19050" r="19050" b="28575"/>
                      <wp:wrapNone/>
                      <wp:docPr id="2038" name="Text Box 1891">
                        <a:extLst xmlns:a="http://schemas.openxmlformats.org/drawingml/2006/main">
                          <a:ext uri="{FF2B5EF4-FFF2-40B4-BE49-F238E27FC236}">
                            <a16:creationId xmlns:a16="http://schemas.microsoft.com/office/drawing/2014/main" id="{00000000-0008-0000-0000-0000F6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FAA545" id="Text Box 1891" o:spid="_x0000_s1026" type="#_x0000_t202" style="position:absolute;margin-left:0;margin-top:0;width:6pt;height:2.25pt;z-index:25374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47200" behindDoc="0" locked="0" layoutInCell="1" allowOverlap="1" wp14:anchorId="58615AC3" wp14:editId="1605D048">
                      <wp:simplePos x="0" y="0"/>
                      <wp:positionH relativeFrom="column">
                        <wp:posOffset>0</wp:posOffset>
                      </wp:positionH>
                      <wp:positionV relativeFrom="paragraph">
                        <wp:posOffset>0</wp:posOffset>
                      </wp:positionV>
                      <wp:extent cx="76200" cy="28575"/>
                      <wp:effectExtent l="19050" t="19050" r="19050" b="28575"/>
                      <wp:wrapNone/>
                      <wp:docPr id="2039" name="Text Box 1890">
                        <a:extLst xmlns:a="http://schemas.openxmlformats.org/drawingml/2006/main">
                          <a:ext uri="{FF2B5EF4-FFF2-40B4-BE49-F238E27FC236}">
                            <a16:creationId xmlns:a16="http://schemas.microsoft.com/office/drawing/2014/main" id="{00000000-0008-0000-0000-0000F7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20F973" id="Text Box 1890" o:spid="_x0000_s1026" type="#_x0000_t202" style="position:absolute;margin-left:0;margin-top:0;width:6pt;height:2.25pt;z-index:25374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48224" behindDoc="0" locked="0" layoutInCell="1" allowOverlap="1" wp14:anchorId="29E3CD4C" wp14:editId="5AF06911">
                      <wp:simplePos x="0" y="0"/>
                      <wp:positionH relativeFrom="column">
                        <wp:posOffset>0</wp:posOffset>
                      </wp:positionH>
                      <wp:positionV relativeFrom="paragraph">
                        <wp:posOffset>0</wp:posOffset>
                      </wp:positionV>
                      <wp:extent cx="76200" cy="28575"/>
                      <wp:effectExtent l="19050" t="19050" r="19050" b="28575"/>
                      <wp:wrapNone/>
                      <wp:docPr id="2040" name="Text Box 1889">
                        <a:extLst xmlns:a="http://schemas.openxmlformats.org/drawingml/2006/main">
                          <a:ext uri="{FF2B5EF4-FFF2-40B4-BE49-F238E27FC236}">
                            <a16:creationId xmlns:a16="http://schemas.microsoft.com/office/drawing/2014/main" id="{00000000-0008-0000-0000-0000F8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0991A7" id="Text Box 1889" o:spid="_x0000_s1026" type="#_x0000_t202" style="position:absolute;margin-left:0;margin-top:0;width:6pt;height:2.25pt;z-index:25374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49248" behindDoc="0" locked="0" layoutInCell="1" allowOverlap="1" wp14:anchorId="2347AA03" wp14:editId="25899982">
                      <wp:simplePos x="0" y="0"/>
                      <wp:positionH relativeFrom="column">
                        <wp:posOffset>0</wp:posOffset>
                      </wp:positionH>
                      <wp:positionV relativeFrom="paragraph">
                        <wp:posOffset>0</wp:posOffset>
                      </wp:positionV>
                      <wp:extent cx="76200" cy="28575"/>
                      <wp:effectExtent l="19050" t="19050" r="19050" b="28575"/>
                      <wp:wrapNone/>
                      <wp:docPr id="2041" name="Text Box 1888">
                        <a:extLst xmlns:a="http://schemas.openxmlformats.org/drawingml/2006/main">
                          <a:ext uri="{FF2B5EF4-FFF2-40B4-BE49-F238E27FC236}">
                            <a16:creationId xmlns:a16="http://schemas.microsoft.com/office/drawing/2014/main" id="{00000000-0008-0000-0000-0000F9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ECED46" id="Text Box 1888" o:spid="_x0000_s1026" type="#_x0000_t202" style="position:absolute;margin-left:0;margin-top:0;width:6pt;height:2.25pt;z-index:25374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50272" behindDoc="0" locked="0" layoutInCell="1" allowOverlap="1" wp14:anchorId="0F5200EC" wp14:editId="78ED368D">
                      <wp:simplePos x="0" y="0"/>
                      <wp:positionH relativeFrom="column">
                        <wp:posOffset>0</wp:posOffset>
                      </wp:positionH>
                      <wp:positionV relativeFrom="paragraph">
                        <wp:posOffset>0</wp:posOffset>
                      </wp:positionV>
                      <wp:extent cx="76200" cy="28575"/>
                      <wp:effectExtent l="19050" t="19050" r="19050" b="28575"/>
                      <wp:wrapNone/>
                      <wp:docPr id="2042" name="Text Box 1887">
                        <a:extLst xmlns:a="http://schemas.openxmlformats.org/drawingml/2006/main">
                          <a:ext uri="{FF2B5EF4-FFF2-40B4-BE49-F238E27FC236}">
                            <a16:creationId xmlns:a16="http://schemas.microsoft.com/office/drawing/2014/main" id="{00000000-0008-0000-0000-0000FA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D52BCD" id="Text Box 1887" o:spid="_x0000_s1026" type="#_x0000_t202" style="position:absolute;margin-left:0;margin-top:0;width:6pt;height:2.25pt;z-index:25375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51296" behindDoc="0" locked="0" layoutInCell="1" allowOverlap="1" wp14:anchorId="57FA0A51" wp14:editId="0B84FBEB">
                      <wp:simplePos x="0" y="0"/>
                      <wp:positionH relativeFrom="column">
                        <wp:posOffset>0</wp:posOffset>
                      </wp:positionH>
                      <wp:positionV relativeFrom="paragraph">
                        <wp:posOffset>0</wp:posOffset>
                      </wp:positionV>
                      <wp:extent cx="76200" cy="28575"/>
                      <wp:effectExtent l="19050" t="19050" r="19050" b="28575"/>
                      <wp:wrapNone/>
                      <wp:docPr id="2043" name="Text Box 1886">
                        <a:extLst xmlns:a="http://schemas.openxmlformats.org/drawingml/2006/main">
                          <a:ext uri="{FF2B5EF4-FFF2-40B4-BE49-F238E27FC236}">
                            <a16:creationId xmlns:a16="http://schemas.microsoft.com/office/drawing/2014/main" id="{00000000-0008-0000-0000-0000FB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CFABB9" id="Text Box 1886" o:spid="_x0000_s1026" type="#_x0000_t202" style="position:absolute;margin-left:0;margin-top:0;width:6pt;height:2.25pt;z-index:25375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52320" behindDoc="0" locked="0" layoutInCell="1" allowOverlap="1" wp14:anchorId="2E6AA230" wp14:editId="49764D0D">
                      <wp:simplePos x="0" y="0"/>
                      <wp:positionH relativeFrom="column">
                        <wp:posOffset>0</wp:posOffset>
                      </wp:positionH>
                      <wp:positionV relativeFrom="paragraph">
                        <wp:posOffset>0</wp:posOffset>
                      </wp:positionV>
                      <wp:extent cx="76200" cy="28575"/>
                      <wp:effectExtent l="19050" t="19050" r="19050" b="28575"/>
                      <wp:wrapNone/>
                      <wp:docPr id="2044" name="Text Box 1885">
                        <a:extLst xmlns:a="http://schemas.openxmlformats.org/drawingml/2006/main">
                          <a:ext uri="{FF2B5EF4-FFF2-40B4-BE49-F238E27FC236}">
                            <a16:creationId xmlns:a16="http://schemas.microsoft.com/office/drawing/2014/main" id="{00000000-0008-0000-0000-0000FC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71E360" id="Text Box 1885" o:spid="_x0000_s1026" type="#_x0000_t202" style="position:absolute;margin-left:0;margin-top:0;width:6pt;height:2.25pt;z-index:25375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53344" behindDoc="0" locked="0" layoutInCell="1" allowOverlap="1" wp14:anchorId="4BDCE055" wp14:editId="55B657F6">
                      <wp:simplePos x="0" y="0"/>
                      <wp:positionH relativeFrom="column">
                        <wp:posOffset>0</wp:posOffset>
                      </wp:positionH>
                      <wp:positionV relativeFrom="paragraph">
                        <wp:posOffset>0</wp:posOffset>
                      </wp:positionV>
                      <wp:extent cx="76200" cy="28575"/>
                      <wp:effectExtent l="19050" t="19050" r="19050" b="28575"/>
                      <wp:wrapNone/>
                      <wp:docPr id="2045" name="Text Box 1884">
                        <a:extLst xmlns:a="http://schemas.openxmlformats.org/drawingml/2006/main">
                          <a:ext uri="{FF2B5EF4-FFF2-40B4-BE49-F238E27FC236}">
                            <a16:creationId xmlns:a16="http://schemas.microsoft.com/office/drawing/2014/main" id="{00000000-0008-0000-0000-0000FD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BB073D" id="Text Box 1884" o:spid="_x0000_s1026" type="#_x0000_t202" style="position:absolute;margin-left:0;margin-top:0;width:6pt;height:2.25pt;z-index:25375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54368" behindDoc="0" locked="0" layoutInCell="1" allowOverlap="1" wp14:anchorId="7396EEFF" wp14:editId="58D22392">
                      <wp:simplePos x="0" y="0"/>
                      <wp:positionH relativeFrom="column">
                        <wp:posOffset>0</wp:posOffset>
                      </wp:positionH>
                      <wp:positionV relativeFrom="paragraph">
                        <wp:posOffset>0</wp:posOffset>
                      </wp:positionV>
                      <wp:extent cx="76200" cy="28575"/>
                      <wp:effectExtent l="19050" t="19050" r="19050" b="28575"/>
                      <wp:wrapNone/>
                      <wp:docPr id="2046" name="Text Box 1883">
                        <a:extLst xmlns:a="http://schemas.openxmlformats.org/drawingml/2006/main">
                          <a:ext uri="{FF2B5EF4-FFF2-40B4-BE49-F238E27FC236}">
                            <a16:creationId xmlns:a16="http://schemas.microsoft.com/office/drawing/2014/main" id="{00000000-0008-0000-0000-0000FE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5A4BB8" id="Text Box 1883" o:spid="_x0000_s1026" type="#_x0000_t202" style="position:absolute;margin-left:0;margin-top:0;width:6pt;height:2.25pt;z-index:25375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55392" behindDoc="0" locked="0" layoutInCell="1" allowOverlap="1" wp14:anchorId="005BAFD7" wp14:editId="4BC575CB">
                      <wp:simplePos x="0" y="0"/>
                      <wp:positionH relativeFrom="column">
                        <wp:posOffset>0</wp:posOffset>
                      </wp:positionH>
                      <wp:positionV relativeFrom="paragraph">
                        <wp:posOffset>0</wp:posOffset>
                      </wp:positionV>
                      <wp:extent cx="76200" cy="28575"/>
                      <wp:effectExtent l="19050" t="19050" r="19050" b="28575"/>
                      <wp:wrapNone/>
                      <wp:docPr id="2047" name="Text Box 1882">
                        <a:extLst xmlns:a="http://schemas.openxmlformats.org/drawingml/2006/main">
                          <a:ext uri="{FF2B5EF4-FFF2-40B4-BE49-F238E27FC236}">
                            <a16:creationId xmlns:a16="http://schemas.microsoft.com/office/drawing/2014/main" id="{00000000-0008-0000-0000-0000FF07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2BDE8C" id="Text Box 1882" o:spid="_x0000_s1026" type="#_x0000_t202" style="position:absolute;margin-left:0;margin-top:0;width:6pt;height:2.25pt;z-index:25375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56416" behindDoc="0" locked="0" layoutInCell="1" allowOverlap="1" wp14:anchorId="587580AE" wp14:editId="7F234CAA">
                      <wp:simplePos x="0" y="0"/>
                      <wp:positionH relativeFrom="column">
                        <wp:posOffset>0</wp:posOffset>
                      </wp:positionH>
                      <wp:positionV relativeFrom="paragraph">
                        <wp:posOffset>0</wp:posOffset>
                      </wp:positionV>
                      <wp:extent cx="76200" cy="28575"/>
                      <wp:effectExtent l="19050" t="19050" r="19050" b="28575"/>
                      <wp:wrapNone/>
                      <wp:docPr id="2048" name="Text Box 1881">
                        <a:extLst xmlns:a="http://schemas.openxmlformats.org/drawingml/2006/main">
                          <a:ext uri="{FF2B5EF4-FFF2-40B4-BE49-F238E27FC236}">
                            <a16:creationId xmlns:a16="http://schemas.microsoft.com/office/drawing/2014/main" id="{00000000-0008-0000-0000-00000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978A6F" id="Text Box 1881" o:spid="_x0000_s1026" type="#_x0000_t202" style="position:absolute;margin-left:0;margin-top:0;width:6pt;height:2.25pt;z-index:25375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57440" behindDoc="0" locked="0" layoutInCell="1" allowOverlap="1" wp14:anchorId="2ED6682F" wp14:editId="390A9799">
                      <wp:simplePos x="0" y="0"/>
                      <wp:positionH relativeFrom="column">
                        <wp:posOffset>0</wp:posOffset>
                      </wp:positionH>
                      <wp:positionV relativeFrom="paragraph">
                        <wp:posOffset>0</wp:posOffset>
                      </wp:positionV>
                      <wp:extent cx="76200" cy="28575"/>
                      <wp:effectExtent l="19050" t="19050" r="19050" b="28575"/>
                      <wp:wrapNone/>
                      <wp:docPr id="2049" name="Text Box 1880">
                        <a:extLst xmlns:a="http://schemas.openxmlformats.org/drawingml/2006/main">
                          <a:ext uri="{FF2B5EF4-FFF2-40B4-BE49-F238E27FC236}">
                            <a16:creationId xmlns:a16="http://schemas.microsoft.com/office/drawing/2014/main" id="{00000000-0008-0000-0000-00000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A70E40" id="Text Box 1880" o:spid="_x0000_s1026" type="#_x0000_t202" style="position:absolute;margin-left:0;margin-top:0;width:6pt;height:2.25pt;z-index:25375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58464" behindDoc="0" locked="0" layoutInCell="1" allowOverlap="1" wp14:anchorId="7267942F" wp14:editId="039471DE">
                      <wp:simplePos x="0" y="0"/>
                      <wp:positionH relativeFrom="column">
                        <wp:posOffset>0</wp:posOffset>
                      </wp:positionH>
                      <wp:positionV relativeFrom="paragraph">
                        <wp:posOffset>0</wp:posOffset>
                      </wp:positionV>
                      <wp:extent cx="76200" cy="28575"/>
                      <wp:effectExtent l="19050" t="19050" r="19050" b="28575"/>
                      <wp:wrapNone/>
                      <wp:docPr id="2050" name="Text Box 1879">
                        <a:extLst xmlns:a="http://schemas.openxmlformats.org/drawingml/2006/main">
                          <a:ext uri="{FF2B5EF4-FFF2-40B4-BE49-F238E27FC236}">
                            <a16:creationId xmlns:a16="http://schemas.microsoft.com/office/drawing/2014/main" id="{00000000-0008-0000-0000-00000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9AE34D" id="Text Box 1879" o:spid="_x0000_s1026" type="#_x0000_t202" style="position:absolute;margin-left:0;margin-top:0;width:6pt;height:2.25pt;z-index:25375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59488" behindDoc="0" locked="0" layoutInCell="1" allowOverlap="1" wp14:anchorId="0AACC95C" wp14:editId="211CD115">
                      <wp:simplePos x="0" y="0"/>
                      <wp:positionH relativeFrom="column">
                        <wp:posOffset>0</wp:posOffset>
                      </wp:positionH>
                      <wp:positionV relativeFrom="paragraph">
                        <wp:posOffset>0</wp:posOffset>
                      </wp:positionV>
                      <wp:extent cx="76200" cy="28575"/>
                      <wp:effectExtent l="19050" t="19050" r="19050" b="28575"/>
                      <wp:wrapNone/>
                      <wp:docPr id="2051" name="Text Box 1878">
                        <a:extLst xmlns:a="http://schemas.openxmlformats.org/drawingml/2006/main">
                          <a:ext uri="{FF2B5EF4-FFF2-40B4-BE49-F238E27FC236}">
                            <a16:creationId xmlns:a16="http://schemas.microsoft.com/office/drawing/2014/main" id="{00000000-0008-0000-0000-00000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2775CE" id="Text Box 1878" o:spid="_x0000_s1026" type="#_x0000_t202" style="position:absolute;margin-left:0;margin-top:0;width:6pt;height:2.25pt;z-index:25375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60512" behindDoc="0" locked="0" layoutInCell="1" allowOverlap="1" wp14:anchorId="21B592AF" wp14:editId="1F71DD62">
                      <wp:simplePos x="0" y="0"/>
                      <wp:positionH relativeFrom="column">
                        <wp:posOffset>0</wp:posOffset>
                      </wp:positionH>
                      <wp:positionV relativeFrom="paragraph">
                        <wp:posOffset>0</wp:posOffset>
                      </wp:positionV>
                      <wp:extent cx="76200" cy="28575"/>
                      <wp:effectExtent l="19050" t="19050" r="19050" b="28575"/>
                      <wp:wrapNone/>
                      <wp:docPr id="2052" name="Text Box 1877">
                        <a:extLst xmlns:a="http://schemas.openxmlformats.org/drawingml/2006/main">
                          <a:ext uri="{FF2B5EF4-FFF2-40B4-BE49-F238E27FC236}">
                            <a16:creationId xmlns:a16="http://schemas.microsoft.com/office/drawing/2014/main" id="{00000000-0008-0000-0000-00000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8D3E5A" id="Text Box 1877" o:spid="_x0000_s1026" type="#_x0000_t202" style="position:absolute;margin-left:0;margin-top:0;width:6pt;height:2.25pt;z-index:25376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61536" behindDoc="0" locked="0" layoutInCell="1" allowOverlap="1" wp14:anchorId="4DC90942" wp14:editId="3A88E085">
                      <wp:simplePos x="0" y="0"/>
                      <wp:positionH relativeFrom="column">
                        <wp:posOffset>0</wp:posOffset>
                      </wp:positionH>
                      <wp:positionV relativeFrom="paragraph">
                        <wp:posOffset>0</wp:posOffset>
                      </wp:positionV>
                      <wp:extent cx="76200" cy="28575"/>
                      <wp:effectExtent l="19050" t="19050" r="19050" b="28575"/>
                      <wp:wrapNone/>
                      <wp:docPr id="2053" name="Text Box 1876">
                        <a:extLst xmlns:a="http://schemas.openxmlformats.org/drawingml/2006/main">
                          <a:ext uri="{FF2B5EF4-FFF2-40B4-BE49-F238E27FC236}">
                            <a16:creationId xmlns:a16="http://schemas.microsoft.com/office/drawing/2014/main" id="{00000000-0008-0000-0000-00000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B53053" id="Text Box 1876" o:spid="_x0000_s1026" type="#_x0000_t202" style="position:absolute;margin-left:0;margin-top:0;width:6pt;height:2.25pt;z-index:25376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62560" behindDoc="0" locked="0" layoutInCell="1" allowOverlap="1" wp14:anchorId="3474FFF8" wp14:editId="64513F6E">
                      <wp:simplePos x="0" y="0"/>
                      <wp:positionH relativeFrom="column">
                        <wp:posOffset>0</wp:posOffset>
                      </wp:positionH>
                      <wp:positionV relativeFrom="paragraph">
                        <wp:posOffset>0</wp:posOffset>
                      </wp:positionV>
                      <wp:extent cx="76200" cy="28575"/>
                      <wp:effectExtent l="19050" t="19050" r="19050" b="28575"/>
                      <wp:wrapNone/>
                      <wp:docPr id="2054" name="Text Box 1875">
                        <a:extLst xmlns:a="http://schemas.openxmlformats.org/drawingml/2006/main">
                          <a:ext uri="{FF2B5EF4-FFF2-40B4-BE49-F238E27FC236}">
                            <a16:creationId xmlns:a16="http://schemas.microsoft.com/office/drawing/2014/main" id="{00000000-0008-0000-0000-00000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6E8DB1" id="Text Box 1875" o:spid="_x0000_s1026" type="#_x0000_t202" style="position:absolute;margin-left:0;margin-top:0;width:6pt;height:2.25pt;z-index:25376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63584" behindDoc="0" locked="0" layoutInCell="1" allowOverlap="1" wp14:anchorId="078CA284" wp14:editId="1B745F1C">
                      <wp:simplePos x="0" y="0"/>
                      <wp:positionH relativeFrom="column">
                        <wp:posOffset>0</wp:posOffset>
                      </wp:positionH>
                      <wp:positionV relativeFrom="paragraph">
                        <wp:posOffset>0</wp:posOffset>
                      </wp:positionV>
                      <wp:extent cx="76200" cy="28575"/>
                      <wp:effectExtent l="19050" t="19050" r="19050" b="28575"/>
                      <wp:wrapNone/>
                      <wp:docPr id="2055" name="Text Box 1874">
                        <a:extLst xmlns:a="http://schemas.openxmlformats.org/drawingml/2006/main">
                          <a:ext uri="{FF2B5EF4-FFF2-40B4-BE49-F238E27FC236}">
                            <a16:creationId xmlns:a16="http://schemas.microsoft.com/office/drawing/2014/main" id="{00000000-0008-0000-0000-00000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6E0F25" id="Text Box 1874" o:spid="_x0000_s1026" type="#_x0000_t202" style="position:absolute;margin-left:0;margin-top:0;width:6pt;height:2.25pt;z-index:25376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64608" behindDoc="0" locked="0" layoutInCell="1" allowOverlap="1" wp14:anchorId="39435821" wp14:editId="3D9B0371">
                      <wp:simplePos x="0" y="0"/>
                      <wp:positionH relativeFrom="column">
                        <wp:posOffset>0</wp:posOffset>
                      </wp:positionH>
                      <wp:positionV relativeFrom="paragraph">
                        <wp:posOffset>0</wp:posOffset>
                      </wp:positionV>
                      <wp:extent cx="76200" cy="28575"/>
                      <wp:effectExtent l="19050" t="19050" r="19050" b="28575"/>
                      <wp:wrapNone/>
                      <wp:docPr id="2056" name="Text Box 1873">
                        <a:extLst xmlns:a="http://schemas.openxmlformats.org/drawingml/2006/main">
                          <a:ext uri="{FF2B5EF4-FFF2-40B4-BE49-F238E27FC236}">
                            <a16:creationId xmlns:a16="http://schemas.microsoft.com/office/drawing/2014/main" id="{00000000-0008-0000-0000-00000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800D1D" id="Text Box 1873" o:spid="_x0000_s1026" type="#_x0000_t202" style="position:absolute;margin-left:0;margin-top:0;width:6pt;height:2.25pt;z-index:25376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65632" behindDoc="0" locked="0" layoutInCell="1" allowOverlap="1" wp14:anchorId="6798A9FA" wp14:editId="4366EF22">
                      <wp:simplePos x="0" y="0"/>
                      <wp:positionH relativeFrom="column">
                        <wp:posOffset>0</wp:posOffset>
                      </wp:positionH>
                      <wp:positionV relativeFrom="paragraph">
                        <wp:posOffset>0</wp:posOffset>
                      </wp:positionV>
                      <wp:extent cx="76200" cy="28575"/>
                      <wp:effectExtent l="19050" t="19050" r="19050" b="28575"/>
                      <wp:wrapNone/>
                      <wp:docPr id="2057" name="Text Box 1872">
                        <a:extLst xmlns:a="http://schemas.openxmlformats.org/drawingml/2006/main">
                          <a:ext uri="{FF2B5EF4-FFF2-40B4-BE49-F238E27FC236}">
                            <a16:creationId xmlns:a16="http://schemas.microsoft.com/office/drawing/2014/main" id="{00000000-0008-0000-0000-00000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86C1C3" id="Text Box 1872" o:spid="_x0000_s1026" type="#_x0000_t202" style="position:absolute;margin-left:0;margin-top:0;width:6pt;height:2.25pt;z-index:25376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66656" behindDoc="0" locked="0" layoutInCell="1" allowOverlap="1" wp14:anchorId="66BDBA4E" wp14:editId="040C8530">
                      <wp:simplePos x="0" y="0"/>
                      <wp:positionH relativeFrom="column">
                        <wp:posOffset>0</wp:posOffset>
                      </wp:positionH>
                      <wp:positionV relativeFrom="paragraph">
                        <wp:posOffset>0</wp:posOffset>
                      </wp:positionV>
                      <wp:extent cx="76200" cy="28575"/>
                      <wp:effectExtent l="19050" t="19050" r="19050" b="28575"/>
                      <wp:wrapNone/>
                      <wp:docPr id="2058" name="Text Box 1871">
                        <a:extLst xmlns:a="http://schemas.openxmlformats.org/drawingml/2006/main">
                          <a:ext uri="{FF2B5EF4-FFF2-40B4-BE49-F238E27FC236}">
                            <a16:creationId xmlns:a16="http://schemas.microsoft.com/office/drawing/2014/main" id="{00000000-0008-0000-0000-00000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82BAE6" id="Text Box 1871" o:spid="_x0000_s1026" type="#_x0000_t202" style="position:absolute;margin-left:0;margin-top:0;width:6pt;height:2.25pt;z-index:2537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67680" behindDoc="0" locked="0" layoutInCell="1" allowOverlap="1" wp14:anchorId="17A11E0D" wp14:editId="6AEECD98">
                      <wp:simplePos x="0" y="0"/>
                      <wp:positionH relativeFrom="column">
                        <wp:posOffset>0</wp:posOffset>
                      </wp:positionH>
                      <wp:positionV relativeFrom="paragraph">
                        <wp:posOffset>0</wp:posOffset>
                      </wp:positionV>
                      <wp:extent cx="76200" cy="28575"/>
                      <wp:effectExtent l="19050" t="19050" r="19050" b="28575"/>
                      <wp:wrapNone/>
                      <wp:docPr id="2059" name="Text Box 1870">
                        <a:extLst xmlns:a="http://schemas.openxmlformats.org/drawingml/2006/main">
                          <a:ext uri="{FF2B5EF4-FFF2-40B4-BE49-F238E27FC236}">
                            <a16:creationId xmlns:a16="http://schemas.microsoft.com/office/drawing/2014/main" id="{00000000-0008-0000-0000-00000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262AC5" id="Text Box 1870" o:spid="_x0000_s1026" type="#_x0000_t202" style="position:absolute;margin-left:0;margin-top:0;width:6pt;height:2.25pt;z-index:25376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68704" behindDoc="0" locked="0" layoutInCell="1" allowOverlap="1" wp14:anchorId="1B0A98CA" wp14:editId="496379DB">
                      <wp:simplePos x="0" y="0"/>
                      <wp:positionH relativeFrom="column">
                        <wp:posOffset>0</wp:posOffset>
                      </wp:positionH>
                      <wp:positionV relativeFrom="paragraph">
                        <wp:posOffset>0</wp:posOffset>
                      </wp:positionV>
                      <wp:extent cx="76200" cy="28575"/>
                      <wp:effectExtent l="19050" t="19050" r="19050" b="28575"/>
                      <wp:wrapNone/>
                      <wp:docPr id="2060" name="Text Box 1869">
                        <a:extLst xmlns:a="http://schemas.openxmlformats.org/drawingml/2006/main">
                          <a:ext uri="{FF2B5EF4-FFF2-40B4-BE49-F238E27FC236}">
                            <a16:creationId xmlns:a16="http://schemas.microsoft.com/office/drawing/2014/main" id="{00000000-0008-0000-0000-00000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D3C200" id="Text Box 1869" o:spid="_x0000_s1026" type="#_x0000_t202" style="position:absolute;margin-left:0;margin-top:0;width:6pt;height:2.25pt;z-index:25376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69728" behindDoc="0" locked="0" layoutInCell="1" allowOverlap="1" wp14:anchorId="00943C7A" wp14:editId="3AC96436">
                      <wp:simplePos x="0" y="0"/>
                      <wp:positionH relativeFrom="column">
                        <wp:posOffset>0</wp:posOffset>
                      </wp:positionH>
                      <wp:positionV relativeFrom="paragraph">
                        <wp:posOffset>0</wp:posOffset>
                      </wp:positionV>
                      <wp:extent cx="76200" cy="28575"/>
                      <wp:effectExtent l="19050" t="19050" r="19050" b="28575"/>
                      <wp:wrapNone/>
                      <wp:docPr id="2061" name="Text Box 1868">
                        <a:extLst xmlns:a="http://schemas.openxmlformats.org/drawingml/2006/main">
                          <a:ext uri="{FF2B5EF4-FFF2-40B4-BE49-F238E27FC236}">
                            <a16:creationId xmlns:a16="http://schemas.microsoft.com/office/drawing/2014/main" id="{00000000-0008-0000-0000-00000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802507" id="Text Box 1868" o:spid="_x0000_s1026" type="#_x0000_t202" style="position:absolute;margin-left:0;margin-top:0;width:6pt;height:2.25pt;z-index:25376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70752" behindDoc="0" locked="0" layoutInCell="1" allowOverlap="1" wp14:anchorId="51E0C58C" wp14:editId="1D6C62B6">
                      <wp:simplePos x="0" y="0"/>
                      <wp:positionH relativeFrom="column">
                        <wp:posOffset>0</wp:posOffset>
                      </wp:positionH>
                      <wp:positionV relativeFrom="paragraph">
                        <wp:posOffset>0</wp:posOffset>
                      </wp:positionV>
                      <wp:extent cx="76200" cy="28575"/>
                      <wp:effectExtent l="19050" t="19050" r="19050" b="28575"/>
                      <wp:wrapNone/>
                      <wp:docPr id="2062" name="Text Box 1867">
                        <a:extLst xmlns:a="http://schemas.openxmlformats.org/drawingml/2006/main">
                          <a:ext uri="{FF2B5EF4-FFF2-40B4-BE49-F238E27FC236}">
                            <a16:creationId xmlns:a16="http://schemas.microsoft.com/office/drawing/2014/main" id="{00000000-0008-0000-0000-00000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4A504E" id="Text Box 1867" o:spid="_x0000_s1026" type="#_x0000_t202" style="position:absolute;margin-left:0;margin-top:0;width:6pt;height:2.25pt;z-index:25377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71776" behindDoc="0" locked="0" layoutInCell="1" allowOverlap="1" wp14:anchorId="370772AA" wp14:editId="7C2683F2">
                      <wp:simplePos x="0" y="0"/>
                      <wp:positionH relativeFrom="column">
                        <wp:posOffset>0</wp:posOffset>
                      </wp:positionH>
                      <wp:positionV relativeFrom="paragraph">
                        <wp:posOffset>0</wp:posOffset>
                      </wp:positionV>
                      <wp:extent cx="76200" cy="28575"/>
                      <wp:effectExtent l="19050" t="19050" r="19050" b="28575"/>
                      <wp:wrapNone/>
                      <wp:docPr id="2063" name="Text Box 1866">
                        <a:extLst xmlns:a="http://schemas.openxmlformats.org/drawingml/2006/main">
                          <a:ext uri="{FF2B5EF4-FFF2-40B4-BE49-F238E27FC236}">
                            <a16:creationId xmlns:a16="http://schemas.microsoft.com/office/drawing/2014/main" id="{00000000-0008-0000-0000-00000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057342" id="Text Box 1866" o:spid="_x0000_s1026" type="#_x0000_t202" style="position:absolute;margin-left:0;margin-top:0;width:6pt;height:2.25pt;z-index:25377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72800" behindDoc="0" locked="0" layoutInCell="1" allowOverlap="1" wp14:anchorId="33C6AACA" wp14:editId="351E9F24">
                      <wp:simplePos x="0" y="0"/>
                      <wp:positionH relativeFrom="column">
                        <wp:posOffset>0</wp:posOffset>
                      </wp:positionH>
                      <wp:positionV relativeFrom="paragraph">
                        <wp:posOffset>0</wp:posOffset>
                      </wp:positionV>
                      <wp:extent cx="76200" cy="28575"/>
                      <wp:effectExtent l="19050" t="19050" r="19050" b="28575"/>
                      <wp:wrapNone/>
                      <wp:docPr id="2064" name="Text Box 1865">
                        <a:extLst xmlns:a="http://schemas.openxmlformats.org/drawingml/2006/main">
                          <a:ext uri="{FF2B5EF4-FFF2-40B4-BE49-F238E27FC236}">
                            <a16:creationId xmlns:a16="http://schemas.microsoft.com/office/drawing/2014/main" id="{00000000-0008-0000-0000-00001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C86063" id="Text Box 1865" o:spid="_x0000_s1026" type="#_x0000_t202" style="position:absolute;margin-left:0;margin-top:0;width:6pt;height:2.25pt;z-index:25377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73824" behindDoc="0" locked="0" layoutInCell="1" allowOverlap="1" wp14:anchorId="6792E8B6" wp14:editId="1EB411A3">
                      <wp:simplePos x="0" y="0"/>
                      <wp:positionH relativeFrom="column">
                        <wp:posOffset>0</wp:posOffset>
                      </wp:positionH>
                      <wp:positionV relativeFrom="paragraph">
                        <wp:posOffset>0</wp:posOffset>
                      </wp:positionV>
                      <wp:extent cx="76200" cy="28575"/>
                      <wp:effectExtent l="19050" t="19050" r="19050" b="28575"/>
                      <wp:wrapNone/>
                      <wp:docPr id="2065" name="Text Box 1864">
                        <a:extLst xmlns:a="http://schemas.openxmlformats.org/drawingml/2006/main">
                          <a:ext uri="{FF2B5EF4-FFF2-40B4-BE49-F238E27FC236}">
                            <a16:creationId xmlns:a16="http://schemas.microsoft.com/office/drawing/2014/main" id="{00000000-0008-0000-0000-00001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CD24E5" id="Text Box 1864" o:spid="_x0000_s1026" type="#_x0000_t202" style="position:absolute;margin-left:0;margin-top:0;width:6pt;height:2.25pt;z-index:25377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74848" behindDoc="0" locked="0" layoutInCell="1" allowOverlap="1" wp14:anchorId="09F68C73" wp14:editId="24191D5B">
                      <wp:simplePos x="0" y="0"/>
                      <wp:positionH relativeFrom="column">
                        <wp:posOffset>0</wp:posOffset>
                      </wp:positionH>
                      <wp:positionV relativeFrom="paragraph">
                        <wp:posOffset>0</wp:posOffset>
                      </wp:positionV>
                      <wp:extent cx="76200" cy="28575"/>
                      <wp:effectExtent l="19050" t="19050" r="19050" b="28575"/>
                      <wp:wrapNone/>
                      <wp:docPr id="2066" name="Text Box 1863">
                        <a:extLst xmlns:a="http://schemas.openxmlformats.org/drawingml/2006/main">
                          <a:ext uri="{FF2B5EF4-FFF2-40B4-BE49-F238E27FC236}">
                            <a16:creationId xmlns:a16="http://schemas.microsoft.com/office/drawing/2014/main" id="{00000000-0008-0000-0000-00001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F41CAF" id="Text Box 1863" o:spid="_x0000_s1026" type="#_x0000_t202" style="position:absolute;margin-left:0;margin-top:0;width:6pt;height:2.25pt;z-index:25377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75872" behindDoc="0" locked="0" layoutInCell="1" allowOverlap="1" wp14:anchorId="5276D4B1" wp14:editId="7AF3B54A">
                      <wp:simplePos x="0" y="0"/>
                      <wp:positionH relativeFrom="column">
                        <wp:posOffset>0</wp:posOffset>
                      </wp:positionH>
                      <wp:positionV relativeFrom="paragraph">
                        <wp:posOffset>0</wp:posOffset>
                      </wp:positionV>
                      <wp:extent cx="76200" cy="28575"/>
                      <wp:effectExtent l="19050" t="19050" r="19050" b="28575"/>
                      <wp:wrapNone/>
                      <wp:docPr id="2067" name="Text Box 1862">
                        <a:extLst xmlns:a="http://schemas.openxmlformats.org/drawingml/2006/main">
                          <a:ext uri="{FF2B5EF4-FFF2-40B4-BE49-F238E27FC236}">
                            <a16:creationId xmlns:a16="http://schemas.microsoft.com/office/drawing/2014/main" id="{00000000-0008-0000-0000-00001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99D598" id="Text Box 1862" o:spid="_x0000_s1026" type="#_x0000_t202" style="position:absolute;margin-left:0;margin-top:0;width:6pt;height:2.25pt;z-index:25377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76896" behindDoc="0" locked="0" layoutInCell="1" allowOverlap="1" wp14:anchorId="33CA7DFE" wp14:editId="228D8B99">
                      <wp:simplePos x="0" y="0"/>
                      <wp:positionH relativeFrom="column">
                        <wp:posOffset>0</wp:posOffset>
                      </wp:positionH>
                      <wp:positionV relativeFrom="paragraph">
                        <wp:posOffset>0</wp:posOffset>
                      </wp:positionV>
                      <wp:extent cx="76200" cy="28575"/>
                      <wp:effectExtent l="19050" t="19050" r="19050" b="28575"/>
                      <wp:wrapNone/>
                      <wp:docPr id="2068" name="Text Box 1861">
                        <a:extLst xmlns:a="http://schemas.openxmlformats.org/drawingml/2006/main">
                          <a:ext uri="{FF2B5EF4-FFF2-40B4-BE49-F238E27FC236}">
                            <a16:creationId xmlns:a16="http://schemas.microsoft.com/office/drawing/2014/main" id="{00000000-0008-0000-0000-00001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D8A6FA" id="Text Box 1861" o:spid="_x0000_s1026" type="#_x0000_t202" style="position:absolute;margin-left:0;margin-top:0;width:6pt;height:2.25pt;z-index:25377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77920" behindDoc="0" locked="0" layoutInCell="1" allowOverlap="1" wp14:anchorId="7A503E21" wp14:editId="0FB8012D">
                      <wp:simplePos x="0" y="0"/>
                      <wp:positionH relativeFrom="column">
                        <wp:posOffset>0</wp:posOffset>
                      </wp:positionH>
                      <wp:positionV relativeFrom="paragraph">
                        <wp:posOffset>0</wp:posOffset>
                      </wp:positionV>
                      <wp:extent cx="76200" cy="28575"/>
                      <wp:effectExtent l="19050" t="19050" r="19050" b="28575"/>
                      <wp:wrapNone/>
                      <wp:docPr id="2069" name="Text Box 1860">
                        <a:extLst xmlns:a="http://schemas.openxmlformats.org/drawingml/2006/main">
                          <a:ext uri="{FF2B5EF4-FFF2-40B4-BE49-F238E27FC236}">
                            <a16:creationId xmlns:a16="http://schemas.microsoft.com/office/drawing/2014/main" id="{00000000-0008-0000-0000-00001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3247B0" id="Text Box 1860" o:spid="_x0000_s1026" type="#_x0000_t202" style="position:absolute;margin-left:0;margin-top:0;width:6pt;height:2.25pt;z-index:25377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78944" behindDoc="0" locked="0" layoutInCell="1" allowOverlap="1" wp14:anchorId="736C756A" wp14:editId="4A022AA7">
                      <wp:simplePos x="0" y="0"/>
                      <wp:positionH relativeFrom="column">
                        <wp:posOffset>0</wp:posOffset>
                      </wp:positionH>
                      <wp:positionV relativeFrom="paragraph">
                        <wp:posOffset>0</wp:posOffset>
                      </wp:positionV>
                      <wp:extent cx="76200" cy="28575"/>
                      <wp:effectExtent l="19050" t="19050" r="19050" b="28575"/>
                      <wp:wrapNone/>
                      <wp:docPr id="2070" name="Text Box 1859">
                        <a:extLst xmlns:a="http://schemas.openxmlformats.org/drawingml/2006/main">
                          <a:ext uri="{FF2B5EF4-FFF2-40B4-BE49-F238E27FC236}">
                            <a16:creationId xmlns:a16="http://schemas.microsoft.com/office/drawing/2014/main" id="{00000000-0008-0000-0000-00001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22EF56" id="Text Box 1859" o:spid="_x0000_s1026" type="#_x0000_t202" style="position:absolute;margin-left:0;margin-top:0;width:6pt;height:2.25pt;z-index:25377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79968" behindDoc="0" locked="0" layoutInCell="1" allowOverlap="1" wp14:anchorId="22E16669" wp14:editId="0A812416">
                      <wp:simplePos x="0" y="0"/>
                      <wp:positionH relativeFrom="column">
                        <wp:posOffset>0</wp:posOffset>
                      </wp:positionH>
                      <wp:positionV relativeFrom="paragraph">
                        <wp:posOffset>0</wp:posOffset>
                      </wp:positionV>
                      <wp:extent cx="76200" cy="28575"/>
                      <wp:effectExtent l="19050" t="19050" r="19050" b="28575"/>
                      <wp:wrapNone/>
                      <wp:docPr id="2071" name="Text Box 1858">
                        <a:extLst xmlns:a="http://schemas.openxmlformats.org/drawingml/2006/main">
                          <a:ext uri="{FF2B5EF4-FFF2-40B4-BE49-F238E27FC236}">
                            <a16:creationId xmlns:a16="http://schemas.microsoft.com/office/drawing/2014/main" id="{00000000-0008-0000-0000-00001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D32344" id="Text Box 1858" o:spid="_x0000_s1026" type="#_x0000_t202" style="position:absolute;margin-left:0;margin-top:0;width:6pt;height:2.25pt;z-index:25377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80992" behindDoc="0" locked="0" layoutInCell="1" allowOverlap="1" wp14:anchorId="3C228A35" wp14:editId="4C404C57">
                      <wp:simplePos x="0" y="0"/>
                      <wp:positionH relativeFrom="column">
                        <wp:posOffset>0</wp:posOffset>
                      </wp:positionH>
                      <wp:positionV relativeFrom="paragraph">
                        <wp:posOffset>0</wp:posOffset>
                      </wp:positionV>
                      <wp:extent cx="76200" cy="28575"/>
                      <wp:effectExtent l="19050" t="19050" r="19050" b="28575"/>
                      <wp:wrapNone/>
                      <wp:docPr id="2072" name="Text Box 1857">
                        <a:extLst xmlns:a="http://schemas.openxmlformats.org/drawingml/2006/main">
                          <a:ext uri="{FF2B5EF4-FFF2-40B4-BE49-F238E27FC236}">
                            <a16:creationId xmlns:a16="http://schemas.microsoft.com/office/drawing/2014/main" id="{00000000-0008-0000-0000-00001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27946D" id="Text Box 1857" o:spid="_x0000_s1026" type="#_x0000_t202" style="position:absolute;margin-left:0;margin-top:0;width:6pt;height:2.25pt;z-index:25378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82016" behindDoc="0" locked="0" layoutInCell="1" allowOverlap="1" wp14:anchorId="141CF8B6" wp14:editId="6458E999">
                      <wp:simplePos x="0" y="0"/>
                      <wp:positionH relativeFrom="column">
                        <wp:posOffset>0</wp:posOffset>
                      </wp:positionH>
                      <wp:positionV relativeFrom="paragraph">
                        <wp:posOffset>0</wp:posOffset>
                      </wp:positionV>
                      <wp:extent cx="76200" cy="28575"/>
                      <wp:effectExtent l="19050" t="19050" r="19050" b="28575"/>
                      <wp:wrapNone/>
                      <wp:docPr id="2073" name="Text Box 1856">
                        <a:extLst xmlns:a="http://schemas.openxmlformats.org/drawingml/2006/main">
                          <a:ext uri="{FF2B5EF4-FFF2-40B4-BE49-F238E27FC236}">
                            <a16:creationId xmlns:a16="http://schemas.microsoft.com/office/drawing/2014/main" id="{00000000-0008-0000-0000-00001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C3B273" id="Text Box 1856" o:spid="_x0000_s1026" type="#_x0000_t202" style="position:absolute;margin-left:0;margin-top:0;width:6pt;height:2.25pt;z-index:25378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83040" behindDoc="0" locked="0" layoutInCell="1" allowOverlap="1" wp14:anchorId="367E0F59" wp14:editId="3DC4CAEE">
                      <wp:simplePos x="0" y="0"/>
                      <wp:positionH relativeFrom="column">
                        <wp:posOffset>0</wp:posOffset>
                      </wp:positionH>
                      <wp:positionV relativeFrom="paragraph">
                        <wp:posOffset>0</wp:posOffset>
                      </wp:positionV>
                      <wp:extent cx="76200" cy="28575"/>
                      <wp:effectExtent l="19050" t="19050" r="19050" b="28575"/>
                      <wp:wrapNone/>
                      <wp:docPr id="2074" name="Text Box 1855">
                        <a:extLst xmlns:a="http://schemas.openxmlformats.org/drawingml/2006/main">
                          <a:ext uri="{FF2B5EF4-FFF2-40B4-BE49-F238E27FC236}">
                            <a16:creationId xmlns:a16="http://schemas.microsoft.com/office/drawing/2014/main" id="{00000000-0008-0000-0000-00001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B25DDB" id="Text Box 1855" o:spid="_x0000_s1026" type="#_x0000_t202" style="position:absolute;margin-left:0;margin-top:0;width:6pt;height:2.25pt;z-index:25378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84064" behindDoc="0" locked="0" layoutInCell="1" allowOverlap="1" wp14:anchorId="1D1F89C6" wp14:editId="1D17521F">
                      <wp:simplePos x="0" y="0"/>
                      <wp:positionH relativeFrom="column">
                        <wp:posOffset>0</wp:posOffset>
                      </wp:positionH>
                      <wp:positionV relativeFrom="paragraph">
                        <wp:posOffset>0</wp:posOffset>
                      </wp:positionV>
                      <wp:extent cx="76200" cy="28575"/>
                      <wp:effectExtent l="19050" t="19050" r="19050" b="28575"/>
                      <wp:wrapNone/>
                      <wp:docPr id="2075" name="Text Box 1854">
                        <a:extLst xmlns:a="http://schemas.openxmlformats.org/drawingml/2006/main">
                          <a:ext uri="{FF2B5EF4-FFF2-40B4-BE49-F238E27FC236}">
                            <a16:creationId xmlns:a16="http://schemas.microsoft.com/office/drawing/2014/main" id="{00000000-0008-0000-0000-00001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C9734E" id="Text Box 1854" o:spid="_x0000_s1026" type="#_x0000_t202" style="position:absolute;margin-left:0;margin-top:0;width:6pt;height:2.25pt;z-index:25378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85088" behindDoc="0" locked="0" layoutInCell="1" allowOverlap="1" wp14:anchorId="5DF52C7F" wp14:editId="3B3BC08D">
                      <wp:simplePos x="0" y="0"/>
                      <wp:positionH relativeFrom="column">
                        <wp:posOffset>0</wp:posOffset>
                      </wp:positionH>
                      <wp:positionV relativeFrom="paragraph">
                        <wp:posOffset>0</wp:posOffset>
                      </wp:positionV>
                      <wp:extent cx="76200" cy="28575"/>
                      <wp:effectExtent l="19050" t="19050" r="19050" b="28575"/>
                      <wp:wrapNone/>
                      <wp:docPr id="2076" name="Text Box 1853">
                        <a:extLst xmlns:a="http://schemas.openxmlformats.org/drawingml/2006/main">
                          <a:ext uri="{FF2B5EF4-FFF2-40B4-BE49-F238E27FC236}">
                            <a16:creationId xmlns:a16="http://schemas.microsoft.com/office/drawing/2014/main" id="{00000000-0008-0000-0000-00001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1CA390" id="Text Box 1853" o:spid="_x0000_s1026" type="#_x0000_t202" style="position:absolute;margin-left:0;margin-top:0;width:6pt;height:2.25pt;z-index:25378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86112" behindDoc="0" locked="0" layoutInCell="1" allowOverlap="1" wp14:anchorId="21B8ED7D" wp14:editId="29B0518A">
                      <wp:simplePos x="0" y="0"/>
                      <wp:positionH relativeFrom="column">
                        <wp:posOffset>0</wp:posOffset>
                      </wp:positionH>
                      <wp:positionV relativeFrom="paragraph">
                        <wp:posOffset>0</wp:posOffset>
                      </wp:positionV>
                      <wp:extent cx="76200" cy="28575"/>
                      <wp:effectExtent l="19050" t="19050" r="19050" b="28575"/>
                      <wp:wrapNone/>
                      <wp:docPr id="2077" name="Text Box 1852">
                        <a:extLst xmlns:a="http://schemas.openxmlformats.org/drawingml/2006/main">
                          <a:ext uri="{FF2B5EF4-FFF2-40B4-BE49-F238E27FC236}">
                            <a16:creationId xmlns:a16="http://schemas.microsoft.com/office/drawing/2014/main" id="{00000000-0008-0000-0000-00001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037B95" id="Text Box 1852" o:spid="_x0000_s1026" type="#_x0000_t202" style="position:absolute;margin-left:0;margin-top:0;width:6pt;height:2.25pt;z-index:25378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87136" behindDoc="0" locked="0" layoutInCell="1" allowOverlap="1" wp14:anchorId="4E7B96B9" wp14:editId="31E415B6">
                      <wp:simplePos x="0" y="0"/>
                      <wp:positionH relativeFrom="column">
                        <wp:posOffset>0</wp:posOffset>
                      </wp:positionH>
                      <wp:positionV relativeFrom="paragraph">
                        <wp:posOffset>0</wp:posOffset>
                      </wp:positionV>
                      <wp:extent cx="76200" cy="28575"/>
                      <wp:effectExtent l="19050" t="19050" r="19050" b="28575"/>
                      <wp:wrapNone/>
                      <wp:docPr id="2078" name="Text Box 1851">
                        <a:extLst xmlns:a="http://schemas.openxmlformats.org/drawingml/2006/main">
                          <a:ext uri="{FF2B5EF4-FFF2-40B4-BE49-F238E27FC236}">
                            <a16:creationId xmlns:a16="http://schemas.microsoft.com/office/drawing/2014/main" id="{00000000-0008-0000-0000-00001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083526" id="Text Box 1851" o:spid="_x0000_s1026" type="#_x0000_t202" style="position:absolute;margin-left:0;margin-top:0;width:6pt;height:2.25pt;z-index:25378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88160" behindDoc="0" locked="0" layoutInCell="1" allowOverlap="1" wp14:anchorId="76520787" wp14:editId="25A81B05">
                      <wp:simplePos x="0" y="0"/>
                      <wp:positionH relativeFrom="column">
                        <wp:posOffset>0</wp:posOffset>
                      </wp:positionH>
                      <wp:positionV relativeFrom="paragraph">
                        <wp:posOffset>0</wp:posOffset>
                      </wp:positionV>
                      <wp:extent cx="76200" cy="28575"/>
                      <wp:effectExtent l="19050" t="19050" r="19050" b="28575"/>
                      <wp:wrapNone/>
                      <wp:docPr id="2079" name="Text Box 1850">
                        <a:extLst xmlns:a="http://schemas.openxmlformats.org/drawingml/2006/main">
                          <a:ext uri="{FF2B5EF4-FFF2-40B4-BE49-F238E27FC236}">
                            <a16:creationId xmlns:a16="http://schemas.microsoft.com/office/drawing/2014/main" id="{00000000-0008-0000-0000-00001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78DE38" id="Text Box 1850" o:spid="_x0000_s1026" type="#_x0000_t202" style="position:absolute;margin-left:0;margin-top:0;width:6pt;height:2.25pt;z-index:25378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89184" behindDoc="0" locked="0" layoutInCell="1" allowOverlap="1" wp14:anchorId="43F7BB75" wp14:editId="403A1C58">
                      <wp:simplePos x="0" y="0"/>
                      <wp:positionH relativeFrom="column">
                        <wp:posOffset>0</wp:posOffset>
                      </wp:positionH>
                      <wp:positionV relativeFrom="paragraph">
                        <wp:posOffset>0</wp:posOffset>
                      </wp:positionV>
                      <wp:extent cx="76200" cy="28575"/>
                      <wp:effectExtent l="19050" t="19050" r="19050" b="28575"/>
                      <wp:wrapNone/>
                      <wp:docPr id="2080" name="Text Box 1849">
                        <a:extLst xmlns:a="http://schemas.openxmlformats.org/drawingml/2006/main">
                          <a:ext uri="{FF2B5EF4-FFF2-40B4-BE49-F238E27FC236}">
                            <a16:creationId xmlns:a16="http://schemas.microsoft.com/office/drawing/2014/main" id="{00000000-0008-0000-0000-00002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CE17E8" id="Text Box 1849" o:spid="_x0000_s1026" type="#_x0000_t202" style="position:absolute;margin-left:0;margin-top:0;width:6pt;height:2.25pt;z-index:25378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90208" behindDoc="0" locked="0" layoutInCell="1" allowOverlap="1" wp14:anchorId="11DF4342" wp14:editId="2C791634">
                      <wp:simplePos x="0" y="0"/>
                      <wp:positionH relativeFrom="column">
                        <wp:posOffset>0</wp:posOffset>
                      </wp:positionH>
                      <wp:positionV relativeFrom="paragraph">
                        <wp:posOffset>0</wp:posOffset>
                      </wp:positionV>
                      <wp:extent cx="76200" cy="28575"/>
                      <wp:effectExtent l="19050" t="19050" r="19050" b="28575"/>
                      <wp:wrapNone/>
                      <wp:docPr id="2081" name="Text Box 1848">
                        <a:extLst xmlns:a="http://schemas.openxmlformats.org/drawingml/2006/main">
                          <a:ext uri="{FF2B5EF4-FFF2-40B4-BE49-F238E27FC236}">
                            <a16:creationId xmlns:a16="http://schemas.microsoft.com/office/drawing/2014/main" id="{00000000-0008-0000-0000-00002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FBC289" id="Text Box 1848" o:spid="_x0000_s1026" type="#_x0000_t202" style="position:absolute;margin-left:0;margin-top:0;width:6pt;height:2.25pt;z-index:25379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91232" behindDoc="0" locked="0" layoutInCell="1" allowOverlap="1" wp14:anchorId="3D2406F4" wp14:editId="32D2BC90">
                      <wp:simplePos x="0" y="0"/>
                      <wp:positionH relativeFrom="column">
                        <wp:posOffset>0</wp:posOffset>
                      </wp:positionH>
                      <wp:positionV relativeFrom="paragraph">
                        <wp:posOffset>0</wp:posOffset>
                      </wp:positionV>
                      <wp:extent cx="76200" cy="28575"/>
                      <wp:effectExtent l="19050" t="19050" r="19050" b="28575"/>
                      <wp:wrapNone/>
                      <wp:docPr id="2082" name="Text Box 1847">
                        <a:extLst xmlns:a="http://schemas.openxmlformats.org/drawingml/2006/main">
                          <a:ext uri="{FF2B5EF4-FFF2-40B4-BE49-F238E27FC236}">
                            <a16:creationId xmlns:a16="http://schemas.microsoft.com/office/drawing/2014/main" id="{00000000-0008-0000-0000-00002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91036B" id="Text Box 1847" o:spid="_x0000_s1026" type="#_x0000_t202" style="position:absolute;margin-left:0;margin-top:0;width:6pt;height:2.25pt;z-index:25379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92256" behindDoc="0" locked="0" layoutInCell="1" allowOverlap="1" wp14:anchorId="2A2B9F86" wp14:editId="6EC35454">
                      <wp:simplePos x="0" y="0"/>
                      <wp:positionH relativeFrom="column">
                        <wp:posOffset>0</wp:posOffset>
                      </wp:positionH>
                      <wp:positionV relativeFrom="paragraph">
                        <wp:posOffset>0</wp:posOffset>
                      </wp:positionV>
                      <wp:extent cx="76200" cy="28575"/>
                      <wp:effectExtent l="19050" t="19050" r="19050" b="28575"/>
                      <wp:wrapNone/>
                      <wp:docPr id="2083" name="Text Box 1846">
                        <a:extLst xmlns:a="http://schemas.openxmlformats.org/drawingml/2006/main">
                          <a:ext uri="{FF2B5EF4-FFF2-40B4-BE49-F238E27FC236}">
                            <a16:creationId xmlns:a16="http://schemas.microsoft.com/office/drawing/2014/main" id="{00000000-0008-0000-0000-00002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B39732" id="Text Box 1846" o:spid="_x0000_s1026" type="#_x0000_t202" style="position:absolute;margin-left:0;margin-top:0;width:6pt;height:2.25pt;z-index:25379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93280" behindDoc="0" locked="0" layoutInCell="1" allowOverlap="1" wp14:anchorId="6693AC32" wp14:editId="3A185CF2">
                      <wp:simplePos x="0" y="0"/>
                      <wp:positionH relativeFrom="column">
                        <wp:posOffset>0</wp:posOffset>
                      </wp:positionH>
                      <wp:positionV relativeFrom="paragraph">
                        <wp:posOffset>0</wp:posOffset>
                      </wp:positionV>
                      <wp:extent cx="76200" cy="28575"/>
                      <wp:effectExtent l="19050" t="19050" r="19050" b="28575"/>
                      <wp:wrapNone/>
                      <wp:docPr id="2084" name="Text Box 1845">
                        <a:extLst xmlns:a="http://schemas.openxmlformats.org/drawingml/2006/main">
                          <a:ext uri="{FF2B5EF4-FFF2-40B4-BE49-F238E27FC236}">
                            <a16:creationId xmlns:a16="http://schemas.microsoft.com/office/drawing/2014/main" id="{00000000-0008-0000-0000-00002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0A92A7" id="Text Box 1845" o:spid="_x0000_s1026" type="#_x0000_t202" style="position:absolute;margin-left:0;margin-top:0;width:6pt;height:2.25pt;z-index:25379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94304" behindDoc="0" locked="0" layoutInCell="1" allowOverlap="1" wp14:anchorId="4A41F62C" wp14:editId="36594C9E">
                      <wp:simplePos x="0" y="0"/>
                      <wp:positionH relativeFrom="column">
                        <wp:posOffset>0</wp:posOffset>
                      </wp:positionH>
                      <wp:positionV relativeFrom="paragraph">
                        <wp:posOffset>0</wp:posOffset>
                      </wp:positionV>
                      <wp:extent cx="76200" cy="28575"/>
                      <wp:effectExtent l="19050" t="19050" r="19050" b="28575"/>
                      <wp:wrapNone/>
                      <wp:docPr id="2085" name="Text Box 1844">
                        <a:extLst xmlns:a="http://schemas.openxmlformats.org/drawingml/2006/main">
                          <a:ext uri="{FF2B5EF4-FFF2-40B4-BE49-F238E27FC236}">
                            <a16:creationId xmlns:a16="http://schemas.microsoft.com/office/drawing/2014/main" id="{00000000-0008-0000-0000-00002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E93C8D" id="Text Box 1844" o:spid="_x0000_s1026" type="#_x0000_t202" style="position:absolute;margin-left:0;margin-top:0;width:6pt;height:2.25pt;z-index:25379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95328" behindDoc="0" locked="0" layoutInCell="1" allowOverlap="1" wp14:anchorId="5F8DC110" wp14:editId="51140589">
                      <wp:simplePos x="0" y="0"/>
                      <wp:positionH relativeFrom="column">
                        <wp:posOffset>0</wp:posOffset>
                      </wp:positionH>
                      <wp:positionV relativeFrom="paragraph">
                        <wp:posOffset>0</wp:posOffset>
                      </wp:positionV>
                      <wp:extent cx="76200" cy="28575"/>
                      <wp:effectExtent l="19050" t="19050" r="19050" b="28575"/>
                      <wp:wrapNone/>
                      <wp:docPr id="2086" name="Text Box 1843">
                        <a:extLst xmlns:a="http://schemas.openxmlformats.org/drawingml/2006/main">
                          <a:ext uri="{FF2B5EF4-FFF2-40B4-BE49-F238E27FC236}">
                            <a16:creationId xmlns:a16="http://schemas.microsoft.com/office/drawing/2014/main" id="{00000000-0008-0000-0000-00002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E722EF" id="Text Box 1843" o:spid="_x0000_s1026" type="#_x0000_t202" style="position:absolute;margin-left:0;margin-top:0;width:6pt;height:2.25pt;z-index:25379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96352" behindDoc="0" locked="0" layoutInCell="1" allowOverlap="1" wp14:anchorId="5C345CCD" wp14:editId="7C7115F9">
                      <wp:simplePos x="0" y="0"/>
                      <wp:positionH relativeFrom="column">
                        <wp:posOffset>0</wp:posOffset>
                      </wp:positionH>
                      <wp:positionV relativeFrom="paragraph">
                        <wp:posOffset>0</wp:posOffset>
                      </wp:positionV>
                      <wp:extent cx="76200" cy="28575"/>
                      <wp:effectExtent l="19050" t="19050" r="19050" b="28575"/>
                      <wp:wrapNone/>
                      <wp:docPr id="2087" name="Text Box 1842">
                        <a:extLst xmlns:a="http://schemas.openxmlformats.org/drawingml/2006/main">
                          <a:ext uri="{FF2B5EF4-FFF2-40B4-BE49-F238E27FC236}">
                            <a16:creationId xmlns:a16="http://schemas.microsoft.com/office/drawing/2014/main" id="{00000000-0008-0000-0000-00002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AC3C85" id="Text Box 1842" o:spid="_x0000_s1026" type="#_x0000_t202" style="position:absolute;margin-left:0;margin-top:0;width:6pt;height:2.25pt;z-index:25379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97376" behindDoc="0" locked="0" layoutInCell="1" allowOverlap="1" wp14:anchorId="5FD90414" wp14:editId="12230ECA">
                      <wp:simplePos x="0" y="0"/>
                      <wp:positionH relativeFrom="column">
                        <wp:posOffset>0</wp:posOffset>
                      </wp:positionH>
                      <wp:positionV relativeFrom="paragraph">
                        <wp:posOffset>0</wp:posOffset>
                      </wp:positionV>
                      <wp:extent cx="76200" cy="28575"/>
                      <wp:effectExtent l="19050" t="19050" r="19050" b="28575"/>
                      <wp:wrapNone/>
                      <wp:docPr id="2088" name="Text Box 1841">
                        <a:extLst xmlns:a="http://schemas.openxmlformats.org/drawingml/2006/main">
                          <a:ext uri="{FF2B5EF4-FFF2-40B4-BE49-F238E27FC236}">
                            <a16:creationId xmlns:a16="http://schemas.microsoft.com/office/drawing/2014/main" id="{00000000-0008-0000-0000-00002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D3058F" id="Text Box 1841" o:spid="_x0000_s1026" type="#_x0000_t202" style="position:absolute;margin-left:0;margin-top:0;width:6pt;height:2.25pt;z-index:25379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98400" behindDoc="0" locked="0" layoutInCell="1" allowOverlap="1" wp14:anchorId="237E6AC7" wp14:editId="0EB7A918">
                      <wp:simplePos x="0" y="0"/>
                      <wp:positionH relativeFrom="column">
                        <wp:posOffset>0</wp:posOffset>
                      </wp:positionH>
                      <wp:positionV relativeFrom="paragraph">
                        <wp:posOffset>0</wp:posOffset>
                      </wp:positionV>
                      <wp:extent cx="76200" cy="28575"/>
                      <wp:effectExtent l="19050" t="19050" r="19050" b="28575"/>
                      <wp:wrapNone/>
                      <wp:docPr id="2089" name="Text Box 1840">
                        <a:extLst xmlns:a="http://schemas.openxmlformats.org/drawingml/2006/main">
                          <a:ext uri="{FF2B5EF4-FFF2-40B4-BE49-F238E27FC236}">
                            <a16:creationId xmlns:a16="http://schemas.microsoft.com/office/drawing/2014/main" id="{00000000-0008-0000-0000-00002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91E200" id="Text Box 1840" o:spid="_x0000_s1026" type="#_x0000_t202" style="position:absolute;margin-left:0;margin-top:0;width:6pt;height:2.25pt;z-index:25379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799424" behindDoc="0" locked="0" layoutInCell="1" allowOverlap="1" wp14:anchorId="43D32344" wp14:editId="25562645">
                      <wp:simplePos x="0" y="0"/>
                      <wp:positionH relativeFrom="column">
                        <wp:posOffset>0</wp:posOffset>
                      </wp:positionH>
                      <wp:positionV relativeFrom="paragraph">
                        <wp:posOffset>0</wp:posOffset>
                      </wp:positionV>
                      <wp:extent cx="76200" cy="28575"/>
                      <wp:effectExtent l="19050" t="19050" r="19050" b="28575"/>
                      <wp:wrapNone/>
                      <wp:docPr id="2090" name="Text Box 1839">
                        <a:extLst xmlns:a="http://schemas.openxmlformats.org/drawingml/2006/main">
                          <a:ext uri="{FF2B5EF4-FFF2-40B4-BE49-F238E27FC236}">
                            <a16:creationId xmlns:a16="http://schemas.microsoft.com/office/drawing/2014/main" id="{00000000-0008-0000-0000-00002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799013" id="Text Box 1839" o:spid="_x0000_s1026" type="#_x0000_t202" style="position:absolute;margin-left:0;margin-top:0;width:6pt;height:2.25pt;z-index:25379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00448" behindDoc="0" locked="0" layoutInCell="1" allowOverlap="1" wp14:anchorId="15FCD2C7" wp14:editId="525F502B">
                      <wp:simplePos x="0" y="0"/>
                      <wp:positionH relativeFrom="column">
                        <wp:posOffset>0</wp:posOffset>
                      </wp:positionH>
                      <wp:positionV relativeFrom="paragraph">
                        <wp:posOffset>0</wp:posOffset>
                      </wp:positionV>
                      <wp:extent cx="76200" cy="28575"/>
                      <wp:effectExtent l="19050" t="19050" r="19050" b="28575"/>
                      <wp:wrapNone/>
                      <wp:docPr id="2091" name="Text Box 1838">
                        <a:extLst xmlns:a="http://schemas.openxmlformats.org/drawingml/2006/main">
                          <a:ext uri="{FF2B5EF4-FFF2-40B4-BE49-F238E27FC236}">
                            <a16:creationId xmlns:a16="http://schemas.microsoft.com/office/drawing/2014/main" id="{00000000-0008-0000-0000-00002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0485C9" id="Text Box 1838" o:spid="_x0000_s1026" type="#_x0000_t202" style="position:absolute;margin-left:0;margin-top:0;width:6pt;height:2.25pt;z-index:25380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01472" behindDoc="0" locked="0" layoutInCell="1" allowOverlap="1" wp14:anchorId="1F2EE56D" wp14:editId="01092656">
                      <wp:simplePos x="0" y="0"/>
                      <wp:positionH relativeFrom="column">
                        <wp:posOffset>0</wp:posOffset>
                      </wp:positionH>
                      <wp:positionV relativeFrom="paragraph">
                        <wp:posOffset>0</wp:posOffset>
                      </wp:positionV>
                      <wp:extent cx="76200" cy="28575"/>
                      <wp:effectExtent l="19050" t="19050" r="19050" b="28575"/>
                      <wp:wrapNone/>
                      <wp:docPr id="2092" name="Text Box 1837">
                        <a:extLst xmlns:a="http://schemas.openxmlformats.org/drawingml/2006/main">
                          <a:ext uri="{FF2B5EF4-FFF2-40B4-BE49-F238E27FC236}">
                            <a16:creationId xmlns:a16="http://schemas.microsoft.com/office/drawing/2014/main" id="{00000000-0008-0000-0000-00002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4153B8" id="Text Box 1837" o:spid="_x0000_s1026" type="#_x0000_t202" style="position:absolute;margin-left:0;margin-top:0;width:6pt;height:2.25pt;z-index:25380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02496" behindDoc="0" locked="0" layoutInCell="1" allowOverlap="1" wp14:anchorId="652444DC" wp14:editId="356C3E6B">
                      <wp:simplePos x="0" y="0"/>
                      <wp:positionH relativeFrom="column">
                        <wp:posOffset>0</wp:posOffset>
                      </wp:positionH>
                      <wp:positionV relativeFrom="paragraph">
                        <wp:posOffset>0</wp:posOffset>
                      </wp:positionV>
                      <wp:extent cx="76200" cy="28575"/>
                      <wp:effectExtent l="19050" t="19050" r="19050" b="28575"/>
                      <wp:wrapNone/>
                      <wp:docPr id="2093" name="Text Box 1836">
                        <a:extLst xmlns:a="http://schemas.openxmlformats.org/drawingml/2006/main">
                          <a:ext uri="{FF2B5EF4-FFF2-40B4-BE49-F238E27FC236}">
                            <a16:creationId xmlns:a16="http://schemas.microsoft.com/office/drawing/2014/main" id="{00000000-0008-0000-0000-00002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784BFA" id="Text Box 1836" o:spid="_x0000_s1026" type="#_x0000_t202" style="position:absolute;margin-left:0;margin-top:0;width:6pt;height:2.25pt;z-index:25380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03520" behindDoc="0" locked="0" layoutInCell="1" allowOverlap="1" wp14:anchorId="3B72A9F4" wp14:editId="30C93B35">
                      <wp:simplePos x="0" y="0"/>
                      <wp:positionH relativeFrom="column">
                        <wp:posOffset>0</wp:posOffset>
                      </wp:positionH>
                      <wp:positionV relativeFrom="paragraph">
                        <wp:posOffset>0</wp:posOffset>
                      </wp:positionV>
                      <wp:extent cx="76200" cy="28575"/>
                      <wp:effectExtent l="19050" t="19050" r="19050" b="28575"/>
                      <wp:wrapNone/>
                      <wp:docPr id="2094" name="Text Box 1835">
                        <a:extLst xmlns:a="http://schemas.openxmlformats.org/drawingml/2006/main">
                          <a:ext uri="{FF2B5EF4-FFF2-40B4-BE49-F238E27FC236}">
                            <a16:creationId xmlns:a16="http://schemas.microsoft.com/office/drawing/2014/main" id="{00000000-0008-0000-0000-00002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564B51" id="Text Box 1835" o:spid="_x0000_s1026" type="#_x0000_t202" style="position:absolute;margin-left:0;margin-top:0;width:6pt;height:2.25pt;z-index:25380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04544" behindDoc="0" locked="0" layoutInCell="1" allowOverlap="1" wp14:anchorId="38EEBD0C" wp14:editId="118EE846">
                      <wp:simplePos x="0" y="0"/>
                      <wp:positionH relativeFrom="column">
                        <wp:posOffset>0</wp:posOffset>
                      </wp:positionH>
                      <wp:positionV relativeFrom="paragraph">
                        <wp:posOffset>0</wp:posOffset>
                      </wp:positionV>
                      <wp:extent cx="76200" cy="28575"/>
                      <wp:effectExtent l="19050" t="19050" r="19050" b="28575"/>
                      <wp:wrapNone/>
                      <wp:docPr id="2095" name="Text Box 1834">
                        <a:extLst xmlns:a="http://schemas.openxmlformats.org/drawingml/2006/main">
                          <a:ext uri="{FF2B5EF4-FFF2-40B4-BE49-F238E27FC236}">
                            <a16:creationId xmlns:a16="http://schemas.microsoft.com/office/drawing/2014/main" id="{00000000-0008-0000-0000-00002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916B19" id="Text Box 1834" o:spid="_x0000_s1026" type="#_x0000_t202" style="position:absolute;margin-left:0;margin-top:0;width:6pt;height:2.25pt;z-index:25380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05568" behindDoc="0" locked="0" layoutInCell="1" allowOverlap="1" wp14:anchorId="39D7532C" wp14:editId="2E73667D">
                      <wp:simplePos x="0" y="0"/>
                      <wp:positionH relativeFrom="column">
                        <wp:posOffset>0</wp:posOffset>
                      </wp:positionH>
                      <wp:positionV relativeFrom="paragraph">
                        <wp:posOffset>0</wp:posOffset>
                      </wp:positionV>
                      <wp:extent cx="76200" cy="28575"/>
                      <wp:effectExtent l="19050" t="19050" r="19050" b="28575"/>
                      <wp:wrapNone/>
                      <wp:docPr id="2096" name="Text Box 1833">
                        <a:extLst xmlns:a="http://schemas.openxmlformats.org/drawingml/2006/main">
                          <a:ext uri="{FF2B5EF4-FFF2-40B4-BE49-F238E27FC236}">
                            <a16:creationId xmlns:a16="http://schemas.microsoft.com/office/drawing/2014/main" id="{00000000-0008-0000-0000-00003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44A9BB" id="Text Box 1833" o:spid="_x0000_s1026" type="#_x0000_t202" style="position:absolute;margin-left:0;margin-top:0;width:6pt;height:2.25pt;z-index:25380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06592" behindDoc="0" locked="0" layoutInCell="1" allowOverlap="1" wp14:anchorId="149E8259" wp14:editId="42446746">
                      <wp:simplePos x="0" y="0"/>
                      <wp:positionH relativeFrom="column">
                        <wp:posOffset>0</wp:posOffset>
                      </wp:positionH>
                      <wp:positionV relativeFrom="paragraph">
                        <wp:posOffset>0</wp:posOffset>
                      </wp:positionV>
                      <wp:extent cx="76200" cy="28575"/>
                      <wp:effectExtent l="19050" t="19050" r="19050" b="28575"/>
                      <wp:wrapNone/>
                      <wp:docPr id="2097" name="Text Box 1832">
                        <a:extLst xmlns:a="http://schemas.openxmlformats.org/drawingml/2006/main">
                          <a:ext uri="{FF2B5EF4-FFF2-40B4-BE49-F238E27FC236}">
                            <a16:creationId xmlns:a16="http://schemas.microsoft.com/office/drawing/2014/main" id="{00000000-0008-0000-0000-00003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170069" id="Text Box 1832" o:spid="_x0000_s1026" type="#_x0000_t202" style="position:absolute;margin-left:0;margin-top:0;width:6pt;height:2.25pt;z-index:25380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07616" behindDoc="0" locked="0" layoutInCell="1" allowOverlap="1" wp14:anchorId="1FFB4F20" wp14:editId="301A5702">
                      <wp:simplePos x="0" y="0"/>
                      <wp:positionH relativeFrom="column">
                        <wp:posOffset>0</wp:posOffset>
                      </wp:positionH>
                      <wp:positionV relativeFrom="paragraph">
                        <wp:posOffset>0</wp:posOffset>
                      </wp:positionV>
                      <wp:extent cx="76200" cy="28575"/>
                      <wp:effectExtent l="19050" t="19050" r="19050" b="28575"/>
                      <wp:wrapNone/>
                      <wp:docPr id="2098" name="Text Box 1831">
                        <a:extLst xmlns:a="http://schemas.openxmlformats.org/drawingml/2006/main">
                          <a:ext uri="{FF2B5EF4-FFF2-40B4-BE49-F238E27FC236}">
                            <a16:creationId xmlns:a16="http://schemas.microsoft.com/office/drawing/2014/main" id="{00000000-0008-0000-0000-00003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8DA0C4" id="Text Box 1831" o:spid="_x0000_s1026" type="#_x0000_t202" style="position:absolute;margin-left:0;margin-top:0;width:6pt;height:2.25pt;z-index:25380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08640" behindDoc="0" locked="0" layoutInCell="1" allowOverlap="1" wp14:anchorId="07173A59" wp14:editId="2664902C">
                      <wp:simplePos x="0" y="0"/>
                      <wp:positionH relativeFrom="column">
                        <wp:posOffset>0</wp:posOffset>
                      </wp:positionH>
                      <wp:positionV relativeFrom="paragraph">
                        <wp:posOffset>0</wp:posOffset>
                      </wp:positionV>
                      <wp:extent cx="76200" cy="28575"/>
                      <wp:effectExtent l="19050" t="19050" r="19050" b="28575"/>
                      <wp:wrapNone/>
                      <wp:docPr id="2099" name="Text Box 1830">
                        <a:extLst xmlns:a="http://schemas.openxmlformats.org/drawingml/2006/main">
                          <a:ext uri="{FF2B5EF4-FFF2-40B4-BE49-F238E27FC236}">
                            <a16:creationId xmlns:a16="http://schemas.microsoft.com/office/drawing/2014/main" id="{00000000-0008-0000-0000-00003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89CB2" id="Text Box 1830" o:spid="_x0000_s1026" type="#_x0000_t202" style="position:absolute;margin-left:0;margin-top:0;width:6pt;height:2.25pt;z-index:25380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09664" behindDoc="0" locked="0" layoutInCell="1" allowOverlap="1" wp14:anchorId="212612E5" wp14:editId="20943912">
                      <wp:simplePos x="0" y="0"/>
                      <wp:positionH relativeFrom="column">
                        <wp:posOffset>0</wp:posOffset>
                      </wp:positionH>
                      <wp:positionV relativeFrom="paragraph">
                        <wp:posOffset>0</wp:posOffset>
                      </wp:positionV>
                      <wp:extent cx="76200" cy="28575"/>
                      <wp:effectExtent l="19050" t="19050" r="19050" b="28575"/>
                      <wp:wrapNone/>
                      <wp:docPr id="2100" name="Text Box 1829">
                        <a:extLst xmlns:a="http://schemas.openxmlformats.org/drawingml/2006/main">
                          <a:ext uri="{FF2B5EF4-FFF2-40B4-BE49-F238E27FC236}">
                            <a16:creationId xmlns:a16="http://schemas.microsoft.com/office/drawing/2014/main" id="{00000000-0008-0000-0000-00003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784EC9" id="Text Box 1829" o:spid="_x0000_s1026" type="#_x0000_t202" style="position:absolute;margin-left:0;margin-top:0;width:6pt;height:2.25pt;z-index:25380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10688" behindDoc="0" locked="0" layoutInCell="1" allowOverlap="1" wp14:anchorId="4CAF9543" wp14:editId="0D9DBA23">
                      <wp:simplePos x="0" y="0"/>
                      <wp:positionH relativeFrom="column">
                        <wp:posOffset>0</wp:posOffset>
                      </wp:positionH>
                      <wp:positionV relativeFrom="paragraph">
                        <wp:posOffset>0</wp:posOffset>
                      </wp:positionV>
                      <wp:extent cx="76200" cy="28575"/>
                      <wp:effectExtent l="19050" t="19050" r="19050" b="28575"/>
                      <wp:wrapNone/>
                      <wp:docPr id="2101" name="Text Box 1828">
                        <a:extLst xmlns:a="http://schemas.openxmlformats.org/drawingml/2006/main">
                          <a:ext uri="{FF2B5EF4-FFF2-40B4-BE49-F238E27FC236}">
                            <a16:creationId xmlns:a16="http://schemas.microsoft.com/office/drawing/2014/main" id="{00000000-0008-0000-0000-00003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D59448" id="Text Box 1828" o:spid="_x0000_s1026" type="#_x0000_t202" style="position:absolute;margin-left:0;margin-top:0;width:6pt;height:2.25pt;z-index:2538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11712" behindDoc="0" locked="0" layoutInCell="1" allowOverlap="1" wp14:anchorId="06FDFC6B" wp14:editId="71C03258">
                      <wp:simplePos x="0" y="0"/>
                      <wp:positionH relativeFrom="column">
                        <wp:posOffset>0</wp:posOffset>
                      </wp:positionH>
                      <wp:positionV relativeFrom="paragraph">
                        <wp:posOffset>0</wp:posOffset>
                      </wp:positionV>
                      <wp:extent cx="76200" cy="28575"/>
                      <wp:effectExtent l="19050" t="19050" r="19050" b="28575"/>
                      <wp:wrapNone/>
                      <wp:docPr id="2102" name="Text Box 1827">
                        <a:extLst xmlns:a="http://schemas.openxmlformats.org/drawingml/2006/main">
                          <a:ext uri="{FF2B5EF4-FFF2-40B4-BE49-F238E27FC236}">
                            <a16:creationId xmlns:a16="http://schemas.microsoft.com/office/drawing/2014/main" id="{00000000-0008-0000-0000-00003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DCF2E1" id="Text Box 1827" o:spid="_x0000_s1026" type="#_x0000_t202" style="position:absolute;margin-left:0;margin-top:0;width:6pt;height:2.25pt;z-index:25381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12736" behindDoc="0" locked="0" layoutInCell="1" allowOverlap="1" wp14:anchorId="58C93683" wp14:editId="12214598">
                      <wp:simplePos x="0" y="0"/>
                      <wp:positionH relativeFrom="column">
                        <wp:posOffset>0</wp:posOffset>
                      </wp:positionH>
                      <wp:positionV relativeFrom="paragraph">
                        <wp:posOffset>0</wp:posOffset>
                      </wp:positionV>
                      <wp:extent cx="76200" cy="28575"/>
                      <wp:effectExtent l="19050" t="19050" r="19050" b="28575"/>
                      <wp:wrapNone/>
                      <wp:docPr id="2103" name="Text Box 1826">
                        <a:extLst xmlns:a="http://schemas.openxmlformats.org/drawingml/2006/main">
                          <a:ext uri="{FF2B5EF4-FFF2-40B4-BE49-F238E27FC236}">
                            <a16:creationId xmlns:a16="http://schemas.microsoft.com/office/drawing/2014/main" id="{00000000-0008-0000-0000-00003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3426B6" id="Text Box 1826" o:spid="_x0000_s1026" type="#_x0000_t202" style="position:absolute;margin-left:0;margin-top:0;width:6pt;height:2.25pt;z-index:25381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13760" behindDoc="0" locked="0" layoutInCell="1" allowOverlap="1" wp14:anchorId="3A3D2EC9" wp14:editId="68061335">
                      <wp:simplePos x="0" y="0"/>
                      <wp:positionH relativeFrom="column">
                        <wp:posOffset>0</wp:posOffset>
                      </wp:positionH>
                      <wp:positionV relativeFrom="paragraph">
                        <wp:posOffset>0</wp:posOffset>
                      </wp:positionV>
                      <wp:extent cx="76200" cy="28575"/>
                      <wp:effectExtent l="19050" t="19050" r="19050" b="28575"/>
                      <wp:wrapNone/>
                      <wp:docPr id="2104" name="Text Box 1825">
                        <a:extLst xmlns:a="http://schemas.openxmlformats.org/drawingml/2006/main">
                          <a:ext uri="{FF2B5EF4-FFF2-40B4-BE49-F238E27FC236}">
                            <a16:creationId xmlns:a16="http://schemas.microsoft.com/office/drawing/2014/main" id="{00000000-0008-0000-0000-00003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D2CDB5" id="Text Box 1825" o:spid="_x0000_s1026" type="#_x0000_t202" style="position:absolute;margin-left:0;margin-top:0;width:6pt;height:2.25pt;z-index:25381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14784" behindDoc="0" locked="0" layoutInCell="1" allowOverlap="1" wp14:anchorId="58389DC6" wp14:editId="51BE20F1">
                      <wp:simplePos x="0" y="0"/>
                      <wp:positionH relativeFrom="column">
                        <wp:posOffset>0</wp:posOffset>
                      </wp:positionH>
                      <wp:positionV relativeFrom="paragraph">
                        <wp:posOffset>0</wp:posOffset>
                      </wp:positionV>
                      <wp:extent cx="76200" cy="28575"/>
                      <wp:effectExtent l="19050" t="19050" r="19050" b="28575"/>
                      <wp:wrapNone/>
                      <wp:docPr id="2105" name="Text Box 1824">
                        <a:extLst xmlns:a="http://schemas.openxmlformats.org/drawingml/2006/main">
                          <a:ext uri="{FF2B5EF4-FFF2-40B4-BE49-F238E27FC236}">
                            <a16:creationId xmlns:a16="http://schemas.microsoft.com/office/drawing/2014/main" id="{00000000-0008-0000-0000-00003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1B437E" id="Text Box 1824" o:spid="_x0000_s1026" type="#_x0000_t202" style="position:absolute;margin-left:0;margin-top:0;width:6pt;height:2.25pt;z-index:25381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15808" behindDoc="0" locked="0" layoutInCell="1" allowOverlap="1" wp14:anchorId="0F099D15" wp14:editId="733C5CA6">
                      <wp:simplePos x="0" y="0"/>
                      <wp:positionH relativeFrom="column">
                        <wp:posOffset>0</wp:posOffset>
                      </wp:positionH>
                      <wp:positionV relativeFrom="paragraph">
                        <wp:posOffset>0</wp:posOffset>
                      </wp:positionV>
                      <wp:extent cx="76200" cy="28575"/>
                      <wp:effectExtent l="19050" t="19050" r="19050" b="28575"/>
                      <wp:wrapNone/>
                      <wp:docPr id="2106" name="Text Box 1823">
                        <a:extLst xmlns:a="http://schemas.openxmlformats.org/drawingml/2006/main">
                          <a:ext uri="{FF2B5EF4-FFF2-40B4-BE49-F238E27FC236}">
                            <a16:creationId xmlns:a16="http://schemas.microsoft.com/office/drawing/2014/main" id="{00000000-0008-0000-0000-00003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5AD7DF" id="Text Box 1823" o:spid="_x0000_s1026" type="#_x0000_t202" style="position:absolute;margin-left:0;margin-top:0;width:6pt;height:2.25pt;z-index:25381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16832" behindDoc="0" locked="0" layoutInCell="1" allowOverlap="1" wp14:anchorId="7EDBF489" wp14:editId="3DD932DB">
                      <wp:simplePos x="0" y="0"/>
                      <wp:positionH relativeFrom="column">
                        <wp:posOffset>0</wp:posOffset>
                      </wp:positionH>
                      <wp:positionV relativeFrom="paragraph">
                        <wp:posOffset>0</wp:posOffset>
                      </wp:positionV>
                      <wp:extent cx="76200" cy="28575"/>
                      <wp:effectExtent l="19050" t="19050" r="19050" b="28575"/>
                      <wp:wrapNone/>
                      <wp:docPr id="2107" name="Text Box 1822">
                        <a:extLst xmlns:a="http://schemas.openxmlformats.org/drawingml/2006/main">
                          <a:ext uri="{FF2B5EF4-FFF2-40B4-BE49-F238E27FC236}">
                            <a16:creationId xmlns:a16="http://schemas.microsoft.com/office/drawing/2014/main" id="{00000000-0008-0000-0000-00003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664B3F" id="Text Box 1822" o:spid="_x0000_s1026" type="#_x0000_t202" style="position:absolute;margin-left:0;margin-top:0;width:6pt;height:2.25pt;z-index:25381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17856" behindDoc="0" locked="0" layoutInCell="1" allowOverlap="1" wp14:anchorId="574117AA" wp14:editId="5769DE65">
                      <wp:simplePos x="0" y="0"/>
                      <wp:positionH relativeFrom="column">
                        <wp:posOffset>0</wp:posOffset>
                      </wp:positionH>
                      <wp:positionV relativeFrom="paragraph">
                        <wp:posOffset>0</wp:posOffset>
                      </wp:positionV>
                      <wp:extent cx="76200" cy="28575"/>
                      <wp:effectExtent l="19050" t="19050" r="19050" b="28575"/>
                      <wp:wrapNone/>
                      <wp:docPr id="2108" name="Text Box 1821">
                        <a:extLst xmlns:a="http://schemas.openxmlformats.org/drawingml/2006/main">
                          <a:ext uri="{FF2B5EF4-FFF2-40B4-BE49-F238E27FC236}">
                            <a16:creationId xmlns:a16="http://schemas.microsoft.com/office/drawing/2014/main" id="{00000000-0008-0000-0000-00003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34329F" id="Text Box 1821" o:spid="_x0000_s1026" type="#_x0000_t202" style="position:absolute;margin-left:0;margin-top:0;width:6pt;height:2.25pt;z-index:25381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18880" behindDoc="0" locked="0" layoutInCell="1" allowOverlap="1" wp14:anchorId="7735C42C" wp14:editId="624DF7D5">
                      <wp:simplePos x="0" y="0"/>
                      <wp:positionH relativeFrom="column">
                        <wp:posOffset>0</wp:posOffset>
                      </wp:positionH>
                      <wp:positionV relativeFrom="paragraph">
                        <wp:posOffset>0</wp:posOffset>
                      </wp:positionV>
                      <wp:extent cx="76200" cy="28575"/>
                      <wp:effectExtent l="19050" t="19050" r="19050" b="28575"/>
                      <wp:wrapNone/>
                      <wp:docPr id="2109" name="Text Box 1820">
                        <a:extLst xmlns:a="http://schemas.openxmlformats.org/drawingml/2006/main">
                          <a:ext uri="{FF2B5EF4-FFF2-40B4-BE49-F238E27FC236}">
                            <a16:creationId xmlns:a16="http://schemas.microsoft.com/office/drawing/2014/main" id="{00000000-0008-0000-0000-00003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FF8667" id="Text Box 1820" o:spid="_x0000_s1026" type="#_x0000_t202" style="position:absolute;margin-left:0;margin-top:0;width:6pt;height:2.25pt;z-index:25381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19904" behindDoc="0" locked="0" layoutInCell="1" allowOverlap="1" wp14:anchorId="64B3D002" wp14:editId="328FA93D">
                      <wp:simplePos x="0" y="0"/>
                      <wp:positionH relativeFrom="column">
                        <wp:posOffset>0</wp:posOffset>
                      </wp:positionH>
                      <wp:positionV relativeFrom="paragraph">
                        <wp:posOffset>0</wp:posOffset>
                      </wp:positionV>
                      <wp:extent cx="76200" cy="28575"/>
                      <wp:effectExtent l="19050" t="19050" r="19050" b="28575"/>
                      <wp:wrapNone/>
                      <wp:docPr id="2110" name="Text Box 1819">
                        <a:extLst xmlns:a="http://schemas.openxmlformats.org/drawingml/2006/main">
                          <a:ext uri="{FF2B5EF4-FFF2-40B4-BE49-F238E27FC236}">
                            <a16:creationId xmlns:a16="http://schemas.microsoft.com/office/drawing/2014/main" id="{00000000-0008-0000-0000-00003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35578C" id="Text Box 1819" o:spid="_x0000_s1026" type="#_x0000_t202" style="position:absolute;margin-left:0;margin-top:0;width:6pt;height:2.25pt;z-index:25381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20928" behindDoc="0" locked="0" layoutInCell="1" allowOverlap="1" wp14:anchorId="613FB8A9" wp14:editId="59A73788">
                      <wp:simplePos x="0" y="0"/>
                      <wp:positionH relativeFrom="column">
                        <wp:posOffset>0</wp:posOffset>
                      </wp:positionH>
                      <wp:positionV relativeFrom="paragraph">
                        <wp:posOffset>0</wp:posOffset>
                      </wp:positionV>
                      <wp:extent cx="76200" cy="28575"/>
                      <wp:effectExtent l="19050" t="19050" r="19050" b="28575"/>
                      <wp:wrapNone/>
                      <wp:docPr id="2111" name="Text Box 1818">
                        <a:extLst xmlns:a="http://schemas.openxmlformats.org/drawingml/2006/main">
                          <a:ext uri="{FF2B5EF4-FFF2-40B4-BE49-F238E27FC236}">
                            <a16:creationId xmlns:a16="http://schemas.microsoft.com/office/drawing/2014/main" id="{00000000-0008-0000-0000-00003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FABBA6" id="Text Box 1818" o:spid="_x0000_s1026" type="#_x0000_t202" style="position:absolute;margin-left:0;margin-top:0;width:6pt;height:2.25pt;z-index:25382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21952" behindDoc="0" locked="0" layoutInCell="1" allowOverlap="1" wp14:anchorId="649C26B9" wp14:editId="1B44510F">
                      <wp:simplePos x="0" y="0"/>
                      <wp:positionH relativeFrom="column">
                        <wp:posOffset>0</wp:posOffset>
                      </wp:positionH>
                      <wp:positionV relativeFrom="paragraph">
                        <wp:posOffset>0</wp:posOffset>
                      </wp:positionV>
                      <wp:extent cx="76200" cy="28575"/>
                      <wp:effectExtent l="19050" t="19050" r="19050" b="28575"/>
                      <wp:wrapNone/>
                      <wp:docPr id="2112" name="Text Box 1817">
                        <a:extLst xmlns:a="http://schemas.openxmlformats.org/drawingml/2006/main">
                          <a:ext uri="{FF2B5EF4-FFF2-40B4-BE49-F238E27FC236}">
                            <a16:creationId xmlns:a16="http://schemas.microsoft.com/office/drawing/2014/main" id="{00000000-0008-0000-0000-00004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6C37DA" id="Text Box 1817" o:spid="_x0000_s1026" type="#_x0000_t202" style="position:absolute;margin-left:0;margin-top:0;width:6pt;height:2.25pt;z-index:25382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22976" behindDoc="0" locked="0" layoutInCell="1" allowOverlap="1" wp14:anchorId="558686A9" wp14:editId="56AA4596">
                      <wp:simplePos x="0" y="0"/>
                      <wp:positionH relativeFrom="column">
                        <wp:posOffset>0</wp:posOffset>
                      </wp:positionH>
                      <wp:positionV relativeFrom="paragraph">
                        <wp:posOffset>0</wp:posOffset>
                      </wp:positionV>
                      <wp:extent cx="76200" cy="28575"/>
                      <wp:effectExtent l="19050" t="19050" r="19050" b="28575"/>
                      <wp:wrapNone/>
                      <wp:docPr id="2113" name="Text Box 1816">
                        <a:extLst xmlns:a="http://schemas.openxmlformats.org/drawingml/2006/main">
                          <a:ext uri="{FF2B5EF4-FFF2-40B4-BE49-F238E27FC236}">
                            <a16:creationId xmlns:a16="http://schemas.microsoft.com/office/drawing/2014/main" id="{00000000-0008-0000-0000-00004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5205E0" id="Text Box 1816" o:spid="_x0000_s1026" type="#_x0000_t202" style="position:absolute;margin-left:0;margin-top:0;width:6pt;height:2.25pt;z-index:25382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24000" behindDoc="0" locked="0" layoutInCell="1" allowOverlap="1" wp14:anchorId="24E8DA1D" wp14:editId="6A7EC43D">
                      <wp:simplePos x="0" y="0"/>
                      <wp:positionH relativeFrom="column">
                        <wp:posOffset>0</wp:posOffset>
                      </wp:positionH>
                      <wp:positionV relativeFrom="paragraph">
                        <wp:posOffset>0</wp:posOffset>
                      </wp:positionV>
                      <wp:extent cx="76200" cy="28575"/>
                      <wp:effectExtent l="19050" t="19050" r="19050" b="28575"/>
                      <wp:wrapNone/>
                      <wp:docPr id="2114" name="Text Box 1815">
                        <a:extLst xmlns:a="http://schemas.openxmlformats.org/drawingml/2006/main">
                          <a:ext uri="{FF2B5EF4-FFF2-40B4-BE49-F238E27FC236}">
                            <a16:creationId xmlns:a16="http://schemas.microsoft.com/office/drawing/2014/main" id="{00000000-0008-0000-0000-00004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1778F7" id="Text Box 1815" o:spid="_x0000_s1026" type="#_x0000_t202" style="position:absolute;margin-left:0;margin-top:0;width:6pt;height:2.25pt;z-index:25382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25024" behindDoc="0" locked="0" layoutInCell="1" allowOverlap="1" wp14:anchorId="14044069" wp14:editId="138AB67E">
                      <wp:simplePos x="0" y="0"/>
                      <wp:positionH relativeFrom="column">
                        <wp:posOffset>0</wp:posOffset>
                      </wp:positionH>
                      <wp:positionV relativeFrom="paragraph">
                        <wp:posOffset>0</wp:posOffset>
                      </wp:positionV>
                      <wp:extent cx="76200" cy="28575"/>
                      <wp:effectExtent l="19050" t="19050" r="19050" b="28575"/>
                      <wp:wrapNone/>
                      <wp:docPr id="2115" name="Text Box 1814">
                        <a:extLst xmlns:a="http://schemas.openxmlformats.org/drawingml/2006/main">
                          <a:ext uri="{FF2B5EF4-FFF2-40B4-BE49-F238E27FC236}">
                            <a16:creationId xmlns:a16="http://schemas.microsoft.com/office/drawing/2014/main" id="{00000000-0008-0000-0000-00004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3C067D" id="Text Box 1814" o:spid="_x0000_s1026" type="#_x0000_t202" style="position:absolute;margin-left:0;margin-top:0;width:6pt;height:2.25pt;z-index:25382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26048" behindDoc="0" locked="0" layoutInCell="1" allowOverlap="1" wp14:anchorId="0227C6A1" wp14:editId="005FDD76">
                      <wp:simplePos x="0" y="0"/>
                      <wp:positionH relativeFrom="column">
                        <wp:posOffset>0</wp:posOffset>
                      </wp:positionH>
                      <wp:positionV relativeFrom="paragraph">
                        <wp:posOffset>0</wp:posOffset>
                      </wp:positionV>
                      <wp:extent cx="76200" cy="28575"/>
                      <wp:effectExtent l="19050" t="19050" r="19050" b="28575"/>
                      <wp:wrapNone/>
                      <wp:docPr id="2116" name="Text Box 1813">
                        <a:extLst xmlns:a="http://schemas.openxmlformats.org/drawingml/2006/main">
                          <a:ext uri="{FF2B5EF4-FFF2-40B4-BE49-F238E27FC236}">
                            <a16:creationId xmlns:a16="http://schemas.microsoft.com/office/drawing/2014/main" id="{00000000-0008-0000-0000-00004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5310F2" id="Text Box 1813" o:spid="_x0000_s1026" type="#_x0000_t202" style="position:absolute;margin-left:0;margin-top:0;width:6pt;height:2.25pt;z-index:25382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27072" behindDoc="0" locked="0" layoutInCell="1" allowOverlap="1" wp14:anchorId="4AFBB0BB" wp14:editId="70FB9348">
                      <wp:simplePos x="0" y="0"/>
                      <wp:positionH relativeFrom="column">
                        <wp:posOffset>0</wp:posOffset>
                      </wp:positionH>
                      <wp:positionV relativeFrom="paragraph">
                        <wp:posOffset>0</wp:posOffset>
                      </wp:positionV>
                      <wp:extent cx="76200" cy="28575"/>
                      <wp:effectExtent l="19050" t="19050" r="19050" b="28575"/>
                      <wp:wrapNone/>
                      <wp:docPr id="2117" name="Text Box 1812">
                        <a:extLst xmlns:a="http://schemas.openxmlformats.org/drawingml/2006/main">
                          <a:ext uri="{FF2B5EF4-FFF2-40B4-BE49-F238E27FC236}">
                            <a16:creationId xmlns:a16="http://schemas.microsoft.com/office/drawing/2014/main" id="{00000000-0008-0000-0000-00004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36C6D1" id="Text Box 1812" o:spid="_x0000_s1026" type="#_x0000_t202" style="position:absolute;margin-left:0;margin-top:0;width:6pt;height:2.25pt;z-index:25382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28096" behindDoc="0" locked="0" layoutInCell="1" allowOverlap="1" wp14:anchorId="34B7D027" wp14:editId="1FA6E488">
                      <wp:simplePos x="0" y="0"/>
                      <wp:positionH relativeFrom="column">
                        <wp:posOffset>0</wp:posOffset>
                      </wp:positionH>
                      <wp:positionV relativeFrom="paragraph">
                        <wp:posOffset>0</wp:posOffset>
                      </wp:positionV>
                      <wp:extent cx="76200" cy="28575"/>
                      <wp:effectExtent l="19050" t="19050" r="19050" b="28575"/>
                      <wp:wrapNone/>
                      <wp:docPr id="2118" name="Text Box 1811">
                        <a:extLst xmlns:a="http://schemas.openxmlformats.org/drawingml/2006/main">
                          <a:ext uri="{FF2B5EF4-FFF2-40B4-BE49-F238E27FC236}">
                            <a16:creationId xmlns:a16="http://schemas.microsoft.com/office/drawing/2014/main" id="{00000000-0008-0000-0000-00004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D61955" id="Text Box 1811" o:spid="_x0000_s1026" type="#_x0000_t202" style="position:absolute;margin-left:0;margin-top:0;width:6pt;height:2.25pt;z-index:25382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29120" behindDoc="0" locked="0" layoutInCell="1" allowOverlap="1" wp14:anchorId="0AB926F6" wp14:editId="1AD80C7E">
                      <wp:simplePos x="0" y="0"/>
                      <wp:positionH relativeFrom="column">
                        <wp:posOffset>0</wp:posOffset>
                      </wp:positionH>
                      <wp:positionV relativeFrom="paragraph">
                        <wp:posOffset>0</wp:posOffset>
                      </wp:positionV>
                      <wp:extent cx="76200" cy="28575"/>
                      <wp:effectExtent l="19050" t="19050" r="19050" b="28575"/>
                      <wp:wrapNone/>
                      <wp:docPr id="2119" name="Text Box 1810">
                        <a:extLst xmlns:a="http://schemas.openxmlformats.org/drawingml/2006/main">
                          <a:ext uri="{FF2B5EF4-FFF2-40B4-BE49-F238E27FC236}">
                            <a16:creationId xmlns:a16="http://schemas.microsoft.com/office/drawing/2014/main" id="{00000000-0008-0000-0000-00004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9C9E51" id="Text Box 1810" o:spid="_x0000_s1026" type="#_x0000_t202" style="position:absolute;margin-left:0;margin-top:0;width:6pt;height:2.25pt;z-index:25382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30144" behindDoc="0" locked="0" layoutInCell="1" allowOverlap="1" wp14:anchorId="7C186715" wp14:editId="218D6D5C">
                      <wp:simplePos x="0" y="0"/>
                      <wp:positionH relativeFrom="column">
                        <wp:posOffset>0</wp:posOffset>
                      </wp:positionH>
                      <wp:positionV relativeFrom="paragraph">
                        <wp:posOffset>0</wp:posOffset>
                      </wp:positionV>
                      <wp:extent cx="76200" cy="28575"/>
                      <wp:effectExtent l="19050" t="19050" r="19050" b="28575"/>
                      <wp:wrapNone/>
                      <wp:docPr id="2120" name="Text Box 1809">
                        <a:extLst xmlns:a="http://schemas.openxmlformats.org/drawingml/2006/main">
                          <a:ext uri="{FF2B5EF4-FFF2-40B4-BE49-F238E27FC236}">
                            <a16:creationId xmlns:a16="http://schemas.microsoft.com/office/drawing/2014/main" id="{00000000-0008-0000-0000-00004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68946" id="Text Box 1809" o:spid="_x0000_s1026" type="#_x0000_t202" style="position:absolute;margin-left:0;margin-top:0;width:6pt;height:2.25pt;z-index:25383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31168" behindDoc="0" locked="0" layoutInCell="1" allowOverlap="1" wp14:anchorId="4F3787EA" wp14:editId="084D28F5">
                      <wp:simplePos x="0" y="0"/>
                      <wp:positionH relativeFrom="column">
                        <wp:posOffset>0</wp:posOffset>
                      </wp:positionH>
                      <wp:positionV relativeFrom="paragraph">
                        <wp:posOffset>0</wp:posOffset>
                      </wp:positionV>
                      <wp:extent cx="76200" cy="28575"/>
                      <wp:effectExtent l="19050" t="19050" r="19050" b="28575"/>
                      <wp:wrapNone/>
                      <wp:docPr id="2121" name="Text Box 1808">
                        <a:extLst xmlns:a="http://schemas.openxmlformats.org/drawingml/2006/main">
                          <a:ext uri="{FF2B5EF4-FFF2-40B4-BE49-F238E27FC236}">
                            <a16:creationId xmlns:a16="http://schemas.microsoft.com/office/drawing/2014/main" id="{00000000-0008-0000-0000-00004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BF0088" id="Text Box 1808" o:spid="_x0000_s1026" type="#_x0000_t202" style="position:absolute;margin-left:0;margin-top:0;width:6pt;height:2.25pt;z-index:25383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32192" behindDoc="0" locked="0" layoutInCell="1" allowOverlap="1" wp14:anchorId="2065FC71" wp14:editId="610C41A5">
                      <wp:simplePos x="0" y="0"/>
                      <wp:positionH relativeFrom="column">
                        <wp:posOffset>0</wp:posOffset>
                      </wp:positionH>
                      <wp:positionV relativeFrom="paragraph">
                        <wp:posOffset>0</wp:posOffset>
                      </wp:positionV>
                      <wp:extent cx="76200" cy="28575"/>
                      <wp:effectExtent l="19050" t="19050" r="19050" b="28575"/>
                      <wp:wrapNone/>
                      <wp:docPr id="2122" name="Text Box 1807">
                        <a:extLst xmlns:a="http://schemas.openxmlformats.org/drawingml/2006/main">
                          <a:ext uri="{FF2B5EF4-FFF2-40B4-BE49-F238E27FC236}">
                            <a16:creationId xmlns:a16="http://schemas.microsoft.com/office/drawing/2014/main" id="{00000000-0008-0000-0000-00004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6B1CCD" id="Text Box 1807" o:spid="_x0000_s1026" type="#_x0000_t202" style="position:absolute;margin-left:0;margin-top:0;width:6pt;height:2.25pt;z-index:25383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33216" behindDoc="0" locked="0" layoutInCell="1" allowOverlap="1" wp14:anchorId="03924C21" wp14:editId="4F8A84CE">
                      <wp:simplePos x="0" y="0"/>
                      <wp:positionH relativeFrom="column">
                        <wp:posOffset>0</wp:posOffset>
                      </wp:positionH>
                      <wp:positionV relativeFrom="paragraph">
                        <wp:posOffset>0</wp:posOffset>
                      </wp:positionV>
                      <wp:extent cx="76200" cy="28575"/>
                      <wp:effectExtent l="19050" t="19050" r="19050" b="28575"/>
                      <wp:wrapNone/>
                      <wp:docPr id="2123" name="Text Box 1806">
                        <a:extLst xmlns:a="http://schemas.openxmlformats.org/drawingml/2006/main">
                          <a:ext uri="{FF2B5EF4-FFF2-40B4-BE49-F238E27FC236}">
                            <a16:creationId xmlns:a16="http://schemas.microsoft.com/office/drawing/2014/main" id="{00000000-0008-0000-0000-00004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53FEA4" id="Text Box 1806" o:spid="_x0000_s1026" type="#_x0000_t202" style="position:absolute;margin-left:0;margin-top:0;width:6pt;height:2.25pt;z-index:25383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34240" behindDoc="0" locked="0" layoutInCell="1" allowOverlap="1" wp14:anchorId="1E7F2FA2" wp14:editId="0BA67B9E">
                      <wp:simplePos x="0" y="0"/>
                      <wp:positionH relativeFrom="column">
                        <wp:posOffset>0</wp:posOffset>
                      </wp:positionH>
                      <wp:positionV relativeFrom="paragraph">
                        <wp:posOffset>0</wp:posOffset>
                      </wp:positionV>
                      <wp:extent cx="76200" cy="28575"/>
                      <wp:effectExtent l="19050" t="19050" r="19050" b="28575"/>
                      <wp:wrapNone/>
                      <wp:docPr id="2124" name="Text Box 1805">
                        <a:extLst xmlns:a="http://schemas.openxmlformats.org/drawingml/2006/main">
                          <a:ext uri="{FF2B5EF4-FFF2-40B4-BE49-F238E27FC236}">
                            <a16:creationId xmlns:a16="http://schemas.microsoft.com/office/drawing/2014/main" id="{00000000-0008-0000-0000-00004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81EFA" id="Text Box 1805" o:spid="_x0000_s1026" type="#_x0000_t202" style="position:absolute;margin-left:0;margin-top:0;width:6pt;height:2.25pt;z-index:25383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35264" behindDoc="0" locked="0" layoutInCell="1" allowOverlap="1" wp14:anchorId="105322AF" wp14:editId="3FB207BA">
                      <wp:simplePos x="0" y="0"/>
                      <wp:positionH relativeFrom="column">
                        <wp:posOffset>0</wp:posOffset>
                      </wp:positionH>
                      <wp:positionV relativeFrom="paragraph">
                        <wp:posOffset>0</wp:posOffset>
                      </wp:positionV>
                      <wp:extent cx="76200" cy="28575"/>
                      <wp:effectExtent l="19050" t="19050" r="19050" b="28575"/>
                      <wp:wrapNone/>
                      <wp:docPr id="2125" name="Text Box 1804">
                        <a:extLst xmlns:a="http://schemas.openxmlformats.org/drawingml/2006/main">
                          <a:ext uri="{FF2B5EF4-FFF2-40B4-BE49-F238E27FC236}">
                            <a16:creationId xmlns:a16="http://schemas.microsoft.com/office/drawing/2014/main" id="{00000000-0008-0000-0000-00004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931BBA" id="Text Box 1804" o:spid="_x0000_s1026" type="#_x0000_t202" style="position:absolute;margin-left:0;margin-top:0;width:6pt;height:2.25pt;z-index:25383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36288" behindDoc="0" locked="0" layoutInCell="1" allowOverlap="1" wp14:anchorId="60665C54" wp14:editId="6B40E355">
                      <wp:simplePos x="0" y="0"/>
                      <wp:positionH relativeFrom="column">
                        <wp:posOffset>0</wp:posOffset>
                      </wp:positionH>
                      <wp:positionV relativeFrom="paragraph">
                        <wp:posOffset>0</wp:posOffset>
                      </wp:positionV>
                      <wp:extent cx="76200" cy="28575"/>
                      <wp:effectExtent l="19050" t="19050" r="19050" b="28575"/>
                      <wp:wrapNone/>
                      <wp:docPr id="2126" name="Text Box 1803">
                        <a:extLst xmlns:a="http://schemas.openxmlformats.org/drawingml/2006/main">
                          <a:ext uri="{FF2B5EF4-FFF2-40B4-BE49-F238E27FC236}">
                            <a16:creationId xmlns:a16="http://schemas.microsoft.com/office/drawing/2014/main" id="{00000000-0008-0000-0000-00004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1C2BAD" id="Text Box 1803" o:spid="_x0000_s1026" type="#_x0000_t202" style="position:absolute;margin-left:0;margin-top:0;width:6pt;height:2.25pt;z-index:2538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37312" behindDoc="0" locked="0" layoutInCell="1" allowOverlap="1" wp14:anchorId="51F0EAAA" wp14:editId="5A281A61">
                      <wp:simplePos x="0" y="0"/>
                      <wp:positionH relativeFrom="column">
                        <wp:posOffset>0</wp:posOffset>
                      </wp:positionH>
                      <wp:positionV relativeFrom="paragraph">
                        <wp:posOffset>0</wp:posOffset>
                      </wp:positionV>
                      <wp:extent cx="76200" cy="28575"/>
                      <wp:effectExtent l="19050" t="19050" r="19050" b="28575"/>
                      <wp:wrapNone/>
                      <wp:docPr id="2127" name="Text Box 1802">
                        <a:extLst xmlns:a="http://schemas.openxmlformats.org/drawingml/2006/main">
                          <a:ext uri="{FF2B5EF4-FFF2-40B4-BE49-F238E27FC236}">
                            <a16:creationId xmlns:a16="http://schemas.microsoft.com/office/drawing/2014/main" id="{00000000-0008-0000-0000-00004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DEF5E0" id="Text Box 1802" o:spid="_x0000_s1026" type="#_x0000_t202" style="position:absolute;margin-left:0;margin-top:0;width:6pt;height:2.25pt;z-index:25383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38336" behindDoc="0" locked="0" layoutInCell="1" allowOverlap="1" wp14:anchorId="22676808" wp14:editId="0D9F28AB">
                      <wp:simplePos x="0" y="0"/>
                      <wp:positionH relativeFrom="column">
                        <wp:posOffset>0</wp:posOffset>
                      </wp:positionH>
                      <wp:positionV relativeFrom="paragraph">
                        <wp:posOffset>0</wp:posOffset>
                      </wp:positionV>
                      <wp:extent cx="76200" cy="28575"/>
                      <wp:effectExtent l="19050" t="19050" r="19050" b="28575"/>
                      <wp:wrapNone/>
                      <wp:docPr id="2128" name="Text Box 1801">
                        <a:extLst xmlns:a="http://schemas.openxmlformats.org/drawingml/2006/main">
                          <a:ext uri="{FF2B5EF4-FFF2-40B4-BE49-F238E27FC236}">
                            <a16:creationId xmlns:a16="http://schemas.microsoft.com/office/drawing/2014/main" id="{00000000-0008-0000-0000-00005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3497E3" id="Text Box 1801" o:spid="_x0000_s1026" type="#_x0000_t202" style="position:absolute;margin-left:0;margin-top:0;width:6pt;height:2.25pt;z-index:25383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39360" behindDoc="0" locked="0" layoutInCell="1" allowOverlap="1" wp14:anchorId="740EC070" wp14:editId="19437271">
                      <wp:simplePos x="0" y="0"/>
                      <wp:positionH relativeFrom="column">
                        <wp:posOffset>0</wp:posOffset>
                      </wp:positionH>
                      <wp:positionV relativeFrom="paragraph">
                        <wp:posOffset>0</wp:posOffset>
                      </wp:positionV>
                      <wp:extent cx="76200" cy="28575"/>
                      <wp:effectExtent l="19050" t="19050" r="19050" b="28575"/>
                      <wp:wrapNone/>
                      <wp:docPr id="2129" name="Text Box 1800">
                        <a:extLst xmlns:a="http://schemas.openxmlformats.org/drawingml/2006/main">
                          <a:ext uri="{FF2B5EF4-FFF2-40B4-BE49-F238E27FC236}">
                            <a16:creationId xmlns:a16="http://schemas.microsoft.com/office/drawing/2014/main" id="{00000000-0008-0000-0000-00005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34D3CB" id="Text Box 1800" o:spid="_x0000_s1026" type="#_x0000_t202" style="position:absolute;margin-left:0;margin-top:0;width:6pt;height:2.25pt;z-index:25383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40384" behindDoc="0" locked="0" layoutInCell="1" allowOverlap="1" wp14:anchorId="74F9781A" wp14:editId="02FF8888">
                      <wp:simplePos x="0" y="0"/>
                      <wp:positionH relativeFrom="column">
                        <wp:posOffset>0</wp:posOffset>
                      </wp:positionH>
                      <wp:positionV relativeFrom="paragraph">
                        <wp:posOffset>0</wp:posOffset>
                      </wp:positionV>
                      <wp:extent cx="76200" cy="28575"/>
                      <wp:effectExtent l="19050" t="19050" r="19050" b="28575"/>
                      <wp:wrapNone/>
                      <wp:docPr id="2130" name="Text Box 1799">
                        <a:extLst xmlns:a="http://schemas.openxmlformats.org/drawingml/2006/main">
                          <a:ext uri="{FF2B5EF4-FFF2-40B4-BE49-F238E27FC236}">
                            <a16:creationId xmlns:a16="http://schemas.microsoft.com/office/drawing/2014/main" id="{00000000-0008-0000-0000-00005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918071" id="Text Box 1799" o:spid="_x0000_s1026" type="#_x0000_t202" style="position:absolute;margin-left:0;margin-top:0;width:6pt;height:2.25pt;z-index:25384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41408" behindDoc="0" locked="0" layoutInCell="1" allowOverlap="1" wp14:anchorId="2181818C" wp14:editId="4DC39214">
                      <wp:simplePos x="0" y="0"/>
                      <wp:positionH relativeFrom="column">
                        <wp:posOffset>0</wp:posOffset>
                      </wp:positionH>
                      <wp:positionV relativeFrom="paragraph">
                        <wp:posOffset>0</wp:posOffset>
                      </wp:positionV>
                      <wp:extent cx="76200" cy="28575"/>
                      <wp:effectExtent l="19050" t="19050" r="19050" b="28575"/>
                      <wp:wrapNone/>
                      <wp:docPr id="2131" name="Text Box 1798">
                        <a:extLst xmlns:a="http://schemas.openxmlformats.org/drawingml/2006/main">
                          <a:ext uri="{FF2B5EF4-FFF2-40B4-BE49-F238E27FC236}">
                            <a16:creationId xmlns:a16="http://schemas.microsoft.com/office/drawing/2014/main" id="{00000000-0008-0000-0000-00005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ED9F13" id="Text Box 1798" o:spid="_x0000_s1026" type="#_x0000_t202" style="position:absolute;margin-left:0;margin-top:0;width:6pt;height:2.25pt;z-index:25384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42432" behindDoc="0" locked="0" layoutInCell="1" allowOverlap="1" wp14:anchorId="00539455" wp14:editId="1E29A60E">
                      <wp:simplePos x="0" y="0"/>
                      <wp:positionH relativeFrom="column">
                        <wp:posOffset>0</wp:posOffset>
                      </wp:positionH>
                      <wp:positionV relativeFrom="paragraph">
                        <wp:posOffset>0</wp:posOffset>
                      </wp:positionV>
                      <wp:extent cx="76200" cy="28575"/>
                      <wp:effectExtent l="19050" t="19050" r="19050" b="28575"/>
                      <wp:wrapNone/>
                      <wp:docPr id="2132" name="Text Box 1797">
                        <a:extLst xmlns:a="http://schemas.openxmlformats.org/drawingml/2006/main">
                          <a:ext uri="{FF2B5EF4-FFF2-40B4-BE49-F238E27FC236}">
                            <a16:creationId xmlns:a16="http://schemas.microsoft.com/office/drawing/2014/main" id="{00000000-0008-0000-0000-00005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FFA0C4" id="Text Box 1797" o:spid="_x0000_s1026" type="#_x0000_t202" style="position:absolute;margin-left:0;margin-top:0;width:6pt;height:2.25pt;z-index:25384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43456" behindDoc="0" locked="0" layoutInCell="1" allowOverlap="1" wp14:anchorId="216E2466" wp14:editId="3D40BE61">
                      <wp:simplePos x="0" y="0"/>
                      <wp:positionH relativeFrom="column">
                        <wp:posOffset>0</wp:posOffset>
                      </wp:positionH>
                      <wp:positionV relativeFrom="paragraph">
                        <wp:posOffset>0</wp:posOffset>
                      </wp:positionV>
                      <wp:extent cx="76200" cy="28575"/>
                      <wp:effectExtent l="19050" t="19050" r="19050" b="28575"/>
                      <wp:wrapNone/>
                      <wp:docPr id="2133" name="Text Box 1796">
                        <a:extLst xmlns:a="http://schemas.openxmlformats.org/drawingml/2006/main">
                          <a:ext uri="{FF2B5EF4-FFF2-40B4-BE49-F238E27FC236}">
                            <a16:creationId xmlns:a16="http://schemas.microsoft.com/office/drawing/2014/main" id="{00000000-0008-0000-0000-00005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04D047" id="Text Box 1796" o:spid="_x0000_s1026" type="#_x0000_t202" style="position:absolute;margin-left:0;margin-top:0;width:6pt;height:2.25pt;z-index:25384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44480" behindDoc="0" locked="0" layoutInCell="1" allowOverlap="1" wp14:anchorId="19771448" wp14:editId="788C0FA0">
                      <wp:simplePos x="0" y="0"/>
                      <wp:positionH relativeFrom="column">
                        <wp:posOffset>0</wp:posOffset>
                      </wp:positionH>
                      <wp:positionV relativeFrom="paragraph">
                        <wp:posOffset>0</wp:posOffset>
                      </wp:positionV>
                      <wp:extent cx="76200" cy="28575"/>
                      <wp:effectExtent l="19050" t="19050" r="19050" b="28575"/>
                      <wp:wrapNone/>
                      <wp:docPr id="2134" name="Text Box 1795">
                        <a:extLst xmlns:a="http://schemas.openxmlformats.org/drawingml/2006/main">
                          <a:ext uri="{FF2B5EF4-FFF2-40B4-BE49-F238E27FC236}">
                            <a16:creationId xmlns:a16="http://schemas.microsoft.com/office/drawing/2014/main" id="{00000000-0008-0000-0000-00005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6E92BF" id="Text Box 1795" o:spid="_x0000_s1026" type="#_x0000_t202" style="position:absolute;margin-left:0;margin-top:0;width:6pt;height:2.25pt;z-index:25384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45504" behindDoc="0" locked="0" layoutInCell="1" allowOverlap="1" wp14:anchorId="0851CB00" wp14:editId="00B96332">
                      <wp:simplePos x="0" y="0"/>
                      <wp:positionH relativeFrom="column">
                        <wp:posOffset>0</wp:posOffset>
                      </wp:positionH>
                      <wp:positionV relativeFrom="paragraph">
                        <wp:posOffset>0</wp:posOffset>
                      </wp:positionV>
                      <wp:extent cx="76200" cy="28575"/>
                      <wp:effectExtent l="19050" t="19050" r="19050" b="28575"/>
                      <wp:wrapNone/>
                      <wp:docPr id="2135" name="Text Box 1794">
                        <a:extLst xmlns:a="http://schemas.openxmlformats.org/drawingml/2006/main">
                          <a:ext uri="{FF2B5EF4-FFF2-40B4-BE49-F238E27FC236}">
                            <a16:creationId xmlns:a16="http://schemas.microsoft.com/office/drawing/2014/main" id="{00000000-0008-0000-0000-00005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BF0531" id="Text Box 1794" o:spid="_x0000_s1026" type="#_x0000_t202" style="position:absolute;margin-left:0;margin-top:0;width:6pt;height:2.25pt;z-index:25384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46528" behindDoc="0" locked="0" layoutInCell="1" allowOverlap="1" wp14:anchorId="44E5855C" wp14:editId="2AF5B386">
                      <wp:simplePos x="0" y="0"/>
                      <wp:positionH relativeFrom="column">
                        <wp:posOffset>0</wp:posOffset>
                      </wp:positionH>
                      <wp:positionV relativeFrom="paragraph">
                        <wp:posOffset>0</wp:posOffset>
                      </wp:positionV>
                      <wp:extent cx="76200" cy="28575"/>
                      <wp:effectExtent l="19050" t="19050" r="19050" b="28575"/>
                      <wp:wrapNone/>
                      <wp:docPr id="2136" name="Text Box 1793">
                        <a:extLst xmlns:a="http://schemas.openxmlformats.org/drawingml/2006/main">
                          <a:ext uri="{FF2B5EF4-FFF2-40B4-BE49-F238E27FC236}">
                            <a16:creationId xmlns:a16="http://schemas.microsoft.com/office/drawing/2014/main" id="{00000000-0008-0000-0000-00005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F287EE" id="Text Box 1793" o:spid="_x0000_s1026" type="#_x0000_t202" style="position:absolute;margin-left:0;margin-top:0;width:6pt;height:2.25pt;z-index:25384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47552" behindDoc="0" locked="0" layoutInCell="1" allowOverlap="1" wp14:anchorId="3439E367" wp14:editId="7BEB958A">
                      <wp:simplePos x="0" y="0"/>
                      <wp:positionH relativeFrom="column">
                        <wp:posOffset>0</wp:posOffset>
                      </wp:positionH>
                      <wp:positionV relativeFrom="paragraph">
                        <wp:posOffset>0</wp:posOffset>
                      </wp:positionV>
                      <wp:extent cx="76200" cy="28575"/>
                      <wp:effectExtent l="19050" t="19050" r="19050" b="28575"/>
                      <wp:wrapNone/>
                      <wp:docPr id="2137" name="Text Box 1792">
                        <a:extLst xmlns:a="http://schemas.openxmlformats.org/drawingml/2006/main">
                          <a:ext uri="{FF2B5EF4-FFF2-40B4-BE49-F238E27FC236}">
                            <a16:creationId xmlns:a16="http://schemas.microsoft.com/office/drawing/2014/main" id="{00000000-0008-0000-0000-00005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7F33D" id="Text Box 1792" o:spid="_x0000_s1026" type="#_x0000_t202" style="position:absolute;margin-left:0;margin-top:0;width:6pt;height:2.25pt;z-index:25384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48576" behindDoc="0" locked="0" layoutInCell="1" allowOverlap="1" wp14:anchorId="2BD5BD1D" wp14:editId="32AE12E8">
                      <wp:simplePos x="0" y="0"/>
                      <wp:positionH relativeFrom="column">
                        <wp:posOffset>0</wp:posOffset>
                      </wp:positionH>
                      <wp:positionV relativeFrom="paragraph">
                        <wp:posOffset>0</wp:posOffset>
                      </wp:positionV>
                      <wp:extent cx="76200" cy="28575"/>
                      <wp:effectExtent l="19050" t="19050" r="19050" b="28575"/>
                      <wp:wrapNone/>
                      <wp:docPr id="2138" name="Text Box 1791">
                        <a:extLst xmlns:a="http://schemas.openxmlformats.org/drawingml/2006/main">
                          <a:ext uri="{FF2B5EF4-FFF2-40B4-BE49-F238E27FC236}">
                            <a16:creationId xmlns:a16="http://schemas.microsoft.com/office/drawing/2014/main" id="{00000000-0008-0000-0000-00005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18874F" id="Text Box 1791" o:spid="_x0000_s1026" type="#_x0000_t202" style="position:absolute;margin-left:0;margin-top:0;width:6pt;height:2.25pt;z-index:25384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49600" behindDoc="0" locked="0" layoutInCell="1" allowOverlap="1" wp14:anchorId="41C4BB15" wp14:editId="4E460BA1">
                      <wp:simplePos x="0" y="0"/>
                      <wp:positionH relativeFrom="column">
                        <wp:posOffset>0</wp:posOffset>
                      </wp:positionH>
                      <wp:positionV relativeFrom="paragraph">
                        <wp:posOffset>0</wp:posOffset>
                      </wp:positionV>
                      <wp:extent cx="76200" cy="28575"/>
                      <wp:effectExtent l="19050" t="19050" r="19050" b="28575"/>
                      <wp:wrapNone/>
                      <wp:docPr id="2139" name="Text Box 1790">
                        <a:extLst xmlns:a="http://schemas.openxmlformats.org/drawingml/2006/main">
                          <a:ext uri="{FF2B5EF4-FFF2-40B4-BE49-F238E27FC236}">
                            <a16:creationId xmlns:a16="http://schemas.microsoft.com/office/drawing/2014/main" id="{00000000-0008-0000-0000-00005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849B9D" id="Text Box 1790" o:spid="_x0000_s1026" type="#_x0000_t202" style="position:absolute;margin-left:0;margin-top:0;width:6pt;height:2.25pt;z-index:25384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50624" behindDoc="0" locked="0" layoutInCell="1" allowOverlap="1" wp14:anchorId="3349DB4A" wp14:editId="001AAD11">
                      <wp:simplePos x="0" y="0"/>
                      <wp:positionH relativeFrom="column">
                        <wp:posOffset>0</wp:posOffset>
                      </wp:positionH>
                      <wp:positionV relativeFrom="paragraph">
                        <wp:posOffset>0</wp:posOffset>
                      </wp:positionV>
                      <wp:extent cx="76200" cy="28575"/>
                      <wp:effectExtent l="19050" t="19050" r="19050" b="28575"/>
                      <wp:wrapNone/>
                      <wp:docPr id="2140" name="Text Box 1789">
                        <a:extLst xmlns:a="http://schemas.openxmlformats.org/drawingml/2006/main">
                          <a:ext uri="{FF2B5EF4-FFF2-40B4-BE49-F238E27FC236}">
                            <a16:creationId xmlns:a16="http://schemas.microsoft.com/office/drawing/2014/main" id="{00000000-0008-0000-0000-00005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C940E1" id="Text Box 1789" o:spid="_x0000_s1026" type="#_x0000_t202" style="position:absolute;margin-left:0;margin-top:0;width:6pt;height:2.25pt;z-index:25385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51648" behindDoc="0" locked="0" layoutInCell="1" allowOverlap="1" wp14:anchorId="336E6460" wp14:editId="6AE0B8AA">
                      <wp:simplePos x="0" y="0"/>
                      <wp:positionH relativeFrom="column">
                        <wp:posOffset>0</wp:posOffset>
                      </wp:positionH>
                      <wp:positionV relativeFrom="paragraph">
                        <wp:posOffset>0</wp:posOffset>
                      </wp:positionV>
                      <wp:extent cx="76200" cy="28575"/>
                      <wp:effectExtent l="19050" t="19050" r="19050" b="28575"/>
                      <wp:wrapNone/>
                      <wp:docPr id="2141" name="Text Box 1788">
                        <a:extLst xmlns:a="http://schemas.openxmlformats.org/drawingml/2006/main">
                          <a:ext uri="{FF2B5EF4-FFF2-40B4-BE49-F238E27FC236}">
                            <a16:creationId xmlns:a16="http://schemas.microsoft.com/office/drawing/2014/main" id="{00000000-0008-0000-0000-00005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A9D73" id="Text Box 1788" o:spid="_x0000_s1026" type="#_x0000_t202" style="position:absolute;margin-left:0;margin-top:0;width:6pt;height:2.25pt;z-index:25385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52672" behindDoc="0" locked="0" layoutInCell="1" allowOverlap="1" wp14:anchorId="2D0D7D16" wp14:editId="68C022D2">
                      <wp:simplePos x="0" y="0"/>
                      <wp:positionH relativeFrom="column">
                        <wp:posOffset>0</wp:posOffset>
                      </wp:positionH>
                      <wp:positionV relativeFrom="paragraph">
                        <wp:posOffset>0</wp:posOffset>
                      </wp:positionV>
                      <wp:extent cx="76200" cy="28575"/>
                      <wp:effectExtent l="19050" t="19050" r="19050" b="28575"/>
                      <wp:wrapNone/>
                      <wp:docPr id="2142" name="Text Box 1787">
                        <a:extLst xmlns:a="http://schemas.openxmlformats.org/drawingml/2006/main">
                          <a:ext uri="{FF2B5EF4-FFF2-40B4-BE49-F238E27FC236}">
                            <a16:creationId xmlns:a16="http://schemas.microsoft.com/office/drawing/2014/main" id="{00000000-0008-0000-0000-00005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9A3AA6" id="Text Box 1787" o:spid="_x0000_s1026" type="#_x0000_t202" style="position:absolute;margin-left:0;margin-top:0;width:6pt;height:2.25pt;z-index:25385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53696" behindDoc="0" locked="0" layoutInCell="1" allowOverlap="1" wp14:anchorId="79847008" wp14:editId="058E7283">
                      <wp:simplePos x="0" y="0"/>
                      <wp:positionH relativeFrom="column">
                        <wp:posOffset>0</wp:posOffset>
                      </wp:positionH>
                      <wp:positionV relativeFrom="paragraph">
                        <wp:posOffset>0</wp:posOffset>
                      </wp:positionV>
                      <wp:extent cx="76200" cy="28575"/>
                      <wp:effectExtent l="19050" t="19050" r="19050" b="28575"/>
                      <wp:wrapNone/>
                      <wp:docPr id="2143" name="Text Box 1786">
                        <a:extLst xmlns:a="http://schemas.openxmlformats.org/drawingml/2006/main">
                          <a:ext uri="{FF2B5EF4-FFF2-40B4-BE49-F238E27FC236}">
                            <a16:creationId xmlns:a16="http://schemas.microsoft.com/office/drawing/2014/main" id="{00000000-0008-0000-0000-00005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759A9C" id="Text Box 1786" o:spid="_x0000_s1026" type="#_x0000_t202" style="position:absolute;margin-left:0;margin-top:0;width:6pt;height:2.25pt;z-index:25385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54720" behindDoc="0" locked="0" layoutInCell="1" allowOverlap="1" wp14:anchorId="68CAE834" wp14:editId="3C441ED7">
                      <wp:simplePos x="0" y="0"/>
                      <wp:positionH relativeFrom="column">
                        <wp:posOffset>0</wp:posOffset>
                      </wp:positionH>
                      <wp:positionV relativeFrom="paragraph">
                        <wp:posOffset>0</wp:posOffset>
                      </wp:positionV>
                      <wp:extent cx="76200" cy="28575"/>
                      <wp:effectExtent l="19050" t="19050" r="19050" b="28575"/>
                      <wp:wrapNone/>
                      <wp:docPr id="2144" name="Text Box 1785">
                        <a:extLst xmlns:a="http://schemas.openxmlformats.org/drawingml/2006/main">
                          <a:ext uri="{FF2B5EF4-FFF2-40B4-BE49-F238E27FC236}">
                            <a16:creationId xmlns:a16="http://schemas.microsoft.com/office/drawing/2014/main" id="{00000000-0008-0000-0000-00006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02A64B" id="Text Box 1785" o:spid="_x0000_s1026" type="#_x0000_t202" style="position:absolute;margin-left:0;margin-top:0;width:6pt;height:2.25pt;z-index:25385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55744" behindDoc="0" locked="0" layoutInCell="1" allowOverlap="1" wp14:anchorId="4B3AF220" wp14:editId="29692D32">
                      <wp:simplePos x="0" y="0"/>
                      <wp:positionH relativeFrom="column">
                        <wp:posOffset>0</wp:posOffset>
                      </wp:positionH>
                      <wp:positionV relativeFrom="paragraph">
                        <wp:posOffset>0</wp:posOffset>
                      </wp:positionV>
                      <wp:extent cx="76200" cy="28575"/>
                      <wp:effectExtent l="19050" t="19050" r="19050" b="28575"/>
                      <wp:wrapNone/>
                      <wp:docPr id="2145" name="Text Box 1784">
                        <a:extLst xmlns:a="http://schemas.openxmlformats.org/drawingml/2006/main">
                          <a:ext uri="{FF2B5EF4-FFF2-40B4-BE49-F238E27FC236}">
                            <a16:creationId xmlns:a16="http://schemas.microsoft.com/office/drawing/2014/main" id="{00000000-0008-0000-0000-00006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E331AB" id="Text Box 1784" o:spid="_x0000_s1026" type="#_x0000_t202" style="position:absolute;margin-left:0;margin-top:0;width:6pt;height:2.25pt;z-index:25385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56768" behindDoc="0" locked="0" layoutInCell="1" allowOverlap="1" wp14:anchorId="2F678A4C" wp14:editId="722AC5B4">
                      <wp:simplePos x="0" y="0"/>
                      <wp:positionH relativeFrom="column">
                        <wp:posOffset>0</wp:posOffset>
                      </wp:positionH>
                      <wp:positionV relativeFrom="paragraph">
                        <wp:posOffset>0</wp:posOffset>
                      </wp:positionV>
                      <wp:extent cx="76200" cy="28575"/>
                      <wp:effectExtent l="19050" t="19050" r="19050" b="28575"/>
                      <wp:wrapNone/>
                      <wp:docPr id="2146" name="Text Box 1783">
                        <a:extLst xmlns:a="http://schemas.openxmlformats.org/drawingml/2006/main">
                          <a:ext uri="{FF2B5EF4-FFF2-40B4-BE49-F238E27FC236}">
                            <a16:creationId xmlns:a16="http://schemas.microsoft.com/office/drawing/2014/main" id="{00000000-0008-0000-0000-00006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C8529A" id="Text Box 1783" o:spid="_x0000_s1026" type="#_x0000_t202" style="position:absolute;margin-left:0;margin-top:0;width:6pt;height:2.25pt;z-index:25385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57792" behindDoc="0" locked="0" layoutInCell="1" allowOverlap="1" wp14:anchorId="323142D4" wp14:editId="7E62273C">
                      <wp:simplePos x="0" y="0"/>
                      <wp:positionH relativeFrom="column">
                        <wp:posOffset>0</wp:posOffset>
                      </wp:positionH>
                      <wp:positionV relativeFrom="paragraph">
                        <wp:posOffset>0</wp:posOffset>
                      </wp:positionV>
                      <wp:extent cx="76200" cy="28575"/>
                      <wp:effectExtent l="19050" t="19050" r="19050" b="28575"/>
                      <wp:wrapNone/>
                      <wp:docPr id="2147" name="Text Box 1782">
                        <a:extLst xmlns:a="http://schemas.openxmlformats.org/drawingml/2006/main">
                          <a:ext uri="{FF2B5EF4-FFF2-40B4-BE49-F238E27FC236}">
                            <a16:creationId xmlns:a16="http://schemas.microsoft.com/office/drawing/2014/main" id="{00000000-0008-0000-0000-00006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A2AAE9" id="Text Box 1782" o:spid="_x0000_s1026" type="#_x0000_t202" style="position:absolute;margin-left:0;margin-top:0;width:6pt;height:2.25pt;z-index:25385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58816" behindDoc="0" locked="0" layoutInCell="1" allowOverlap="1" wp14:anchorId="26DD81DB" wp14:editId="534241B5">
                      <wp:simplePos x="0" y="0"/>
                      <wp:positionH relativeFrom="column">
                        <wp:posOffset>0</wp:posOffset>
                      </wp:positionH>
                      <wp:positionV relativeFrom="paragraph">
                        <wp:posOffset>0</wp:posOffset>
                      </wp:positionV>
                      <wp:extent cx="76200" cy="28575"/>
                      <wp:effectExtent l="19050" t="19050" r="19050" b="28575"/>
                      <wp:wrapNone/>
                      <wp:docPr id="2148" name="Text Box 1781">
                        <a:extLst xmlns:a="http://schemas.openxmlformats.org/drawingml/2006/main">
                          <a:ext uri="{FF2B5EF4-FFF2-40B4-BE49-F238E27FC236}">
                            <a16:creationId xmlns:a16="http://schemas.microsoft.com/office/drawing/2014/main" id="{00000000-0008-0000-0000-00006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FB8172" id="Text Box 1781" o:spid="_x0000_s1026" type="#_x0000_t202" style="position:absolute;margin-left:0;margin-top:0;width:6pt;height:2.25pt;z-index:25385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59840" behindDoc="0" locked="0" layoutInCell="1" allowOverlap="1" wp14:anchorId="1ACB62F0" wp14:editId="025410DD">
                      <wp:simplePos x="0" y="0"/>
                      <wp:positionH relativeFrom="column">
                        <wp:posOffset>0</wp:posOffset>
                      </wp:positionH>
                      <wp:positionV relativeFrom="paragraph">
                        <wp:posOffset>0</wp:posOffset>
                      </wp:positionV>
                      <wp:extent cx="76200" cy="28575"/>
                      <wp:effectExtent l="19050" t="19050" r="19050" b="28575"/>
                      <wp:wrapNone/>
                      <wp:docPr id="2149" name="Text Box 1780">
                        <a:extLst xmlns:a="http://schemas.openxmlformats.org/drawingml/2006/main">
                          <a:ext uri="{FF2B5EF4-FFF2-40B4-BE49-F238E27FC236}">
                            <a16:creationId xmlns:a16="http://schemas.microsoft.com/office/drawing/2014/main" id="{00000000-0008-0000-0000-00006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E117DF" id="Text Box 1780" o:spid="_x0000_s1026" type="#_x0000_t202" style="position:absolute;margin-left:0;margin-top:0;width:6pt;height:2.25pt;z-index:25385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60864" behindDoc="0" locked="0" layoutInCell="1" allowOverlap="1" wp14:anchorId="079F4365" wp14:editId="32691574">
                      <wp:simplePos x="0" y="0"/>
                      <wp:positionH relativeFrom="column">
                        <wp:posOffset>0</wp:posOffset>
                      </wp:positionH>
                      <wp:positionV relativeFrom="paragraph">
                        <wp:posOffset>0</wp:posOffset>
                      </wp:positionV>
                      <wp:extent cx="76200" cy="28575"/>
                      <wp:effectExtent l="19050" t="19050" r="19050" b="28575"/>
                      <wp:wrapNone/>
                      <wp:docPr id="2150" name="Text Box 1779">
                        <a:extLst xmlns:a="http://schemas.openxmlformats.org/drawingml/2006/main">
                          <a:ext uri="{FF2B5EF4-FFF2-40B4-BE49-F238E27FC236}">
                            <a16:creationId xmlns:a16="http://schemas.microsoft.com/office/drawing/2014/main" id="{00000000-0008-0000-0000-00006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08B145" id="Text Box 1779" o:spid="_x0000_s1026" type="#_x0000_t202" style="position:absolute;margin-left:0;margin-top:0;width:6pt;height:2.25pt;z-index:25386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61888" behindDoc="0" locked="0" layoutInCell="1" allowOverlap="1" wp14:anchorId="03E921A2" wp14:editId="5390AEBD">
                      <wp:simplePos x="0" y="0"/>
                      <wp:positionH relativeFrom="column">
                        <wp:posOffset>0</wp:posOffset>
                      </wp:positionH>
                      <wp:positionV relativeFrom="paragraph">
                        <wp:posOffset>0</wp:posOffset>
                      </wp:positionV>
                      <wp:extent cx="76200" cy="28575"/>
                      <wp:effectExtent l="19050" t="19050" r="19050" b="28575"/>
                      <wp:wrapNone/>
                      <wp:docPr id="2151" name="Text Box 1778">
                        <a:extLst xmlns:a="http://schemas.openxmlformats.org/drawingml/2006/main">
                          <a:ext uri="{FF2B5EF4-FFF2-40B4-BE49-F238E27FC236}">
                            <a16:creationId xmlns:a16="http://schemas.microsoft.com/office/drawing/2014/main" id="{00000000-0008-0000-0000-00006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B7E122" id="Text Box 1778" o:spid="_x0000_s1026" type="#_x0000_t202" style="position:absolute;margin-left:0;margin-top:0;width:6pt;height:2.25pt;z-index:25386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62912" behindDoc="0" locked="0" layoutInCell="1" allowOverlap="1" wp14:anchorId="21BBF036" wp14:editId="076B0548">
                      <wp:simplePos x="0" y="0"/>
                      <wp:positionH relativeFrom="column">
                        <wp:posOffset>0</wp:posOffset>
                      </wp:positionH>
                      <wp:positionV relativeFrom="paragraph">
                        <wp:posOffset>0</wp:posOffset>
                      </wp:positionV>
                      <wp:extent cx="76200" cy="28575"/>
                      <wp:effectExtent l="19050" t="19050" r="19050" b="28575"/>
                      <wp:wrapNone/>
                      <wp:docPr id="2152" name="Text Box 1777">
                        <a:extLst xmlns:a="http://schemas.openxmlformats.org/drawingml/2006/main">
                          <a:ext uri="{FF2B5EF4-FFF2-40B4-BE49-F238E27FC236}">
                            <a16:creationId xmlns:a16="http://schemas.microsoft.com/office/drawing/2014/main" id="{00000000-0008-0000-0000-00006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41F832" id="Text Box 1777" o:spid="_x0000_s1026" type="#_x0000_t202" style="position:absolute;margin-left:0;margin-top:0;width:6pt;height:2.25pt;z-index:25386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63936" behindDoc="0" locked="0" layoutInCell="1" allowOverlap="1" wp14:anchorId="41FB0F79" wp14:editId="0081A5A0">
                      <wp:simplePos x="0" y="0"/>
                      <wp:positionH relativeFrom="column">
                        <wp:posOffset>0</wp:posOffset>
                      </wp:positionH>
                      <wp:positionV relativeFrom="paragraph">
                        <wp:posOffset>0</wp:posOffset>
                      </wp:positionV>
                      <wp:extent cx="76200" cy="28575"/>
                      <wp:effectExtent l="19050" t="19050" r="19050" b="28575"/>
                      <wp:wrapNone/>
                      <wp:docPr id="2153" name="Text Box 1776">
                        <a:extLst xmlns:a="http://schemas.openxmlformats.org/drawingml/2006/main">
                          <a:ext uri="{FF2B5EF4-FFF2-40B4-BE49-F238E27FC236}">
                            <a16:creationId xmlns:a16="http://schemas.microsoft.com/office/drawing/2014/main" id="{00000000-0008-0000-0000-00006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55A859" id="Text Box 1776" o:spid="_x0000_s1026" type="#_x0000_t202" style="position:absolute;margin-left:0;margin-top:0;width:6pt;height:2.25pt;z-index:25386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1020" w:type="dxa"/>
            <w:tcBorders>
              <w:top w:val="nil"/>
              <w:left w:val="nil"/>
              <w:bottom w:val="single" w:sz="4" w:space="0" w:color="auto"/>
              <w:right w:val="single" w:sz="4" w:space="0" w:color="auto"/>
            </w:tcBorders>
            <w:noWrap/>
            <w:hideMark/>
          </w:tcPr>
          <w:p w14:paraId="54EE6AAC" w14:textId="0A33BACA" w:rsidR="00563247" w:rsidRPr="00563247" w:rsidRDefault="00563247" w:rsidP="00563247">
            <w:pPr>
              <w:rPr>
                <w:rFonts w:ascii="GHEA Grapalat" w:hAnsi="GHEA Grapalat" w:cs="Calibri"/>
                <w:i/>
                <w:iCs/>
                <w:sz w:val="22"/>
                <w:szCs w:val="22"/>
              </w:rPr>
            </w:pPr>
            <w:r w:rsidRPr="00563247">
              <w:rPr>
                <w:rFonts w:ascii="GHEA Grapalat" w:hAnsi="GHEA Grapalat" w:cs="Calibri"/>
                <w:i/>
                <w:iCs/>
                <w:noProof/>
                <w:sz w:val="22"/>
                <w:szCs w:val="22"/>
              </w:rPr>
              <mc:AlternateContent>
                <mc:Choice Requires="wps">
                  <w:drawing>
                    <wp:anchor distT="0" distB="0" distL="114300" distR="114300" simplePos="0" relativeHeight="252115968" behindDoc="0" locked="0" layoutInCell="1" allowOverlap="1" wp14:anchorId="578D7636" wp14:editId="3010A918">
                      <wp:simplePos x="0" y="0"/>
                      <wp:positionH relativeFrom="column">
                        <wp:posOffset>0</wp:posOffset>
                      </wp:positionH>
                      <wp:positionV relativeFrom="paragraph">
                        <wp:posOffset>0</wp:posOffset>
                      </wp:positionV>
                      <wp:extent cx="76200" cy="28575"/>
                      <wp:effectExtent l="19050" t="19050" r="19050" b="28575"/>
                      <wp:wrapNone/>
                      <wp:docPr id="446" name="Text Box 1775">
                        <a:extLst xmlns:a="http://schemas.openxmlformats.org/drawingml/2006/main">
                          <a:ext uri="{FF2B5EF4-FFF2-40B4-BE49-F238E27FC236}">
                            <a16:creationId xmlns:a16="http://schemas.microsoft.com/office/drawing/2014/main" id="{00000000-0008-0000-0000-0000BE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6029B1" id="Text Box 1775" o:spid="_x0000_s1026" type="#_x0000_t202" style="position:absolute;margin-left:0;margin-top:0;width:6pt;height:2.25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129280" behindDoc="0" locked="0" layoutInCell="1" allowOverlap="1" wp14:anchorId="68FCECFA" wp14:editId="7AF8DADE">
                      <wp:simplePos x="0" y="0"/>
                      <wp:positionH relativeFrom="column">
                        <wp:posOffset>0</wp:posOffset>
                      </wp:positionH>
                      <wp:positionV relativeFrom="paragraph">
                        <wp:posOffset>0</wp:posOffset>
                      </wp:positionV>
                      <wp:extent cx="76200" cy="28575"/>
                      <wp:effectExtent l="19050" t="19050" r="19050" b="28575"/>
                      <wp:wrapNone/>
                      <wp:docPr id="459" name="Text Box 1774">
                        <a:extLst xmlns:a="http://schemas.openxmlformats.org/drawingml/2006/main">
                          <a:ext uri="{FF2B5EF4-FFF2-40B4-BE49-F238E27FC236}">
                            <a16:creationId xmlns:a16="http://schemas.microsoft.com/office/drawing/2014/main" id="{00000000-0008-0000-0000-0000CB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C3FCFC" id="Text Box 1774" o:spid="_x0000_s1026" type="#_x0000_t202" style="position:absolute;margin-left:0;margin-top:0;width:6pt;height:2.25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130304" behindDoc="0" locked="0" layoutInCell="1" allowOverlap="1" wp14:anchorId="4A1C1A39" wp14:editId="1E9428A4">
                      <wp:simplePos x="0" y="0"/>
                      <wp:positionH relativeFrom="column">
                        <wp:posOffset>0</wp:posOffset>
                      </wp:positionH>
                      <wp:positionV relativeFrom="paragraph">
                        <wp:posOffset>0</wp:posOffset>
                      </wp:positionV>
                      <wp:extent cx="76200" cy="28575"/>
                      <wp:effectExtent l="19050" t="19050" r="19050" b="28575"/>
                      <wp:wrapNone/>
                      <wp:docPr id="460" name="Text Box 1773">
                        <a:extLst xmlns:a="http://schemas.openxmlformats.org/drawingml/2006/main">
                          <a:ext uri="{FF2B5EF4-FFF2-40B4-BE49-F238E27FC236}">
                            <a16:creationId xmlns:a16="http://schemas.microsoft.com/office/drawing/2014/main" id="{00000000-0008-0000-0000-0000CC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B29A14" id="Text Box 1773" o:spid="_x0000_s1026" type="#_x0000_t202" style="position:absolute;margin-left:0;margin-top:0;width:6pt;height:2.25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153856" behindDoc="0" locked="0" layoutInCell="1" allowOverlap="1" wp14:anchorId="3326C9A9" wp14:editId="1F5CE5CC">
                      <wp:simplePos x="0" y="0"/>
                      <wp:positionH relativeFrom="column">
                        <wp:posOffset>0</wp:posOffset>
                      </wp:positionH>
                      <wp:positionV relativeFrom="paragraph">
                        <wp:posOffset>0</wp:posOffset>
                      </wp:positionV>
                      <wp:extent cx="76200" cy="28575"/>
                      <wp:effectExtent l="19050" t="19050" r="19050" b="28575"/>
                      <wp:wrapNone/>
                      <wp:docPr id="483" name="Text Box 1772">
                        <a:extLst xmlns:a="http://schemas.openxmlformats.org/drawingml/2006/main">
                          <a:ext uri="{FF2B5EF4-FFF2-40B4-BE49-F238E27FC236}">
                            <a16:creationId xmlns:a16="http://schemas.microsoft.com/office/drawing/2014/main" id="{00000000-0008-0000-0000-0000E3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9961C8" id="Text Box 1772" o:spid="_x0000_s1026" type="#_x0000_t202" style="position:absolute;margin-left:0;margin-top:0;width:6pt;height:2.25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154880" behindDoc="0" locked="0" layoutInCell="1" allowOverlap="1" wp14:anchorId="721320C6" wp14:editId="25C2FDB5">
                      <wp:simplePos x="0" y="0"/>
                      <wp:positionH relativeFrom="column">
                        <wp:posOffset>0</wp:posOffset>
                      </wp:positionH>
                      <wp:positionV relativeFrom="paragraph">
                        <wp:posOffset>0</wp:posOffset>
                      </wp:positionV>
                      <wp:extent cx="76200" cy="28575"/>
                      <wp:effectExtent l="19050" t="19050" r="19050" b="28575"/>
                      <wp:wrapNone/>
                      <wp:docPr id="484" name="Text Box 1771">
                        <a:extLst xmlns:a="http://schemas.openxmlformats.org/drawingml/2006/main">
                          <a:ext uri="{FF2B5EF4-FFF2-40B4-BE49-F238E27FC236}">
                            <a16:creationId xmlns:a16="http://schemas.microsoft.com/office/drawing/2014/main" id="{00000000-0008-0000-0000-0000E4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C802A2" id="Text Box 1771" o:spid="_x0000_s1026" type="#_x0000_t202" style="position:absolute;margin-left:0;margin-top:0;width:6pt;height:2.25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155904" behindDoc="0" locked="0" layoutInCell="1" allowOverlap="1" wp14:anchorId="62DD379A" wp14:editId="681526F8">
                      <wp:simplePos x="0" y="0"/>
                      <wp:positionH relativeFrom="column">
                        <wp:posOffset>0</wp:posOffset>
                      </wp:positionH>
                      <wp:positionV relativeFrom="paragraph">
                        <wp:posOffset>0</wp:posOffset>
                      </wp:positionV>
                      <wp:extent cx="76200" cy="28575"/>
                      <wp:effectExtent l="19050" t="19050" r="19050" b="28575"/>
                      <wp:wrapNone/>
                      <wp:docPr id="485" name="Text Box 1770">
                        <a:extLst xmlns:a="http://schemas.openxmlformats.org/drawingml/2006/main">
                          <a:ext uri="{FF2B5EF4-FFF2-40B4-BE49-F238E27FC236}">
                            <a16:creationId xmlns:a16="http://schemas.microsoft.com/office/drawing/2014/main" id="{00000000-0008-0000-0000-0000E5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1C6C33" id="Text Box 1770" o:spid="_x0000_s1026" type="#_x0000_t202" style="position:absolute;margin-left:0;margin-top:0;width:6pt;height:2.25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156928" behindDoc="0" locked="0" layoutInCell="1" allowOverlap="1" wp14:anchorId="5BAAE988" wp14:editId="7C6FE81E">
                      <wp:simplePos x="0" y="0"/>
                      <wp:positionH relativeFrom="column">
                        <wp:posOffset>0</wp:posOffset>
                      </wp:positionH>
                      <wp:positionV relativeFrom="paragraph">
                        <wp:posOffset>0</wp:posOffset>
                      </wp:positionV>
                      <wp:extent cx="76200" cy="28575"/>
                      <wp:effectExtent l="19050" t="19050" r="19050" b="28575"/>
                      <wp:wrapNone/>
                      <wp:docPr id="486" name="Text Box 1769">
                        <a:extLst xmlns:a="http://schemas.openxmlformats.org/drawingml/2006/main">
                          <a:ext uri="{FF2B5EF4-FFF2-40B4-BE49-F238E27FC236}">
                            <a16:creationId xmlns:a16="http://schemas.microsoft.com/office/drawing/2014/main" id="{00000000-0008-0000-0000-0000E6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5D238D" id="Text Box 1769" o:spid="_x0000_s1026" type="#_x0000_t202" style="position:absolute;margin-left:0;margin-top:0;width:6pt;height:2.25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157952" behindDoc="0" locked="0" layoutInCell="1" allowOverlap="1" wp14:anchorId="46CDF766" wp14:editId="13420349">
                      <wp:simplePos x="0" y="0"/>
                      <wp:positionH relativeFrom="column">
                        <wp:posOffset>0</wp:posOffset>
                      </wp:positionH>
                      <wp:positionV relativeFrom="paragraph">
                        <wp:posOffset>0</wp:posOffset>
                      </wp:positionV>
                      <wp:extent cx="76200" cy="28575"/>
                      <wp:effectExtent l="19050" t="19050" r="19050" b="28575"/>
                      <wp:wrapNone/>
                      <wp:docPr id="487" name="Text Box 1768">
                        <a:extLst xmlns:a="http://schemas.openxmlformats.org/drawingml/2006/main">
                          <a:ext uri="{FF2B5EF4-FFF2-40B4-BE49-F238E27FC236}">
                            <a16:creationId xmlns:a16="http://schemas.microsoft.com/office/drawing/2014/main" id="{00000000-0008-0000-0000-0000E7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7CD4CA" id="Text Box 1768" o:spid="_x0000_s1026" type="#_x0000_t202" style="position:absolute;margin-left:0;margin-top:0;width:6pt;height:2.25pt;z-index:2521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158976" behindDoc="0" locked="0" layoutInCell="1" allowOverlap="1" wp14:anchorId="6698DA98" wp14:editId="35CE0298">
                      <wp:simplePos x="0" y="0"/>
                      <wp:positionH relativeFrom="column">
                        <wp:posOffset>0</wp:posOffset>
                      </wp:positionH>
                      <wp:positionV relativeFrom="paragraph">
                        <wp:posOffset>0</wp:posOffset>
                      </wp:positionV>
                      <wp:extent cx="76200" cy="28575"/>
                      <wp:effectExtent l="19050" t="19050" r="19050" b="28575"/>
                      <wp:wrapNone/>
                      <wp:docPr id="488" name="Text Box 1767">
                        <a:extLst xmlns:a="http://schemas.openxmlformats.org/drawingml/2006/main">
                          <a:ext uri="{FF2B5EF4-FFF2-40B4-BE49-F238E27FC236}">
                            <a16:creationId xmlns:a16="http://schemas.microsoft.com/office/drawing/2014/main" id="{00000000-0008-0000-0000-0000E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F4E0FD" id="Text Box 1767" o:spid="_x0000_s1026" type="#_x0000_t202" style="position:absolute;margin-left:0;margin-top:0;width:6pt;height:2.2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160000" behindDoc="0" locked="0" layoutInCell="1" allowOverlap="1" wp14:anchorId="1106F18F" wp14:editId="23E07C78">
                      <wp:simplePos x="0" y="0"/>
                      <wp:positionH relativeFrom="column">
                        <wp:posOffset>0</wp:posOffset>
                      </wp:positionH>
                      <wp:positionV relativeFrom="paragraph">
                        <wp:posOffset>0</wp:posOffset>
                      </wp:positionV>
                      <wp:extent cx="76200" cy="28575"/>
                      <wp:effectExtent l="19050" t="19050" r="19050" b="28575"/>
                      <wp:wrapNone/>
                      <wp:docPr id="489" name="Text Box 1766">
                        <a:extLst xmlns:a="http://schemas.openxmlformats.org/drawingml/2006/main">
                          <a:ext uri="{FF2B5EF4-FFF2-40B4-BE49-F238E27FC236}">
                            <a16:creationId xmlns:a16="http://schemas.microsoft.com/office/drawing/2014/main" id="{00000000-0008-0000-0000-0000E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B7AFBA" id="Text Box 1766" o:spid="_x0000_s1026" type="#_x0000_t202" style="position:absolute;margin-left:0;margin-top:0;width:6pt;height:2.25pt;z-index:2521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161024" behindDoc="0" locked="0" layoutInCell="1" allowOverlap="1" wp14:anchorId="526DA37C" wp14:editId="6D2A4BAD">
                      <wp:simplePos x="0" y="0"/>
                      <wp:positionH relativeFrom="column">
                        <wp:posOffset>0</wp:posOffset>
                      </wp:positionH>
                      <wp:positionV relativeFrom="paragraph">
                        <wp:posOffset>0</wp:posOffset>
                      </wp:positionV>
                      <wp:extent cx="76200" cy="28575"/>
                      <wp:effectExtent l="19050" t="19050" r="19050" b="28575"/>
                      <wp:wrapNone/>
                      <wp:docPr id="490" name="Text Box 1765">
                        <a:extLst xmlns:a="http://schemas.openxmlformats.org/drawingml/2006/main">
                          <a:ext uri="{FF2B5EF4-FFF2-40B4-BE49-F238E27FC236}">
                            <a16:creationId xmlns:a16="http://schemas.microsoft.com/office/drawing/2014/main" id="{00000000-0008-0000-0000-0000EA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6F83B" id="Text Box 1765" o:spid="_x0000_s1026" type="#_x0000_t202" style="position:absolute;margin-left:0;margin-top:0;width:6pt;height:2.2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175360" behindDoc="0" locked="0" layoutInCell="1" allowOverlap="1" wp14:anchorId="5325B026" wp14:editId="1709CF8D">
                      <wp:simplePos x="0" y="0"/>
                      <wp:positionH relativeFrom="column">
                        <wp:posOffset>0</wp:posOffset>
                      </wp:positionH>
                      <wp:positionV relativeFrom="paragraph">
                        <wp:posOffset>0</wp:posOffset>
                      </wp:positionV>
                      <wp:extent cx="76200" cy="28575"/>
                      <wp:effectExtent l="19050" t="19050" r="19050" b="28575"/>
                      <wp:wrapNone/>
                      <wp:docPr id="504" name="Text Box 1764">
                        <a:extLst xmlns:a="http://schemas.openxmlformats.org/drawingml/2006/main">
                          <a:ext uri="{FF2B5EF4-FFF2-40B4-BE49-F238E27FC236}">
                            <a16:creationId xmlns:a16="http://schemas.microsoft.com/office/drawing/2014/main" id="{00000000-0008-0000-0000-0000F8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6DA584" id="Text Box 1764" o:spid="_x0000_s1026" type="#_x0000_t202" style="position:absolute;margin-left:0;margin-top:0;width:6pt;height:2.2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176384" behindDoc="0" locked="0" layoutInCell="1" allowOverlap="1" wp14:anchorId="67E3956B" wp14:editId="339E198D">
                      <wp:simplePos x="0" y="0"/>
                      <wp:positionH relativeFrom="column">
                        <wp:posOffset>0</wp:posOffset>
                      </wp:positionH>
                      <wp:positionV relativeFrom="paragraph">
                        <wp:posOffset>0</wp:posOffset>
                      </wp:positionV>
                      <wp:extent cx="76200" cy="28575"/>
                      <wp:effectExtent l="19050" t="19050" r="19050" b="28575"/>
                      <wp:wrapNone/>
                      <wp:docPr id="505" name="Text Box 1763">
                        <a:extLst xmlns:a="http://schemas.openxmlformats.org/drawingml/2006/main">
                          <a:ext uri="{FF2B5EF4-FFF2-40B4-BE49-F238E27FC236}">
                            <a16:creationId xmlns:a16="http://schemas.microsoft.com/office/drawing/2014/main" id="{00000000-0008-0000-0000-0000F901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407B2D" id="Text Box 1763" o:spid="_x0000_s1026" type="#_x0000_t202" style="position:absolute;margin-left:0;margin-top:0;width:6pt;height:2.25pt;z-index:2521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199936" behindDoc="0" locked="0" layoutInCell="1" allowOverlap="1" wp14:anchorId="20E80E21" wp14:editId="25AE1710">
                      <wp:simplePos x="0" y="0"/>
                      <wp:positionH relativeFrom="column">
                        <wp:posOffset>0</wp:posOffset>
                      </wp:positionH>
                      <wp:positionV relativeFrom="paragraph">
                        <wp:posOffset>0</wp:posOffset>
                      </wp:positionV>
                      <wp:extent cx="76200" cy="28575"/>
                      <wp:effectExtent l="19050" t="19050" r="19050" b="28575"/>
                      <wp:wrapNone/>
                      <wp:docPr id="528" name="Text Box 1762">
                        <a:extLst xmlns:a="http://schemas.openxmlformats.org/drawingml/2006/main">
                          <a:ext uri="{FF2B5EF4-FFF2-40B4-BE49-F238E27FC236}">
                            <a16:creationId xmlns:a16="http://schemas.microsoft.com/office/drawing/2014/main" id="{00000000-0008-0000-0000-00001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EA8874" id="Text Box 1762" o:spid="_x0000_s1026" type="#_x0000_t202" style="position:absolute;margin-left:0;margin-top:0;width:6pt;height:2.25pt;z-index:2521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00960" behindDoc="0" locked="0" layoutInCell="1" allowOverlap="1" wp14:anchorId="0172BCD1" wp14:editId="7E738E51">
                      <wp:simplePos x="0" y="0"/>
                      <wp:positionH relativeFrom="column">
                        <wp:posOffset>0</wp:posOffset>
                      </wp:positionH>
                      <wp:positionV relativeFrom="paragraph">
                        <wp:posOffset>0</wp:posOffset>
                      </wp:positionV>
                      <wp:extent cx="76200" cy="28575"/>
                      <wp:effectExtent l="19050" t="19050" r="19050" b="28575"/>
                      <wp:wrapNone/>
                      <wp:docPr id="529" name="Text Box 1761">
                        <a:extLst xmlns:a="http://schemas.openxmlformats.org/drawingml/2006/main">
                          <a:ext uri="{FF2B5EF4-FFF2-40B4-BE49-F238E27FC236}">
                            <a16:creationId xmlns:a16="http://schemas.microsoft.com/office/drawing/2014/main" id="{00000000-0008-0000-0000-00001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805F08" id="Text Box 1761" o:spid="_x0000_s1026" type="#_x0000_t202" style="position:absolute;margin-left:0;margin-top:0;width:6pt;height:2.25pt;z-index:2522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01984" behindDoc="0" locked="0" layoutInCell="1" allowOverlap="1" wp14:anchorId="29C25393" wp14:editId="0CFC8754">
                      <wp:simplePos x="0" y="0"/>
                      <wp:positionH relativeFrom="column">
                        <wp:posOffset>0</wp:posOffset>
                      </wp:positionH>
                      <wp:positionV relativeFrom="paragraph">
                        <wp:posOffset>0</wp:posOffset>
                      </wp:positionV>
                      <wp:extent cx="76200" cy="28575"/>
                      <wp:effectExtent l="19050" t="19050" r="19050" b="28575"/>
                      <wp:wrapNone/>
                      <wp:docPr id="530" name="Text Box 1760">
                        <a:extLst xmlns:a="http://schemas.openxmlformats.org/drawingml/2006/main">
                          <a:ext uri="{FF2B5EF4-FFF2-40B4-BE49-F238E27FC236}">
                            <a16:creationId xmlns:a16="http://schemas.microsoft.com/office/drawing/2014/main" id="{00000000-0008-0000-0000-00001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373DAA" id="Text Box 1760" o:spid="_x0000_s1026" type="#_x0000_t202" style="position:absolute;margin-left:0;margin-top:0;width:6pt;height:2.25pt;z-index:2522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03008" behindDoc="0" locked="0" layoutInCell="1" allowOverlap="1" wp14:anchorId="1F0D0A58" wp14:editId="0475D982">
                      <wp:simplePos x="0" y="0"/>
                      <wp:positionH relativeFrom="column">
                        <wp:posOffset>0</wp:posOffset>
                      </wp:positionH>
                      <wp:positionV relativeFrom="paragraph">
                        <wp:posOffset>0</wp:posOffset>
                      </wp:positionV>
                      <wp:extent cx="76200" cy="28575"/>
                      <wp:effectExtent l="19050" t="19050" r="19050" b="28575"/>
                      <wp:wrapNone/>
                      <wp:docPr id="531" name="Text Box 1759">
                        <a:extLst xmlns:a="http://schemas.openxmlformats.org/drawingml/2006/main">
                          <a:ext uri="{FF2B5EF4-FFF2-40B4-BE49-F238E27FC236}">
                            <a16:creationId xmlns:a16="http://schemas.microsoft.com/office/drawing/2014/main" id="{00000000-0008-0000-0000-00001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88F4AE" id="Text Box 1759" o:spid="_x0000_s1026" type="#_x0000_t202" style="position:absolute;margin-left:0;margin-top:0;width:6pt;height:2.25pt;z-index:2522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04032" behindDoc="0" locked="0" layoutInCell="1" allowOverlap="1" wp14:anchorId="52528C13" wp14:editId="197B3324">
                      <wp:simplePos x="0" y="0"/>
                      <wp:positionH relativeFrom="column">
                        <wp:posOffset>0</wp:posOffset>
                      </wp:positionH>
                      <wp:positionV relativeFrom="paragraph">
                        <wp:posOffset>0</wp:posOffset>
                      </wp:positionV>
                      <wp:extent cx="76200" cy="28575"/>
                      <wp:effectExtent l="19050" t="19050" r="19050" b="28575"/>
                      <wp:wrapNone/>
                      <wp:docPr id="532" name="Text Box 1758">
                        <a:extLst xmlns:a="http://schemas.openxmlformats.org/drawingml/2006/main">
                          <a:ext uri="{FF2B5EF4-FFF2-40B4-BE49-F238E27FC236}">
                            <a16:creationId xmlns:a16="http://schemas.microsoft.com/office/drawing/2014/main" id="{00000000-0008-0000-0000-00001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AF1CAA" id="Text Box 1758" o:spid="_x0000_s1026" type="#_x0000_t202" style="position:absolute;margin-left:0;margin-top:0;width:6pt;height:2.25pt;z-index:2522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05056" behindDoc="0" locked="0" layoutInCell="1" allowOverlap="1" wp14:anchorId="43D49CA4" wp14:editId="0DB9C0AD">
                      <wp:simplePos x="0" y="0"/>
                      <wp:positionH relativeFrom="column">
                        <wp:posOffset>0</wp:posOffset>
                      </wp:positionH>
                      <wp:positionV relativeFrom="paragraph">
                        <wp:posOffset>0</wp:posOffset>
                      </wp:positionV>
                      <wp:extent cx="76200" cy="28575"/>
                      <wp:effectExtent l="19050" t="19050" r="19050" b="28575"/>
                      <wp:wrapNone/>
                      <wp:docPr id="533" name="Text Box 1757">
                        <a:extLst xmlns:a="http://schemas.openxmlformats.org/drawingml/2006/main">
                          <a:ext uri="{FF2B5EF4-FFF2-40B4-BE49-F238E27FC236}">
                            <a16:creationId xmlns:a16="http://schemas.microsoft.com/office/drawing/2014/main" id="{00000000-0008-0000-0000-00001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617291" id="Text Box 1757" o:spid="_x0000_s1026" type="#_x0000_t202" style="position:absolute;margin-left:0;margin-top:0;width:6pt;height:2.25pt;z-index:2522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53184" behindDoc="0" locked="0" layoutInCell="1" allowOverlap="1" wp14:anchorId="4E8A18BE" wp14:editId="20BB8BB9">
                      <wp:simplePos x="0" y="0"/>
                      <wp:positionH relativeFrom="column">
                        <wp:posOffset>0</wp:posOffset>
                      </wp:positionH>
                      <wp:positionV relativeFrom="paragraph">
                        <wp:posOffset>0</wp:posOffset>
                      </wp:positionV>
                      <wp:extent cx="76200" cy="28575"/>
                      <wp:effectExtent l="19050" t="19050" r="19050" b="28575"/>
                      <wp:wrapNone/>
                      <wp:docPr id="580" name="Text Box 1756">
                        <a:extLst xmlns:a="http://schemas.openxmlformats.org/drawingml/2006/main">
                          <a:ext uri="{FF2B5EF4-FFF2-40B4-BE49-F238E27FC236}">
                            <a16:creationId xmlns:a16="http://schemas.microsoft.com/office/drawing/2014/main" id="{00000000-0008-0000-0000-00004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E963C" id="Text Box 1756" o:spid="_x0000_s1026" type="#_x0000_t202" style="position:absolute;margin-left:0;margin-top:0;width:6pt;height:2.25pt;z-index:2522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54208" behindDoc="0" locked="0" layoutInCell="1" allowOverlap="1" wp14:anchorId="22E410B5" wp14:editId="33C4EC72">
                      <wp:simplePos x="0" y="0"/>
                      <wp:positionH relativeFrom="column">
                        <wp:posOffset>0</wp:posOffset>
                      </wp:positionH>
                      <wp:positionV relativeFrom="paragraph">
                        <wp:posOffset>0</wp:posOffset>
                      </wp:positionV>
                      <wp:extent cx="76200" cy="28575"/>
                      <wp:effectExtent l="19050" t="19050" r="19050" b="28575"/>
                      <wp:wrapNone/>
                      <wp:docPr id="581" name="Text Box 1755">
                        <a:extLst xmlns:a="http://schemas.openxmlformats.org/drawingml/2006/main">
                          <a:ext uri="{FF2B5EF4-FFF2-40B4-BE49-F238E27FC236}">
                            <a16:creationId xmlns:a16="http://schemas.microsoft.com/office/drawing/2014/main" id="{00000000-0008-0000-0000-00004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551666" id="Text Box 1755" o:spid="_x0000_s1026" type="#_x0000_t202" style="position:absolute;margin-left:0;margin-top:0;width:6pt;height:2.25pt;z-index:2522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77760" behindDoc="0" locked="0" layoutInCell="1" allowOverlap="1" wp14:anchorId="2261C7DF" wp14:editId="639E8767">
                      <wp:simplePos x="0" y="0"/>
                      <wp:positionH relativeFrom="column">
                        <wp:posOffset>0</wp:posOffset>
                      </wp:positionH>
                      <wp:positionV relativeFrom="paragraph">
                        <wp:posOffset>0</wp:posOffset>
                      </wp:positionV>
                      <wp:extent cx="76200" cy="28575"/>
                      <wp:effectExtent l="19050" t="19050" r="19050" b="28575"/>
                      <wp:wrapNone/>
                      <wp:docPr id="604" name="Text Box 1754">
                        <a:extLst xmlns:a="http://schemas.openxmlformats.org/drawingml/2006/main">
                          <a:ext uri="{FF2B5EF4-FFF2-40B4-BE49-F238E27FC236}">
                            <a16:creationId xmlns:a16="http://schemas.microsoft.com/office/drawing/2014/main" id="{00000000-0008-0000-0000-00005C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6291E6" id="Text Box 1754" o:spid="_x0000_s1026" type="#_x0000_t202" style="position:absolute;margin-left:0;margin-top:0;width:6pt;height:2.25pt;z-index:2522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78784" behindDoc="0" locked="0" layoutInCell="1" allowOverlap="1" wp14:anchorId="1C3D80DE" wp14:editId="74B4F44C">
                      <wp:simplePos x="0" y="0"/>
                      <wp:positionH relativeFrom="column">
                        <wp:posOffset>0</wp:posOffset>
                      </wp:positionH>
                      <wp:positionV relativeFrom="paragraph">
                        <wp:posOffset>0</wp:posOffset>
                      </wp:positionV>
                      <wp:extent cx="76200" cy="28575"/>
                      <wp:effectExtent l="19050" t="19050" r="19050" b="28575"/>
                      <wp:wrapNone/>
                      <wp:docPr id="605" name="Text Box 1753">
                        <a:extLst xmlns:a="http://schemas.openxmlformats.org/drawingml/2006/main">
                          <a:ext uri="{FF2B5EF4-FFF2-40B4-BE49-F238E27FC236}">
                            <a16:creationId xmlns:a16="http://schemas.microsoft.com/office/drawing/2014/main" id="{00000000-0008-0000-0000-00005D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417B95" id="Text Box 1753" o:spid="_x0000_s1026" type="#_x0000_t202" style="position:absolute;margin-left:0;margin-top:0;width:6pt;height:2.25pt;z-index:2522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79808" behindDoc="0" locked="0" layoutInCell="1" allowOverlap="1" wp14:anchorId="7E8589BB" wp14:editId="70538210">
                      <wp:simplePos x="0" y="0"/>
                      <wp:positionH relativeFrom="column">
                        <wp:posOffset>0</wp:posOffset>
                      </wp:positionH>
                      <wp:positionV relativeFrom="paragraph">
                        <wp:posOffset>0</wp:posOffset>
                      </wp:positionV>
                      <wp:extent cx="76200" cy="28575"/>
                      <wp:effectExtent l="19050" t="19050" r="19050" b="28575"/>
                      <wp:wrapNone/>
                      <wp:docPr id="606" name="Text Box 1752">
                        <a:extLst xmlns:a="http://schemas.openxmlformats.org/drawingml/2006/main">
                          <a:ext uri="{FF2B5EF4-FFF2-40B4-BE49-F238E27FC236}">
                            <a16:creationId xmlns:a16="http://schemas.microsoft.com/office/drawing/2014/main" id="{00000000-0008-0000-0000-00005E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BEB74D" id="Text Box 1752" o:spid="_x0000_s1026" type="#_x0000_t202" style="position:absolute;margin-left:0;margin-top:0;width:6pt;height:2.25pt;z-index:2522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80832" behindDoc="0" locked="0" layoutInCell="1" allowOverlap="1" wp14:anchorId="6401B6E7" wp14:editId="30919B1F">
                      <wp:simplePos x="0" y="0"/>
                      <wp:positionH relativeFrom="column">
                        <wp:posOffset>0</wp:posOffset>
                      </wp:positionH>
                      <wp:positionV relativeFrom="paragraph">
                        <wp:posOffset>0</wp:posOffset>
                      </wp:positionV>
                      <wp:extent cx="76200" cy="28575"/>
                      <wp:effectExtent l="19050" t="19050" r="19050" b="28575"/>
                      <wp:wrapNone/>
                      <wp:docPr id="607" name="Text Box 1751">
                        <a:extLst xmlns:a="http://schemas.openxmlformats.org/drawingml/2006/main">
                          <a:ext uri="{FF2B5EF4-FFF2-40B4-BE49-F238E27FC236}">
                            <a16:creationId xmlns:a16="http://schemas.microsoft.com/office/drawing/2014/main" id="{00000000-0008-0000-0000-00005F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D992D2" id="Text Box 1751" o:spid="_x0000_s1026" type="#_x0000_t202" style="position:absolute;margin-left:0;margin-top:0;width:6pt;height:2.25pt;z-index:25228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81856" behindDoc="0" locked="0" layoutInCell="1" allowOverlap="1" wp14:anchorId="30D2B261" wp14:editId="140FC947">
                      <wp:simplePos x="0" y="0"/>
                      <wp:positionH relativeFrom="column">
                        <wp:posOffset>0</wp:posOffset>
                      </wp:positionH>
                      <wp:positionV relativeFrom="paragraph">
                        <wp:posOffset>0</wp:posOffset>
                      </wp:positionV>
                      <wp:extent cx="76200" cy="28575"/>
                      <wp:effectExtent l="19050" t="19050" r="19050" b="28575"/>
                      <wp:wrapNone/>
                      <wp:docPr id="608" name="Text Box 1750">
                        <a:extLst xmlns:a="http://schemas.openxmlformats.org/drawingml/2006/main">
                          <a:ext uri="{FF2B5EF4-FFF2-40B4-BE49-F238E27FC236}">
                            <a16:creationId xmlns:a16="http://schemas.microsoft.com/office/drawing/2014/main" id="{00000000-0008-0000-0000-00006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6E471" id="Text Box 1750" o:spid="_x0000_s1026" type="#_x0000_t202" style="position:absolute;margin-left:0;margin-top:0;width:6pt;height:2.25pt;z-index:25228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82880" behindDoc="0" locked="0" layoutInCell="1" allowOverlap="1" wp14:anchorId="1E1213C0" wp14:editId="4FBD90AD">
                      <wp:simplePos x="0" y="0"/>
                      <wp:positionH relativeFrom="column">
                        <wp:posOffset>0</wp:posOffset>
                      </wp:positionH>
                      <wp:positionV relativeFrom="paragraph">
                        <wp:posOffset>0</wp:posOffset>
                      </wp:positionV>
                      <wp:extent cx="76200" cy="28575"/>
                      <wp:effectExtent l="19050" t="19050" r="19050" b="28575"/>
                      <wp:wrapNone/>
                      <wp:docPr id="609" name="Text Box 1749">
                        <a:extLst xmlns:a="http://schemas.openxmlformats.org/drawingml/2006/main">
                          <a:ext uri="{FF2B5EF4-FFF2-40B4-BE49-F238E27FC236}">
                            <a16:creationId xmlns:a16="http://schemas.microsoft.com/office/drawing/2014/main" id="{00000000-0008-0000-0000-000061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18DB44" id="Text Box 1749" o:spid="_x0000_s1026" type="#_x0000_t202" style="position:absolute;margin-left:0;margin-top:0;width:6pt;height:2.25pt;z-index:25228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83904" behindDoc="0" locked="0" layoutInCell="1" allowOverlap="1" wp14:anchorId="368C5E6E" wp14:editId="32681856">
                      <wp:simplePos x="0" y="0"/>
                      <wp:positionH relativeFrom="column">
                        <wp:posOffset>0</wp:posOffset>
                      </wp:positionH>
                      <wp:positionV relativeFrom="paragraph">
                        <wp:posOffset>0</wp:posOffset>
                      </wp:positionV>
                      <wp:extent cx="76200" cy="28575"/>
                      <wp:effectExtent l="19050" t="19050" r="19050" b="28575"/>
                      <wp:wrapNone/>
                      <wp:docPr id="610" name="Text Box 1748">
                        <a:extLst xmlns:a="http://schemas.openxmlformats.org/drawingml/2006/main">
                          <a:ext uri="{FF2B5EF4-FFF2-40B4-BE49-F238E27FC236}">
                            <a16:creationId xmlns:a16="http://schemas.microsoft.com/office/drawing/2014/main" id="{00000000-0008-0000-0000-000062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5B96B0" id="Text Box 1748" o:spid="_x0000_s1026" type="#_x0000_t202" style="position:absolute;margin-left:0;margin-top:0;width:6pt;height:2.25pt;z-index:25228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84928" behindDoc="0" locked="0" layoutInCell="1" allowOverlap="1" wp14:anchorId="420F65D9" wp14:editId="18CAACD9">
                      <wp:simplePos x="0" y="0"/>
                      <wp:positionH relativeFrom="column">
                        <wp:posOffset>0</wp:posOffset>
                      </wp:positionH>
                      <wp:positionV relativeFrom="paragraph">
                        <wp:posOffset>0</wp:posOffset>
                      </wp:positionV>
                      <wp:extent cx="76200" cy="28575"/>
                      <wp:effectExtent l="19050" t="19050" r="19050" b="28575"/>
                      <wp:wrapNone/>
                      <wp:docPr id="611" name="Text Box 1747">
                        <a:extLst xmlns:a="http://schemas.openxmlformats.org/drawingml/2006/main">
                          <a:ext uri="{FF2B5EF4-FFF2-40B4-BE49-F238E27FC236}">
                            <a16:creationId xmlns:a16="http://schemas.microsoft.com/office/drawing/2014/main" id="{00000000-0008-0000-0000-000063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09EDC5" id="Text Box 1747" o:spid="_x0000_s1026" type="#_x0000_t202" style="position:absolute;margin-left:0;margin-top:0;width:6pt;height:2.25pt;z-index:2522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85952" behindDoc="0" locked="0" layoutInCell="1" allowOverlap="1" wp14:anchorId="63C2FF09" wp14:editId="2B00DA18">
                      <wp:simplePos x="0" y="0"/>
                      <wp:positionH relativeFrom="column">
                        <wp:posOffset>0</wp:posOffset>
                      </wp:positionH>
                      <wp:positionV relativeFrom="paragraph">
                        <wp:posOffset>0</wp:posOffset>
                      </wp:positionV>
                      <wp:extent cx="76200" cy="28575"/>
                      <wp:effectExtent l="19050" t="19050" r="19050" b="28575"/>
                      <wp:wrapNone/>
                      <wp:docPr id="612" name="Text Box 1746">
                        <a:extLst xmlns:a="http://schemas.openxmlformats.org/drawingml/2006/main">
                          <a:ext uri="{FF2B5EF4-FFF2-40B4-BE49-F238E27FC236}">
                            <a16:creationId xmlns:a16="http://schemas.microsoft.com/office/drawing/2014/main" id="{00000000-0008-0000-0000-000064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D7C861" id="Text Box 1746" o:spid="_x0000_s1026" type="#_x0000_t202" style="position:absolute;margin-left:0;margin-top:0;width:6pt;height:2.25pt;z-index:25228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86976" behindDoc="0" locked="0" layoutInCell="1" allowOverlap="1" wp14:anchorId="4ABEE7DE" wp14:editId="7685E9B5">
                      <wp:simplePos x="0" y="0"/>
                      <wp:positionH relativeFrom="column">
                        <wp:posOffset>0</wp:posOffset>
                      </wp:positionH>
                      <wp:positionV relativeFrom="paragraph">
                        <wp:posOffset>0</wp:posOffset>
                      </wp:positionV>
                      <wp:extent cx="76200" cy="28575"/>
                      <wp:effectExtent l="19050" t="19050" r="19050" b="28575"/>
                      <wp:wrapNone/>
                      <wp:docPr id="613" name="Text Box 1745">
                        <a:extLst xmlns:a="http://schemas.openxmlformats.org/drawingml/2006/main">
                          <a:ext uri="{FF2B5EF4-FFF2-40B4-BE49-F238E27FC236}">
                            <a16:creationId xmlns:a16="http://schemas.microsoft.com/office/drawing/2014/main" id="{00000000-0008-0000-0000-000065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E26149" id="Text Box 1745" o:spid="_x0000_s1026" type="#_x0000_t202" style="position:absolute;margin-left:0;margin-top:0;width:6pt;height:2.25pt;z-index:2522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288000" behindDoc="0" locked="0" layoutInCell="1" allowOverlap="1" wp14:anchorId="18D20332" wp14:editId="3E52682D">
                      <wp:simplePos x="0" y="0"/>
                      <wp:positionH relativeFrom="column">
                        <wp:posOffset>0</wp:posOffset>
                      </wp:positionH>
                      <wp:positionV relativeFrom="paragraph">
                        <wp:posOffset>0</wp:posOffset>
                      </wp:positionV>
                      <wp:extent cx="76200" cy="28575"/>
                      <wp:effectExtent l="19050" t="19050" r="19050" b="28575"/>
                      <wp:wrapNone/>
                      <wp:docPr id="614" name="Text Box 1744">
                        <a:extLst xmlns:a="http://schemas.openxmlformats.org/drawingml/2006/main">
                          <a:ext uri="{FF2B5EF4-FFF2-40B4-BE49-F238E27FC236}">
                            <a16:creationId xmlns:a16="http://schemas.microsoft.com/office/drawing/2014/main" id="{00000000-0008-0000-0000-000066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07864D" id="Text Box 1744" o:spid="_x0000_s1026" type="#_x0000_t202" style="position:absolute;margin-left:0;margin-top:0;width:6pt;height:2.25pt;z-index:25228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429312" behindDoc="0" locked="0" layoutInCell="1" allowOverlap="1" wp14:anchorId="4BD15CF2" wp14:editId="305A0954">
                      <wp:simplePos x="0" y="0"/>
                      <wp:positionH relativeFrom="column">
                        <wp:posOffset>0</wp:posOffset>
                      </wp:positionH>
                      <wp:positionV relativeFrom="paragraph">
                        <wp:posOffset>0</wp:posOffset>
                      </wp:positionV>
                      <wp:extent cx="76200" cy="28575"/>
                      <wp:effectExtent l="19050" t="19050" r="19050" b="28575"/>
                      <wp:wrapNone/>
                      <wp:docPr id="752" name="Text Box 1743">
                        <a:extLst xmlns:a="http://schemas.openxmlformats.org/drawingml/2006/main">
                          <a:ext uri="{FF2B5EF4-FFF2-40B4-BE49-F238E27FC236}">
                            <a16:creationId xmlns:a16="http://schemas.microsoft.com/office/drawing/2014/main" id="{00000000-0008-0000-0000-0000F002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C0465C" id="Text Box 1743" o:spid="_x0000_s1026" type="#_x0000_t202" style="position:absolute;margin-left:0;margin-top:0;width:6pt;height:2.25pt;z-index:25242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570624" behindDoc="0" locked="0" layoutInCell="1" allowOverlap="1" wp14:anchorId="39E78A34" wp14:editId="053F2959">
                      <wp:simplePos x="0" y="0"/>
                      <wp:positionH relativeFrom="column">
                        <wp:posOffset>0</wp:posOffset>
                      </wp:positionH>
                      <wp:positionV relativeFrom="paragraph">
                        <wp:posOffset>0</wp:posOffset>
                      </wp:positionV>
                      <wp:extent cx="76200" cy="28575"/>
                      <wp:effectExtent l="19050" t="19050" r="19050" b="28575"/>
                      <wp:wrapNone/>
                      <wp:docPr id="890" name="Text Box 1742">
                        <a:extLst xmlns:a="http://schemas.openxmlformats.org/drawingml/2006/main">
                          <a:ext uri="{FF2B5EF4-FFF2-40B4-BE49-F238E27FC236}">
                            <a16:creationId xmlns:a16="http://schemas.microsoft.com/office/drawing/2014/main" id="{00000000-0008-0000-0000-00007A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410DD9" id="Text Box 1742" o:spid="_x0000_s1026" type="#_x0000_t202" style="position:absolute;margin-left:0;margin-top:0;width:6pt;height:2.25pt;z-index:25257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583936" behindDoc="0" locked="0" layoutInCell="1" allowOverlap="1" wp14:anchorId="02ADC203" wp14:editId="2CC817FC">
                      <wp:simplePos x="0" y="0"/>
                      <wp:positionH relativeFrom="column">
                        <wp:posOffset>0</wp:posOffset>
                      </wp:positionH>
                      <wp:positionV relativeFrom="paragraph">
                        <wp:posOffset>0</wp:posOffset>
                      </wp:positionV>
                      <wp:extent cx="76200" cy="28575"/>
                      <wp:effectExtent l="19050" t="19050" r="19050" b="28575"/>
                      <wp:wrapNone/>
                      <wp:docPr id="903" name="Text Box 1741">
                        <a:extLst xmlns:a="http://schemas.openxmlformats.org/drawingml/2006/main">
                          <a:ext uri="{FF2B5EF4-FFF2-40B4-BE49-F238E27FC236}">
                            <a16:creationId xmlns:a16="http://schemas.microsoft.com/office/drawing/2014/main" id="{00000000-0008-0000-0000-000087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FBC3E7" id="Text Box 1741" o:spid="_x0000_s1026" type="#_x0000_t202" style="position:absolute;margin-left:0;margin-top:0;width:6pt;height:2.25pt;z-index:25258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584960" behindDoc="0" locked="0" layoutInCell="1" allowOverlap="1" wp14:anchorId="5EF8ADC0" wp14:editId="188734CF">
                      <wp:simplePos x="0" y="0"/>
                      <wp:positionH relativeFrom="column">
                        <wp:posOffset>0</wp:posOffset>
                      </wp:positionH>
                      <wp:positionV relativeFrom="paragraph">
                        <wp:posOffset>0</wp:posOffset>
                      </wp:positionV>
                      <wp:extent cx="76200" cy="28575"/>
                      <wp:effectExtent l="19050" t="19050" r="19050" b="28575"/>
                      <wp:wrapNone/>
                      <wp:docPr id="904" name="Text Box 1740">
                        <a:extLst xmlns:a="http://schemas.openxmlformats.org/drawingml/2006/main">
                          <a:ext uri="{FF2B5EF4-FFF2-40B4-BE49-F238E27FC236}">
                            <a16:creationId xmlns:a16="http://schemas.microsoft.com/office/drawing/2014/main" id="{00000000-0008-0000-0000-000088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AB9A23" id="Text Box 1740" o:spid="_x0000_s1026" type="#_x0000_t202" style="position:absolute;margin-left:0;margin-top:0;width:6pt;height:2.25pt;z-index:25258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08512" behindDoc="0" locked="0" layoutInCell="1" allowOverlap="1" wp14:anchorId="052E9598" wp14:editId="01C753E9">
                      <wp:simplePos x="0" y="0"/>
                      <wp:positionH relativeFrom="column">
                        <wp:posOffset>0</wp:posOffset>
                      </wp:positionH>
                      <wp:positionV relativeFrom="paragraph">
                        <wp:posOffset>0</wp:posOffset>
                      </wp:positionV>
                      <wp:extent cx="76200" cy="28575"/>
                      <wp:effectExtent l="19050" t="19050" r="19050" b="28575"/>
                      <wp:wrapNone/>
                      <wp:docPr id="927" name="Text Box 1739">
                        <a:extLst xmlns:a="http://schemas.openxmlformats.org/drawingml/2006/main">
                          <a:ext uri="{FF2B5EF4-FFF2-40B4-BE49-F238E27FC236}">
                            <a16:creationId xmlns:a16="http://schemas.microsoft.com/office/drawing/2014/main" id="{00000000-0008-0000-0000-00009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DBE504" id="Text Box 1739" o:spid="_x0000_s1026" type="#_x0000_t202" style="position:absolute;margin-left:0;margin-top:0;width:6pt;height:2.25pt;z-index:25260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09536" behindDoc="0" locked="0" layoutInCell="1" allowOverlap="1" wp14:anchorId="672D8F7B" wp14:editId="45E3661F">
                      <wp:simplePos x="0" y="0"/>
                      <wp:positionH relativeFrom="column">
                        <wp:posOffset>0</wp:posOffset>
                      </wp:positionH>
                      <wp:positionV relativeFrom="paragraph">
                        <wp:posOffset>0</wp:posOffset>
                      </wp:positionV>
                      <wp:extent cx="76200" cy="28575"/>
                      <wp:effectExtent l="19050" t="19050" r="19050" b="28575"/>
                      <wp:wrapNone/>
                      <wp:docPr id="928" name="Text Box 1738">
                        <a:extLst xmlns:a="http://schemas.openxmlformats.org/drawingml/2006/main">
                          <a:ext uri="{FF2B5EF4-FFF2-40B4-BE49-F238E27FC236}">
                            <a16:creationId xmlns:a16="http://schemas.microsoft.com/office/drawing/2014/main" id="{00000000-0008-0000-0000-0000A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D787E0" id="Text Box 1738" o:spid="_x0000_s1026" type="#_x0000_t202" style="position:absolute;margin-left:0;margin-top:0;width:6pt;height:2.25pt;z-index:25260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10560" behindDoc="0" locked="0" layoutInCell="1" allowOverlap="1" wp14:anchorId="59E6426A" wp14:editId="338A5375">
                      <wp:simplePos x="0" y="0"/>
                      <wp:positionH relativeFrom="column">
                        <wp:posOffset>0</wp:posOffset>
                      </wp:positionH>
                      <wp:positionV relativeFrom="paragraph">
                        <wp:posOffset>0</wp:posOffset>
                      </wp:positionV>
                      <wp:extent cx="76200" cy="28575"/>
                      <wp:effectExtent l="19050" t="19050" r="19050" b="28575"/>
                      <wp:wrapNone/>
                      <wp:docPr id="929" name="Text Box 1737">
                        <a:extLst xmlns:a="http://schemas.openxmlformats.org/drawingml/2006/main">
                          <a:ext uri="{FF2B5EF4-FFF2-40B4-BE49-F238E27FC236}">
                            <a16:creationId xmlns:a16="http://schemas.microsoft.com/office/drawing/2014/main" id="{00000000-0008-0000-0000-0000A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389CB6" id="Text Box 1737" o:spid="_x0000_s1026" type="#_x0000_t202" style="position:absolute;margin-left:0;margin-top:0;width:6pt;height:2.25pt;z-index:25261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11584" behindDoc="0" locked="0" layoutInCell="1" allowOverlap="1" wp14:anchorId="718EC973" wp14:editId="3A5FFE43">
                      <wp:simplePos x="0" y="0"/>
                      <wp:positionH relativeFrom="column">
                        <wp:posOffset>0</wp:posOffset>
                      </wp:positionH>
                      <wp:positionV relativeFrom="paragraph">
                        <wp:posOffset>0</wp:posOffset>
                      </wp:positionV>
                      <wp:extent cx="76200" cy="28575"/>
                      <wp:effectExtent l="19050" t="19050" r="19050" b="28575"/>
                      <wp:wrapNone/>
                      <wp:docPr id="930" name="Text Box 1736">
                        <a:extLst xmlns:a="http://schemas.openxmlformats.org/drawingml/2006/main">
                          <a:ext uri="{FF2B5EF4-FFF2-40B4-BE49-F238E27FC236}">
                            <a16:creationId xmlns:a16="http://schemas.microsoft.com/office/drawing/2014/main" id="{00000000-0008-0000-0000-0000A2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222D36" id="Text Box 1736" o:spid="_x0000_s1026" type="#_x0000_t202" style="position:absolute;margin-left:0;margin-top:0;width:6pt;height:2.25pt;z-index:25261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12608" behindDoc="0" locked="0" layoutInCell="1" allowOverlap="1" wp14:anchorId="0DD34507" wp14:editId="018BE7C2">
                      <wp:simplePos x="0" y="0"/>
                      <wp:positionH relativeFrom="column">
                        <wp:posOffset>0</wp:posOffset>
                      </wp:positionH>
                      <wp:positionV relativeFrom="paragraph">
                        <wp:posOffset>0</wp:posOffset>
                      </wp:positionV>
                      <wp:extent cx="76200" cy="28575"/>
                      <wp:effectExtent l="19050" t="19050" r="19050" b="28575"/>
                      <wp:wrapNone/>
                      <wp:docPr id="931" name="Text Box 1735">
                        <a:extLst xmlns:a="http://schemas.openxmlformats.org/drawingml/2006/main">
                          <a:ext uri="{FF2B5EF4-FFF2-40B4-BE49-F238E27FC236}">
                            <a16:creationId xmlns:a16="http://schemas.microsoft.com/office/drawing/2014/main" id="{00000000-0008-0000-0000-0000A3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AB0E48" id="Text Box 1735" o:spid="_x0000_s1026" type="#_x0000_t202" style="position:absolute;margin-left:0;margin-top:0;width:6pt;height:2.25pt;z-index:25261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13632" behindDoc="0" locked="0" layoutInCell="1" allowOverlap="1" wp14:anchorId="7D0BE7F2" wp14:editId="20EBC7E4">
                      <wp:simplePos x="0" y="0"/>
                      <wp:positionH relativeFrom="column">
                        <wp:posOffset>0</wp:posOffset>
                      </wp:positionH>
                      <wp:positionV relativeFrom="paragraph">
                        <wp:posOffset>0</wp:posOffset>
                      </wp:positionV>
                      <wp:extent cx="76200" cy="28575"/>
                      <wp:effectExtent l="19050" t="19050" r="19050" b="28575"/>
                      <wp:wrapNone/>
                      <wp:docPr id="932" name="Text Box 1734">
                        <a:extLst xmlns:a="http://schemas.openxmlformats.org/drawingml/2006/main">
                          <a:ext uri="{FF2B5EF4-FFF2-40B4-BE49-F238E27FC236}">
                            <a16:creationId xmlns:a16="http://schemas.microsoft.com/office/drawing/2014/main" id="{00000000-0008-0000-0000-0000A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3DD648" id="Text Box 1734" o:spid="_x0000_s1026" type="#_x0000_t202" style="position:absolute;margin-left:0;margin-top:0;width:6pt;height:2.25pt;z-index:25261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14656" behindDoc="0" locked="0" layoutInCell="1" allowOverlap="1" wp14:anchorId="4CCE16EA" wp14:editId="6EED5C3F">
                      <wp:simplePos x="0" y="0"/>
                      <wp:positionH relativeFrom="column">
                        <wp:posOffset>0</wp:posOffset>
                      </wp:positionH>
                      <wp:positionV relativeFrom="paragraph">
                        <wp:posOffset>0</wp:posOffset>
                      </wp:positionV>
                      <wp:extent cx="76200" cy="28575"/>
                      <wp:effectExtent l="19050" t="19050" r="19050" b="28575"/>
                      <wp:wrapNone/>
                      <wp:docPr id="933" name="Text Box 1733">
                        <a:extLst xmlns:a="http://schemas.openxmlformats.org/drawingml/2006/main">
                          <a:ext uri="{FF2B5EF4-FFF2-40B4-BE49-F238E27FC236}">
                            <a16:creationId xmlns:a16="http://schemas.microsoft.com/office/drawing/2014/main" id="{00000000-0008-0000-0000-0000A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967858" id="Text Box 1733" o:spid="_x0000_s1026" type="#_x0000_t202" style="position:absolute;margin-left:0;margin-top:0;width:6pt;height:2.25pt;z-index:25261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15680" behindDoc="0" locked="0" layoutInCell="1" allowOverlap="1" wp14:anchorId="1951ED58" wp14:editId="21A3A78D">
                      <wp:simplePos x="0" y="0"/>
                      <wp:positionH relativeFrom="column">
                        <wp:posOffset>0</wp:posOffset>
                      </wp:positionH>
                      <wp:positionV relativeFrom="paragraph">
                        <wp:posOffset>0</wp:posOffset>
                      </wp:positionV>
                      <wp:extent cx="76200" cy="28575"/>
                      <wp:effectExtent l="19050" t="19050" r="19050" b="28575"/>
                      <wp:wrapNone/>
                      <wp:docPr id="934" name="Text Box 1732">
                        <a:extLst xmlns:a="http://schemas.openxmlformats.org/drawingml/2006/main">
                          <a:ext uri="{FF2B5EF4-FFF2-40B4-BE49-F238E27FC236}">
                            <a16:creationId xmlns:a16="http://schemas.microsoft.com/office/drawing/2014/main" id="{00000000-0008-0000-0000-0000A6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6AEA4" id="Text Box 1732" o:spid="_x0000_s1026" type="#_x0000_t202" style="position:absolute;margin-left:0;margin-top:0;width:6pt;height:2.25pt;z-index:25261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30016" behindDoc="0" locked="0" layoutInCell="1" allowOverlap="1" wp14:anchorId="770B16BE" wp14:editId="171CE3D0">
                      <wp:simplePos x="0" y="0"/>
                      <wp:positionH relativeFrom="column">
                        <wp:posOffset>0</wp:posOffset>
                      </wp:positionH>
                      <wp:positionV relativeFrom="paragraph">
                        <wp:posOffset>0</wp:posOffset>
                      </wp:positionV>
                      <wp:extent cx="76200" cy="28575"/>
                      <wp:effectExtent l="19050" t="19050" r="19050" b="28575"/>
                      <wp:wrapNone/>
                      <wp:docPr id="948" name="Text Box 1731">
                        <a:extLst xmlns:a="http://schemas.openxmlformats.org/drawingml/2006/main">
                          <a:ext uri="{FF2B5EF4-FFF2-40B4-BE49-F238E27FC236}">
                            <a16:creationId xmlns:a16="http://schemas.microsoft.com/office/drawing/2014/main" id="{00000000-0008-0000-0000-0000B4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7C7CD1" id="Text Box 1731" o:spid="_x0000_s1026" type="#_x0000_t202" style="position:absolute;margin-left:0;margin-top:0;width:6pt;height:2.25pt;z-index:25263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31040" behindDoc="0" locked="0" layoutInCell="1" allowOverlap="1" wp14:anchorId="7F7465B0" wp14:editId="0BFB9E47">
                      <wp:simplePos x="0" y="0"/>
                      <wp:positionH relativeFrom="column">
                        <wp:posOffset>0</wp:posOffset>
                      </wp:positionH>
                      <wp:positionV relativeFrom="paragraph">
                        <wp:posOffset>0</wp:posOffset>
                      </wp:positionV>
                      <wp:extent cx="76200" cy="28575"/>
                      <wp:effectExtent l="19050" t="19050" r="19050" b="28575"/>
                      <wp:wrapNone/>
                      <wp:docPr id="949" name="Text Box 1730">
                        <a:extLst xmlns:a="http://schemas.openxmlformats.org/drawingml/2006/main">
                          <a:ext uri="{FF2B5EF4-FFF2-40B4-BE49-F238E27FC236}">
                            <a16:creationId xmlns:a16="http://schemas.microsoft.com/office/drawing/2014/main" id="{00000000-0008-0000-0000-0000B5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E77365" id="Text Box 1730" o:spid="_x0000_s1026" type="#_x0000_t202" style="position:absolute;margin-left:0;margin-top:0;width:6pt;height:2.25pt;z-index:25263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54592" behindDoc="0" locked="0" layoutInCell="1" allowOverlap="1" wp14:anchorId="2F6E1C15" wp14:editId="572BB6DE">
                      <wp:simplePos x="0" y="0"/>
                      <wp:positionH relativeFrom="column">
                        <wp:posOffset>0</wp:posOffset>
                      </wp:positionH>
                      <wp:positionV relativeFrom="paragraph">
                        <wp:posOffset>0</wp:posOffset>
                      </wp:positionV>
                      <wp:extent cx="76200" cy="28575"/>
                      <wp:effectExtent l="19050" t="19050" r="19050" b="28575"/>
                      <wp:wrapNone/>
                      <wp:docPr id="972" name="Text Box 1729">
                        <a:extLst xmlns:a="http://schemas.openxmlformats.org/drawingml/2006/main">
                          <a:ext uri="{FF2B5EF4-FFF2-40B4-BE49-F238E27FC236}">
                            <a16:creationId xmlns:a16="http://schemas.microsoft.com/office/drawing/2014/main" id="{00000000-0008-0000-0000-0000CC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07DE96" id="Text Box 1729" o:spid="_x0000_s1026" type="#_x0000_t202" style="position:absolute;margin-left:0;margin-top:0;width:6pt;height:2.25pt;z-index:25265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55616" behindDoc="0" locked="0" layoutInCell="1" allowOverlap="1" wp14:anchorId="2E3810F2" wp14:editId="34552585">
                      <wp:simplePos x="0" y="0"/>
                      <wp:positionH relativeFrom="column">
                        <wp:posOffset>0</wp:posOffset>
                      </wp:positionH>
                      <wp:positionV relativeFrom="paragraph">
                        <wp:posOffset>0</wp:posOffset>
                      </wp:positionV>
                      <wp:extent cx="76200" cy="28575"/>
                      <wp:effectExtent l="19050" t="19050" r="19050" b="28575"/>
                      <wp:wrapNone/>
                      <wp:docPr id="973" name="Text Box 1728">
                        <a:extLst xmlns:a="http://schemas.openxmlformats.org/drawingml/2006/main">
                          <a:ext uri="{FF2B5EF4-FFF2-40B4-BE49-F238E27FC236}">
                            <a16:creationId xmlns:a16="http://schemas.microsoft.com/office/drawing/2014/main" id="{00000000-0008-0000-0000-0000CD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7D1A9" id="Text Box 1728" o:spid="_x0000_s1026" type="#_x0000_t202" style="position:absolute;margin-left:0;margin-top:0;width:6pt;height:2.25pt;z-index:25265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56640" behindDoc="0" locked="0" layoutInCell="1" allowOverlap="1" wp14:anchorId="37EEDA0C" wp14:editId="151677B8">
                      <wp:simplePos x="0" y="0"/>
                      <wp:positionH relativeFrom="column">
                        <wp:posOffset>0</wp:posOffset>
                      </wp:positionH>
                      <wp:positionV relativeFrom="paragraph">
                        <wp:posOffset>0</wp:posOffset>
                      </wp:positionV>
                      <wp:extent cx="76200" cy="28575"/>
                      <wp:effectExtent l="19050" t="19050" r="19050" b="28575"/>
                      <wp:wrapNone/>
                      <wp:docPr id="974" name="Text Box 1727">
                        <a:extLst xmlns:a="http://schemas.openxmlformats.org/drawingml/2006/main">
                          <a:ext uri="{FF2B5EF4-FFF2-40B4-BE49-F238E27FC236}">
                            <a16:creationId xmlns:a16="http://schemas.microsoft.com/office/drawing/2014/main" id="{00000000-0008-0000-0000-0000CE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3C2863" id="Text Box 1727" o:spid="_x0000_s1026" type="#_x0000_t202" style="position:absolute;margin-left:0;margin-top:0;width:6pt;height:2.25pt;z-index:25265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57664" behindDoc="0" locked="0" layoutInCell="1" allowOverlap="1" wp14:anchorId="612FD8CC" wp14:editId="6BAA099E">
                      <wp:simplePos x="0" y="0"/>
                      <wp:positionH relativeFrom="column">
                        <wp:posOffset>0</wp:posOffset>
                      </wp:positionH>
                      <wp:positionV relativeFrom="paragraph">
                        <wp:posOffset>0</wp:posOffset>
                      </wp:positionV>
                      <wp:extent cx="76200" cy="28575"/>
                      <wp:effectExtent l="19050" t="19050" r="19050" b="28575"/>
                      <wp:wrapNone/>
                      <wp:docPr id="975" name="Text Box 1726">
                        <a:extLst xmlns:a="http://schemas.openxmlformats.org/drawingml/2006/main">
                          <a:ext uri="{FF2B5EF4-FFF2-40B4-BE49-F238E27FC236}">
                            <a16:creationId xmlns:a16="http://schemas.microsoft.com/office/drawing/2014/main" id="{00000000-0008-0000-0000-0000CF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AAF320" id="Text Box 1726" o:spid="_x0000_s1026" type="#_x0000_t202" style="position:absolute;margin-left:0;margin-top:0;width:6pt;height:2.25pt;z-index:25265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58688" behindDoc="0" locked="0" layoutInCell="1" allowOverlap="1" wp14:anchorId="039CED2B" wp14:editId="29E33EF7">
                      <wp:simplePos x="0" y="0"/>
                      <wp:positionH relativeFrom="column">
                        <wp:posOffset>0</wp:posOffset>
                      </wp:positionH>
                      <wp:positionV relativeFrom="paragraph">
                        <wp:posOffset>0</wp:posOffset>
                      </wp:positionV>
                      <wp:extent cx="76200" cy="28575"/>
                      <wp:effectExtent l="19050" t="19050" r="19050" b="28575"/>
                      <wp:wrapNone/>
                      <wp:docPr id="976" name="Text Box 1725">
                        <a:extLst xmlns:a="http://schemas.openxmlformats.org/drawingml/2006/main">
                          <a:ext uri="{FF2B5EF4-FFF2-40B4-BE49-F238E27FC236}">
                            <a16:creationId xmlns:a16="http://schemas.microsoft.com/office/drawing/2014/main" id="{00000000-0008-0000-0000-0000D0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30C6ED" id="Text Box 1725" o:spid="_x0000_s1026" type="#_x0000_t202" style="position:absolute;margin-left:0;margin-top:0;width:6pt;height:2.25pt;z-index:25265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659712" behindDoc="0" locked="0" layoutInCell="1" allowOverlap="1" wp14:anchorId="3643430B" wp14:editId="17CABB5D">
                      <wp:simplePos x="0" y="0"/>
                      <wp:positionH relativeFrom="column">
                        <wp:posOffset>0</wp:posOffset>
                      </wp:positionH>
                      <wp:positionV relativeFrom="paragraph">
                        <wp:posOffset>0</wp:posOffset>
                      </wp:positionV>
                      <wp:extent cx="76200" cy="28575"/>
                      <wp:effectExtent l="19050" t="19050" r="19050" b="28575"/>
                      <wp:wrapNone/>
                      <wp:docPr id="977" name="Text Box 1724">
                        <a:extLst xmlns:a="http://schemas.openxmlformats.org/drawingml/2006/main">
                          <a:ext uri="{FF2B5EF4-FFF2-40B4-BE49-F238E27FC236}">
                            <a16:creationId xmlns:a16="http://schemas.microsoft.com/office/drawing/2014/main" id="{00000000-0008-0000-0000-0000D103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51E914" id="Text Box 1724" o:spid="_x0000_s1026" type="#_x0000_t202" style="position:absolute;margin-left:0;margin-top:0;width:6pt;height:2.25pt;z-index:25265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707840" behindDoc="0" locked="0" layoutInCell="1" allowOverlap="1" wp14:anchorId="4D6FCE38" wp14:editId="7E44D76D">
                      <wp:simplePos x="0" y="0"/>
                      <wp:positionH relativeFrom="column">
                        <wp:posOffset>0</wp:posOffset>
                      </wp:positionH>
                      <wp:positionV relativeFrom="paragraph">
                        <wp:posOffset>0</wp:posOffset>
                      </wp:positionV>
                      <wp:extent cx="76200" cy="28575"/>
                      <wp:effectExtent l="19050" t="19050" r="19050" b="28575"/>
                      <wp:wrapNone/>
                      <wp:docPr id="1024" name="Text Box 1723">
                        <a:extLst xmlns:a="http://schemas.openxmlformats.org/drawingml/2006/main">
                          <a:ext uri="{FF2B5EF4-FFF2-40B4-BE49-F238E27FC236}">
                            <a16:creationId xmlns:a16="http://schemas.microsoft.com/office/drawing/2014/main" id="{00000000-0008-0000-0000-00000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D9553E" id="Text Box 1723" o:spid="_x0000_s1026" type="#_x0000_t202" style="position:absolute;margin-left:0;margin-top:0;width:6pt;height:2.25pt;z-index:25270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708864" behindDoc="0" locked="0" layoutInCell="1" allowOverlap="1" wp14:anchorId="55471049" wp14:editId="17254850">
                      <wp:simplePos x="0" y="0"/>
                      <wp:positionH relativeFrom="column">
                        <wp:posOffset>0</wp:posOffset>
                      </wp:positionH>
                      <wp:positionV relativeFrom="paragraph">
                        <wp:posOffset>0</wp:posOffset>
                      </wp:positionV>
                      <wp:extent cx="76200" cy="28575"/>
                      <wp:effectExtent l="19050" t="19050" r="19050" b="28575"/>
                      <wp:wrapNone/>
                      <wp:docPr id="1025" name="Text Box 1722">
                        <a:extLst xmlns:a="http://schemas.openxmlformats.org/drawingml/2006/main">
                          <a:ext uri="{FF2B5EF4-FFF2-40B4-BE49-F238E27FC236}">
                            <a16:creationId xmlns:a16="http://schemas.microsoft.com/office/drawing/2014/main" id="{00000000-0008-0000-0000-00000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A458EB" id="Text Box 1722" o:spid="_x0000_s1026" type="#_x0000_t202" style="position:absolute;margin-left:0;margin-top:0;width:6pt;height:2.25pt;z-index:25270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732416" behindDoc="0" locked="0" layoutInCell="1" allowOverlap="1" wp14:anchorId="2248A779" wp14:editId="5D3560F9">
                      <wp:simplePos x="0" y="0"/>
                      <wp:positionH relativeFrom="column">
                        <wp:posOffset>0</wp:posOffset>
                      </wp:positionH>
                      <wp:positionV relativeFrom="paragraph">
                        <wp:posOffset>0</wp:posOffset>
                      </wp:positionV>
                      <wp:extent cx="76200" cy="28575"/>
                      <wp:effectExtent l="19050" t="19050" r="19050" b="28575"/>
                      <wp:wrapNone/>
                      <wp:docPr id="1048" name="Text Box 1721">
                        <a:extLst xmlns:a="http://schemas.openxmlformats.org/drawingml/2006/main">
                          <a:ext uri="{FF2B5EF4-FFF2-40B4-BE49-F238E27FC236}">
                            <a16:creationId xmlns:a16="http://schemas.microsoft.com/office/drawing/2014/main" id="{00000000-0008-0000-0000-000018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98B06F" id="Text Box 1721" o:spid="_x0000_s1026" type="#_x0000_t202" style="position:absolute;margin-left:0;margin-top:0;width:6pt;height:2.25pt;z-index:25273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733440" behindDoc="0" locked="0" layoutInCell="1" allowOverlap="1" wp14:anchorId="584D9676" wp14:editId="225DE2E0">
                      <wp:simplePos x="0" y="0"/>
                      <wp:positionH relativeFrom="column">
                        <wp:posOffset>0</wp:posOffset>
                      </wp:positionH>
                      <wp:positionV relativeFrom="paragraph">
                        <wp:posOffset>0</wp:posOffset>
                      </wp:positionV>
                      <wp:extent cx="76200" cy="28575"/>
                      <wp:effectExtent l="19050" t="19050" r="19050" b="28575"/>
                      <wp:wrapNone/>
                      <wp:docPr id="1049" name="Text Box 1720">
                        <a:extLst xmlns:a="http://schemas.openxmlformats.org/drawingml/2006/main">
                          <a:ext uri="{FF2B5EF4-FFF2-40B4-BE49-F238E27FC236}">
                            <a16:creationId xmlns:a16="http://schemas.microsoft.com/office/drawing/2014/main" id="{00000000-0008-0000-0000-000019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F7EDD9" id="Text Box 1720" o:spid="_x0000_s1026" type="#_x0000_t202" style="position:absolute;margin-left:0;margin-top:0;width:6pt;height:2.25pt;z-index:25273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734464" behindDoc="0" locked="0" layoutInCell="1" allowOverlap="1" wp14:anchorId="33920DFA" wp14:editId="6DCA440F">
                      <wp:simplePos x="0" y="0"/>
                      <wp:positionH relativeFrom="column">
                        <wp:posOffset>0</wp:posOffset>
                      </wp:positionH>
                      <wp:positionV relativeFrom="paragraph">
                        <wp:posOffset>0</wp:posOffset>
                      </wp:positionV>
                      <wp:extent cx="76200" cy="28575"/>
                      <wp:effectExtent l="19050" t="19050" r="19050" b="28575"/>
                      <wp:wrapNone/>
                      <wp:docPr id="1050" name="Text Box 1719">
                        <a:extLst xmlns:a="http://schemas.openxmlformats.org/drawingml/2006/main">
                          <a:ext uri="{FF2B5EF4-FFF2-40B4-BE49-F238E27FC236}">
                            <a16:creationId xmlns:a16="http://schemas.microsoft.com/office/drawing/2014/main" id="{00000000-0008-0000-0000-00001A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B6F0C" id="Text Box 1719" o:spid="_x0000_s1026" type="#_x0000_t202" style="position:absolute;margin-left:0;margin-top:0;width:6pt;height:2.25pt;z-index:25273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735488" behindDoc="0" locked="0" layoutInCell="1" allowOverlap="1" wp14:anchorId="052EF2E3" wp14:editId="2464BA72">
                      <wp:simplePos x="0" y="0"/>
                      <wp:positionH relativeFrom="column">
                        <wp:posOffset>0</wp:posOffset>
                      </wp:positionH>
                      <wp:positionV relativeFrom="paragraph">
                        <wp:posOffset>0</wp:posOffset>
                      </wp:positionV>
                      <wp:extent cx="76200" cy="28575"/>
                      <wp:effectExtent l="19050" t="19050" r="19050" b="28575"/>
                      <wp:wrapNone/>
                      <wp:docPr id="1051" name="Text Box 1718">
                        <a:extLst xmlns:a="http://schemas.openxmlformats.org/drawingml/2006/main">
                          <a:ext uri="{FF2B5EF4-FFF2-40B4-BE49-F238E27FC236}">
                            <a16:creationId xmlns:a16="http://schemas.microsoft.com/office/drawing/2014/main" id="{00000000-0008-0000-0000-00001B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503A18" id="Text Box 1718" o:spid="_x0000_s1026" type="#_x0000_t202" style="position:absolute;margin-left:0;margin-top:0;width:6pt;height:2.25pt;z-index:25273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736512" behindDoc="0" locked="0" layoutInCell="1" allowOverlap="1" wp14:anchorId="75289161" wp14:editId="2745D1BF">
                      <wp:simplePos x="0" y="0"/>
                      <wp:positionH relativeFrom="column">
                        <wp:posOffset>0</wp:posOffset>
                      </wp:positionH>
                      <wp:positionV relativeFrom="paragraph">
                        <wp:posOffset>0</wp:posOffset>
                      </wp:positionV>
                      <wp:extent cx="76200" cy="28575"/>
                      <wp:effectExtent l="19050" t="19050" r="19050" b="28575"/>
                      <wp:wrapNone/>
                      <wp:docPr id="1052" name="Text Box 1717">
                        <a:extLst xmlns:a="http://schemas.openxmlformats.org/drawingml/2006/main">
                          <a:ext uri="{FF2B5EF4-FFF2-40B4-BE49-F238E27FC236}">
                            <a16:creationId xmlns:a16="http://schemas.microsoft.com/office/drawing/2014/main" id="{00000000-0008-0000-0000-00001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3AC405" id="Text Box 1717" o:spid="_x0000_s1026" type="#_x0000_t202" style="position:absolute;margin-left:0;margin-top:0;width:6pt;height:2.25pt;z-index:25273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737536" behindDoc="0" locked="0" layoutInCell="1" allowOverlap="1" wp14:anchorId="305E28CE" wp14:editId="16A378DA">
                      <wp:simplePos x="0" y="0"/>
                      <wp:positionH relativeFrom="column">
                        <wp:posOffset>0</wp:posOffset>
                      </wp:positionH>
                      <wp:positionV relativeFrom="paragraph">
                        <wp:posOffset>0</wp:posOffset>
                      </wp:positionV>
                      <wp:extent cx="76200" cy="28575"/>
                      <wp:effectExtent l="19050" t="19050" r="19050" b="28575"/>
                      <wp:wrapNone/>
                      <wp:docPr id="1053" name="Text Box 1716">
                        <a:extLst xmlns:a="http://schemas.openxmlformats.org/drawingml/2006/main">
                          <a:ext uri="{FF2B5EF4-FFF2-40B4-BE49-F238E27FC236}">
                            <a16:creationId xmlns:a16="http://schemas.microsoft.com/office/drawing/2014/main" id="{00000000-0008-0000-0000-00001D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949AB0" id="Text Box 1716" o:spid="_x0000_s1026" type="#_x0000_t202" style="position:absolute;margin-left:0;margin-top:0;width:6pt;height:2.25pt;z-index:25273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738560" behindDoc="0" locked="0" layoutInCell="1" allowOverlap="1" wp14:anchorId="27503656" wp14:editId="103C05F1">
                      <wp:simplePos x="0" y="0"/>
                      <wp:positionH relativeFrom="column">
                        <wp:posOffset>0</wp:posOffset>
                      </wp:positionH>
                      <wp:positionV relativeFrom="paragraph">
                        <wp:posOffset>0</wp:posOffset>
                      </wp:positionV>
                      <wp:extent cx="76200" cy="28575"/>
                      <wp:effectExtent l="19050" t="19050" r="19050" b="28575"/>
                      <wp:wrapNone/>
                      <wp:docPr id="1054" name="Text Box 1715">
                        <a:extLst xmlns:a="http://schemas.openxmlformats.org/drawingml/2006/main">
                          <a:ext uri="{FF2B5EF4-FFF2-40B4-BE49-F238E27FC236}">
                            <a16:creationId xmlns:a16="http://schemas.microsoft.com/office/drawing/2014/main" id="{00000000-0008-0000-0000-00001E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BEB0FB" id="Text Box 1715" o:spid="_x0000_s1026" type="#_x0000_t202" style="position:absolute;margin-left:0;margin-top:0;width:6pt;height:2.25pt;z-index:25273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739584" behindDoc="0" locked="0" layoutInCell="1" allowOverlap="1" wp14:anchorId="4B41505E" wp14:editId="3E0CAE28">
                      <wp:simplePos x="0" y="0"/>
                      <wp:positionH relativeFrom="column">
                        <wp:posOffset>0</wp:posOffset>
                      </wp:positionH>
                      <wp:positionV relativeFrom="paragraph">
                        <wp:posOffset>0</wp:posOffset>
                      </wp:positionV>
                      <wp:extent cx="76200" cy="28575"/>
                      <wp:effectExtent l="19050" t="19050" r="19050" b="28575"/>
                      <wp:wrapNone/>
                      <wp:docPr id="1055" name="Text Box 1714">
                        <a:extLst xmlns:a="http://schemas.openxmlformats.org/drawingml/2006/main">
                          <a:ext uri="{FF2B5EF4-FFF2-40B4-BE49-F238E27FC236}">
                            <a16:creationId xmlns:a16="http://schemas.microsoft.com/office/drawing/2014/main" id="{00000000-0008-0000-0000-00001F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AEC5D9" id="Text Box 1714" o:spid="_x0000_s1026" type="#_x0000_t202" style="position:absolute;margin-left:0;margin-top:0;width:6pt;height:2.25pt;z-index:25273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740608" behindDoc="0" locked="0" layoutInCell="1" allowOverlap="1" wp14:anchorId="23B4F8CC" wp14:editId="2B7C7B24">
                      <wp:simplePos x="0" y="0"/>
                      <wp:positionH relativeFrom="column">
                        <wp:posOffset>0</wp:posOffset>
                      </wp:positionH>
                      <wp:positionV relativeFrom="paragraph">
                        <wp:posOffset>0</wp:posOffset>
                      </wp:positionV>
                      <wp:extent cx="76200" cy="28575"/>
                      <wp:effectExtent l="19050" t="19050" r="19050" b="28575"/>
                      <wp:wrapNone/>
                      <wp:docPr id="1056" name="Text Box 1713">
                        <a:extLst xmlns:a="http://schemas.openxmlformats.org/drawingml/2006/main">
                          <a:ext uri="{FF2B5EF4-FFF2-40B4-BE49-F238E27FC236}">
                            <a16:creationId xmlns:a16="http://schemas.microsoft.com/office/drawing/2014/main" id="{00000000-0008-0000-0000-000020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C0AF28" id="Text Box 1713" o:spid="_x0000_s1026" type="#_x0000_t202" style="position:absolute;margin-left:0;margin-top:0;width:6pt;height:2.25pt;z-index:25274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741632" behindDoc="0" locked="0" layoutInCell="1" allowOverlap="1" wp14:anchorId="70B96AFF" wp14:editId="0A8B91A5">
                      <wp:simplePos x="0" y="0"/>
                      <wp:positionH relativeFrom="column">
                        <wp:posOffset>0</wp:posOffset>
                      </wp:positionH>
                      <wp:positionV relativeFrom="paragraph">
                        <wp:posOffset>0</wp:posOffset>
                      </wp:positionV>
                      <wp:extent cx="76200" cy="28575"/>
                      <wp:effectExtent l="19050" t="19050" r="19050" b="28575"/>
                      <wp:wrapNone/>
                      <wp:docPr id="1057" name="Text Box 1712">
                        <a:extLst xmlns:a="http://schemas.openxmlformats.org/drawingml/2006/main">
                          <a:ext uri="{FF2B5EF4-FFF2-40B4-BE49-F238E27FC236}">
                            <a16:creationId xmlns:a16="http://schemas.microsoft.com/office/drawing/2014/main" id="{00000000-0008-0000-0000-000021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064E7B" id="Text Box 1712" o:spid="_x0000_s1026" type="#_x0000_t202" style="position:absolute;margin-left:0;margin-top:0;width:6pt;height:2.25pt;z-index:25274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742656" behindDoc="0" locked="0" layoutInCell="1" allowOverlap="1" wp14:anchorId="144A9E05" wp14:editId="6D5F43C0">
                      <wp:simplePos x="0" y="0"/>
                      <wp:positionH relativeFrom="column">
                        <wp:posOffset>0</wp:posOffset>
                      </wp:positionH>
                      <wp:positionV relativeFrom="paragraph">
                        <wp:posOffset>0</wp:posOffset>
                      </wp:positionV>
                      <wp:extent cx="76200" cy="28575"/>
                      <wp:effectExtent l="19050" t="19050" r="19050" b="28575"/>
                      <wp:wrapNone/>
                      <wp:docPr id="1058" name="Text Box 1711">
                        <a:extLst xmlns:a="http://schemas.openxmlformats.org/drawingml/2006/main">
                          <a:ext uri="{FF2B5EF4-FFF2-40B4-BE49-F238E27FC236}">
                            <a16:creationId xmlns:a16="http://schemas.microsoft.com/office/drawing/2014/main" id="{00000000-0008-0000-0000-000022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D24F53" id="Text Box 1711" o:spid="_x0000_s1026" type="#_x0000_t202" style="position:absolute;margin-left:0;margin-top:0;width:6pt;height:2.25pt;z-index:25274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2883968" behindDoc="0" locked="0" layoutInCell="1" allowOverlap="1" wp14:anchorId="0D9CD028" wp14:editId="615F09FE">
                      <wp:simplePos x="0" y="0"/>
                      <wp:positionH relativeFrom="column">
                        <wp:posOffset>0</wp:posOffset>
                      </wp:positionH>
                      <wp:positionV relativeFrom="paragraph">
                        <wp:posOffset>0</wp:posOffset>
                      </wp:positionV>
                      <wp:extent cx="76200" cy="28575"/>
                      <wp:effectExtent l="19050" t="19050" r="19050" b="28575"/>
                      <wp:wrapNone/>
                      <wp:docPr id="1196" name="Text Box 1710">
                        <a:extLst xmlns:a="http://schemas.openxmlformats.org/drawingml/2006/main">
                          <a:ext uri="{FF2B5EF4-FFF2-40B4-BE49-F238E27FC236}">
                            <a16:creationId xmlns:a16="http://schemas.microsoft.com/office/drawing/2014/main" id="{00000000-0008-0000-0000-0000AC04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5E877B" id="Text Box 1710" o:spid="_x0000_s1026" type="#_x0000_t202" style="position:absolute;margin-left:0;margin-top:0;width:6pt;height:2.25pt;z-index:25288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1540" w:type="dxa"/>
            <w:tcBorders>
              <w:top w:val="nil"/>
              <w:left w:val="nil"/>
              <w:bottom w:val="single" w:sz="4" w:space="0" w:color="auto"/>
              <w:right w:val="single" w:sz="4" w:space="0" w:color="auto"/>
            </w:tcBorders>
            <w:noWrap/>
            <w:hideMark/>
          </w:tcPr>
          <w:p w14:paraId="597F2CE3" w14:textId="77777777" w:rsidR="00563247" w:rsidRPr="00563247" w:rsidRDefault="00563247" w:rsidP="00563247">
            <w:pPr>
              <w:jc w:val="center"/>
              <w:rPr>
                <w:rFonts w:ascii="GHEA Grapalat" w:hAnsi="GHEA Grapalat" w:cs="Calibri"/>
                <w:b/>
                <w:bCs/>
                <w:i/>
                <w:iCs/>
                <w:sz w:val="22"/>
                <w:szCs w:val="22"/>
              </w:rPr>
            </w:pPr>
            <w:r w:rsidRPr="00563247">
              <w:rPr>
                <w:rFonts w:ascii="GHEA Grapalat" w:hAnsi="GHEA Grapalat" w:cs="Calibri"/>
                <w:b/>
                <w:bCs/>
                <w:i/>
                <w:iCs/>
                <w:sz w:val="22"/>
                <w:szCs w:val="22"/>
              </w:rPr>
              <w:t>24587.20</w:t>
            </w:r>
          </w:p>
        </w:tc>
      </w:tr>
      <w:tr w:rsidR="00563247" w:rsidRPr="00563247" w14:paraId="7A68514C" w14:textId="77777777" w:rsidTr="00472FC0">
        <w:trPr>
          <w:trHeight w:val="330"/>
        </w:trPr>
        <w:tc>
          <w:tcPr>
            <w:tcW w:w="1255" w:type="dxa"/>
            <w:tcBorders>
              <w:top w:val="nil"/>
              <w:left w:val="single" w:sz="4" w:space="0" w:color="auto"/>
              <w:bottom w:val="single" w:sz="4" w:space="0" w:color="auto"/>
              <w:right w:val="single" w:sz="4" w:space="0" w:color="auto"/>
            </w:tcBorders>
            <w:noWrap/>
            <w:hideMark/>
          </w:tcPr>
          <w:p w14:paraId="6EB3199F" w14:textId="77777777" w:rsidR="00563247" w:rsidRPr="00563247" w:rsidRDefault="00563247" w:rsidP="00563247">
            <w:pPr>
              <w:jc w:val="center"/>
              <w:rPr>
                <w:rFonts w:ascii="GHEA Grapalat" w:hAnsi="GHEA Grapalat" w:cs="Calibri"/>
                <w:i/>
                <w:iCs/>
                <w:sz w:val="22"/>
                <w:szCs w:val="22"/>
              </w:rPr>
            </w:pPr>
            <w:r w:rsidRPr="00563247">
              <w:rPr>
                <w:rFonts w:ascii="Calibri" w:hAnsi="Calibri" w:cs="Calibri"/>
                <w:i/>
                <w:iCs/>
                <w:sz w:val="22"/>
                <w:szCs w:val="22"/>
              </w:rPr>
              <w:t> </w:t>
            </w:r>
          </w:p>
        </w:tc>
        <w:tc>
          <w:tcPr>
            <w:tcW w:w="4680" w:type="dxa"/>
            <w:tcBorders>
              <w:top w:val="nil"/>
              <w:left w:val="nil"/>
              <w:bottom w:val="single" w:sz="4" w:space="0" w:color="auto"/>
              <w:right w:val="single" w:sz="4" w:space="0" w:color="auto"/>
            </w:tcBorders>
            <w:hideMark/>
          </w:tcPr>
          <w:p w14:paraId="67EAEBF6" w14:textId="77777777" w:rsidR="00563247" w:rsidRPr="00563247" w:rsidRDefault="00563247" w:rsidP="00563247">
            <w:pPr>
              <w:rPr>
                <w:rFonts w:ascii="GHEA Grapalat" w:hAnsi="GHEA Grapalat" w:cs="Calibri"/>
                <w:b/>
                <w:bCs/>
                <w:sz w:val="20"/>
                <w:szCs w:val="20"/>
              </w:rPr>
            </w:pPr>
            <w:proofErr w:type="spellStart"/>
            <w:r w:rsidRPr="00563247">
              <w:rPr>
                <w:rFonts w:ascii="GHEA Grapalat" w:hAnsi="GHEA Grapalat" w:cs="Calibri"/>
                <w:b/>
                <w:bCs/>
                <w:sz w:val="20"/>
                <w:szCs w:val="20"/>
              </w:rPr>
              <w:t>Ընդհանուրն</w:t>
            </w:r>
            <w:proofErr w:type="spellEnd"/>
            <w:r w:rsidRPr="00563247">
              <w:rPr>
                <w:rFonts w:ascii="GHEA Grapalat" w:hAnsi="GHEA Grapalat" w:cs="Calibri"/>
                <w:b/>
                <w:bCs/>
                <w:sz w:val="20"/>
                <w:szCs w:val="20"/>
              </w:rPr>
              <w:t xml:space="preserve"> ԱԱՀ-</w:t>
            </w:r>
            <w:proofErr w:type="spellStart"/>
            <w:r w:rsidRPr="00563247">
              <w:rPr>
                <w:rFonts w:ascii="GHEA Grapalat" w:hAnsi="GHEA Grapalat" w:cs="Calibri"/>
                <w:b/>
                <w:bCs/>
                <w:sz w:val="20"/>
                <w:szCs w:val="20"/>
              </w:rPr>
              <w:t>ով</w:t>
            </w:r>
            <w:proofErr w:type="spellEnd"/>
            <w:r w:rsidRPr="00563247">
              <w:rPr>
                <w:rFonts w:ascii="GHEA Grapalat" w:hAnsi="GHEA Grapalat" w:cs="Calibri"/>
                <w:b/>
                <w:bCs/>
                <w:sz w:val="20"/>
                <w:szCs w:val="20"/>
              </w:rPr>
              <w:t>/</w:t>
            </w:r>
            <w:proofErr w:type="spellStart"/>
            <w:r w:rsidRPr="00563247">
              <w:rPr>
                <w:rFonts w:ascii="GHEA Grapalat" w:hAnsi="GHEA Grapalat" w:cs="Calibri"/>
                <w:b/>
                <w:bCs/>
                <w:sz w:val="20"/>
                <w:szCs w:val="20"/>
              </w:rPr>
              <w:t>հազ</w:t>
            </w:r>
            <w:r w:rsidRPr="00563247">
              <w:rPr>
                <w:rFonts w:ascii="MS Mincho" w:eastAsia="MS Mincho" w:hAnsi="MS Mincho" w:cs="MS Mincho"/>
                <w:b/>
                <w:bCs/>
                <w:sz w:val="20"/>
                <w:szCs w:val="20"/>
              </w:rPr>
              <w:t>․</w:t>
            </w:r>
            <w:r w:rsidRPr="00563247">
              <w:rPr>
                <w:rFonts w:ascii="GHEA Grapalat" w:hAnsi="GHEA Grapalat" w:cs="GHEA Grapalat"/>
                <w:b/>
                <w:bCs/>
                <w:sz w:val="20"/>
                <w:szCs w:val="20"/>
              </w:rPr>
              <w:t>դրամ</w:t>
            </w:r>
            <w:proofErr w:type="spellEnd"/>
            <w:r w:rsidRPr="00563247">
              <w:rPr>
                <w:rFonts w:ascii="GHEA Grapalat" w:hAnsi="GHEA Grapalat" w:cs="Calibri"/>
                <w:b/>
                <w:bCs/>
                <w:sz w:val="20"/>
                <w:szCs w:val="20"/>
              </w:rPr>
              <w:t>/</w:t>
            </w:r>
          </w:p>
        </w:tc>
        <w:tc>
          <w:tcPr>
            <w:tcW w:w="760" w:type="dxa"/>
            <w:tcBorders>
              <w:top w:val="nil"/>
              <w:left w:val="nil"/>
              <w:bottom w:val="single" w:sz="4" w:space="0" w:color="auto"/>
              <w:right w:val="single" w:sz="4" w:space="0" w:color="auto"/>
            </w:tcBorders>
            <w:noWrap/>
            <w:hideMark/>
          </w:tcPr>
          <w:p w14:paraId="3A6B184E" w14:textId="3819685D" w:rsidR="00563247" w:rsidRPr="00563247" w:rsidRDefault="00563247" w:rsidP="00563247">
            <w:pPr>
              <w:rPr>
                <w:rFonts w:ascii="GHEA Grapalat" w:hAnsi="GHEA Grapalat" w:cs="Calibri"/>
                <w:b/>
                <w:bCs/>
                <w:sz w:val="20"/>
                <w:szCs w:val="20"/>
              </w:rPr>
            </w:pPr>
            <w:r w:rsidRPr="00563247">
              <w:rPr>
                <w:rFonts w:ascii="GHEA Grapalat" w:hAnsi="GHEA Grapalat" w:cs="Calibri"/>
                <w:b/>
                <w:bCs/>
                <w:noProof/>
                <w:sz w:val="20"/>
                <w:szCs w:val="20"/>
              </w:rPr>
              <mc:AlternateContent>
                <mc:Choice Requires="wps">
                  <w:drawing>
                    <wp:anchor distT="0" distB="0" distL="114300" distR="114300" simplePos="0" relativeHeight="253865984" behindDoc="0" locked="0" layoutInCell="1" allowOverlap="1" wp14:anchorId="53EA33B2" wp14:editId="747E9B51">
                      <wp:simplePos x="0" y="0"/>
                      <wp:positionH relativeFrom="column">
                        <wp:posOffset>0</wp:posOffset>
                      </wp:positionH>
                      <wp:positionV relativeFrom="paragraph">
                        <wp:posOffset>0</wp:posOffset>
                      </wp:positionV>
                      <wp:extent cx="76200" cy="28575"/>
                      <wp:effectExtent l="19050" t="19050" r="19050" b="28575"/>
                      <wp:wrapNone/>
                      <wp:docPr id="2155" name="Text Box 1709">
                        <a:extLst xmlns:a="http://schemas.openxmlformats.org/drawingml/2006/main">
                          <a:ext uri="{FF2B5EF4-FFF2-40B4-BE49-F238E27FC236}">
                            <a16:creationId xmlns:a16="http://schemas.microsoft.com/office/drawing/2014/main" id="{00000000-0008-0000-0000-00006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BDBBCF" id="Text Box 1709" o:spid="_x0000_s1026" type="#_x0000_t202" style="position:absolute;margin-left:0;margin-top:0;width:6pt;height:2.25pt;z-index:25386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67008" behindDoc="0" locked="0" layoutInCell="1" allowOverlap="1" wp14:anchorId="5ACE1119" wp14:editId="1A376C8E">
                      <wp:simplePos x="0" y="0"/>
                      <wp:positionH relativeFrom="column">
                        <wp:posOffset>0</wp:posOffset>
                      </wp:positionH>
                      <wp:positionV relativeFrom="paragraph">
                        <wp:posOffset>0</wp:posOffset>
                      </wp:positionV>
                      <wp:extent cx="76200" cy="28575"/>
                      <wp:effectExtent l="19050" t="19050" r="19050" b="28575"/>
                      <wp:wrapNone/>
                      <wp:docPr id="2156" name="Text Box 1708">
                        <a:extLst xmlns:a="http://schemas.openxmlformats.org/drawingml/2006/main">
                          <a:ext uri="{FF2B5EF4-FFF2-40B4-BE49-F238E27FC236}">
                            <a16:creationId xmlns:a16="http://schemas.microsoft.com/office/drawing/2014/main" id="{00000000-0008-0000-0000-00006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D6986B" id="Text Box 1708" o:spid="_x0000_s1026" type="#_x0000_t202" style="position:absolute;margin-left:0;margin-top:0;width:6pt;height:2.25pt;z-index:25386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68032" behindDoc="0" locked="0" layoutInCell="1" allowOverlap="1" wp14:anchorId="2E72D954" wp14:editId="6D703C8D">
                      <wp:simplePos x="0" y="0"/>
                      <wp:positionH relativeFrom="column">
                        <wp:posOffset>0</wp:posOffset>
                      </wp:positionH>
                      <wp:positionV relativeFrom="paragraph">
                        <wp:posOffset>0</wp:posOffset>
                      </wp:positionV>
                      <wp:extent cx="76200" cy="28575"/>
                      <wp:effectExtent l="19050" t="19050" r="19050" b="28575"/>
                      <wp:wrapNone/>
                      <wp:docPr id="2157" name="Text Box 1707">
                        <a:extLst xmlns:a="http://schemas.openxmlformats.org/drawingml/2006/main">
                          <a:ext uri="{FF2B5EF4-FFF2-40B4-BE49-F238E27FC236}">
                            <a16:creationId xmlns:a16="http://schemas.microsoft.com/office/drawing/2014/main" id="{00000000-0008-0000-0000-00006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ECA231" id="Text Box 1707" o:spid="_x0000_s1026" type="#_x0000_t202" style="position:absolute;margin-left:0;margin-top:0;width:6pt;height:2.25pt;z-index:25386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69056" behindDoc="0" locked="0" layoutInCell="1" allowOverlap="1" wp14:anchorId="07083EEA" wp14:editId="0372B211">
                      <wp:simplePos x="0" y="0"/>
                      <wp:positionH relativeFrom="column">
                        <wp:posOffset>0</wp:posOffset>
                      </wp:positionH>
                      <wp:positionV relativeFrom="paragraph">
                        <wp:posOffset>0</wp:posOffset>
                      </wp:positionV>
                      <wp:extent cx="76200" cy="28575"/>
                      <wp:effectExtent l="19050" t="19050" r="19050" b="28575"/>
                      <wp:wrapNone/>
                      <wp:docPr id="2158" name="Text Box 1706">
                        <a:extLst xmlns:a="http://schemas.openxmlformats.org/drawingml/2006/main">
                          <a:ext uri="{FF2B5EF4-FFF2-40B4-BE49-F238E27FC236}">
                            <a16:creationId xmlns:a16="http://schemas.microsoft.com/office/drawing/2014/main" id="{00000000-0008-0000-0000-00006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E576B9" id="Text Box 1706" o:spid="_x0000_s1026" type="#_x0000_t202" style="position:absolute;margin-left:0;margin-top:0;width:6pt;height:2.25pt;z-index:25386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70080" behindDoc="0" locked="0" layoutInCell="1" allowOverlap="1" wp14:anchorId="626250DA" wp14:editId="3FD6BF91">
                      <wp:simplePos x="0" y="0"/>
                      <wp:positionH relativeFrom="column">
                        <wp:posOffset>0</wp:posOffset>
                      </wp:positionH>
                      <wp:positionV relativeFrom="paragraph">
                        <wp:posOffset>0</wp:posOffset>
                      </wp:positionV>
                      <wp:extent cx="76200" cy="28575"/>
                      <wp:effectExtent l="19050" t="19050" r="19050" b="28575"/>
                      <wp:wrapNone/>
                      <wp:docPr id="2159" name="Text Box 1705">
                        <a:extLst xmlns:a="http://schemas.openxmlformats.org/drawingml/2006/main">
                          <a:ext uri="{FF2B5EF4-FFF2-40B4-BE49-F238E27FC236}">
                            <a16:creationId xmlns:a16="http://schemas.microsoft.com/office/drawing/2014/main" id="{00000000-0008-0000-0000-00006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8FE3D8" id="Text Box 1705" o:spid="_x0000_s1026" type="#_x0000_t202" style="position:absolute;margin-left:0;margin-top:0;width:6pt;height:2.25pt;z-index:25387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71104" behindDoc="0" locked="0" layoutInCell="1" allowOverlap="1" wp14:anchorId="70C49DB9" wp14:editId="09AFD5AA">
                      <wp:simplePos x="0" y="0"/>
                      <wp:positionH relativeFrom="column">
                        <wp:posOffset>0</wp:posOffset>
                      </wp:positionH>
                      <wp:positionV relativeFrom="paragraph">
                        <wp:posOffset>0</wp:posOffset>
                      </wp:positionV>
                      <wp:extent cx="76200" cy="28575"/>
                      <wp:effectExtent l="19050" t="19050" r="19050" b="28575"/>
                      <wp:wrapNone/>
                      <wp:docPr id="2160" name="Text Box 1704">
                        <a:extLst xmlns:a="http://schemas.openxmlformats.org/drawingml/2006/main">
                          <a:ext uri="{FF2B5EF4-FFF2-40B4-BE49-F238E27FC236}">
                            <a16:creationId xmlns:a16="http://schemas.microsoft.com/office/drawing/2014/main" id="{00000000-0008-0000-0000-00007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79B144" id="Text Box 1704" o:spid="_x0000_s1026" type="#_x0000_t202" style="position:absolute;margin-left:0;margin-top:0;width:6pt;height:2.25pt;z-index:25387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72128" behindDoc="0" locked="0" layoutInCell="1" allowOverlap="1" wp14:anchorId="41E3BCF1" wp14:editId="78189D8A">
                      <wp:simplePos x="0" y="0"/>
                      <wp:positionH relativeFrom="column">
                        <wp:posOffset>0</wp:posOffset>
                      </wp:positionH>
                      <wp:positionV relativeFrom="paragraph">
                        <wp:posOffset>0</wp:posOffset>
                      </wp:positionV>
                      <wp:extent cx="76200" cy="28575"/>
                      <wp:effectExtent l="19050" t="19050" r="19050" b="28575"/>
                      <wp:wrapNone/>
                      <wp:docPr id="2161" name="Text Box 1703">
                        <a:extLst xmlns:a="http://schemas.openxmlformats.org/drawingml/2006/main">
                          <a:ext uri="{FF2B5EF4-FFF2-40B4-BE49-F238E27FC236}">
                            <a16:creationId xmlns:a16="http://schemas.microsoft.com/office/drawing/2014/main" id="{00000000-0008-0000-0000-00007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AF219E" id="Text Box 1703" o:spid="_x0000_s1026" type="#_x0000_t202" style="position:absolute;margin-left:0;margin-top:0;width:6pt;height:2.25pt;z-index:25387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73152" behindDoc="0" locked="0" layoutInCell="1" allowOverlap="1" wp14:anchorId="58D43168" wp14:editId="5ADCDB31">
                      <wp:simplePos x="0" y="0"/>
                      <wp:positionH relativeFrom="column">
                        <wp:posOffset>0</wp:posOffset>
                      </wp:positionH>
                      <wp:positionV relativeFrom="paragraph">
                        <wp:posOffset>0</wp:posOffset>
                      </wp:positionV>
                      <wp:extent cx="76200" cy="28575"/>
                      <wp:effectExtent l="19050" t="19050" r="19050" b="28575"/>
                      <wp:wrapNone/>
                      <wp:docPr id="2162" name="Text Box 1702">
                        <a:extLst xmlns:a="http://schemas.openxmlformats.org/drawingml/2006/main">
                          <a:ext uri="{FF2B5EF4-FFF2-40B4-BE49-F238E27FC236}">
                            <a16:creationId xmlns:a16="http://schemas.microsoft.com/office/drawing/2014/main" id="{00000000-0008-0000-0000-00007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7F64E7" id="Text Box 1702" o:spid="_x0000_s1026" type="#_x0000_t202" style="position:absolute;margin-left:0;margin-top:0;width:6pt;height:2.25pt;z-index:25387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74176" behindDoc="0" locked="0" layoutInCell="1" allowOverlap="1" wp14:anchorId="5F784409" wp14:editId="5D113190">
                      <wp:simplePos x="0" y="0"/>
                      <wp:positionH relativeFrom="column">
                        <wp:posOffset>0</wp:posOffset>
                      </wp:positionH>
                      <wp:positionV relativeFrom="paragraph">
                        <wp:posOffset>0</wp:posOffset>
                      </wp:positionV>
                      <wp:extent cx="76200" cy="28575"/>
                      <wp:effectExtent l="19050" t="19050" r="19050" b="28575"/>
                      <wp:wrapNone/>
                      <wp:docPr id="2163" name="Text Box 1701">
                        <a:extLst xmlns:a="http://schemas.openxmlformats.org/drawingml/2006/main">
                          <a:ext uri="{FF2B5EF4-FFF2-40B4-BE49-F238E27FC236}">
                            <a16:creationId xmlns:a16="http://schemas.microsoft.com/office/drawing/2014/main" id="{00000000-0008-0000-0000-00007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DC8DF1" id="Text Box 1701" o:spid="_x0000_s1026" type="#_x0000_t202" style="position:absolute;margin-left:0;margin-top:0;width:6pt;height:2.25pt;z-index:25387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75200" behindDoc="0" locked="0" layoutInCell="1" allowOverlap="1" wp14:anchorId="23D704A2" wp14:editId="3C73AA28">
                      <wp:simplePos x="0" y="0"/>
                      <wp:positionH relativeFrom="column">
                        <wp:posOffset>0</wp:posOffset>
                      </wp:positionH>
                      <wp:positionV relativeFrom="paragraph">
                        <wp:posOffset>0</wp:posOffset>
                      </wp:positionV>
                      <wp:extent cx="76200" cy="28575"/>
                      <wp:effectExtent l="19050" t="19050" r="19050" b="28575"/>
                      <wp:wrapNone/>
                      <wp:docPr id="2164" name="Text Box 1700">
                        <a:extLst xmlns:a="http://schemas.openxmlformats.org/drawingml/2006/main">
                          <a:ext uri="{FF2B5EF4-FFF2-40B4-BE49-F238E27FC236}">
                            <a16:creationId xmlns:a16="http://schemas.microsoft.com/office/drawing/2014/main" id="{00000000-0008-0000-0000-00007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A37353" id="Text Box 1700" o:spid="_x0000_s1026" type="#_x0000_t202" style="position:absolute;margin-left:0;margin-top:0;width:6pt;height:2.25pt;z-index:25387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76224" behindDoc="0" locked="0" layoutInCell="1" allowOverlap="1" wp14:anchorId="0AD97BE5" wp14:editId="4B3A8A73">
                      <wp:simplePos x="0" y="0"/>
                      <wp:positionH relativeFrom="column">
                        <wp:posOffset>0</wp:posOffset>
                      </wp:positionH>
                      <wp:positionV relativeFrom="paragraph">
                        <wp:posOffset>0</wp:posOffset>
                      </wp:positionV>
                      <wp:extent cx="76200" cy="28575"/>
                      <wp:effectExtent l="19050" t="19050" r="19050" b="28575"/>
                      <wp:wrapNone/>
                      <wp:docPr id="2165" name="Text Box 1699">
                        <a:extLst xmlns:a="http://schemas.openxmlformats.org/drawingml/2006/main">
                          <a:ext uri="{FF2B5EF4-FFF2-40B4-BE49-F238E27FC236}">
                            <a16:creationId xmlns:a16="http://schemas.microsoft.com/office/drawing/2014/main" id="{00000000-0008-0000-0000-00007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96C96E" id="Text Box 1699" o:spid="_x0000_s1026" type="#_x0000_t202" style="position:absolute;margin-left:0;margin-top:0;width:6pt;height:2.25pt;z-index:25387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77248" behindDoc="0" locked="0" layoutInCell="1" allowOverlap="1" wp14:anchorId="5472A6C7" wp14:editId="5C219649">
                      <wp:simplePos x="0" y="0"/>
                      <wp:positionH relativeFrom="column">
                        <wp:posOffset>0</wp:posOffset>
                      </wp:positionH>
                      <wp:positionV relativeFrom="paragraph">
                        <wp:posOffset>0</wp:posOffset>
                      </wp:positionV>
                      <wp:extent cx="76200" cy="28575"/>
                      <wp:effectExtent l="19050" t="19050" r="19050" b="28575"/>
                      <wp:wrapNone/>
                      <wp:docPr id="2166" name="Text Box 1698">
                        <a:extLst xmlns:a="http://schemas.openxmlformats.org/drawingml/2006/main">
                          <a:ext uri="{FF2B5EF4-FFF2-40B4-BE49-F238E27FC236}">
                            <a16:creationId xmlns:a16="http://schemas.microsoft.com/office/drawing/2014/main" id="{00000000-0008-0000-0000-00007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65B513" id="Text Box 1698" o:spid="_x0000_s1026" type="#_x0000_t202" style="position:absolute;margin-left:0;margin-top:0;width:6pt;height:2.25pt;z-index:25387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80320" behindDoc="0" locked="0" layoutInCell="1" allowOverlap="1" wp14:anchorId="4D750F09" wp14:editId="1BF76B78">
                      <wp:simplePos x="0" y="0"/>
                      <wp:positionH relativeFrom="column">
                        <wp:posOffset>0</wp:posOffset>
                      </wp:positionH>
                      <wp:positionV relativeFrom="paragraph">
                        <wp:posOffset>0</wp:posOffset>
                      </wp:positionV>
                      <wp:extent cx="76200" cy="28575"/>
                      <wp:effectExtent l="19050" t="19050" r="19050" b="28575"/>
                      <wp:wrapNone/>
                      <wp:docPr id="2169" name="Text Box 1697">
                        <a:extLst xmlns:a="http://schemas.openxmlformats.org/drawingml/2006/main">
                          <a:ext uri="{FF2B5EF4-FFF2-40B4-BE49-F238E27FC236}">
                            <a16:creationId xmlns:a16="http://schemas.microsoft.com/office/drawing/2014/main" id="{00000000-0008-0000-0000-00007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DC2C8D" id="Text Box 1697" o:spid="_x0000_s1026" type="#_x0000_t202" style="position:absolute;margin-left:0;margin-top:0;width:6pt;height:2.25pt;z-index:25388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81344" behindDoc="0" locked="0" layoutInCell="1" allowOverlap="1" wp14:anchorId="1ECEB7F2" wp14:editId="37FE9770">
                      <wp:simplePos x="0" y="0"/>
                      <wp:positionH relativeFrom="column">
                        <wp:posOffset>0</wp:posOffset>
                      </wp:positionH>
                      <wp:positionV relativeFrom="paragraph">
                        <wp:posOffset>0</wp:posOffset>
                      </wp:positionV>
                      <wp:extent cx="76200" cy="28575"/>
                      <wp:effectExtent l="19050" t="19050" r="19050" b="28575"/>
                      <wp:wrapNone/>
                      <wp:docPr id="2170" name="Text Box 1696">
                        <a:extLst xmlns:a="http://schemas.openxmlformats.org/drawingml/2006/main">
                          <a:ext uri="{FF2B5EF4-FFF2-40B4-BE49-F238E27FC236}">
                            <a16:creationId xmlns:a16="http://schemas.microsoft.com/office/drawing/2014/main" id="{00000000-0008-0000-0000-00007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116AE3" id="Text Box 1696" o:spid="_x0000_s1026" type="#_x0000_t202" style="position:absolute;margin-left:0;margin-top:0;width:6pt;height:2.25pt;z-index:25388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82368" behindDoc="0" locked="0" layoutInCell="1" allowOverlap="1" wp14:anchorId="7B737310" wp14:editId="568E14C1">
                      <wp:simplePos x="0" y="0"/>
                      <wp:positionH relativeFrom="column">
                        <wp:posOffset>0</wp:posOffset>
                      </wp:positionH>
                      <wp:positionV relativeFrom="paragraph">
                        <wp:posOffset>0</wp:posOffset>
                      </wp:positionV>
                      <wp:extent cx="76200" cy="28575"/>
                      <wp:effectExtent l="19050" t="19050" r="19050" b="28575"/>
                      <wp:wrapNone/>
                      <wp:docPr id="2171" name="Text Box 1695">
                        <a:extLst xmlns:a="http://schemas.openxmlformats.org/drawingml/2006/main">
                          <a:ext uri="{FF2B5EF4-FFF2-40B4-BE49-F238E27FC236}">
                            <a16:creationId xmlns:a16="http://schemas.microsoft.com/office/drawing/2014/main" id="{00000000-0008-0000-0000-00007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7E6A42" id="Text Box 1695" o:spid="_x0000_s1026" type="#_x0000_t202" style="position:absolute;margin-left:0;margin-top:0;width:6pt;height:2.25pt;z-index:25388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83392" behindDoc="0" locked="0" layoutInCell="1" allowOverlap="1" wp14:anchorId="171216D7" wp14:editId="5225F6CC">
                      <wp:simplePos x="0" y="0"/>
                      <wp:positionH relativeFrom="column">
                        <wp:posOffset>0</wp:posOffset>
                      </wp:positionH>
                      <wp:positionV relativeFrom="paragraph">
                        <wp:posOffset>0</wp:posOffset>
                      </wp:positionV>
                      <wp:extent cx="76200" cy="28575"/>
                      <wp:effectExtent l="19050" t="19050" r="19050" b="28575"/>
                      <wp:wrapNone/>
                      <wp:docPr id="2172" name="Text Box 1694">
                        <a:extLst xmlns:a="http://schemas.openxmlformats.org/drawingml/2006/main">
                          <a:ext uri="{FF2B5EF4-FFF2-40B4-BE49-F238E27FC236}">
                            <a16:creationId xmlns:a16="http://schemas.microsoft.com/office/drawing/2014/main" id="{00000000-0008-0000-0000-00007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76DF48" id="Text Box 1694" o:spid="_x0000_s1026" type="#_x0000_t202" style="position:absolute;margin-left:0;margin-top:0;width:6pt;height:2.25pt;z-index:25388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84416" behindDoc="0" locked="0" layoutInCell="1" allowOverlap="1" wp14:anchorId="2C02EA7B" wp14:editId="186212E5">
                      <wp:simplePos x="0" y="0"/>
                      <wp:positionH relativeFrom="column">
                        <wp:posOffset>0</wp:posOffset>
                      </wp:positionH>
                      <wp:positionV relativeFrom="paragraph">
                        <wp:posOffset>0</wp:posOffset>
                      </wp:positionV>
                      <wp:extent cx="76200" cy="28575"/>
                      <wp:effectExtent l="19050" t="19050" r="19050" b="28575"/>
                      <wp:wrapNone/>
                      <wp:docPr id="2173" name="Text Box 1693">
                        <a:extLst xmlns:a="http://schemas.openxmlformats.org/drawingml/2006/main">
                          <a:ext uri="{FF2B5EF4-FFF2-40B4-BE49-F238E27FC236}">
                            <a16:creationId xmlns:a16="http://schemas.microsoft.com/office/drawing/2014/main" id="{00000000-0008-0000-0000-00007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A67F77" id="Text Box 1693" o:spid="_x0000_s1026" type="#_x0000_t202" style="position:absolute;margin-left:0;margin-top:0;width:6pt;height:2.25pt;z-index:25388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85440" behindDoc="0" locked="0" layoutInCell="1" allowOverlap="1" wp14:anchorId="06EA4941" wp14:editId="6170B235">
                      <wp:simplePos x="0" y="0"/>
                      <wp:positionH relativeFrom="column">
                        <wp:posOffset>0</wp:posOffset>
                      </wp:positionH>
                      <wp:positionV relativeFrom="paragraph">
                        <wp:posOffset>0</wp:posOffset>
                      </wp:positionV>
                      <wp:extent cx="76200" cy="28575"/>
                      <wp:effectExtent l="19050" t="19050" r="19050" b="28575"/>
                      <wp:wrapNone/>
                      <wp:docPr id="2174" name="Text Box 1692">
                        <a:extLst xmlns:a="http://schemas.openxmlformats.org/drawingml/2006/main">
                          <a:ext uri="{FF2B5EF4-FFF2-40B4-BE49-F238E27FC236}">
                            <a16:creationId xmlns:a16="http://schemas.microsoft.com/office/drawing/2014/main" id="{00000000-0008-0000-0000-00007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FFFD4" id="Text Box 1692" o:spid="_x0000_s1026" type="#_x0000_t202" style="position:absolute;margin-left:0;margin-top:0;width:6pt;height:2.25pt;z-index:25388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86464" behindDoc="0" locked="0" layoutInCell="1" allowOverlap="1" wp14:anchorId="6508EA8C" wp14:editId="1ADA7BC8">
                      <wp:simplePos x="0" y="0"/>
                      <wp:positionH relativeFrom="column">
                        <wp:posOffset>0</wp:posOffset>
                      </wp:positionH>
                      <wp:positionV relativeFrom="paragraph">
                        <wp:posOffset>0</wp:posOffset>
                      </wp:positionV>
                      <wp:extent cx="76200" cy="28575"/>
                      <wp:effectExtent l="19050" t="19050" r="19050" b="28575"/>
                      <wp:wrapNone/>
                      <wp:docPr id="2175" name="Text Box 1691">
                        <a:extLst xmlns:a="http://schemas.openxmlformats.org/drawingml/2006/main">
                          <a:ext uri="{FF2B5EF4-FFF2-40B4-BE49-F238E27FC236}">
                            <a16:creationId xmlns:a16="http://schemas.microsoft.com/office/drawing/2014/main" id="{00000000-0008-0000-0000-00007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4EB133" id="Text Box 1691" o:spid="_x0000_s1026" type="#_x0000_t202" style="position:absolute;margin-left:0;margin-top:0;width:6pt;height:2.25pt;z-index:25388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87488" behindDoc="0" locked="0" layoutInCell="1" allowOverlap="1" wp14:anchorId="221AF5F2" wp14:editId="00E0FC7B">
                      <wp:simplePos x="0" y="0"/>
                      <wp:positionH relativeFrom="column">
                        <wp:posOffset>0</wp:posOffset>
                      </wp:positionH>
                      <wp:positionV relativeFrom="paragraph">
                        <wp:posOffset>0</wp:posOffset>
                      </wp:positionV>
                      <wp:extent cx="76200" cy="28575"/>
                      <wp:effectExtent l="19050" t="19050" r="19050" b="28575"/>
                      <wp:wrapNone/>
                      <wp:docPr id="2176" name="Text Box 1690">
                        <a:extLst xmlns:a="http://schemas.openxmlformats.org/drawingml/2006/main">
                          <a:ext uri="{FF2B5EF4-FFF2-40B4-BE49-F238E27FC236}">
                            <a16:creationId xmlns:a16="http://schemas.microsoft.com/office/drawing/2014/main" id="{00000000-0008-0000-0000-00008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3CE01E" id="Text Box 1690" o:spid="_x0000_s1026" type="#_x0000_t202" style="position:absolute;margin-left:0;margin-top:0;width:6pt;height:2.25pt;z-index:25388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88512" behindDoc="0" locked="0" layoutInCell="1" allowOverlap="1" wp14:anchorId="7F5A0CC4" wp14:editId="56B63142">
                      <wp:simplePos x="0" y="0"/>
                      <wp:positionH relativeFrom="column">
                        <wp:posOffset>0</wp:posOffset>
                      </wp:positionH>
                      <wp:positionV relativeFrom="paragraph">
                        <wp:posOffset>0</wp:posOffset>
                      </wp:positionV>
                      <wp:extent cx="76200" cy="28575"/>
                      <wp:effectExtent l="19050" t="19050" r="19050" b="28575"/>
                      <wp:wrapNone/>
                      <wp:docPr id="2177" name="Text Box 1689">
                        <a:extLst xmlns:a="http://schemas.openxmlformats.org/drawingml/2006/main">
                          <a:ext uri="{FF2B5EF4-FFF2-40B4-BE49-F238E27FC236}">
                            <a16:creationId xmlns:a16="http://schemas.microsoft.com/office/drawing/2014/main" id="{00000000-0008-0000-0000-00008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5A0F4E" id="Text Box 1689" o:spid="_x0000_s1026" type="#_x0000_t202" style="position:absolute;margin-left:0;margin-top:0;width:6pt;height:2.25pt;z-index:25388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89536" behindDoc="0" locked="0" layoutInCell="1" allowOverlap="1" wp14:anchorId="3CA8C2D3" wp14:editId="4E7A2E48">
                      <wp:simplePos x="0" y="0"/>
                      <wp:positionH relativeFrom="column">
                        <wp:posOffset>0</wp:posOffset>
                      </wp:positionH>
                      <wp:positionV relativeFrom="paragraph">
                        <wp:posOffset>0</wp:posOffset>
                      </wp:positionV>
                      <wp:extent cx="76200" cy="28575"/>
                      <wp:effectExtent l="19050" t="19050" r="19050" b="28575"/>
                      <wp:wrapNone/>
                      <wp:docPr id="2178" name="Text Box 1688">
                        <a:extLst xmlns:a="http://schemas.openxmlformats.org/drawingml/2006/main">
                          <a:ext uri="{FF2B5EF4-FFF2-40B4-BE49-F238E27FC236}">
                            <a16:creationId xmlns:a16="http://schemas.microsoft.com/office/drawing/2014/main" id="{00000000-0008-0000-0000-00008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E076F9" id="Text Box 1688" o:spid="_x0000_s1026" type="#_x0000_t202" style="position:absolute;margin-left:0;margin-top:0;width:6pt;height:2.25pt;z-index:25388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90560" behindDoc="0" locked="0" layoutInCell="1" allowOverlap="1" wp14:anchorId="3146E9CD" wp14:editId="22EEF15B">
                      <wp:simplePos x="0" y="0"/>
                      <wp:positionH relativeFrom="column">
                        <wp:posOffset>0</wp:posOffset>
                      </wp:positionH>
                      <wp:positionV relativeFrom="paragraph">
                        <wp:posOffset>0</wp:posOffset>
                      </wp:positionV>
                      <wp:extent cx="76200" cy="28575"/>
                      <wp:effectExtent l="19050" t="19050" r="19050" b="28575"/>
                      <wp:wrapNone/>
                      <wp:docPr id="2179" name="Text Box 1687">
                        <a:extLst xmlns:a="http://schemas.openxmlformats.org/drawingml/2006/main">
                          <a:ext uri="{FF2B5EF4-FFF2-40B4-BE49-F238E27FC236}">
                            <a16:creationId xmlns:a16="http://schemas.microsoft.com/office/drawing/2014/main" id="{00000000-0008-0000-0000-00008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F321DB" id="Text Box 1687" o:spid="_x0000_s1026" type="#_x0000_t202" style="position:absolute;margin-left:0;margin-top:0;width:6pt;height:2.25pt;z-index:25389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91584" behindDoc="0" locked="0" layoutInCell="1" allowOverlap="1" wp14:anchorId="08842C73" wp14:editId="0F917F41">
                      <wp:simplePos x="0" y="0"/>
                      <wp:positionH relativeFrom="column">
                        <wp:posOffset>0</wp:posOffset>
                      </wp:positionH>
                      <wp:positionV relativeFrom="paragraph">
                        <wp:posOffset>0</wp:posOffset>
                      </wp:positionV>
                      <wp:extent cx="76200" cy="28575"/>
                      <wp:effectExtent l="19050" t="19050" r="19050" b="28575"/>
                      <wp:wrapNone/>
                      <wp:docPr id="2180" name="Text Box 1686">
                        <a:extLst xmlns:a="http://schemas.openxmlformats.org/drawingml/2006/main">
                          <a:ext uri="{FF2B5EF4-FFF2-40B4-BE49-F238E27FC236}">
                            <a16:creationId xmlns:a16="http://schemas.microsoft.com/office/drawing/2014/main" id="{00000000-0008-0000-0000-00008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C60402" id="Text Box 1686" o:spid="_x0000_s1026" type="#_x0000_t202" style="position:absolute;margin-left:0;margin-top:0;width:6pt;height:2.25pt;z-index:25389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92608" behindDoc="0" locked="0" layoutInCell="1" allowOverlap="1" wp14:anchorId="51A9FC7C" wp14:editId="67B04B33">
                      <wp:simplePos x="0" y="0"/>
                      <wp:positionH relativeFrom="column">
                        <wp:posOffset>0</wp:posOffset>
                      </wp:positionH>
                      <wp:positionV relativeFrom="paragraph">
                        <wp:posOffset>0</wp:posOffset>
                      </wp:positionV>
                      <wp:extent cx="76200" cy="28575"/>
                      <wp:effectExtent l="19050" t="19050" r="19050" b="28575"/>
                      <wp:wrapNone/>
                      <wp:docPr id="2181" name="Text Box 1685">
                        <a:extLst xmlns:a="http://schemas.openxmlformats.org/drawingml/2006/main">
                          <a:ext uri="{FF2B5EF4-FFF2-40B4-BE49-F238E27FC236}">
                            <a16:creationId xmlns:a16="http://schemas.microsoft.com/office/drawing/2014/main" id="{00000000-0008-0000-0000-00008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48E934" id="Text Box 1685" o:spid="_x0000_s1026" type="#_x0000_t202" style="position:absolute;margin-left:0;margin-top:0;width:6pt;height:2.25pt;z-index:25389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93632" behindDoc="0" locked="0" layoutInCell="1" allowOverlap="1" wp14:anchorId="0148108B" wp14:editId="3255F423">
                      <wp:simplePos x="0" y="0"/>
                      <wp:positionH relativeFrom="column">
                        <wp:posOffset>0</wp:posOffset>
                      </wp:positionH>
                      <wp:positionV relativeFrom="paragraph">
                        <wp:posOffset>0</wp:posOffset>
                      </wp:positionV>
                      <wp:extent cx="76200" cy="28575"/>
                      <wp:effectExtent l="19050" t="19050" r="19050" b="28575"/>
                      <wp:wrapNone/>
                      <wp:docPr id="2182" name="Text Box 1684">
                        <a:extLst xmlns:a="http://schemas.openxmlformats.org/drawingml/2006/main">
                          <a:ext uri="{FF2B5EF4-FFF2-40B4-BE49-F238E27FC236}">
                            <a16:creationId xmlns:a16="http://schemas.microsoft.com/office/drawing/2014/main" id="{00000000-0008-0000-0000-00008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DA1689" id="Text Box 1684" o:spid="_x0000_s1026" type="#_x0000_t202" style="position:absolute;margin-left:0;margin-top:0;width:6pt;height:2.25pt;z-index:25389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94656" behindDoc="0" locked="0" layoutInCell="1" allowOverlap="1" wp14:anchorId="44AF62C3" wp14:editId="3E72A241">
                      <wp:simplePos x="0" y="0"/>
                      <wp:positionH relativeFrom="column">
                        <wp:posOffset>0</wp:posOffset>
                      </wp:positionH>
                      <wp:positionV relativeFrom="paragraph">
                        <wp:posOffset>0</wp:posOffset>
                      </wp:positionV>
                      <wp:extent cx="76200" cy="28575"/>
                      <wp:effectExtent l="19050" t="19050" r="19050" b="28575"/>
                      <wp:wrapNone/>
                      <wp:docPr id="2183" name="Text Box 1683">
                        <a:extLst xmlns:a="http://schemas.openxmlformats.org/drawingml/2006/main">
                          <a:ext uri="{FF2B5EF4-FFF2-40B4-BE49-F238E27FC236}">
                            <a16:creationId xmlns:a16="http://schemas.microsoft.com/office/drawing/2014/main" id="{00000000-0008-0000-0000-00008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B509DC" id="Text Box 1683" o:spid="_x0000_s1026" type="#_x0000_t202" style="position:absolute;margin-left:0;margin-top:0;width:6pt;height:2.25pt;z-index:25389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95680" behindDoc="0" locked="0" layoutInCell="1" allowOverlap="1" wp14:anchorId="176CAA83" wp14:editId="780DB54C">
                      <wp:simplePos x="0" y="0"/>
                      <wp:positionH relativeFrom="column">
                        <wp:posOffset>0</wp:posOffset>
                      </wp:positionH>
                      <wp:positionV relativeFrom="paragraph">
                        <wp:posOffset>0</wp:posOffset>
                      </wp:positionV>
                      <wp:extent cx="76200" cy="28575"/>
                      <wp:effectExtent l="19050" t="19050" r="19050" b="28575"/>
                      <wp:wrapNone/>
                      <wp:docPr id="2184" name="Text Box 1682">
                        <a:extLst xmlns:a="http://schemas.openxmlformats.org/drawingml/2006/main">
                          <a:ext uri="{FF2B5EF4-FFF2-40B4-BE49-F238E27FC236}">
                            <a16:creationId xmlns:a16="http://schemas.microsoft.com/office/drawing/2014/main" id="{00000000-0008-0000-0000-00008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343352" id="Text Box 1682" o:spid="_x0000_s1026" type="#_x0000_t202" style="position:absolute;margin-left:0;margin-top:0;width:6pt;height:2.25pt;z-index:25389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96704" behindDoc="0" locked="0" layoutInCell="1" allowOverlap="1" wp14:anchorId="3ED61019" wp14:editId="722653DD">
                      <wp:simplePos x="0" y="0"/>
                      <wp:positionH relativeFrom="column">
                        <wp:posOffset>0</wp:posOffset>
                      </wp:positionH>
                      <wp:positionV relativeFrom="paragraph">
                        <wp:posOffset>0</wp:posOffset>
                      </wp:positionV>
                      <wp:extent cx="76200" cy="28575"/>
                      <wp:effectExtent l="19050" t="19050" r="19050" b="28575"/>
                      <wp:wrapNone/>
                      <wp:docPr id="2185" name="Text Box 1681">
                        <a:extLst xmlns:a="http://schemas.openxmlformats.org/drawingml/2006/main">
                          <a:ext uri="{FF2B5EF4-FFF2-40B4-BE49-F238E27FC236}">
                            <a16:creationId xmlns:a16="http://schemas.microsoft.com/office/drawing/2014/main" id="{00000000-0008-0000-0000-00008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A124DA" id="Text Box 1681" o:spid="_x0000_s1026" type="#_x0000_t202" style="position:absolute;margin-left:0;margin-top:0;width:6pt;height:2.25pt;z-index:25389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97728" behindDoc="0" locked="0" layoutInCell="1" allowOverlap="1" wp14:anchorId="353464E0" wp14:editId="1E926042">
                      <wp:simplePos x="0" y="0"/>
                      <wp:positionH relativeFrom="column">
                        <wp:posOffset>0</wp:posOffset>
                      </wp:positionH>
                      <wp:positionV relativeFrom="paragraph">
                        <wp:posOffset>0</wp:posOffset>
                      </wp:positionV>
                      <wp:extent cx="76200" cy="28575"/>
                      <wp:effectExtent l="19050" t="19050" r="19050" b="28575"/>
                      <wp:wrapNone/>
                      <wp:docPr id="2186" name="Text Box 1680">
                        <a:extLst xmlns:a="http://schemas.openxmlformats.org/drawingml/2006/main">
                          <a:ext uri="{FF2B5EF4-FFF2-40B4-BE49-F238E27FC236}">
                            <a16:creationId xmlns:a16="http://schemas.microsoft.com/office/drawing/2014/main" id="{00000000-0008-0000-0000-00008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406BC2" id="Text Box 1680" o:spid="_x0000_s1026" type="#_x0000_t202" style="position:absolute;margin-left:0;margin-top:0;width:6pt;height:2.25pt;z-index:25389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98752" behindDoc="0" locked="0" layoutInCell="1" allowOverlap="1" wp14:anchorId="360EBE64" wp14:editId="57BCBEAB">
                      <wp:simplePos x="0" y="0"/>
                      <wp:positionH relativeFrom="column">
                        <wp:posOffset>0</wp:posOffset>
                      </wp:positionH>
                      <wp:positionV relativeFrom="paragraph">
                        <wp:posOffset>0</wp:posOffset>
                      </wp:positionV>
                      <wp:extent cx="76200" cy="28575"/>
                      <wp:effectExtent l="19050" t="19050" r="19050" b="28575"/>
                      <wp:wrapNone/>
                      <wp:docPr id="2187" name="Text Box 1679">
                        <a:extLst xmlns:a="http://schemas.openxmlformats.org/drawingml/2006/main">
                          <a:ext uri="{FF2B5EF4-FFF2-40B4-BE49-F238E27FC236}">
                            <a16:creationId xmlns:a16="http://schemas.microsoft.com/office/drawing/2014/main" id="{00000000-0008-0000-0000-00008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30DBD9" id="Text Box 1679" o:spid="_x0000_s1026" type="#_x0000_t202" style="position:absolute;margin-left:0;margin-top:0;width:6pt;height:2.25pt;z-index:25389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899776" behindDoc="0" locked="0" layoutInCell="1" allowOverlap="1" wp14:anchorId="6EAAD413" wp14:editId="253859EF">
                      <wp:simplePos x="0" y="0"/>
                      <wp:positionH relativeFrom="column">
                        <wp:posOffset>0</wp:posOffset>
                      </wp:positionH>
                      <wp:positionV relativeFrom="paragraph">
                        <wp:posOffset>0</wp:posOffset>
                      </wp:positionV>
                      <wp:extent cx="76200" cy="28575"/>
                      <wp:effectExtent l="19050" t="19050" r="19050" b="28575"/>
                      <wp:wrapNone/>
                      <wp:docPr id="2188" name="Text Box 1678">
                        <a:extLst xmlns:a="http://schemas.openxmlformats.org/drawingml/2006/main">
                          <a:ext uri="{FF2B5EF4-FFF2-40B4-BE49-F238E27FC236}">
                            <a16:creationId xmlns:a16="http://schemas.microsoft.com/office/drawing/2014/main" id="{00000000-0008-0000-0000-00008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583494" id="Text Box 1678" o:spid="_x0000_s1026" type="#_x0000_t202" style="position:absolute;margin-left:0;margin-top:0;width:6pt;height:2.25pt;z-index:25389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00800" behindDoc="0" locked="0" layoutInCell="1" allowOverlap="1" wp14:anchorId="2A96BD43" wp14:editId="088E450A">
                      <wp:simplePos x="0" y="0"/>
                      <wp:positionH relativeFrom="column">
                        <wp:posOffset>0</wp:posOffset>
                      </wp:positionH>
                      <wp:positionV relativeFrom="paragraph">
                        <wp:posOffset>0</wp:posOffset>
                      </wp:positionV>
                      <wp:extent cx="76200" cy="28575"/>
                      <wp:effectExtent l="19050" t="19050" r="19050" b="28575"/>
                      <wp:wrapNone/>
                      <wp:docPr id="2189" name="Text Box 1677">
                        <a:extLst xmlns:a="http://schemas.openxmlformats.org/drawingml/2006/main">
                          <a:ext uri="{FF2B5EF4-FFF2-40B4-BE49-F238E27FC236}">
                            <a16:creationId xmlns:a16="http://schemas.microsoft.com/office/drawing/2014/main" id="{00000000-0008-0000-0000-00008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1BCBA3" id="Text Box 1677" o:spid="_x0000_s1026" type="#_x0000_t202" style="position:absolute;margin-left:0;margin-top:0;width:6pt;height:2.25pt;z-index:2539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01824" behindDoc="0" locked="0" layoutInCell="1" allowOverlap="1" wp14:anchorId="73E77D97" wp14:editId="5F223458">
                      <wp:simplePos x="0" y="0"/>
                      <wp:positionH relativeFrom="column">
                        <wp:posOffset>0</wp:posOffset>
                      </wp:positionH>
                      <wp:positionV relativeFrom="paragraph">
                        <wp:posOffset>0</wp:posOffset>
                      </wp:positionV>
                      <wp:extent cx="76200" cy="28575"/>
                      <wp:effectExtent l="19050" t="19050" r="19050" b="28575"/>
                      <wp:wrapNone/>
                      <wp:docPr id="2190" name="Text Box 1676">
                        <a:extLst xmlns:a="http://schemas.openxmlformats.org/drawingml/2006/main">
                          <a:ext uri="{FF2B5EF4-FFF2-40B4-BE49-F238E27FC236}">
                            <a16:creationId xmlns:a16="http://schemas.microsoft.com/office/drawing/2014/main" id="{00000000-0008-0000-0000-00008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2514D4" id="Text Box 1676" o:spid="_x0000_s1026" type="#_x0000_t202" style="position:absolute;margin-left:0;margin-top:0;width:6pt;height:2.25pt;z-index:25390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11040" behindDoc="0" locked="0" layoutInCell="1" allowOverlap="1" wp14:anchorId="12CA0A49" wp14:editId="4CCD2ADE">
                      <wp:simplePos x="0" y="0"/>
                      <wp:positionH relativeFrom="column">
                        <wp:posOffset>0</wp:posOffset>
                      </wp:positionH>
                      <wp:positionV relativeFrom="paragraph">
                        <wp:posOffset>0</wp:posOffset>
                      </wp:positionV>
                      <wp:extent cx="76200" cy="28575"/>
                      <wp:effectExtent l="19050" t="19050" r="19050" b="28575"/>
                      <wp:wrapNone/>
                      <wp:docPr id="2199" name="Text Box 1675">
                        <a:extLst xmlns:a="http://schemas.openxmlformats.org/drawingml/2006/main">
                          <a:ext uri="{FF2B5EF4-FFF2-40B4-BE49-F238E27FC236}">
                            <a16:creationId xmlns:a16="http://schemas.microsoft.com/office/drawing/2014/main" id="{00000000-0008-0000-0000-00009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BFD825" id="Text Box 1675" o:spid="_x0000_s1026" type="#_x0000_t202" style="position:absolute;margin-left:0;margin-top:0;width:6pt;height:2.25pt;z-index:25391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12064" behindDoc="0" locked="0" layoutInCell="1" allowOverlap="1" wp14:anchorId="6BF952E1" wp14:editId="38823168">
                      <wp:simplePos x="0" y="0"/>
                      <wp:positionH relativeFrom="column">
                        <wp:posOffset>0</wp:posOffset>
                      </wp:positionH>
                      <wp:positionV relativeFrom="paragraph">
                        <wp:posOffset>0</wp:posOffset>
                      </wp:positionV>
                      <wp:extent cx="76200" cy="28575"/>
                      <wp:effectExtent l="19050" t="19050" r="19050" b="28575"/>
                      <wp:wrapNone/>
                      <wp:docPr id="2200" name="Text Box 1674">
                        <a:extLst xmlns:a="http://schemas.openxmlformats.org/drawingml/2006/main">
                          <a:ext uri="{FF2B5EF4-FFF2-40B4-BE49-F238E27FC236}">
                            <a16:creationId xmlns:a16="http://schemas.microsoft.com/office/drawing/2014/main" id="{00000000-0008-0000-0000-00009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8CC63F" id="Text Box 1674" o:spid="_x0000_s1026" type="#_x0000_t202" style="position:absolute;margin-left:0;margin-top:0;width:6pt;height:2.25pt;z-index:25391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13088" behindDoc="0" locked="0" layoutInCell="1" allowOverlap="1" wp14:anchorId="56ED8310" wp14:editId="2E7135A8">
                      <wp:simplePos x="0" y="0"/>
                      <wp:positionH relativeFrom="column">
                        <wp:posOffset>0</wp:posOffset>
                      </wp:positionH>
                      <wp:positionV relativeFrom="paragraph">
                        <wp:posOffset>0</wp:posOffset>
                      </wp:positionV>
                      <wp:extent cx="76200" cy="28575"/>
                      <wp:effectExtent l="19050" t="19050" r="19050" b="28575"/>
                      <wp:wrapNone/>
                      <wp:docPr id="2201" name="Text Box 1673">
                        <a:extLst xmlns:a="http://schemas.openxmlformats.org/drawingml/2006/main">
                          <a:ext uri="{FF2B5EF4-FFF2-40B4-BE49-F238E27FC236}">
                            <a16:creationId xmlns:a16="http://schemas.microsoft.com/office/drawing/2014/main" id="{00000000-0008-0000-0000-00009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E36FA5" id="Text Box 1673" o:spid="_x0000_s1026" type="#_x0000_t202" style="position:absolute;margin-left:0;margin-top:0;width:6pt;height:2.25pt;z-index:25391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14112" behindDoc="0" locked="0" layoutInCell="1" allowOverlap="1" wp14:anchorId="70C9EA6E" wp14:editId="4E57C579">
                      <wp:simplePos x="0" y="0"/>
                      <wp:positionH relativeFrom="column">
                        <wp:posOffset>0</wp:posOffset>
                      </wp:positionH>
                      <wp:positionV relativeFrom="paragraph">
                        <wp:posOffset>0</wp:posOffset>
                      </wp:positionV>
                      <wp:extent cx="76200" cy="28575"/>
                      <wp:effectExtent l="19050" t="19050" r="19050" b="28575"/>
                      <wp:wrapNone/>
                      <wp:docPr id="2202" name="Text Box 1672">
                        <a:extLst xmlns:a="http://schemas.openxmlformats.org/drawingml/2006/main">
                          <a:ext uri="{FF2B5EF4-FFF2-40B4-BE49-F238E27FC236}">
                            <a16:creationId xmlns:a16="http://schemas.microsoft.com/office/drawing/2014/main" id="{00000000-0008-0000-0000-00009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2DC19C" id="Text Box 1672" o:spid="_x0000_s1026" type="#_x0000_t202" style="position:absolute;margin-left:0;margin-top:0;width:6pt;height:2.25pt;z-index:25391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15136" behindDoc="0" locked="0" layoutInCell="1" allowOverlap="1" wp14:anchorId="0D337434" wp14:editId="4267920E">
                      <wp:simplePos x="0" y="0"/>
                      <wp:positionH relativeFrom="column">
                        <wp:posOffset>0</wp:posOffset>
                      </wp:positionH>
                      <wp:positionV relativeFrom="paragraph">
                        <wp:posOffset>0</wp:posOffset>
                      </wp:positionV>
                      <wp:extent cx="76200" cy="28575"/>
                      <wp:effectExtent l="19050" t="19050" r="19050" b="28575"/>
                      <wp:wrapNone/>
                      <wp:docPr id="2203" name="Text Box 1671">
                        <a:extLst xmlns:a="http://schemas.openxmlformats.org/drawingml/2006/main">
                          <a:ext uri="{FF2B5EF4-FFF2-40B4-BE49-F238E27FC236}">
                            <a16:creationId xmlns:a16="http://schemas.microsoft.com/office/drawing/2014/main" id="{00000000-0008-0000-0000-00009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4A2137" id="Text Box 1671" o:spid="_x0000_s1026" type="#_x0000_t202" style="position:absolute;margin-left:0;margin-top:0;width:6pt;height:2.25pt;z-index:25391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16160" behindDoc="0" locked="0" layoutInCell="1" allowOverlap="1" wp14:anchorId="09FD9449" wp14:editId="5786BEE1">
                      <wp:simplePos x="0" y="0"/>
                      <wp:positionH relativeFrom="column">
                        <wp:posOffset>0</wp:posOffset>
                      </wp:positionH>
                      <wp:positionV relativeFrom="paragraph">
                        <wp:posOffset>0</wp:posOffset>
                      </wp:positionV>
                      <wp:extent cx="76200" cy="28575"/>
                      <wp:effectExtent l="19050" t="19050" r="19050" b="28575"/>
                      <wp:wrapNone/>
                      <wp:docPr id="2204" name="Text Box 1670">
                        <a:extLst xmlns:a="http://schemas.openxmlformats.org/drawingml/2006/main">
                          <a:ext uri="{FF2B5EF4-FFF2-40B4-BE49-F238E27FC236}">
                            <a16:creationId xmlns:a16="http://schemas.microsoft.com/office/drawing/2014/main" id="{00000000-0008-0000-0000-00009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332CE2" id="Text Box 1670" o:spid="_x0000_s1026" type="#_x0000_t202" style="position:absolute;margin-left:0;margin-top:0;width:6pt;height:2.25pt;z-index:25391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17184" behindDoc="0" locked="0" layoutInCell="1" allowOverlap="1" wp14:anchorId="602E5A22" wp14:editId="00D5DA57">
                      <wp:simplePos x="0" y="0"/>
                      <wp:positionH relativeFrom="column">
                        <wp:posOffset>0</wp:posOffset>
                      </wp:positionH>
                      <wp:positionV relativeFrom="paragraph">
                        <wp:posOffset>0</wp:posOffset>
                      </wp:positionV>
                      <wp:extent cx="76200" cy="28575"/>
                      <wp:effectExtent l="19050" t="19050" r="19050" b="28575"/>
                      <wp:wrapNone/>
                      <wp:docPr id="2205" name="Text Box 1669">
                        <a:extLst xmlns:a="http://schemas.openxmlformats.org/drawingml/2006/main">
                          <a:ext uri="{FF2B5EF4-FFF2-40B4-BE49-F238E27FC236}">
                            <a16:creationId xmlns:a16="http://schemas.microsoft.com/office/drawing/2014/main" id="{00000000-0008-0000-0000-00009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5BF1D5" id="Text Box 1669" o:spid="_x0000_s1026" type="#_x0000_t202" style="position:absolute;margin-left:0;margin-top:0;width:6pt;height:2.25pt;z-index:2539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18208" behindDoc="0" locked="0" layoutInCell="1" allowOverlap="1" wp14:anchorId="6D44AB3B" wp14:editId="5A85B36E">
                      <wp:simplePos x="0" y="0"/>
                      <wp:positionH relativeFrom="column">
                        <wp:posOffset>0</wp:posOffset>
                      </wp:positionH>
                      <wp:positionV relativeFrom="paragraph">
                        <wp:posOffset>0</wp:posOffset>
                      </wp:positionV>
                      <wp:extent cx="76200" cy="28575"/>
                      <wp:effectExtent l="19050" t="19050" r="19050" b="28575"/>
                      <wp:wrapNone/>
                      <wp:docPr id="2206" name="Text Box 1668">
                        <a:extLst xmlns:a="http://schemas.openxmlformats.org/drawingml/2006/main">
                          <a:ext uri="{FF2B5EF4-FFF2-40B4-BE49-F238E27FC236}">
                            <a16:creationId xmlns:a16="http://schemas.microsoft.com/office/drawing/2014/main" id="{00000000-0008-0000-0000-00009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1C2CE9" id="Text Box 1668" o:spid="_x0000_s1026" type="#_x0000_t202" style="position:absolute;margin-left:0;margin-top:0;width:6pt;height:2.25pt;z-index:25391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19232" behindDoc="0" locked="0" layoutInCell="1" allowOverlap="1" wp14:anchorId="7E69F150" wp14:editId="6060E511">
                      <wp:simplePos x="0" y="0"/>
                      <wp:positionH relativeFrom="column">
                        <wp:posOffset>0</wp:posOffset>
                      </wp:positionH>
                      <wp:positionV relativeFrom="paragraph">
                        <wp:posOffset>0</wp:posOffset>
                      </wp:positionV>
                      <wp:extent cx="76200" cy="28575"/>
                      <wp:effectExtent l="19050" t="19050" r="19050" b="28575"/>
                      <wp:wrapNone/>
                      <wp:docPr id="2207" name="Text Box 1667">
                        <a:extLst xmlns:a="http://schemas.openxmlformats.org/drawingml/2006/main">
                          <a:ext uri="{FF2B5EF4-FFF2-40B4-BE49-F238E27FC236}">
                            <a16:creationId xmlns:a16="http://schemas.microsoft.com/office/drawing/2014/main" id="{00000000-0008-0000-0000-00009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FEECBE" id="Text Box 1667" o:spid="_x0000_s1026" type="#_x0000_t202" style="position:absolute;margin-left:0;margin-top:0;width:6pt;height:2.25pt;z-index:2539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20256" behindDoc="0" locked="0" layoutInCell="1" allowOverlap="1" wp14:anchorId="415B8612" wp14:editId="589B5092">
                      <wp:simplePos x="0" y="0"/>
                      <wp:positionH relativeFrom="column">
                        <wp:posOffset>0</wp:posOffset>
                      </wp:positionH>
                      <wp:positionV relativeFrom="paragraph">
                        <wp:posOffset>0</wp:posOffset>
                      </wp:positionV>
                      <wp:extent cx="76200" cy="28575"/>
                      <wp:effectExtent l="19050" t="19050" r="19050" b="28575"/>
                      <wp:wrapNone/>
                      <wp:docPr id="2208" name="Text Box 1666">
                        <a:extLst xmlns:a="http://schemas.openxmlformats.org/drawingml/2006/main">
                          <a:ext uri="{FF2B5EF4-FFF2-40B4-BE49-F238E27FC236}">
                            <a16:creationId xmlns:a16="http://schemas.microsoft.com/office/drawing/2014/main" id="{00000000-0008-0000-0000-0000A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841B87" id="Text Box 1666" o:spid="_x0000_s1026" type="#_x0000_t202" style="position:absolute;margin-left:0;margin-top:0;width:6pt;height:2.25pt;z-index:25392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21280" behindDoc="0" locked="0" layoutInCell="1" allowOverlap="1" wp14:anchorId="6F332BB1" wp14:editId="1172B0CA">
                      <wp:simplePos x="0" y="0"/>
                      <wp:positionH relativeFrom="column">
                        <wp:posOffset>0</wp:posOffset>
                      </wp:positionH>
                      <wp:positionV relativeFrom="paragraph">
                        <wp:posOffset>0</wp:posOffset>
                      </wp:positionV>
                      <wp:extent cx="76200" cy="28575"/>
                      <wp:effectExtent l="19050" t="19050" r="19050" b="28575"/>
                      <wp:wrapNone/>
                      <wp:docPr id="2209" name="Text Box 1665">
                        <a:extLst xmlns:a="http://schemas.openxmlformats.org/drawingml/2006/main">
                          <a:ext uri="{FF2B5EF4-FFF2-40B4-BE49-F238E27FC236}">
                            <a16:creationId xmlns:a16="http://schemas.microsoft.com/office/drawing/2014/main" id="{00000000-0008-0000-0000-0000A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798C56" id="Text Box 1665" o:spid="_x0000_s1026" type="#_x0000_t202" style="position:absolute;margin-left:0;margin-top:0;width:6pt;height:2.25pt;z-index:2539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22304" behindDoc="0" locked="0" layoutInCell="1" allowOverlap="1" wp14:anchorId="19200643" wp14:editId="3E1F04CA">
                      <wp:simplePos x="0" y="0"/>
                      <wp:positionH relativeFrom="column">
                        <wp:posOffset>0</wp:posOffset>
                      </wp:positionH>
                      <wp:positionV relativeFrom="paragraph">
                        <wp:posOffset>0</wp:posOffset>
                      </wp:positionV>
                      <wp:extent cx="76200" cy="28575"/>
                      <wp:effectExtent l="19050" t="19050" r="19050" b="28575"/>
                      <wp:wrapNone/>
                      <wp:docPr id="2210" name="Text Box 1664">
                        <a:extLst xmlns:a="http://schemas.openxmlformats.org/drawingml/2006/main">
                          <a:ext uri="{FF2B5EF4-FFF2-40B4-BE49-F238E27FC236}">
                            <a16:creationId xmlns:a16="http://schemas.microsoft.com/office/drawing/2014/main" id="{00000000-0008-0000-0000-0000A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E7C832" id="Text Box 1664" o:spid="_x0000_s1026" type="#_x0000_t202" style="position:absolute;margin-left:0;margin-top:0;width:6pt;height:2.25pt;z-index:25392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23328" behindDoc="0" locked="0" layoutInCell="1" allowOverlap="1" wp14:anchorId="7C9CED9C" wp14:editId="1F6F4261">
                      <wp:simplePos x="0" y="0"/>
                      <wp:positionH relativeFrom="column">
                        <wp:posOffset>0</wp:posOffset>
                      </wp:positionH>
                      <wp:positionV relativeFrom="paragraph">
                        <wp:posOffset>0</wp:posOffset>
                      </wp:positionV>
                      <wp:extent cx="76200" cy="28575"/>
                      <wp:effectExtent l="19050" t="19050" r="19050" b="28575"/>
                      <wp:wrapNone/>
                      <wp:docPr id="2211" name="Text Box 1663">
                        <a:extLst xmlns:a="http://schemas.openxmlformats.org/drawingml/2006/main">
                          <a:ext uri="{FF2B5EF4-FFF2-40B4-BE49-F238E27FC236}">
                            <a16:creationId xmlns:a16="http://schemas.microsoft.com/office/drawing/2014/main" id="{00000000-0008-0000-0000-0000A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44DCED" id="Text Box 1663" o:spid="_x0000_s1026" type="#_x0000_t202" style="position:absolute;margin-left:0;margin-top:0;width:6pt;height:2.25pt;z-index:2539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26400" behindDoc="0" locked="0" layoutInCell="1" allowOverlap="1" wp14:anchorId="2B547F7F" wp14:editId="2A7943D6">
                      <wp:simplePos x="0" y="0"/>
                      <wp:positionH relativeFrom="column">
                        <wp:posOffset>0</wp:posOffset>
                      </wp:positionH>
                      <wp:positionV relativeFrom="paragraph">
                        <wp:posOffset>0</wp:posOffset>
                      </wp:positionV>
                      <wp:extent cx="76200" cy="28575"/>
                      <wp:effectExtent l="19050" t="19050" r="19050" b="28575"/>
                      <wp:wrapNone/>
                      <wp:docPr id="2214" name="Text Box 1662">
                        <a:extLst xmlns:a="http://schemas.openxmlformats.org/drawingml/2006/main">
                          <a:ext uri="{FF2B5EF4-FFF2-40B4-BE49-F238E27FC236}">
                            <a16:creationId xmlns:a16="http://schemas.microsoft.com/office/drawing/2014/main" id="{00000000-0008-0000-0000-0000A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7EC49" id="Text Box 1662" o:spid="_x0000_s1026" type="#_x0000_t202" style="position:absolute;margin-left:0;margin-top:0;width:6pt;height:2.25pt;z-index:25392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27424" behindDoc="0" locked="0" layoutInCell="1" allowOverlap="1" wp14:anchorId="63ABEE7F" wp14:editId="58C8562B">
                      <wp:simplePos x="0" y="0"/>
                      <wp:positionH relativeFrom="column">
                        <wp:posOffset>0</wp:posOffset>
                      </wp:positionH>
                      <wp:positionV relativeFrom="paragraph">
                        <wp:posOffset>0</wp:posOffset>
                      </wp:positionV>
                      <wp:extent cx="76200" cy="28575"/>
                      <wp:effectExtent l="19050" t="19050" r="19050" b="28575"/>
                      <wp:wrapNone/>
                      <wp:docPr id="2215" name="Text Box 1661">
                        <a:extLst xmlns:a="http://schemas.openxmlformats.org/drawingml/2006/main">
                          <a:ext uri="{FF2B5EF4-FFF2-40B4-BE49-F238E27FC236}">
                            <a16:creationId xmlns:a16="http://schemas.microsoft.com/office/drawing/2014/main" id="{00000000-0008-0000-0000-0000A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F708D9" id="Text Box 1661" o:spid="_x0000_s1026" type="#_x0000_t202" style="position:absolute;margin-left:0;margin-top:0;width:6pt;height:2.25pt;z-index:25392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28448" behindDoc="0" locked="0" layoutInCell="1" allowOverlap="1" wp14:anchorId="55E9634A" wp14:editId="78F092D1">
                      <wp:simplePos x="0" y="0"/>
                      <wp:positionH relativeFrom="column">
                        <wp:posOffset>0</wp:posOffset>
                      </wp:positionH>
                      <wp:positionV relativeFrom="paragraph">
                        <wp:posOffset>0</wp:posOffset>
                      </wp:positionV>
                      <wp:extent cx="76200" cy="28575"/>
                      <wp:effectExtent l="19050" t="19050" r="19050" b="28575"/>
                      <wp:wrapNone/>
                      <wp:docPr id="2216" name="Text Box 1660">
                        <a:extLst xmlns:a="http://schemas.openxmlformats.org/drawingml/2006/main">
                          <a:ext uri="{FF2B5EF4-FFF2-40B4-BE49-F238E27FC236}">
                            <a16:creationId xmlns:a16="http://schemas.microsoft.com/office/drawing/2014/main" id="{00000000-0008-0000-0000-0000A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AEFFF3" id="Text Box 1660" o:spid="_x0000_s1026" type="#_x0000_t202" style="position:absolute;margin-left:0;margin-top:0;width:6pt;height:2.25pt;z-index:25392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29472" behindDoc="0" locked="0" layoutInCell="1" allowOverlap="1" wp14:anchorId="7592EFF6" wp14:editId="50DD56CD">
                      <wp:simplePos x="0" y="0"/>
                      <wp:positionH relativeFrom="column">
                        <wp:posOffset>0</wp:posOffset>
                      </wp:positionH>
                      <wp:positionV relativeFrom="paragraph">
                        <wp:posOffset>0</wp:posOffset>
                      </wp:positionV>
                      <wp:extent cx="76200" cy="28575"/>
                      <wp:effectExtent l="19050" t="19050" r="19050" b="28575"/>
                      <wp:wrapNone/>
                      <wp:docPr id="2217" name="Text Box 1659">
                        <a:extLst xmlns:a="http://schemas.openxmlformats.org/drawingml/2006/main">
                          <a:ext uri="{FF2B5EF4-FFF2-40B4-BE49-F238E27FC236}">
                            <a16:creationId xmlns:a16="http://schemas.microsoft.com/office/drawing/2014/main" id="{00000000-0008-0000-0000-0000A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1D5F60" id="Text Box 1659" o:spid="_x0000_s1026" type="#_x0000_t202" style="position:absolute;margin-left:0;margin-top:0;width:6pt;height:2.25pt;z-index:25392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30496" behindDoc="0" locked="0" layoutInCell="1" allowOverlap="1" wp14:anchorId="210CA7A8" wp14:editId="4A023060">
                      <wp:simplePos x="0" y="0"/>
                      <wp:positionH relativeFrom="column">
                        <wp:posOffset>0</wp:posOffset>
                      </wp:positionH>
                      <wp:positionV relativeFrom="paragraph">
                        <wp:posOffset>0</wp:posOffset>
                      </wp:positionV>
                      <wp:extent cx="76200" cy="28575"/>
                      <wp:effectExtent l="19050" t="19050" r="19050" b="28575"/>
                      <wp:wrapNone/>
                      <wp:docPr id="2218" name="Text Box 1658">
                        <a:extLst xmlns:a="http://schemas.openxmlformats.org/drawingml/2006/main">
                          <a:ext uri="{FF2B5EF4-FFF2-40B4-BE49-F238E27FC236}">
                            <a16:creationId xmlns:a16="http://schemas.microsoft.com/office/drawing/2014/main" id="{00000000-0008-0000-0000-0000A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6B8161" id="Text Box 1658" o:spid="_x0000_s1026" type="#_x0000_t202" style="position:absolute;margin-left:0;margin-top:0;width:6pt;height:2.25pt;z-index:25393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31520" behindDoc="0" locked="0" layoutInCell="1" allowOverlap="1" wp14:anchorId="7D889219" wp14:editId="1829515E">
                      <wp:simplePos x="0" y="0"/>
                      <wp:positionH relativeFrom="column">
                        <wp:posOffset>0</wp:posOffset>
                      </wp:positionH>
                      <wp:positionV relativeFrom="paragraph">
                        <wp:posOffset>0</wp:posOffset>
                      </wp:positionV>
                      <wp:extent cx="76200" cy="28575"/>
                      <wp:effectExtent l="19050" t="19050" r="19050" b="28575"/>
                      <wp:wrapNone/>
                      <wp:docPr id="2219" name="Text Box 1657">
                        <a:extLst xmlns:a="http://schemas.openxmlformats.org/drawingml/2006/main">
                          <a:ext uri="{FF2B5EF4-FFF2-40B4-BE49-F238E27FC236}">
                            <a16:creationId xmlns:a16="http://schemas.microsoft.com/office/drawing/2014/main" id="{00000000-0008-0000-0000-0000A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F89EC5" id="Text Box 1657" o:spid="_x0000_s1026" type="#_x0000_t202" style="position:absolute;margin-left:0;margin-top:0;width:6pt;height:2.25pt;z-index:25393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32544" behindDoc="0" locked="0" layoutInCell="1" allowOverlap="1" wp14:anchorId="7B59C084" wp14:editId="070CC6C6">
                      <wp:simplePos x="0" y="0"/>
                      <wp:positionH relativeFrom="column">
                        <wp:posOffset>0</wp:posOffset>
                      </wp:positionH>
                      <wp:positionV relativeFrom="paragraph">
                        <wp:posOffset>0</wp:posOffset>
                      </wp:positionV>
                      <wp:extent cx="76200" cy="28575"/>
                      <wp:effectExtent l="19050" t="19050" r="19050" b="28575"/>
                      <wp:wrapNone/>
                      <wp:docPr id="2220" name="Text Box 1656">
                        <a:extLst xmlns:a="http://schemas.openxmlformats.org/drawingml/2006/main">
                          <a:ext uri="{FF2B5EF4-FFF2-40B4-BE49-F238E27FC236}">
                            <a16:creationId xmlns:a16="http://schemas.microsoft.com/office/drawing/2014/main" id="{00000000-0008-0000-0000-0000A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00BE60" id="Text Box 1656" o:spid="_x0000_s1026" type="#_x0000_t202" style="position:absolute;margin-left:0;margin-top:0;width:6pt;height:2.25pt;z-index:25393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33568" behindDoc="0" locked="0" layoutInCell="1" allowOverlap="1" wp14:anchorId="3D3B7679" wp14:editId="68A42B98">
                      <wp:simplePos x="0" y="0"/>
                      <wp:positionH relativeFrom="column">
                        <wp:posOffset>0</wp:posOffset>
                      </wp:positionH>
                      <wp:positionV relativeFrom="paragraph">
                        <wp:posOffset>0</wp:posOffset>
                      </wp:positionV>
                      <wp:extent cx="76200" cy="28575"/>
                      <wp:effectExtent l="19050" t="19050" r="19050" b="28575"/>
                      <wp:wrapNone/>
                      <wp:docPr id="2221" name="Text Box 1655">
                        <a:extLst xmlns:a="http://schemas.openxmlformats.org/drawingml/2006/main">
                          <a:ext uri="{FF2B5EF4-FFF2-40B4-BE49-F238E27FC236}">
                            <a16:creationId xmlns:a16="http://schemas.microsoft.com/office/drawing/2014/main" id="{00000000-0008-0000-0000-0000A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0E2646" id="Text Box 1655" o:spid="_x0000_s1026" type="#_x0000_t202" style="position:absolute;margin-left:0;margin-top:0;width:6pt;height:2.25pt;z-index:25393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34592" behindDoc="0" locked="0" layoutInCell="1" allowOverlap="1" wp14:anchorId="2D3CD6CD" wp14:editId="4F32D4E0">
                      <wp:simplePos x="0" y="0"/>
                      <wp:positionH relativeFrom="column">
                        <wp:posOffset>0</wp:posOffset>
                      </wp:positionH>
                      <wp:positionV relativeFrom="paragraph">
                        <wp:posOffset>0</wp:posOffset>
                      </wp:positionV>
                      <wp:extent cx="76200" cy="28575"/>
                      <wp:effectExtent l="19050" t="19050" r="19050" b="28575"/>
                      <wp:wrapNone/>
                      <wp:docPr id="2222" name="Text Box 1654">
                        <a:extLst xmlns:a="http://schemas.openxmlformats.org/drawingml/2006/main">
                          <a:ext uri="{FF2B5EF4-FFF2-40B4-BE49-F238E27FC236}">
                            <a16:creationId xmlns:a16="http://schemas.microsoft.com/office/drawing/2014/main" id="{00000000-0008-0000-0000-0000A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DEEFBC" id="Text Box 1654" o:spid="_x0000_s1026" type="#_x0000_t202" style="position:absolute;margin-left:0;margin-top:0;width:6pt;height:2.25pt;z-index:25393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35616" behindDoc="0" locked="0" layoutInCell="1" allowOverlap="1" wp14:anchorId="12093DF5" wp14:editId="5D2426D2">
                      <wp:simplePos x="0" y="0"/>
                      <wp:positionH relativeFrom="column">
                        <wp:posOffset>0</wp:posOffset>
                      </wp:positionH>
                      <wp:positionV relativeFrom="paragraph">
                        <wp:posOffset>0</wp:posOffset>
                      </wp:positionV>
                      <wp:extent cx="76200" cy="28575"/>
                      <wp:effectExtent l="19050" t="19050" r="19050" b="28575"/>
                      <wp:wrapNone/>
                      <wp:docPr id="2223" name="Text Box 1653">
                        <a:extLst xmlns:a="http://schemas.openxmlformats.org/drawingml/2006/main">
                          <a:ext uri="{FF2B5EF4-FFF2-40B4-BE49-F238E27FC236}">
                            <a16:creationId xmlns:a16="http://schemas.microsoft.com/office/drawing/2014/main" id="{00000000-0008-0000-0000-0000A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D1C7C4" id="Text Box 1653" o:spid="_x0000_s1026" type="#_x0000_t202" style="position:absolute;margin-left:0;margin-top:0;width:6pt;height:2.25pt;z-index:25393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36640" behindDoc="0" locked="0" layoutInCell="1" allowOverlap="1" wp14:anchorId="079A9E6C" wp14:editId="638F21FC">
                      <wp:simplePos x="0" y="0"/>
                      <wp:positionH relativeFrom="column">
                        <wp:posOffset>0</wp:posOffset>
                      </wp:positionH>
                      <wp:positionV relativeFrom="paragraph">
                        <wp:posOffset>0</wp:posOffset>
                      </wp:positionV>
                      <wp:extent cx="76200" cy="28575"/>
                      <wp:effectExtent l="19050" t="19050" r="19050" b="28575"/>
                      <wp:wrapNone/>
                      <wp:docPr id="2224" name="Text Box 1652">
                        <a:extLst xmlns:a="http://schemas.openxmlformats.org/drawingml/2006/main">
                          <a:ext uri="{FF2B5EF4-FFF2-40B4-BE49-F238E27FC236}">
                            <a16:creationId xmlns:a16="http://schemas.microsoft.com/office/drawing/2014/main" id="{00000000-0008-0000-0000-0000B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47FE7F" id="Text Box 1652" o:spid="_x0000_s1026" type="#_x0000_t202" style="position:absolute;margin-left:0;margin-top:0;width:6pt;height:2.25pt;z-index:25393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37664" behindDoc="0" locked="0" layoutInCell="1" allowOverlap="1" wp14:anchorId="51BC5479" wp14:editId="3ADC9F62">
                      <wp:simplePos x="0" y="0"/>
                      <wp:positionH relativeFrom="column">
                        <wp:posOffset>0</wp:posOffset>
                      </wp:positionH>
                      <wp:positionV relativeFrom="paragraph">
                        <wp:posOffset>0</wp:posOffset>
                      </wp:positionV>
                      <wp:extent cx="76200" cy="28575"/>
                      <wp:effectExtent l="19050" t="19050" r="19050" b="28575"/>
                      <wp:wrapNone/>
                      <wp:docPr id="2225" name="Text Box 1651">
                        <a:extLst xmlns:a="http://schemas.openxmlformats.org/drawingml/2006/main">
                          <a:ext uri="{FF2B5EF4-FFF2-40B4-BE49-F238E27FC236}">
                            <a16:creationId xmlns:a16="http://schemas.microsoft.com/office/drawing/2014/main" id="{00000000-0008-0000-0000-0000B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C4BCDB" id="Text Box 1651" o:spid="_x0000_s1026" type="#_x0000_t202" style="position:absolute;margin-left:0;margin-top:0;width:6pt;height:2.25pt;z-index:25393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38688" behindDoc="0" locked="0" layoutInCell="1" allowOverlap="1" wp14:anchorId="41018B7C" wp14:editId="3E554434">
                      <wp:simplePos x="0" y="0"/>
                      <wp:positionH relativeFrom="column">
                        <wp:posOffset>0</wp:posOffset>
                      </wp:positionH>
                      <wp:positionV relativeFrom="paragraph">
                        <wp:posOffset>0</wp:posOffset>
                      </wp:positionV>
                      <wp:extent cx="76200" cy="28575"/>
                      <wp:effectExtent l="19050" t="19050" r="19050" b="28575"/>
                      <wp:wrapNone/>
                      <wp:docPr id="2226" name="Text Box 1650">
                        <a:extLst xmlns:a="http://schemas.openxmlformats.org/drawingml/2006/main">
                          <a:ext uri="{FF2B5EF4-FFF2-40B4-BE49-F238E27FC236}">
                            <a16:creationId xmlns:a16="http://schemas.microsoft.com/office/drawing/2014/main" id="{00000000-0008-0000-0000-0000B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EF6D70" id="Text Box 1650" o:spid="_x0000_s1026" type="#_x0000_t202" style="position:absolute;margin-left:0;margin-top:0;width:6pt;height:2.25pt;z-index:25393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39712" behindDoc="0" locked="0" layoutInCell="1" allowOverlap="1" wp14:anchorId="7350F29B" wp14:editId="38215DC9">
                      <wp:simplePos x="0" y="0"/>
                      <wp:positionH relativeFrom="column">
                        <wp:posOffset>0</wp:posOffset>
                      </wp:positionH>
                      <wp:positionV relativeFrom="paragraph">
                        <wp:posOffset>0</wp:posOffset>
                      </wp:positionV>
                      <wp:extent cx="76200" cy="28575"/>
                      <wp:effectExtent l="19050" t="19050" r="19050" b="28575"/>
                      <wp:wrapNone/>
                      <wp:docPr id="2227" name="Text Box 1649">
                        <a:extLst xmlns:a="http://schemas.openxmlformats.org/drawingml/2006/main">
                          <a:ext uri="{FF2B5EF4-FFF2-40B4-BE49-F238E27FC236}">
                            <a16:creationId xmlns:a16="http://schemas.microsoft.com/office/drawing/2014/main" id="{00000000-0008-0000-0000-0000B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AC4FFF" id="Text Box 1649" o:spid="_x0000_s1026" type="#_x0000_t202" style="position:absolute;margin-left:0;margin-top:0;width:6pt;height:2.25pt;z-index:25393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40736" behindDoc="0" locked="0" layoutInCell="1" allowOverlap="1" wp14:anchorId="037806FE" wp14:editId="18E55229">
                      <wp:simplePos x="0" y="0"/>
                      <wp:positionH relativeFrom="column">
                        <wp:posOffset>0</wp:posOffset>
                      </wp:positionH>
                      <wp:positionV relativeFrom="paragraph">
                        <wp:posOffset>0</wp:posOffset>
                      </wp:positionV>
                      <wp:extent cx="76200" cy="28575"/>
                      <wp:effectExtent l="19050" t="19050" r="19050" b="28575"/>
                      <wp:wrapNone/>
                      <wp:docPr id="2228" name="Text Box 1648">
                        <a:extLst xmlns:a="http://schemas.openxmlformats.org/drawingml/2006/main">
                          <a:ext uri="{FF2B5EF4-FFF2-40B4-BE49-F238E27FC236}">
                            <a16:creationId xmlns:a16="http://schemas.microsoft.com/office/drawing/2014/main" id="{00000000-0008-0000-0000-0000B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EAA9BC" id="Text Box 1648" o:spid="_x0000_s1026" type="#_x0000_t202" style="position:absolute;margin-left:0;margin-top:0;width:6pt;height:2.25pt;z-index:2539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41760" behindDoc="0" locked="0" layoutInCell="1" allowOverlap="1" wp14:anchorId="2EB0FA4B" wp14:editId="183EFBDE">
                      <wp:simplePos x="0" y="0"/>
                      <wp:positionH relativeFrom="column">
                        <wp:posOffset>0</wp:posOffset>
                      </wp:positionH>
                      <wp:positionV relativeFrom="paragraph">
                        <wp:posOffset>0</wp:posOffset>
                      </wp:positionV>
                      <wp:extent cx="76200" cy="28575"/>
                      <wp:effectExtent l="19050" t="19050" r="19050" b="28575"/>
                      <wp:wrapNone/>
                      <wp:docPr id="2229" name="Text Box 1647">
                        <a:extLst xmlns:a="http://schemas.openxmlformats.org/drawingml/2006/main">
                          <a:ext uri="{FF2B5EF4-FFF2-40B4-BE49-F238E27FC236}">
                            <a16:creationId xmlns:a16="http://schemas.microsoft.com/office/drawing/2014/main" id="{00000000-0008-0000-0000-0000B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2AF4B8" id="Text Box 1647" o:spid="_x0000_s1026" type="#_x0000_t202" style="position:absolute;margin-left:0;margin-top:0;width:6pt;height:2.25pt;z-index:25394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42784" behindDoc="0" locked="0" layoutInCell="1" allowOverlap="1" wp14:anchorId="567ED5AD" wp14:editId="2A5C4556">
                      <wp:simplePos x="0" y="0"/>
                      <wp:positionH relativeFrom="column">
                        <wp:posOffset>0</wp:posOffset>
                      </wp:positionH>
                      <wp:positionV relativeFrom="paragraph">
                        <wp:posOffset>0</wp:posOffset>
                      </wp:positionV>
                      <wp:extent cx="76200" cy="28575"/>
                      <wp:effectExtent l="19050" t="19050" r="19050" b="28575"/>
                      <wp:wrapNone/>
                      <wp:docPr id="2230" name="Text Box 1646">
                        <a:extLst xmlns:a="http://schemas.openxmlformats.org/drawingml/2006/main">
                          <a:ext uri="{FF2B5EF4-FFF2-40B4-BE49-F238E27FC236}">
                            <a16:creationId xmlns:a16="http://schemas.microsoft.com/office/drawing/2014/main" id="{00000000-0008-0000-0000-0000B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DECD2B" id="Text Box 1646" o:spid="_x0000_s1026" type="#_x0000_t202" style="position:absolute;margin-left:0;margin-top:0;width:6pt;height:2.25pt;z-index:25394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43808" behindDoc="0" locked="0" layoutInCell="1" allowOverlap="1" wp14:anchorId="5AD84428" wp14:editId="40A10480">
                      <wp:simplePos x="0" y="0"/>
                      <wp:positionH relativeFrom="column">
                        <wp:posOffset>0</wp:posOffset>
                      </wp:positionH>
                      <wp:positionV relativeFrom="paragraph">
                        <wp:posOffset>0</wp:posOffset>
                      </wp:positionV>
                      <wp:extent cx="76200" cy="28575"/>
                      <wp:effectExtent l="19050" t="19050" r="19050" b="28575"/>
                      <wp:wrapNone/>
                      <wp:docPr id="2231" name="Text Box 1645">
                        <a:extLst xmlns:a="http://schemas.openxmlformats.org/drawingml/2006/main">
                          <a:ext uri="{FF2B5EF4-FFF2-40B4-BE49-F238E27FC236}">
                            <a16:creationId xmlns:a16="http://schemas.microsoft.com/office/drawing/2014/main" id="{00000000-0008-0000-0000-0000B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4CEB19" id="Text Box 1645" o:spid="_x0000_s1026" type="#_x0000_t202" style="position:absolute;margin-left:0;margin-top:0;width:6pt;height:2.25pt;z-index:25394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44832" behindDoc="0" locked="0" layoutInCell="1" allowOverlap="1" wp14:anchorId="35BBAB77" wp14:editId="54B55334">
                      <wp:simplePos x="0" y="0"/>
                      <wp:positionH relativeFrom="column">
                        <wp:posOffset>0</wp:posOffset>
                      </wp:positionH>
                      <wp:positionV relativeFrom="paragraph">
                        <wp:posOffset>0</wp:posOffset>
                      </wp:positionV>
                      <wp:extent cx="76200" cy="28575"/>
                      <wp:effectExtent l="19050" t="19050" r="19050" b="28575"/>
                      <wp:wrapNone/>
                      <wp:docPr id="2232" name="Text Box 1644">
                        <a:extLst xmlns:a="http://schemas.openxmlformats.org/drawingml/2006/main">
                          <a:ext uri="{FF2B5EF4-FFF2-40B4-BE49-F238E27FC236}">
                            <a16:creationId xmlns:a16="http://schemas.microsoft.com/office/drawing/2014/main" id="{00000000-0008-0000-0000-0000B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E9F8AE" id="Text Box 1644" o:spid="_x0000_s1026" type="#_x0000_t202" style="position:absolute;margin-left:0;margin-top:0;width:6pt;height:2.25pt;z-index:25394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45856" behindDoc="0" locked="0" layoutInCell="1" allowOverlap="1" wp14:anchorId="7BADD483" wp14:editId="50DC90B5">
                      <wp:simplePos x="0" y="0"/>
                      <wp:positionH relativeFrom="column">
                        <wp:posOffset>0</wp:posOffset>
                      </wp:positionH>
                      <wp:positionV relativeFrom="paragraph">
                        <wp:posOffset>0</wp:posOffset>
                      </wp:positionV>
                      <wp:extent cx="76200" cy="28575"/>
                      <wp:effectExtent l="19050" t="19050" r="19050" b="28575"/>
                      <wp:wrapNone/>
                      <wp:docPr id="2233" name="Text Box 1643">
                        <a:extLst xmlns:a="http://schemas.openxmlformats.org/drawingml/2006/main">
                          <a:ext uri="{FF2B5EF4-FFF2-40B4-BE49-F238E27FC236}">
                            <a16:creationId xmlns:a16="http://schemas.microsoft.com/office/drawing/2014/main" id="{00000000-0008-0000-0000-0000B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E9D477" id="Text Box 1643" o:spid="_x0000_s1026" type="#_x0000_t202" style="position:absolute;margin-left:0;margin-top:0;width:6pt;height:2.25pt;z-index:25394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46880" behindDoc="0" locked="0" layoutInCell="1" allowOverlap="1" wp14:anchorId="56BE8F16" wp14:editId="42DB5A90">
                      <wp:simplePos x="0" y="0"/>
                      <wp:positionH relativeFrom="column">
                        <wp:posOffset>0</wp:posOffset>
                      </wp:positionH>
                      <wp:positionV relativeFrom="paragraph">
                        <wp:posOffset>0</wp:posOffset>
                      </wp:positionV>
                      <wp:extent cx="76200" cy="28575"/>
                      <wp:effectExtent l="19050" t="19050" r="19050" b="28575"/>
                      <wp:wrapNone/>
                      <wp:docPr id="2234" name="Text Box 1642">
                        <a:extLst xmlns:a="http://schemas.openxmlformats.org/drawingml/2006/main">
                          <a:ext uri="{FF2B5EF4-FFF2-40B4-BE49-F238E27FC236}">
                            <a16:creationId xmlns:a16="http://schemas.microsoft.com/office/drawing/2014/main" id="{00000000-0008-0000-0000-0000B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8C1C9A" id="Text Box 1642" o:spid="_x0000_s1026" type="#_x0000_t202" style="position:absolute;margin-left:0;margin-top:0;width:6pt;height:2.25pt;z-index:25394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47904" behindDoc="0" locked="0" layoutInCell="1" allowOverlap="1" wp14:anchorId="6784359A" wp14:editId="7BEDBD90">
                      <wp:simplePos x="0" y="0"/>
                      <wp:positionH relativeFrom="column">
                        <wp:posOffset>0</wp:posOffset>
                      </wp:positionH>
                      <wp:positionV relativeFrom="paragraph">
                        <wp:posOffset>0</wp:posOffset>
                      </wp:positionV>
                      <wp:extent cx="76200" cy="28575"/>
                      <wp:effectExtent l="19050" t="19050" r="19050" b="28575"/>
                      <wp:wrapNone/>
                      <wp:docPr id="2235" name="Text Box 1641">
                        <a:extLst xmlns:a="http://schemas.openxmlformats.org/drawingml/2006/main">
                          <a:ext uri="{FF2B5EF4-FFF2-40B4-BE49-F238E27FC236}">
                            <a16:creationId xmlns:a16="http://schemas.microsoft.com/office/drawing/2014/main" id="{00000000-0008-0000-0000-0000B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2A736C" id="Text Box 1641" o:spid="_x0000_s1026" type="#_x0000_t202" style="position:absolute;margin-left:0;margin-top:0;width:6pt;height:2.25pt;z-index:25394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55072" behindDoc="0" locked="0" layoutInCell="1" allowOverlap="1" wp14:anchorId="56094363" wp14:editId="33FDBBE2">
                      <wp:simplePos x="0" y="0"/>
                      <wp:positionH relativeFrom="column">
                        <wp:posOffset>0</wp:posOffset>
                      </wp:positionH>
                      <wp:positionV relativeFrom="paragraph">
                        <wp:posOffset>0</wp:posOffset>
                      </wp:positionV>
                      <wp:extent cx="76200" cy="28575"/>
                      <wp:effectExtent l="19050" t="19050" r="19050" b="28575"/>
                      <wp:wrapNone/>
                      <wp:docPr id="2242" name="Text Box 1640">
                        <a:extLst xmlns:a="http://schemas.openxmlformats.org/drawingml/2006/main">
                          <a:ext uri="{FF2B5EF4-FFF2-40B4-BE49-F238E27FC236}">
                            <a16:creationId xmlns:a16="http://schemas.microsoft.com/office/drawing/2014/main" id="{00000000-0008-0000-0000-0000C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FAAD41" id="Text Box 1640" o:spid="_x0000_s1026" type="#_x0000_t202" style="position:absolute;margin-left:0;margin-top:0;width:6pt;height:2.25pt;z-index:25395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56096" behindDoc="0" locked="0" layoutInCell="1" allowOverlap="1" wp14:anchorId="3C6B2321" wp14:editId="41E5E54A">
                      <wp:simplePos x="0" y="0"/>
                      <wp:positionH relativeFrom="column">
                        <wp:posOffset>0</wp:posOffset>
                      </wp:positionH>
                      <wp:positionV relativeFrom="paragraph">
                        <wp:posOffset>0</wp:posOffset>
                      </wp:positionV>
                      <wp:extent cx="76200" cy="28575"/>
                      <wp:effectExtent l="19050" t="19050" r="19050" b="28575"/>
                      <wp:wrapNone/>
                      <wp:docPr id="2243" name="Text Box 1639">
                        <a:extLst xmlns:a="http://schemas.openxmlformats.org/drawingml/2006/main">
                          <a:ext uri="{FF2B5EF4-FFF2-40B4-BE49-F238E27FC236}">
                            <a16:creationId xmlns:a16="http://schemas.microsoft.com/office/drawing/2014/main" id="{00000000-0008-0000-0000-0000C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2BB7AC" id="Text Box 1639" o:spid="_x0000_s1026" type="#_x0000_t202" style="position:absolute;margin-left:0;margin-top:0;width:6pt;height:2.25pt;z-index:25395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57120" behindDoc="0" locked="0" layoutInCell="1" allowOverlap="1" wp14:anchorId="752F6D9F" wp14:editId="22877075">
                      <wp:simplePos x="0" y="0"/>
                      <wp:positionH relativeFrom="column">
                        <wp:posOffset>0</wp:posOffset>
                      </wp:positionH>
                      <wp:positionV relativeFrom="paragraph">
                        <wp:posOffset>0</wp:posOffset>
                      </wp:positionV>
                      <wp:extent cx="76200" cy="28575"/>
                      <wp:effectExtent l="19050" t="19050" r="19050" b="28575"/>
                      <wp:wrapNone/>
                      <wp:docPr id="2244" name="Text Box 1638">
                        <a:extLst xmlns:a="http://schemas.openxmlformats.org/drawingml/2006/main">
                          <a:ext uri="{FF2B5EF4-FFF2-40B4-BE49-F238E27FC236}">
                            <a16:creationId xmlns:a16="http://schemas.microsoft.com/office/drawing/2014/main" id="{00000000-0008-0000-0000-0000C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70F4EB" id="Text Box 1638" o:spid="_x0000_s1026" type="#_x0000_t202" style="position:absolute;margin-left:0;margin-top:0;width:6pt;height:2.25pt;z-index:25395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58144" behindDoc="0" locked="0" layoutInCell="1" allowOverlap="1" wp14:anchorId="378D554A" wp14:editId="42D607FF">
                      <wp:simplePos x="0" y="0"/>
                      <wp:positionH relativeFrom="column">
                        <wp:posOffset>0</wp:posOffset>
                      </wp:positionH>
                      <wp:positionV relativeFrom="paragraph">
                        <wp:posOffset>0</wp:posOffset>
                      </wp:positionV>
                      <wp:extent cx="76200" cy="28575"/>
                      <wp:effectExtent l="19050" t="19050" r="19050" b="28575"/>
                      <wp:wrapNone/>
                      <wp:docPr id="2245" name="Text Box 1637">
                        <a:extLst xmlns:a="http://schemas.openxmlformats.org/drawingml/2006/main">
                          <a:ext uri="{FF2B5EF4-FFF2-40B4-BE49-F238E27FC236}">
                            <a16:creationId xmlns:a16="http://schemas.microsoft.com/office/drawing/2014/main" id="{00000000-0008-0000-0000-0000C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C65611" id="Text Box 1637" o:spid="_x0000_s1026" type="#_x0000_t202" style="position:absolute;margin-left:0;margin-top:0;width:6pt;height:2.25pt;z-index:25395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59168" behindDoc="0" locked="0" layoutInCell="1" allowOverlap="1" wp14:anchorId="440DBA58" wp14:editId="5C07995D">
                      <wp:simplePos x="0" y="0"/>
                      <wp:positionH relativeFrom="column">
                        <wp:posOffset>0</wp:posOffset>
                      </wp:positionH>
                      <wp:positionV relativeFrom="paragraph">
                        <wp:posOffset>0</wp:posOffset>
                      </wp:positionV>
                      <wp:extent cx="76200" cy="28575"/>
                      <wp:effectExtent l="19050" t="19050" r="19050" b="28575"/>
                      <wp:wrapNone/>
                      <wp:docPr id="2246" name="Text Box 1636">
                        <a:extLst xmlns:a="http://schemas.openxmlformats.org/drawingml/2006/main">
                          <a:ext uri="{FF2B5EF4-FFF2-40B4-BE49-F238E27FC236}">
                            <a16:creationId xmlns:a16="http://schemas.microsoft.com/office/drawing/2014/main" id="{00000000-0008-0000-0000-0000C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3A1547" id="Text Box 1636" o:spid="_x0000_s1026" type="#_x0000_t202" style="position:absolute;margin-left:0;margin-top:0;width:6pt;height:2.25pt;z-index:25395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60192" behindDoc="0" locked="0" layoutInCell="1" allowOverlap="1" wp14:anchorId="5DB2A03A" wp14:editId="3FD4DEC3">
                      <wp:simplePos x="0" y="0"/>
                      <wp:positionH relativeFrom="column">
                        <wp:posOffset>0</wp:posOffset>
                      </wp:positionH>
                      <wp:positionV relativeFrom="paragraph">
                        <wp:posOffset>0</wp:posOffset>
                      </wp:positionV>
                      <wp:extent cx="76200" cy="28575"/>
                      <wp:effectExtent l="19050" t="19050" r="19050" b="28575"/>
                      <wp:wrapNone/>
                      <wp:docPr id="2247" name="Text Box 1635">
                        <a:extLst xmlns:a="http://schemas.openxmlformats.org/drawingml/2006/main">
                          <a:ext uri="{FF2B5EF4-FFF2-40B4-BE49-F238E27FC236}">
                            <a16:creationId xmlns:a16="http://schemas.microsoft.com/office/drawing/2014/main" id="{00000000-0008-0000-0000-0000C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44584" id="Text Box 1635" o:spid="_x0000_s1026" type="#_x0000_t202" style="position:absolute;margin-left:0;margin-top:0;width:6pt;height:2.25pt;z-index:25396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61216" behindDoc="0" locked="0" layoutInCell="1" allowOverlap="1" wp14:anchorId="28B9BE3E" wp14:editId="08B811A3">
                      <wp:simplePos x="0" y="0"/>
                      <wp:positionH relativeFrom="column">
                        <wp:posOffset>0</wp:posOffset>
                      </wp:positionH>
                      <wp:positionV relativeFrom="paragraph">
                        <wp:posOffset>0</wp:posOffset>
                      </wp:positionV>
                      <wp:extent cx="76200" cy="28575"/>
                      <wp:effectExtent l="19050" t="19050" r="19050" b="28575"/>
                      <wp:wrapNone/>
                      <wp:docPr id="2248" name="Text Box 1634">
                        <a:extLst xmlns:a="http://schemas.openxmlformats.org/drawingml/2006/main">
                          <a:ext uri="{FF2B5EF4-FFF2-40B4-BE49-F238E27FC236}">
                            <a16:creationId xmlns:a16="http://schemas.microsoft.com/office/drawing/2014/main" id="{00000000-0008-0000-0000-0000C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A24F51" id="Text Box 1634" o:spid="_x0000_s1026" type="#_x0000_t202" style="position:absolute;margin-left:0;margin-top:0;width:6pt;height:2.25pt;z-index:25396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62240" behindDoc="0" locked="0" layoutInCell="1" allowOverlap="1" wp14:anchorId="78C41CF2" wp14:editId="6363DB4C">
                      <wp:simplePos x="0" y="0"/>
                      <wp:positionH relativeFrom="column">
                        <wp:posOffset>0</wp:posOffset>
                      </wp:positionH>
                      <wp:positionV relativeFrom="paragraph">
                        <wp:posOffset>0</wp:posOffset>
                      </wp:positionV>
                      <wp:extent cx="76200" cy="28575"/>
                      <wp:effectExtent l="19050" t="19050" r="19050" b="28575"/>
                      <wp:wrapNone/>
                      <wp:docPr id="2249" name="Text Box 1633">
                        <a:extLst xmlns:a="http://schemas.openxmlformats.org/drawingml/2006/main">
                          <a:ext uri="{FF2B5EF4-FFF2-40B4-BE49-F238E27FC236}">
                            <a16:creationId xmlns:a16="http://schemas.microsoft.com/office/drawing/2014/main" id="{00000000-0008-0000-0000-0000C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4E650A" id="Text Box 1633" o:spid="_x0000_s1026" type="#_x0000_t202" style="position:absolute;margin-left:0;margin-top:0;width:6pt;height:2.25pt;z-index:25396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63264" behindDoc="0" locked="0" layoutInCell="1" allowOverlap="1" wp14:anchorId="16977A9C" wp14:editId="39FF9E87">
                      <wp:simplePos x="0" y="0"/>
                      <wp:positionH relativeFrom="column">
                        <wp:posOffset>0</wp:posOffset>
                      </wp:positionH>
                      <wp:positionV relativeFrom="paragraph">
                        <wp:posOffset>0</wp:posOffset>
                      </wp:positionV>
                      <wp:extent cx="76200" cy="28575"/>
                      <wp:effectExtent l="19050" t="19050" r="19050" b="28575"/>
                      <wp:wrapNone/>
                      <wp:docPr id="2250" name="Text Box 1632">
                        <a:extLst xmlns:a="http://schemas.openxmlformats.org/drawingml/2006/main">
                          <a:ext uri="{FF2B5EF4-FFF2-40B4-BE49-F238E27FC236}">
                            <a16:creationId xmlns:a16="http://schemas.microsoft.com/office/drawing/2014/main" id="{00000000-0008-0000-0000-0000C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1FB810" id="Text Box 1632" o:spid="_x0000_s1026" type="#_x0000_t202" style="position:absolute;margin-left:0;margin-top:0;width:6pt;height:2.25pt;z-index:25396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64288" behindDoc="0" locked="0" layoutInCell="1" allowOverlap="1" wp14:anchorId="4C476E8A" wp14:editId="7EB262E2">
                      <wp:simplePos x="0" y="0"/>
                      <wp:positionH relativeFrom="column">
                        <wp:posOffset>0</wp:posOffset>
                      </wp:positionH>
                      <wp:positionV relativeFrom="paragraph">
                        <wp:posOffset>0</wp:posOffset>
                      </wp:positionV>
                      <wp:extent cx="76200" cy="28575"/>
                      <wp:effectExtent l="19050" t="19050" r="19050" b="28575"/>
                      <wp:wrapNone/>
                      <wp:docPr id="2251" name="Text Box 1631">
                        <a:extLst xmlns:a="http://schemas.openxmlformats.org/drawingml/2006/main">
                          <a:ext uri="{FF2B5EF4-FFF2-40B4-BE49-F238E27FC236}">
                            <a16:creationId xmlns:a16="http://schemas.microsoft.com/office/drawing/2014/main" id="{00000000-0008-0000-0000-0000C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556A2F" id="Text Box 1631" o:spid="_x0000_s1026" type="#_x0000_t202" style="position:absolute;margin-left:0;margin-top:0;width:6pt;height:2.25pt;z-index:25396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65312" behindDoc="0" locked="0" layoutInCell="1" allowOverlap="1" wp14:anchorId="6B6882FD" wp14:editId="00B2157F">
                      <wp:simplePos x="0" y="0"/>
                      <wp:positionH relativeFrom="column">
                        <wp:posOffset>0</wp:posOffset>
                      </wp:positionH>
                      <wp:positionV relativeFrom="paragraph">
                        <wp:posOffset>0</wp:posOffset>
                      </wp:positionV>
                      <wp:extent cx="76200" cy="28575"/>
                      <wp:effectExtent l="19050" t="19050" r="19050" b="28575"/>
                      <wp:wrapNone/>
                      <wp:docPr id="2252" name="Text Box 1630">
                        <a:extLst xmlns:a="http://schemas.openxmlformats.org/drawingml/2006/main">
                          <a:ext uri="{FF2B5EF4-FFF2-40B4-BE49-F238E27FC236}">
                            <a16:creationId xmlns:a16="http://schemas.microsoft.com/office/drawing/2014/main" id="{00000000-0008-0000-0000-0000C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2AA556" id="Text Box 1630" o:spid="_x0000_s1026" type="#_x0000_t202" style="position:absolute;margin-left:0;margin-top:0;width:6pt;height:2.25pt;z-index:25396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66336" behindDoc="0" locked="0" layoutInCell="1" allowOverlap="1" wp14:anchorId="23762277" wp14:editId="4A8ED782">
                      <wp:simplePos x="0" y="0"/>
                      <wp:positionH relativeFrom="column">
                        <wp:posOffset>0</wp:posOffset>
                      </wp:positionH>
                      <wp:positionV relativeFrom="paragraph">
                        <wp:posOffset>0</wp:posOffset>
                      </wp:positionV>
                      <wp:extent cx="76200" cy="28575"/>
                      <wp:effectExtent l="19050" t="19050" r="19050" b="28575"/>
                      <wp:wrapNone/>
                      <wp:docPr id="2253" name="Text Box 1629">
                        <a:extLst xmlns:a="http://schemas.openxmlformats.org/drawingml/2006/main">
                          <a:ext uri="{FF2B5EF4-FFF2-40B4-BE49-F238E27FC236}">
                            <a16:creationId xmlns:a16="http://schemas.microsoft.com/office/drawing/2014/main" id="{00000000-0008-0000-0000-0000C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010A88" id="Text Box 1629" o:spid="_x0000_s1026" type="#_x0000_t202" style="position:absolute;margin-left:0;margin-top:0;width:6pt;height:2.25pt;z-index:25396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67360" behindDoc="0" locked="0" layoutInCell="1" allowOverlap="1" wp14:anchorId="06150122" wp14:editId="4AF06249">
                      <wp:simplePos x="0" y="0"/>
                      <wp:positionH relativeFrom="column">
                        <wp:posOffset>0</wp:posOffset>
                      </wp:positionH>
                      <wp:positionV relativeFrom="paragraph">
                        <wp:posOffset>0</wp:posOffset>
                      </wp:positionV>
                      <wp:extent cx="76200" cy="28575"/>
                      <wp:effectExtent l="19050" t="19050" r="19050" b="28575"/>
                      <wp:wrapNone/>
                      <wp:docPr id="2254" name="Text Box 1628">
                        <a:extLst xmlns:a="http://schemas.openxmlformats.org/drawingml/2006/main">
                          <a:ext uri="{FF2B5EF4-FFF2-40B4-BE49-F238E27FC236}">
                            <a16:creationId xmlns:a16="http://schemas.microsoft.com/office/drawing/2014/main" id="{00000000-0008-0000-0000-0000C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CA3BDD" id="Text Box 1628" o:spid="_x0000_s1026" type="#_x0000_t202" style="position:absolute;margin-left:0;margin-top:0;width:6pt;height:2.25pt;z-index:25396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68384" behindDoc="0" locked="0" layoutInCell="1" allowOverlap="1" wp14:anchorId="6ED916EB" wp14:editId="4FC945B5">
                      <wp:simplePos x="0" y="0"/>
                      <wp:positionH relativeFrom="column">
                        <wp:posOffset>0</wp:posOffset>
                      </wp:positionH>
                      <wp:positionV relativeFrom="paragraph">
                        <wp:posOffset>0</wp:posOffset>
                      </wp:positionV>
                      <wp:extent cx="76200" cy="28575"/>
                      <wp:effectExtent l="19050" t="19050" r="19050" b="28575"/>
                      <wp:wrapNone/>
                      <wp:docPr id="2255" name="Text Box 1627">
                        <a:extLst xmlns:a="http://schemas.openxmlformats.org/drawingml/2006/main">
                          <a:ext uri="{FF2B5EF4-FFF2-40B4-BE49-F238E27FC236}">
                            <a16:creationId xmlns:a16="http://schemas.microsoft.com/office/drawing/2014/main" id="{00000000-0008-0000-0000-0000C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D9AC67" id="Text Box 1627" o:spid="_x0000_s1026" type="#_x0000_t202" style="position:absolute;margin-left:0;margin-top:0;width:6pt;height:2.25pt;z-index:25396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69408" behindDoc="0" locked="0" layoutInCell="1" allowOverlap="1" wp14:anchorId="19511D99" wp14:editId="051B0E6F">
                      <wp:simplePos x="0" y="0"/>
                      <wp:positionH relativeFrom="column">
                        <wp:posOffset>0</wp:posOffset>
                      </wp:positionH>
                      <wp:positionV relativeFrom="paragraph">
                        <wp:posOffset>0</wp:posOffset>
                      </wp:positionV>
                      <wp:extent cx="76200" cy="28575"/>
                      <wp:effectExtent l="19050" t="19050" r="19050" b="28575"/>
                      <wp:wrapNone/>
                      <wp:docPr id="2256" name="Text Box 1626">
                        <a:extLst xmlns:a="http://schemas.openxmlformats.org/drawingml/2006/main">
                          <a:ext uri="{FF2B5EF4-FFF2-40B4-BE49-F238E27FC236}">
                            <a16:creationId xmlns:a16="http://schemas.microsoft.com/office/drawing/2014/main" id="{00000000-0008-0000-0000-0000D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00E828" id="Text Box 1626" o:spid="_x0000_s1026" type="#_x0000_t202" style="position:absolute;margin-left:0;margin-top:0;width:6pt;height:2.25pt;z-index:25396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70432" behindDoc="0" locked="0" layoutInCell="1" allowOverlap="1" wp14:anchorId="57E94388" wp14:editId="2CC82E3A">
                      <wp:simplePos x="0" y="0"/>
                      <wp:positionH relativeFrom="column">
                        <wp:posOffset>0</wp:posOffset>
                      </wp:positionH>
                      <wp:positionV relativeFrom="paragraph">
                        <wp:posOffset>0</wp:posOffset>
                      </wp:positionV>
                      <wp:extent cx="76200" cy="28575"/>
                      <wp:effectExtent l="19050" t="19050" r="19050" b="28575"/>
                      <wp:wrapNone/>
                      <wp:docPr id="2257" name="Text Box 1625">
                        <a:extLst xmlns:a="http://schemas.openxmlformats.org/drawingml/2006/main">
                          <a:ext uri="{FF2B5EF4-FFF2-40B4-BE49-F238E27FC236}">
                            <a16:creationId xmlns:a16="http://schemas.microsoft.com/office/drawing/2014/main" id="{00000000-0008-0000-0000-0000D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038119" id="Text Box 1625" o:spid="_x0000_s1026" type="#_x0000_t202" style="position:absolute;margin-left:0;margin-top:0;width:6pt;height:2.25pt;z-index:25397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71456" behindDoc="0" locked="0" layoutInCell="1" allowOverlap="1" wp14:anchorId="2AD0A727" wp14:editId="602EDEA0">
                      <wp:simplePos x="0" y="0"/>
                      <wp:positionH relativeFrom="column">
                        <wp:posOffset>0</wp:posOffset>
                      </wp:positionH>
                      <wp:positionV relativeFrom="paragraph">
                        <wp:posOffset>0</wp:posOffset>
                      </wp:positionV>
                      <wp:extent cx="76200" cy="28575"/>
                      <wp:effectExtent l="19050" t="19050" r="19050" b="28575"/>
                      <wp:wrapNone/>
                      <wp:docPr id="2258" name="Text Box 1624">
                        <a:extLst xmlns:a="http://schemas.openxmlformats.org/drawingml/2006/main">
                          <a:ext uri="{FF2B5EF4-FFF2-40B4-BE49-F238E27FC236}">
                            <a16:creationId xmlns:a16="http://schemas.microsoft.com/office/drawing/2014/main" id="{00000000-0008-0000-0000-0000D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723B54" id="Text Box 1624" o:spid="_x0000_s1026" type="#_x0000_t202" style="position:absolute;margin-left:0;margin-top:0;width:6pt;height:2.25pt;z-index:25397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72480" behindDoc="0" locked="0" layoutInCell="1" allowOverlap="1" wp14:anchorId="21A9487B" wp14:editId="5AD08B82">
                      <wp:simplePos x="0" y="0"/>
                      <wp:positionH relativeFrom="column">
                        <wp:posOffset>0</wp:posOffset>
                      </wp:positionH>
                      <wp:positionV relativeFrom="paragraph">
                        <wp:posOffset>0</wp:posOffset>
                      </wp:positionV>
                      <wp:extent cx="76200" cy="28575"/>
                      <wp:effectExtent l="19050" t="19050" r="19050" b="28575"/>
                      <wp:wrapNone/>
                      <wp:docPr id="2259" name="Text Box 1623">
                        <a:extLst xmlns:a="http://schemas.openxmlformats.org/drawingml/2006/main">
                          <a:ext uri="{FF2B5EF4-FFF2-40B4-BE49-F238E27FC236}">
                            <a16:creationId xmlns:a16="http://schemas.microsoft.com/office/drawing/2014/main" id="{00000000-0008-0000-0000-0000D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4462F9" id="Text Box 1623" o:spid="_x0000_s1026" type="#_x0000_t202" style="position:absolute;margin-left:0;margin-top:0;width:6pt;height:2.25pt;z-index:25397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73504" behindDoc="0" locked="0" layoutInCell="1" allowOverlap="1" wp14:anchorId="764E4AD5" wp14:editId="12FEBABA">
                      <wp:simplePos x="0" y="0"/>
                      <wp:positionH relativeFrom="column">
                        <wp:posOffset>0</wp:posOffset>
                      </wp:positionH>
                      <wp:positionV relativeFrom="paragraph">
                        <wp:posOffset>0</wp:posOffset>
                      </wp:positionV>
                      <wp:extent cx="76200" cy="28575"/>
                      <wp:effectExtent l="19050" t="19050" r="19050" b="28575"/>
                      <wp:wrapNone/>
                      <wp:docPr id="2260" name="Text Box 1622">
                        <a:extLst xmlns:a="http://schemas.openxmlformats.org/drawingml/2006/main">
                          <a:ext uri="{FF2B5EF4-FFF2-40B4-BE49-F238E27FC236}">
                            <a16:creationId xmlns:a16="http://schemas.microsoft.com/office/drawing/2014/main" id="{00000000-0008-0000-0000-0000D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C46AC4" id="Text Box 1622" o:spid="_x0000_s1026" type="#_x0000_t202" style="position:absolute;margin-left:0;margin-top:0;width:6pt;height:2.25pt;z-index:25397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74528" behindDoc="0" locked="0" layoutInCell="1" allowOverlap="1" wp14:anchorId="3499B767" wp14:editId="176F63FB">
                      <wp:simplePos x="0" y="0"/>
                      <wp:positionH relativeFrom="column">
                        <wp:posOffset>0</wp:posOffset>
                      </wp:positionH>
                      <wp:positionV relativeFrom="paragraph">
                        <wp:posOffset>0</wp:posOffset>
                      </wp:positionV>
                      <wp:extent cx="76200" cy="28575"/>
                      <wp:effectExtent l="19050" t="19050" r="19050" b="28575"/>
                      <wp:wrapNone/>
                      <wp:docPr id="2261" name="Text Box 1621">
                        <a:extLst xmlns:a="http://schemas.openxmlformats.org/drawingml/2006/main">
                          <a:ext uri="{FF2B5EF4-FFF2-40B4-BE49-F238E27FC236}">
                            <a16:creationId xmlns:a16="http://schemas.microsoft.com/office/drawing/2014/main" id="{00000000-0008-0000-0000-0000D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C114C6" id="Text Box 1621" o:spid="_x0000_s1026" type="#_x0000_t202" style="position:absolute;margin-left:0;margin-top:0;width:6pt;height:2.25pt;z-index:25397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75552" behindDoc="0" locked="0" layoutInCell="1" allowOverlap="1" wp14:anchorId="081DC529" wp14:editId="4035E1C7">
                      <wp:simplePos x="0" y="0"/>
                      <wp:positionH relativeFrom="column">
                        <wp:posOffset>0</wp:posOffset>
                      </wp:positionH>
                      <wp:positionV relativeFrom="paragraph">
                        <wp:posOffset>0</wp:posOffset>
                      </wp:positionV>
                      <wp:extent cx="76200" cy="28575"/>
                      <wp:effectExtent l="19050" t="19050" r="19050" b="28575"/>
                      <wp:wrapNone/>
                      <wp:docPr id="2262" name="Text Box 1620">
                        <a:extLst xmlns:a="http://schemas.openxmlformats.org/drawingml/2006/main">
                          <a:ext uri="{FF2B5EF4-FFF2-40B4-BE49-F238E27FC236}">
                            <a16:creationId xmlns:a16="http://schemas.microsoft.com/office/drawing/2014/main" id="{00000000-0008-0000-0000-0000D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AEF0D" id="Text Box 1620" o:spid="_x0000_s1026" type="#_x0000_t202" style="position:absolute;margin-left:0;margin-top:0;width:6pt;height:2.25pt;z-index:25397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76576" behindDoc="0" locked="0" layoutInCell="1" allowOverlap="1" wp14:anchorId="79216818" wp14:editId="67690773">
                      <wp:simplePos x="0" y="0"/>
                      <wp:positionH relativeFrom="column">
                        <wp:posOffset>0</wp:posOffset>
                      </wp:positionH>
                      <wp:positionV relativeFrom="paragraph">
                        <wp:posOffset>0</wp:posOffset>
                      </wp:positionV>
                      <wp:extent cx="76200" cy="28575"/>
                      <wp:effectExtent l="19050" t="19050" r="19050" b="28575"/>
                      <wp:wrapNone/>
                      <wp:docPr id="2263" name="Text Box 1619">
                        <a:extLst xmlns:a="http://schemas.openxmlformats.org/drawingml/2006/main">
                          <a:ext uri="{FF2B5EF4-FFF2-40B4-BE49-F238E27FC236}">
                            <a16:creationId xmlns:a16="http://schemas.microsoft.com/office/drawing/2014/main" id="{00000000-0008-0000-0000-0000D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8DB823" id="Text Box 1619" o:spid="_x0000_s1026" type="#_x0000_t202" style="position:absolute;margin-left:0;margin-top:0;width:6pt;height:2.25pt;z-index:25397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77600" behindDoc="0" locked="0" layoutInCell="1" allowOverlap="1" wp14:anchorId="11A35563" wp14:editId="71AF3024">
                      <wp:simplePos x="0" y="0"/>
                      <wp:positionH relativeFrom="column">
                        <wp:posOffset>0</wp:posOffset>
                      </wp:positionH>
                      <wp:positionV relativeFrom="paragraph">
                        <wp:posOffset>0</wp:posOffset>
                      </wp:positionV>
                      <wp:extent cx="76200" cy="28575"/>
                      <wp:effectExtent l="19050" t="19050" r="19050" b="28575"/>
                      <wp:wrapNone/>
                      <wp:docPr id="2264" name="Text Box 1618">
                        <a:extLst xmlns:a="http://schemas.openxmlformats.org/drawingml/2006/main">
                          <a:ext uri="{FF2B5EF4-FFF2-40B4-BE49-F238E27FC236}">
                            <a16:creationId xmlns:a16="http://schemas.microsoft.com/office/drawing/2014/main" id="{00000000-0008-0000-0000-0000D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3C7E8D" id="Text Box 1618" o:spid="_x0000_s1026" type="#_x0000_t202" style="position:absolute;margin-left:0;margin-top:0;width:6pt;height:2.25pt;z-index:25397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78624" behindDoc="0" locked="0" layoutInCell="1" allowOverlap="1" wp14:anchorId="420F6366" wp14:editId="410CE150">
                      <wp:simplePos x="0" y="0"/>
                      <wp:positionH relativeFrom="column">
                        <wp:posOffset>0</wp:posOffset>
                      </wp:positionH>
                      <wp:positionV relativeFrom="paragraph">
                        <wp:posOffset>0</wp:posOffset>
                      </wp:positionV>
                      <wp:extent cx="76200" cy="28575"/>
                      <wp:effectExtent l="19050" t="19050" r="19050" b="28575"/>
                      <wp:wrapNone/>
                      <wp:docPr id="2265" name="Text Box 1617">
                        <a:extLst xmlns:a="http://schemas.openxmlformats.org/drawingml/2006/main">
                          <a:ext uri="{FF2B5EF4-FFF2-40B4-BE49-F238E27FC236}">
                            <a16:creationId xmlns:a16="http://schemas.microsoft.com/office/drawing/2014/main" id="{00000000-0008-0000-0000-0000D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FB8CBA" id="Text Box 1617" o:spid="_x0000_s1026" type="#_x0000_t202" style="position:absolute;margin-left:0;margin-top:0;width:6pt;height:2.25pt;z-index:25397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79648" behindDoc="0" locked="0" layoutInCell="1" allowOverlap="1" wp14:anchorId="63650EE1" wp14:editId="768CD29C">
                      <wp:simplePos x="0" y="0"/>
                      <wp:positionH relativeFrom="column">
                        <wp:posOffset>0</wp:posOffset>
                      </wp:positionH>
                      <wp:positionV relativeFrom="paragraph">
                        <wp:posOffset>0</wp:posOffset>
                      </wp:positionV>
                      <wp:extent cx="76200" cy="28575"/>
                      <wp:effectExtent l="19050" t="19050" r="19050" b="28575"/>
                      <wp:wrapNone/>
                      <wp:docPr id="2266" name="Text Box 1616">
                        <a:extLst xmlns:a="http://schemas.openxmlformats.org/drawingml/2006/main">
                          <a:ext uri="{FF2B5EF4-FFF2-40B4-BE49-F238E27FC236}">
                            <a16:creationId xmlns:a16="http://schemas.microsoft.com/office/drawing/2014/main" id="{00000000-0008-0000-0000-0000D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B75FAC" id="Text Box 1616" o:spid="_x0000_s1026" type="#_x0000_t202" style="position:absolute;margin-left:0;margin-top:0;width:6pt;height:2.25pt;z-index:25397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80672" behindDoc="0" locked="0" layoutInCell="1" allowOverlap="1" wp14:anchorId="36F8AAE0" wp14:editId="0F87CBEF">
                      <wp:simplePos x="0" y="0"/>
                      <wp:positionH relativeFrom="column">
                        <wp:posOffset>0</wp:posOffset>
                      </wp:positionH>
                      <wp:positionV relativeFrom="paragraph">
                        <wp:posOffset>0</wp:posOffset>
                      </wp:positionV>
                      <wp:extent cx="76200" cy="28575"/>
                      <wp:effectExtent l="19050" t="19050" r="19050" b="28575"/>
                      <wp:wrapNone/>
                      <wp:docPr id="2267" name="Text Box 1615">
                        <a:extLst xmlns:a="http://schemas.openxmlformats.org/drawingml/2006/main">
                          <a:ext uri="{FF2B5EF4-FFF2-40B4-BE49-F238E27FC236}">
                            <a16:creationId xmlns:a16="http://schemas.microsoft.com/office/drawing/2014/main" id="{00000000-0008-0000-0000-0000D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D36D85" id="Text Box 1615" o:spid="_x0000_s1026" type="#_x0000_t202" style="position:absolute;margin-left:0;margin-top:0;width:6pt;height:2.25pt;z-index:25398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81696" behindDoc="0" locked="0" layoutInCell="1" allowOverlap="1" wp14:anchorId="7CC024BE" wp14:editId="67C85EA6">
                      <wp:simplePos x="0" y="0"/>
                      <wp:positionH relativeFrom="column">
                        <wp:posOffset>0</wp:posOffset>
                      </wp:positionH>
                      <wp:positionV relativeFrom="paragraph">
                        <wp:posOffset>0</wp:posOffset>
                      </wp:positionV>
                      <wp:extent cx="76200" cy="28575"/>
                      <wp:effectExtent l="19050" t="19050" r="19050" b="28575"/>
                      <wp:wrapNone/>
                      <wp:docPr id="2268" name="Text Box 1614">
                        <a:extLst xmlns:a="http://schemas.openxmlformats.org/drawingml/2006/main">
                          <a:ext uri="{FF2B5EF4-FFF2-40B4-BE49-F238E27FC236}">
                            <a16:creationId xmlns:a16="http://schemas.microsoft.com/office/drawing/2014/main" id="{00000000-0008-0000-0000-0000D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40A0A5" id="Text Box 1614" o:spid="_x0000_s1026" type="#_x0000_t202" style="position:absolute;margin-left:0;margin-top:0;width:6pt;height:2.25pt;z-index:25398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82720" behindDoc="0" locked="0" layoutInCell="1" allowOverlap="1" wp14:anchorId="724E9743" wp14:editId="154FF727">
                      <wp:simplePos x="0" y="0"/>
                      <wp:positionH relativeFrom="column">
                        <wp:posOffset>0</wp:posOffset>
                      </wp:positionH>
                      <wp:positionV relativeFrom="paragraph">
                        <wp:posOffset>0</wp:posOffset>
                      </wp:positionV>
                      <wp:extent cx="76200" cy="28575"/>
                      <wp:effectExtent l="19050" t="19050" r="19050" b="28575"/>
                      <wp:wrapNone/>
                      <wp:docPr id="2269" name="Text Box 1613">
                        <a:extLst xmlns:a="http://schemas.openxmlformats.org/drawingml/2006/main">
                          <a:ext uri="{FF2B5EF4-FFF2-40B4-BE49-F238E27FC236}">
                            <a16:creationId xmlns:a16="http://schemas.microsoft.com/office/drawing/2014/main" id="{00000000-0008-0000-0000-0000D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5FE912" id="Text Box 1613" o:spid="_x0000_s1026" type="#_x0000_t202" style="position:absolute;margin-left:0;margin-top:0;width:6pt;height:2.25pt;z-index:25398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83744" behindDoc="0" locked="0" layoutInCell="1" allowOverlap="1" wp14:anchorId="4C0DEA7D" wp14:editId="01C028B8">
                      <wp:simplePos x="0" y="0"/>
                      <wp:positionH relativeFrom="column">
                        <wp:posOffset>0</wp:posOffset>
                      </wp:positionH>
                      <wp:positionV relativeFrom="paragraph">
                        <wp:posOffset>0</wp:posOffset>
                      </wp:positionV>
                      <wp:extent cx="76200" cy="28575"/>
                      <wp:effectExtent l="19050" t="19050" r="19050" b="28575"/>
                      <wp:wrapNone/>
                      <wp:docPr id="2270" name="Text Box 1612">
                        <a:extLst xmlns:a="http://schemas.openxmlformats.org/drawingml/2006/main">
                          <a:ext uri="{FF2B5EF4-FFF2-40B4-BE49-F238E27FC236}">
                            <a16:creationId xmlns:a16="http://schemas.microsoft.com/office/drawing/2014/main" id="{00000000-0008-0000-0000-0000D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A64E96" id="Text Box 1612" o:spid="_x0000_s1026" type="#_x0000_t202" style="position:absolute;margin-left:0;margin-top:0;width:6pt;height:2.25pt;z-index:25398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84768" behindDoc="0" locked="0" layoutInCell="1" allowOverlap="1" wp14:anchorId="4CE98EB5" wp14:editId="09352F5D">
                      <wp:simplePos x="0" y="0"/>
                      <wp:positionH relativeFrom="column">
                        <wp:posOffset>0</wp:posOffset>
                      </wp:positionH>
                      <wp:positionV relativeFrom="paragraph">
                        <wp:posOffset>0</wp:posOffset>
                      </wp:positionV>
                      <wp:extent cx="76200" cy="28575"/>
                      <wp:effectExtent l="19050" t="19050" r="19050" b="28575"/>
                      <wp:wrapNone/>
                      <wp:docPr id="2271" name="Text Box 1611">
                        <a:extLst xmlns:a="http://schemas.openxmlformats.org/drawingml/2006/main">
                          <a:ext uri="{FF2B5EF4-FFF2-40B4-BE49-F238E27FC236}">
                            <a16:creationId xmlns:a16="http://schemas.microsoft.com/office/drawing/2014/main" id="{00000000-0008-0000-0000-0000D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45A5E7" id="Text Box 1611" o:spid="_x0000_s1026" type="#_x0000_t202" style="position:absolute;margin-left:0;margin-top:0;width:6pt;height:2.25pt;z-index:25398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85792" behindDoc="0" locked="0" layoutInCell="1" allowOverlap="1" wp14:anchorId="371492AA" wp14:editId="4F702B7C">
                      <wp:simplePos x="0" y="0"/>
                      <wp:positionH relativeFrom="column">
                        <wp:posOffset>0</wp:posOffset>
                      </wp:positionH>
                      <wp:positionV relativeFrom="paragraph">
                        <wp:posOffset>0</wp:posOffset>
                      </wp:positionV>
                      <wp:extent cx="76200" cy="28575"/>
                      <wp:effectExtent l="19050" t="19050" r="19050" b="28575"/>
                      <wp:wrapNone/>
                      <wp:docPr id="2272" name="Text Box 1610">
                        <a:extLst xmlns:a="http://schemas.openxmlformats.org/drawingml/2006/main">
                          <a:ext uri="{FF2B5EF4-FFF2-40B4-BE49-F238E27FC236}">
                            <a16:creationId xmlns:a16="http://schemas.microsoft.com/office/drawing/2014/main" id="{00000000-0008-0000-0000-0000E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EA028B" id="Text Box 1610" o:spid="_x0000_s1026" type="#_x0000_t202" style="position:absolute;margin-left:0;margin-top:0;width:6pt;height:2.25pt;z-index:25398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86816" behindDoc="0" locked="0" layoutInCell="1" allowOverlap="1" wp14:anchorId="2B4B6697" wp14:editId="4AE3E097">
                      <wp:simplePos x="0" y="0"/>
                      <wp:positionH relativeFrom="column">
                        <wp:posOffset>0</wp:posOffset>
                      </wp:positionH>
                      <wp:positionV relativeFrom="paragraph">
                        <wp:posOffset>0</wp:posOffset>
                      </wp:positionV>
                      <wp:extent cx="76200" cy="28575"/>
                      <wp:effectExtent l="19050" t="19050" r="19050" b="28575"/>
                      <wp:wrapNone/>
                      <wp:docPr id="2273" name="Text Box 1609">
                        <a:extLst xmlns:a="http://schemas.openxmlformats.org/drawingml/2006/main">
                          <a:ext uri="{FF2B5EF4-FFF2-40B4-BE49-F238E27FC236}">
                            <a16:creationId xmlns:a16="http://schemas.microsoft.com/office/drawing/2014/main" id="{00000000-0008-0000-0000-0000E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F54586" id="Text Box 1609" o:spid="_x0000_s1026" type="#_x0000_t202" style="position:absolute;margin-left:0;margin-top:0;width:6pt;height:2.25pt;z-index:25398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87840" behindDoc="0" locked="0" layoutInCell="1" allowOverlap="1" wp14:anchorId="06AB78BD" wp14:editId="2AA89C24">
                      <wp:simplePos x="0" y="0"/>
                      <wp:positionH relativeFrom="column">
                        <wp:posOffset>0</wp:posOffset>
                      </wp:positionH>
                      <wp:positionV relativeFrom="paragraph">
                        <wp:posOffset>0</wp:posOffset>
                      </wp:positionV>
                      <wp:extent cx="76200" cy="28575"/>
                      <wp:effectExtent l="19050" t="19050" r="19050" b="28575"/>
                      <wp:wrapNone/>
                      <wp:docPr id="2274" name="Text Box 1608">
                        <a:extLst xmlns:a="http://schemas.openxmlformats.org/drawingml/2006/main">
                          <a:ext uri="{FF2B5EF4-FFF2-40B4-BE49-F238E27FC236}">
                            <a16:creationId xmlns:a16="http://schemas.microsoft.com/office/drawing/2014/main" id="{00000000-0008-0000-0000-0000E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739A4B" id="Text Box 1608" o:spid="_x0000_s1026" type="#_x0000_t202" style="position:absolute;margin-left:0;margin-top:0;width:6pt;height:2.25pt;z-index:25398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88864" behindDoc="0" locked="0" layoutInCell="1" allowOverlap="1" wp14:anchorId="7B43A1E1" wp14:editId="17B8B760">
                      <wp:simplePos x="0" y="0"/>
                      <wp:positionH relativeFrom="column">
                        <wp:posOffset>0</wp:posOffset>
                      </wp:positionH>
                      <wp:positionV relativeFrom="paragraph">
                        <wp:posOffset>0</wp:posOffset>
                      </wp:positionV>
                      <wp:extent cx="76200" cy="28575"/>
                      <wp:effectExtent l="19050" t="19050" r="19050" b="28575"/>
                      <wp:wrapNone/>
                      <wp:docPr id="2275" name="Text Box 1607">
                        <a:extLst xmlns:a="http://schemas.openxmlformats.org/drawingml/2006/main">
                          <a:ext uri="{FF2B5EF4-FFF2-40B4-BE49-F238E27FC236}">
                            <a16:creationId xmlns:a16="http://schemas.microsoft.com/office/drawing/2014/main" id="{00000000-0008-0000-0000-0000E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E892E4" id="Text Box 1607" o:spid="_x0000_s1026" type="#_x0000_t202" style="position:absolute;margin-left:0;margin-top:0;width:6pt;height:2.25pt;z-index:25398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89888" behindDoc="0" locked="0" layoutInCell="1" allowOverlap="1" wp14:anchorId="6CA62FEB" wp14:editId="235BC566">
                      <wp:simplePos x="0" y="0"/>
                      <wp:positionH relativeFrom="column">
                        <wp:posOffset>0</wp:posOffset>
                      </wp:positionH>
                      <wp:positionV relativeFrom="paragraph">
                        <wp:posOffset>0</wp:posOffset>
                      </wp:positionV>
                      <wp:extent cx="76200" cy="28575"/>
                      <wp:effectExtent l="19050" t="19050" r="19050" b="28575"/>
                      <wp:wrapNone/>
                      <wp:docPr id="2276" name="Text Box 1606">
                        <a:extLst xmlns:a="http://schemas.openxmlformats.org/drawingml/2006/main">
                          <a:ext uri="{FF2B5EF4-FFF2-40B4-BE49-F238E27FC236}">
                            <a16:creationId xmlns:a16="http://schemas.microsoft.com/office/drawing/2014/main" id="{00000000-0008-0000-0000-0000E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2FB90A" id="Text Box 1606" o:spid="_x0000_s1026" type="#_x0000_t202" style="position:absolute;margin-left:0;margin-top:0;width:6pt;height:2.25pt;z-index:25398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90912" behindDoc="0" locked="0" layoutInCell="1" allowOverlap="1" wp14:anchorId="3E893BE3" wp14:editId="3D7AA0D1">
                      <wp:simplePos x="0" y="0"/>
                      <wp:positionH relativeFrom="column">
                        <wp:posOffset>0</wp:posOffset>
                      </wp:positionH>
                      <wp:positionV relativeFrom="paragraph">
                        <wp:posOffset>0</wp:posOffset>
                      </wp:positionV>
                      <wp:extent cx="76200" cy="28575"/>
                      <wp:effectExtent l="19050" t="19050" r="19050" b="28575"/>
                      <wp:wrapNone/>
                      <wp:docPr id="2277" name="Text Box 1605">
                        <a:extLst xmlns:a="http://schemas.openxmlformats.org/drawingml/2006/main">
                          <a:ext uri="{FF2B5EF4-FFF2-40B4-BE49-F238E27FC236}">
                            <a16:creationId xmlns:a16="http://schemas.microsoft.com/office/drawing/2014/main" id="{00000000-0008-0000-0000-0000E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29453C" id="Text Box 1605" o:spid="_x0000_s1026" type="#_x0000_t202" style="position:absolute;margin-left:0;margin-top:0;width:6pt;height:2.25pt;z-index:25399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91936" behindDoc="0" locked="0" layoutInCell="1" allowOverlap="1" wp14:anchorId="31CB5480" wp14:editId="4FCAF70C">
                      <wp:simplePos x="0" y="0"/>
                      <wp:positionH relativeFrom="column">
                        <wp:posOffset>0</wp:posOffset>
                      </wp:positionH>
                      <wp:positionV relativeFrom="paragraph">
                        <wp:posOffset>0</wp:posOffset>
                      </wp:positionV>
                      <wp:extent cx="76200" cy="28575"/>
                      <wp:effectExtent l="19050" t="19050" r="19050" b="28575"/>
                      <wp:wrapNone/>
                      <wp:docPr id="2278" name="Text Box 1604">
                        <a:extLst xmlns:a="http://schemas.openxmlformats.org/drawingml/2006/main">
                          <a:ext uri="{FF2B5EF4-FFF2-40B4-BE49-F238E27FC236}">
                            <a16:creationId xmlns:a16="http://schemas.microsoft.com/office/drawing/2014/main" id="{00000000-0008-0000-0000-0000E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0FAC36" id="Text Box 1604" o:spid="_x0000_s1026" type="#_x0000_t202" style="position:absolute;margin-left:0;margin-top:0;width:6pt;height:2.25pt;z-index:2539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92960" behindDoc="0" locked="0" layoutInCell="1" allowOverlap="1" wp14:anchorId="60756E97" wp14:editId="74658420">
                      <wp:simplePos x="0" y="0"/>
                      <wp:positionH relativeFrom="column">
                        <wp:posOffset>0</wp:posOffset>
                      </wp:positionH>
                      <wp:positionV relativeFrom="paragraph">
                        <wp:posOffset>0</wp:posOffset>
                      </wp:positionV>
                      <wp:extent cx="76200" cy="28575"/>
                      <wp:effectExtent l="19050" t="19050" r="19050" b="28575"/>
                      <wp:wrapNone/>
                      <wp:docPr id="2279" name="Text Box 1603">
                        <a:extLst xmlns:a="http://schemas.openxmlformats.org/drawingml/2006/main">
                          <a:ext uri="{FF2B5EF4-FFF2-40B4-BE49-F238E27FC236}">
                            <a16:creationId xmlns:a16="http://schemas.microsoft.com/office/drawing/2014/main" id="{00000000-0008-0000-0000-0000E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621F2F" id="Text Box 1603" o:spid="_x0000_s1026" type="#_x0000_t202" style="position:absolute;margin-left:0;margin-top:0;width:6pt;height:2.25pt;z-index:25399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93984" behindDoc="0" locked="0" layoutInCell="1" allowOverlap="1" wp14:anchorId="14208A9F" wp14:editId="20818FE9">
                      <wp:simplePos x="0" y="0"/>
                      <wp:positionH relativeFrom="column">
                        <wp:posOffset>0</wp:posOffset>
                      </wp:positionH>
                      <wp:positionV relativeFrom="paragraph">
                        <wp:posOffset>0</wp:posOffset>
                      </wp:positionV>
                      <wp:extent cx="76200" cy="28575"/>
                      <wp:effectExtent l="19050" t="19050" r="19050" b="28575"/>
                      <wp:wrapNone/>
                      <wp:docPr id="2280" name="Text Box 1602">
                        <a:extLst xmlns:a="http://schemas.openxmlformats.org/drawingml/2006/main">
                          <a:ext uri="{FF2B5EF4-FFF2-40B4-BE49-F238E27FC236}">
                            <a16:creationId xmlns:a16="http://schemas.microsoft.com/office/drawing/2014/main" id="{00000000-0008-0000-0000-0000E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64CF4D" id="Text Box 1602" o:spid="_x0000_s1026" type="#_x0000_t202" style="position:absolute;margin-left:0;margin-top:0;width:6pt;height:2.25pt;z-index:25399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95008" behindDoc="0" locked="0" layoutInCell="1" allowOverlap="1" wp14:anchorId="3F72C197" wp14:editId="3E8C9F6E">
                      <wp:simplePos x="0" y="0"/>
                      <wp:positionH relativeFrom="column">
                        <wp:posOffset>0</wp:posOffset>
                      </wp:positionH>
                      <wp:positionV relativeFrom="paragraph">
                        <wp:posOffset>0</wp:posOffset>
                      </wp:positionV>
                      <wp:extent cx="76200" cy="28575"/>
                      <wp:effectExtent l="19050" t="19050" r="19050" b="28575"/>
                      <wp:wrapNone/>
                      <wp:docPr id="2281" name="Text Box 1601">
                        <a:extLst xmlns:a="http://schemas.openxmlformats.org/drawingml/2006/main">
                          <a:ext uri="{FF2B5EF4-FFF2-40B4-BE49-F238E27FC236}">
                            <a16:creationId xmlns:a16="http://schemas.microsoft.com/office/drawing/2014/main" id="{00000000-0008-0000-0000-0000E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79EF9" id="Text Box 1601" o:spid="_x0000_s1026" type="#_x0000_t202" style="position:absolute;margin-left:0;margin-top:0;width:6pt;height:2.25pt;z-index:25399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96032" behindDoc="0" locked="0" layoutInCell="1" allowOverlap="1" wp14:anchorId="307990CD" wp14:editId="2837B554">
                      <wp:simplePos x="0" y="0"/>
                      <wp:positionH relativeFrom="column">
                        <wp:posOffset>0</wp:posOffset>
                      </wp:positionH>
                      <wp:positionV relativeFrom="paragraph">
                        <wp:posOffset>0</wp:posOffset>
                      </wp:positionV>
                      <wp:extent cx="76200" cy="28575"/>
                      <wp:effectExtent l="19050" t="19050" r="19050" b="28575"/>
                      <wp:wrapNone/>
                      <wp:docPr id="2282" name="Text Box 1600">
                        <a:extLst xmlns:a="http://schemas.openxmlformats.org/drawingml/2006/main">
                          <a:ext uri="{FF2B5EF4-FFF2-40B4-BE49-F238E27FC236}">
                            <a16:creationId xmlns:a16="http://schemas.microsoft.com/office/drawing/2014/main" id="{00000000-0008-0000-0000-0000E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D8D0D7" id="Text Box 1600" o:spid="_x0000_s1026" type="#_x0000_t202" style="position:absolute;margin-left:0;margin-top:0;width:6pt;height:2.25pt;z-index:25399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97056" behindDoc="0" locked="0" layoutInCell="1" allowOverlap="1" wp14:anchorId="42B4E53C" wp14:editId="075AE6C5">
                      <wp:simplePos x="0" y="0"/>
                      <wp:positionH relativeFrom="column">
                        <wp:posOffset>0</wp:posOffset>
                      </wp:positionH>
                      <wp:positionV relativeFrom="paragraph">
                        <wp:posOffset>0</wp:posOffset>
                      </wp:positionV>
                      <wp:extent cx="76200" cy="28575"/>
                      <wp:effectExtent l="19050" t="19050" r="19050" b="28575"/>
                      <wp:wrapNone/>
                      <wp:docPr id="2283" name="Text Box 1599">
                        <a:extLst xmlns:a="http://schemas.openxmlformats.org/drawingml/2006/main">
                          <a:ext uri="{FF2B5EF4-FFF2-40B4-BE49-F238E27FC236}">
                            <a16:creationId xmlns:a16="http://schemas.microsoft.com/office/drawing/2014/main" id="{00000000-0008-0000-0000-0000E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7449DC" id="Text Box 1599" o:spid="_x0000_s1026" type="#_x0000_t202" style="position:absolute;margin-left:0;margin-top:0;width:6pt;height:2.25pt;z-index:25399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98080" behindDoc="0" locked="0" layoutInCell="1" allowOverlap="1" wp14:anchorId="30CB03B1" wp14:editId="3C72B327">
                      <wp:simplePos x="0" y="0"/>
                      <wp:positionH relativeFrom="column">
                        <wp:posOffset>0</wp:posOffset>
                      </wp:positionH>
                      <wp:positionV relativeFrom="paragraph">
                        <wp:posOffset>0</wp:posOffset>
                      </wp:positionV>
                      <wp:extent cx="76200" cy="28575"/>
                      <wp:effectExtent l="19050" t="19050" r="19050" b="28575"/>
                      <wp:wrapNone/>
                      <wp:docPr id="2284" name="Text Box 1598">
                        <a:extLst xmlns:a="http://schemas.openxmlformats.org/drawingml/2006/main">
                          <a:ext uri="{FF2B5EF4-FFF2-40B4-BE49-F238E27FC236}">
                            <a16:creationId xmlns:a16="http://schemas.microsoft.com/office/drawing/2014/main" id="{00000000-0008-0000-0000-0000E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A89BFD" id="Text Box 1598" o:spid="_x0000_s1026" type="#_x0000_t202" style="position:absolute;margin-left:0;margin-top:0;width:6pt;height:2.25pt;z-index:25399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3999104" behindDoc="0" locked="0" layoutInCell="1" allowOverlap="1" wp14:anchorId="77596F6B" wp14:editId="40CB12DF">
                      <wp:simplePos x="0" y="0"/>
                      <wp:positionH relativeFrom="column">
                        <wp:posOffset>0</wp:posOffset>
                      </wp:positionH>
                      <wp:positionV relativeFrom="paragraph">
                        <wp:posOffset>0</wp:posOffset>
                      </wp:positionV>
                      <wp:extent cx="76200" cy="28575"/>
                      <wp:effectExtent l="19050" t="19050" r="19050" b="28575"/>
                      <wp:wrapNone/>
                      <wp:docPr id="2285" name="Text Box 1597">
                        <a:extLst xmlns:a="http://schemas.openxmlformats.org/drawingml/2006/main">
                          <a:ext uri="{FF2B5EF4-FFF2-40B4-BE49-F238E27FC236}">
                            <a16:creationId xmlns:a16="http://schemas.microsoft.com/office/drawing/2014/main" id="{00000000-0008-0000-0000-0000E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76F82" id="Text Box 1597" o:spid="_x0000_s1026" type="#_x0000_t202" style="position:absolute;margin-left:0;margin-top:0;width:6pt;height:2.25pt;z-index:25399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00128" behindDoc="0" locked="0" layoutInCell="1" allowOverlap="1" wp14:anchorId="3D145F12" wp14:editId="4359C0B9">
                      <wp:simplePos x="0" y="0"/>
                      <wp:positionH relativeFrom="column">
                        <wp:posOffset>0</wp:posOffset>
                      </wp:positionH>
                      <wp:positionV relativeFrom="paragraph">
                        <wp:posOffset>0</wp:posOffset>
                      </wp:positionV>
                      <wp:extent cx="76200" cy="28575"/>
                      <wp:effectExtent l="19050" t="19050" r="19050" b="28575"/>
                      <wp:wrapNone/>
                      <wp:docPr id="2286" name="Text Box 1596">
                        <a:extLst xmlns:a="http://schemas.openxmlformats.org/drawingml/2006/main">
                          <a:ext uri="{FF2B5EF4-FFF2-40B4-BE49-F238E27FC236}">
                            <a16:creationId xmlns:a16="http://schemas.microsoft.com/office/drawing/2014/main" id="{00000000-0008-0000-0000-0000E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53FF6B" id="Text Box 1596" o:spid="_x0000_s1026" type="#_x0000_t202" style="position:absolute;margin-left:0;margin-top:0;width:6pt;height:2.25pt;z-index:25400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01152" behindDoc="0" locked="0" layoutInCell="1" allowOverlap="1" wp14:anchorId="5190117A" wp14:editId="241589B8">
                      <wp:simplePos x="0" y="0"/>
                      <wp:positionH relativeFrom="column">
                        <wp:posOffset>0</wp:posOffset>
                      </wp:positionH>
                      <wp:positionV relativeFrom="paragraph">
                        <wp:posOffset>0</wp:posOffset>
                      </wp:positionV>
                      <wp:extent cx="76200" cy="28575"/>
                      <wp:effectExtent l="19050" t="19050" r="19050" b="28575"/>
                      <wp:wrapNone/>
                      <wp:docPr id="2287" name="Text Box 1595">
                        <a:extLst xmlns:a="http://schemas.openxmlformats.org/drawingml/2006/main">
                          <a:ext uri="{FF2B5EF4-FFF2-40B4-BE49-F238E27FC236}">
                            <a16:creationId xmlns:a16="http://schemas.microsoft.com/office/drawing/2014/main" id="{00000000-0008-0000-0000-0000E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5FDFB5" id="Text Box 1595" o:spid="_x0000_s1026" type="#_x0000_t202" style="position:absolute;margin-left:0;margin-top:0;width:6pt;height:2.25pt;z-index:25400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04224" behindDoc="0" locked="0" layoutInCell="1" allowOverlap="1" wp14:anchorId="1EFB4A4B" wp14:editId="50C3C7B1">
                      <wp:simplePos x="0" y="0"/>
                      <wp:positionH relativeFrom="column">
                        <wp:posOffset>0</wp:posOffset>
                      </wp:positionH>
                      <wp:positionV relativeFrom="paragraph">
                        <wp:posOffset>0</wp:posOffset>
                      </wp:positionV>
                      <wp:extent cx="76200" cy="28575"/>
                      <wp:effectExtent l="19050" t="19050" r="19050" b="28575"/>
                      <wp:wrapNone/>
                      <wp:docPr id="2290" name="Text Box 1594">
                        <a:extLst xmlns:a="http://schemas.openxmlformats.org/drawingml/2006/main">
                          <a:ext uri="{FF2B5EF4-FFF2-40B4-BE49-F238E27FC236}">
                            <a16:creationId xmlns:a16="http://schemas.microsoft.com/office/drawing/2014/main" id="{00000000-0008-0000-0000-0000F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868B5C" id="Text Box 1594" o:spid="_x0000_s1026" type="#_x0000_t202" style="position:absolute;margin-left:0;margin-top:0;width:6pt;height:2.25pt;z-index:25400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05248" behindDoc="0" locked="0" layoutInCell="1" allowOverlap="1" wp14:anchorId="295DD1F9" wp14:editId="1CB08253">
                      <wp:simplePos x="0" y="0"/>
                      <wp:positionH relativeFrom="column">
                        <wp:posOffset>0</wp:posOffset>
                      </wp:positionH>
                      <wp:positionV relativeFrom="paragraph">
                        <wp:posOffset>0</wp:posOffset>
                      </wp:positionV>
                      <wp:extent cx="76200" cy="28575"/>
                      <wp:effectExtent l="19050" t="19050" r="19050" b="28575"/>
                      <wp:wrapNone/>
                      <wp:docPr id="2291" name="Text Box 1593">
                        <a:extLst xmlns:a="http://schemas.openxmlformats.org/drawingml/2006/main">
                          <a:ext uri="{FF2B5EF4-FFF2-40B4-BE49-F238E27FC236}">
                            <a16:creationId xmlns:a16="http://schemas.microsoft.com/office/drawing/2014/main" id="{00000000-0008-0000-0000-0000F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A08250" id="Text Box 1593" o:spid="_x0000_s1026" type="#_x0000_t202" style="position:absolute;margin-left:0;margin-top:0;width:6pt;height:2.25pt;z-index:25400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06272" behindDoc="0" locked="0" layoutInCell="1" allowOverlap="1" wp14:anchorId="0F4D162D" wp14:editId="193C0B60">
                      <wp:simplePos x="0" y="0"/>
                      <wp:positionH relativeFrom="column">
                        <wp:posOffset>0</wp:posOffset>
                      </wp:positionH>
                      <wp:positionV relativeFrom="paragraph">
                        <wp:posOffset>0</wp:posOffset>
                      </wp:positionV>
                      <wp:extent cx="76200" cy="28575"/>
                      <wp:effectExtent l="19050" t="19050" r="19050" b="28575"/>
                      <wp:wrapNone/>
                      <wp:docPr id="2292" name="Text Box 1592">
                        <a:extLst xmlns:a="http://schemas.openxmlformats.org/drawingml/2006/main">
                          <a:ext uri="{FF2B5EF4-FFF2-40B4-BE49-F238E27FC236}">
                            <a16:creationId xmlns:a16="http://schemas.microsoft.com/office/drawing/2014/main" id="{00000000-0008-0000-0000-0000F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DC41E7" id="Text Box 1592" o:spid="_x0000_s1026" type="#_x0000_t202" style="position:absolute;margin-left:0;margin-top:0;width:6pt;height:2.25pt;z-index:25400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07296" behindDoc="0" locked="0" layoutInCell="1" allowOverlap="1" wp14:anchorId="1B587239" wp14:editId="1F0C6DCD">
                      <wp:simplePos x="0" y="0"/>
                      <wp:positionH relativeFrom="column">
                        <wp:posOffset>0</wp:posOffset>
                      </wp:positionH>
                      <wp:positionV relativeFrom="paragraph">
                        <wp:posOffset>0</wp:posOffset>
                      </wp:positionV>
                      <wp:extent cx="76200" cy="28575"/>
                      <wp:effectExtent l="19050" t="19050" r="19050" b="28575"/>
                      <wp:wrapNone/>
                      <wp:docPr id="2293" name="Text Box 1591">
                        <a:extLst xmlns:a="http://schemas.openxmlformats.org/drawingml/2006/main">
                          <a:ext uri="{FF2B5EF4-FFF2-40B4-BE49-F238E27FC236}">
                            <a16:creationId xmlns:a16="http://schemas.microsoft.com/office/drawing/2014/main" id="{00000000-0008-0000-0000-0000F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294098" id="Text Box 1591" o:spid="_x0000_s1026" type="#_x0000_t202" style="position:absolute;margin-left:0;margin-top:0;width:6pt;height:2.25pt;z-index:25400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08320" behindDoc="0" locked="0" layoutInCell="1" allowOverlap="1" wp14:anchorId="2B22BF30" wp14:editId="04CF8425">
                      <wp:simplePos x="0" y="0"/>
                      <wp:positionH relativeFrom="column">
                        <wp:posOffset>0</wp:posOffset>
                      </wp:positionH>
                      <wp:positionV relativeFrom="paragraph">
                        <wp:posOffset>0</wp:posOffset>
                      </wp:positionV>
                      <wp:extent cx="76200" cy="28575"/>
                      <wp:effectExtent l="19050" t="19050" r="19050" b="28575"/>
                      <wp:wrapNone/>
                      <wp:docPr id="2294" name="Text Box 1590">
                        <a:extLst xmlns:a="http://schemas.openxmlformats.org/drawingml/2006/main">
                          <a:ext uri="{FF2B5EF4-FFF2-40B4-BE49-F238E27FC236}">
                            <a16:creationId xmlns:a16="http://schemas.microsoft.com/office/drawing/2014/main" id="{00000000-0008-0000-0000-0000F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216CD7" id="Text Box 1590" o:spid="_x0000_s1026" type="#_x0000_t202" style="position:absolute;margin-left:0;margin-top:0;width:6pt;height:2.25pt;z-index:25400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09344" behindDoc="0" locked="0" layoutInCell="1" allowOverlap="1" wp14:anchorId="6F0D5D0A" wp14:editId="1442E4C2">
                      <wp:simplePos x="0" y="0"/>
                      <wp:positionH relativeFrom="column">
                        <wp:posOffset>0</wp:posOffset>
                      </wp:positionH>
                      <wp:positionV relativeFrom="paragraph">
                        <wp:posOffset>0</wp:posOffset>
                      </wp:positionV>
                      <wp:extent cx="76200" cy="28575"/>
                      <wp:effectExtent l="19050" t="19050" r="19050" b="28575"/>
                      <wp:wrapNone/>
                      <wp:docPr id="2295" name="Text Box 1589">
                        <a:extLst xmlns:a="http://schemas.openxmlformats.org/drawingml/2006/main">
                          <a:ext uri="{FF2B5EF4-FFF2-40B4-BE49-F238E27FC236}">
                            <a16:creationId xmlns:a16="http://schemas.microsoft.com/office/drawing/2014/main" id="{00000000-0008-0000-0000-0000F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3D39A5" id="Text Box 1589" o:spid="_x0000_s1026" type="#_x0000_t202" style="position:absolute;margin-left:0;margin-top:0;width:6pt;height:2.25pt;z-index:25400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10368" behindDoc="0" locked="0" layoutInCell="1" allowOverlap="1" wp14:anchorId="6EB74935" wp14:editId="46780D03">
                      <wp:simplePos x="0" y="0"/>
                      <wp:positionH relativeFrom="column">
                        <wp:posOffset>0</wp:posOffset>
                      </wp:positionH>
                      <wp:positionV relativeFrom="paragraph">
                        <wp:posOffset>0</wp:posOffset>
                      </wp:positionV>
                      <wp:extent cx="76200" cy="28575"/>
                      <wp:effectExtent l="19050" t="19050" r="19050" b="28575"/>
                      <wp:wrapNone/>
                      <wp:docPr id="2296" name="Text Box 1588">
                        <a:extLst xmlns:a="http://schemas.openxmlformats.org/drawingml/2006/main">
                          <a:ext uri="{FF2B5EF4-FFF2-40B4-BE49-F238E27FC236}">
                            <a16:creationId xmlns:a16="http://schemas.microsoft.com/office/drawing/2014/main" id="{00000000-0008-0000-0000-0000F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F4EE30" id="Text Box 1588" o:spid="_x0000_s1026" type="#_x0000_t202" style="position:absolute;margin-left:0;margin-top:0;width:6pt;height:2.25pt;z-index:25401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11392" behindDoc="0" locked="0" layoutInCell="1" allowOverlap="1" wp14:anchorId="08806AC5" wp14:editId="145266FE">
                      <wp:simplePos x="0" y="0"/>
                      <wp:positionH relativeFrom="column">
                        <wp:posOffset>0</wp:posOffset>
                      </wp:positionH>
                      <wp:positionV relativeFrom="paragraph">
                        <wp:posOffset>0</wp:posOffset>
                      </wp:positionV>
                      <wp:extent cx="76200" cy="28575"/>
                      <wp:effectExtent l="19050" t="19050" r="19050" b="28575"/>
                      <wp:wrapNone/>
                      <wp:docPr id="2297" name="Text Box 1587">
                        <a:extLst xmlns:a="http://schemas.openxmlformats.org/drawingml/2006/main">
                          <a:ext uri="{FF2B5EF4-FFF2-40B4-BE49-F238E27FC236}">
                            <a16:creationId xmlns:a16="http://schemas.microsoft.com/office/drawing/2014/main" id="{00000000-0008-0000-0000-0000F9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462729" id="Text Box 1587" o:spid="_x0000_s1026" type="#_x0000_t202" style="position:absolute;margin-left:0;margin-top:0;width:6pt;height:2.25pt;z-index:25401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12416" behindDoc="0" locked="0" layoutInCell="1" allowOverlap="1" wp14:anchorId="418CCC6D" wp14:editId="2A53438F">
                      <wp:simplePos x="0" y="0"/>
                      <wp:positionH relativeFrom="column">
                        <wp:posOffset>0</wp:posOffset>
                      </wp:positionH>
                      <wp:positionV relativeFrom="paragraph">
                        <wp:posOffset>0</wp:posOffset>
                      </wp:positionV>
                      <wp:extent cx="76200" cy="28575"/>
                      <wp:effectExtent l="19050" t="19050" r="19050" b="28575"/>
                      <wp:wrapNone/>
                      <wp:docPr id="2298" name="Text Box 1586">
                        <a:extLst xmlns:a="http://schemas.openxmlformats.org/drawingml/2006/main">
                          <a:ext uri="{FF2B5EF4-FFF2-40B4-BE49-F238E27FC236}">
                            <a16:creationId xmlns:a16="http://schemas.microsoft.com/office/drawing/2014/main" id="{00000000-0008-0000-0000-0000F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5857E9" id="Text Box 1586" o:spid="_x0000_s1026" type="#_x0000_t202" style="position:absolute;margin-left:0;margin-top:0;width:6pt;height:2.25pt;z-index:25401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13440" behindDoc="0" locked="0" layoutInCell="1" allowOverlap="1" wp14:anchorId="518B48AA" wp14:editId="716AF34E">
                      <wp:simplePos x="0" y="0"/>
                      <wp:positionH relativeFrom="column">
                        <wp:posOffset>0</wp:posOffset>
                      </wp:positionH>
                      <wp:positionV relativeFrom="paragraph">
                        <wp:posOffset>0</wp:posOffset>
                      </wp:positionV>
                      <wp:extent cx="76200" cy="28575"/>
                      <wp:effectExtent l="19050" t="19050" r="19050" b="28575"/>
                      <wp:wrapNone/>
                      <wp:docPr id="2299" name="Text Box 1585">
                        <a:extLst xmlns:a="http://schemas.openxmlformats.org/drawingml/2006/main">
                          <a:ext uri="{FF2B5EF4-FFF2-40B4-BE49-F238E27FC236}">
                            <a16:creationId xmlns:a16="http://schemas.microsoft.com/office/drawing/2014/main" id="{00000000-0008-0000-0000-0000FB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3DA8AB" id="Text Box 1585" o:spid="_x0000_s1026" type="#_x0000_t202" style="position:absolute;margin-left:0;margin-top:0;width:6pt;height:2.25pt;z-index:25401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14464" behindDoc="0" locked="0" layoutInCell="1" allowOverlap="1" wp14:anchorId="676F7E24" wp14:editId="70941BD2">
                      <wp:simplePos x="0" y="0"/>
                      <wp:positionH relativeFrom="column">
                        <wp:posOffset>0</wp:posOffset>
                      </wp:positionH>
                      <wp:positionV relativeFrom="paragraph">
                        <wp:posOffset>0</wp:posOffset>
                      </wp:positionV>
                      <wp:extent cx="76200" cy="28575"/>
                      <wp:effectExtent l="19050" t="19050" r="19050" b="28575"/>
                      <wp:wrapNone/>
                      <wp:docPr id="2300" name="Text Box 1584">
                        <a:extLst xmlns:a="http://schemas.openxmlformats.org/drawingml/2006/main">
                          <a:ext uri="{FF2B5EF4-FFF2-40B4-BE49-F238E27FC236}">
                            <a16:creationId xmlns:a16="http://schemas.microsoft.com/office/drawing/2014/main" id="{00000000-0008-0000-0000-0000F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41B5FB" id="Text Box 1584" o:spid="_x0000_s1026" type="#_x0000_t202" style="position:absolute;margin-left:0;margin-top:0;width:6pt;height:2.25pt;z-index:25401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15488" behindDoc="0" locked="0" layoutInCell="1" allowOverlap="1" wp14:anchorId="3B4729DB" wp14:editId="177F2D21">
                      <wp:simplePos x="0" y="0"/>
                      <wp:positionH relativeFrom="column">
                        <wp:posOffset>0</wp:posOffset>
                      </wp:positionH>
                      <wp:positionV relativeFrom="paragraph">
                        <wp:posOffset>0</wp:posOffset>
                      </wp:positionV>
                      <wp:extent cx="76200" cy="28575"/>
                      <wp:effectExtent l="19050" t="19050" r="19050" b="28575"/>
                      <wp:wrapNone/>
                      <wp:docPr id="2301" name="Text Box 1583">
                        <a:extLst xmlns:a="http://schemas.openxmlformats.org/drawingml/2006/main">
                          <a:ext uri="{FF2B5EF4-FFF2-40B4-BE49-F238E27FC236}">
                            <a16:creationId xmlns:a16="http://schemas.microsoft.com/office/drawing/2014/main" id="{00000000-0008-0000-0000-0000F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FD4A14" id="Text Box 1583" o:spid="_x0000_s1026" type="#_x0000_t202" style="position:absolute;margin-left:0;margin-top:0;width:6pt;height:2.25pt;z-index:25401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16512" behindDoc="0" locked="0" layoutInCell="1" allowOverlap="1" wp14:anchorId="341D9D49" wp14:editId="243CF57D">
                      <wp:simplePos x="0" y="0"/>
                      <wp:positionH relativeFrom="column">
                        <wp:posOffset>0</wp:posOffset>
                      </wp:positionH>
                      <wp:positionV relativeFrom="paragraph">
                        <wp:posOffset>0</wp:posOffset>
                      </wp:positionV>
                      <wp:extent cx="76200" cy="28575"/>
                      <wp:effectExtent l="19050" t="19050" r="19050" b="28575"/>
                      <wp:wrapNone/>
                      <wp:docPr id="2302" name="Text Box 1582">
                        <a:extLst xmlns:a="http://schemas.openxmlformats.org/drawingml/2006/main">
                          <a:ext uri="{FF2B5EF4-FFF2-40B4-BE49-F238E27FC236}">
                            <a16:creationId xmlns:a16="http://schemas.microsoft.com/office/drawing/2014/main" id="{00000000-0008-0000-0000-0000F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BBFBFC" id="Text Box 1582" o:spid="_x0000_s1026" type="#_x0000_t202" style="position:absolute;margin-left:0;margin-top:0;width:6pt;height:2.25pt;z-index:25401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17536" behindDoc="0" locked="0" layoutInCell="1" allowOverlap="1" wp14:anchorId="6F27D47B" wp14:editId="12A44C7B">
                      <wp:simplePos x="0" y="0"/>
                      <wp:positionH relativeFrom="column">
                        <wp:posOffset>0</wp:posOffset>
                      </wp:positionH>
                      <wp:positionV relativeFrom="paragraph">
                        <wp:posOffset>0</wp:posOffset>
                      </wp:positionV>
                      <wp:extent cx="76200" cy="28575"/>
                      <wp:effectExtent l="19050" t="19050" r="19050" b="28575"/>
                      <wp:wrapNone/>
                      <wp:docPr id="2303" name="Text Box 1581">
                        <a:extLst xmlns:a="http://schemas.openxmlformats.org/drawingml/2006/main">
                          <a:ext uri="{FF2B5EF4-FFF2-40B4-BE49-F238E27FC236}">
                            <a16:creationId xmlns:a16="http://schemas.microsoft.com/office/drawing/2014/main" id="{00000000-0008-0000-0000-0000F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585FCD" id="Text Box 1581" o:spid="_x0000_s1026" type="#_x0000_t202" style="position:absolute;margin-left:0;margin-top:0;width:6pt;height:2.25pt;z-index:25401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18560" behindDoc="0" locked="0" layoutInCell="1" allowOverlap="1" wp14:anchorId="660F6027" wp14:editId="312E853A">
                      <wp:simplePos x="0" y="0"/>
                      <wp:positionH relativeFrom="column">
                        <wp:posOffset>0</wp:posOffset>
                      </wp:positionH>
                      <wp:positionV relativeFrom="paragraph">
                        <wp:posOffset>0</wp:posOffset>
                      </wp:positionV>
                      <wp:extent cx="76200" cy="28575"/>
                      <wp:effectExtent l="19050" t="19050" r="19050" b="28575"/>
                      <wp:wrapNone/>
                      <wp:docPr id="2304" name="Text Box 1580">
                        <a:extLst xmlns:a="http://schemas.openxmlformats.org/drawingml/2006/main">
                          <a:ext uri="{FF2B5EF4-FFF2-40B4-BE49-F238E27FC236}">
                            <a16:creationId xmlns:a16="http://schemas.microsoft.com/office/drawing/2014/main" id="{00000000-0008-0000-0000-00000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E3DB64" id="Text Box 1580" o:spid="_x0000_s1026" type="#_x0000_t202" style="position:absolute;margin-left:0;margin-top:0;width:6pt;height:2.25pt;z-index:25401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19584" behindDoc="0" locked="0" layoutInCell="1" allowOverlap="1" wp14:anchorId="76E8A08A" wp14:editId="2A1C21B6">
                      <wp:simplePos x="0" y="0"/>
                      <wp:positionH relativeFrom="column">
                        <wp:posOffset>0</wp:posOffset>
                      </wp:positionH>
                      <wp:positionV relativeFrom="paragraph">
                        <wp:posOffset>0</wp:posOffset>
                      </wp:positionV>
                      <wp:extent cx="76200" cy="28575"/>
                      <wp:effectExtent l="19050" t="19050" r="19050" b="28575"/>
                      <wp:wrapNone/>
                      <wp:docPr id="2305" name="Text Box 1579">
                        <a:extLst xmlns:a="http://schemas.openxmlformats.org/drawingml/2006/main">
                          <a:ext uri="{FF2B5EF4-FFF2-40B4-BE49-F238E27FC236}">
                            <a16:creationId xmlns:a16="http://schemas.microsoft.com/office/drawing/2014/main" id="{00000000-0008-0000-0000-00000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3F1D8A" id="Text Box 1579" o:spid="_x0000_s1026" type="#_x0000_t202" style="position:absolute;margin-left:0;margin-top:0;width:6pt;height:2.25pt;z-index:25401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20608" behindDoc="0" locked="0" layoutInCell="1" allowOverlap="1" wp14:anchorId="5563CF4F" wp14:editId="0F5656A5">
                      <wp:simplePos x="0" y="0"/>
                      <wp:positionH relativeFrom="column">
                        <wp:posOffset>0</wp:posOffset>
                      </wp:positionH>
                      <wp:positionV relativeFrom="paragraph">
                        <wp:posOffset>0</wp:posOffset>
                      </wp:positionV>
                      <wp:extent cx="76200" cy="28575"/>
                      <wp:effectExtent l="19050" t="19050" r="19050" b="28575"/>
                      <wp:wrapNone/>
                      <wp:docPr id="2306" name="Text Box 1578">
                        <a:extLst xmlns:a="http://schemas.openxmlformats.org/drawingml/2006/main">
                          <a:ext uri="{FF2B5EF4-FFF2-40B4-BE49-F238E27FC236}">
                            <a16:creationId xmlns:a16="http://schemas.microsoft.com/office/drawing/2014/main" id="{00000000-0008-0000-0000-00000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95CD55" id="Text Box 1578" o:spid="_x0000_s1026" type="#_x0000_t202" style="position:absolute;margin-left:0;margin-top:0;width:6pt;height:2.25pt;z-index:25402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21632" behindDoc="0" locked="0" layoutInCell="1" allowOverlap="1" wp14:anchorId="7114E93B" wp14:editId="4A437ADD">
                      <wp:simplePos x="0" y="0"/>
                      <wp:positionH relativeFrom="column">
                        <wp:posOffset>0</wp:posOffset>
                      </wp:positionH>
                      <wp:positionV relativeFrom="paragraph">
                        <wp:posOffset>0</wp:posOffset>
                      </wp:positionV>
                      <wp:extent cx="76200" cy="28575"/>
                      <wp:effectExtent l="19050" t="19050" r="19050" b="28575"/>
                      <wp:wrapNone/>
                      <wp:docPr id="2307" name="Text Box 1577">
                        <a:extLst xmlns:a="http://schemas.openxmlformats.org/drawingml/2006/main">
                          <a:ext uri="{FF2B5EF4-FFF2-40B4-BE49-F238E27FC236}">
                            <a16:creationId xmlns:a16="http://schemas.microsoft.com/office/drawing/2014/main" id="{00000000-0008-0000-0000-00000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E4EAFA" id="Text Box 1577" o:spid="_x0000_s1026" type="#_x0000_t202" style="position:absolute;margin-left:0;margin-top:0;width:6pt;height:2.25pt;z-index:25402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22656" behindDoc="0" locked="0" layoutInCell="1" allowOverlap="1" wp14:anchorId="4A446CFA" wp14:editId="4A33375D">
                      <wp:simplePos x="0" y="0"/>
                      <wp:positionH relativeFrom="column">
                        <wp:posOffset>0</wp:posOffset>
                      </wp:positionH>
                      <wp:positionV relativeFrom="paragraph">
                        <wp:posOffset>0</wp:posOffset>
                      </wp:positionV>
                      <wp:extent cx="76200" cy="28575"/>
                      <wp:effectExtent l="19050" t="19050" r="19050" b="28575"/>
                      <wp:wrapNone/>
                      <wp:docPr id="2308" name="Text Box 1576">
                        <a:extLst xmlns:a="http://schemas.openxmlformats.org/drawingml/2006/main">
                          <a:ext uri="{FF2B5EF4-FFF2-40B4-BE49-F238E27FC236}">
                            <a16:creationId xmlns:a16="http://schemas.microsoft.com/office/drawing/2014/main" id="{00000000-0008-0000-0000-00000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1DB795" id="Text Box 1576" o:spid="_x0000_s1026" type="#_x0000_t202" style="position:absolute;margin-left:0;margin-top:0;width:6pt;height:2.25pt;z-index:25402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23680" behindDoc="0" locked="0" layoutInCell="1" allowOverlap="1" wp14:anchorId="3E158611" wp14:editId="620E5856">
                      <wp:simplePos x="0" y="0"/>
                      <wp:positionH relativeFrom="column">
                        <wp:posOffset>0</wp:posOffset>
                      </wp:positionH>
                      <wp:positionV relativeFrom="paragraph">
                        <wp:posOffset>0</wp:posOffset>
                      </wp:positionV>
                      <wp:extent cx="76200" cy="28575"/>
                      <wp:effectExtent l="19050" t="19050" r="19050" b="28575"/>
                      <wp:wrapNone/>
                      <wp:docPr id="2309" name="Text Box 1575">
                        <a:extLst xmlns:a="http://schemas.openxmlformats.org/drawingml/2006/main">
                          <a:ext uri="{FF2B5EF4-FFF2-40B4-BE49-F238E27FC236}">
                            <a16:creationId xmlns:a16="http://schemas.microsoft.com/office/drawing/2014/main" id="{00000000-0008-0000-0000-00000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1B7A3F" id="Text Box 1575" o:spid="_x0000_s1026" type="#_x0000_t202" style="position:absolute;margin-left:0;margin-top:0;width:6pt;height:2.25pt;z-index:25402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24704" behindDoc="0" locked="0" layoutInCell="1" allowOverlap="1" wp14:anchorId="5AC50C72" wp14:editId="682A93D6">
                      <wp:simplePos x="0" y="0"/>
                      <wp:positionH relativeFrom="column">
                        <wp:posOffset>0</wp:posOffset>
                      </wp:positionH>
                      <wp:positionV relativeFrom="paragraph">
                        <wp:posOffset>0</wp:posOffset>
                      </wp:positionV>
                      <wp:extent cx="76200" cy="28575"/>
                      <wp:effectExtent l="19050" t="19050" r="19050" b="28575"/>
                      <wp:wrapNone/>
                      <wp:docPr id="2310" name="Text Box 1574">
                        <a:extLst xmlns:a="http://schemas.openxmlformats.org/drawingml/2006/main">
                          <a:ext uri="{FF2B5EF4-FFF2-40B4-BE49-F238E27FC236}">
                            <a16:creationId xmlns:a16="http://schemas.microsoft.com/office/drawing/2014/main" id="{00000000-0008-0000-0000-00000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85C1FC" id="Text Box 1574" o:spid="_x0000_s1026" type="#_x0000_t202" style="position:absolute;margin-left:0;margin-top:0;width:6pt;height:2.25pt;z-index:25402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25728" behindDoc="0" locked="0" layoutInCell="1" allowOverlap="1" wp14:anchorId="547B5C30" wp14:editId="6539B38D">
                      <wp:simplePos x="0" y="0"/>
                      <wp:positionH relativeFrom="column">
                        <wp:posOffset>0</wp:posOffset>
                      </wp:positionH>
                      <wp:positionV relativeFrom="paragraph">
                        <wp:posOffset>0</wp:posOffset>
                      </wp:positionV>
                      <wp:extent cx="76200" cy="28575"/>
                      <wp:effectExtent l="19050" t="19050" r="19050" b="28575"/>
                      <wp:wrapNone/>
                      <wp:docPr id="2311" name="Text Box 1573">
                        <a:extLst xmlns:a="http://schemas.openxmlformats.org/drawingml/2006/main">
                          <a:ext uri="{FF2B5EF4-FFF2-40B4-BE49-F238E27FC236}">
                            <a16:creationId xmlns:a16="http://schemas.microsoft.com/office/drawing/2014/main" id="{00000000-0008-0000-0000-00000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CA4788" id="Text Box 1573" o:spid="_x0000_s1026" type="#_x0000_t202" style="position:absolute;margin-left:0;margin-top:0;width:6pt;height:2.25pt;z-index:25402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38016" behindDoc="0" locked="0" layoutInCell="1" allowOverlap="1" wp14:anchorId="1B8C710F" wp14:editId="190BEAAD">
                      <wp:simplePos x="0" y="0"/>
                      <wp:positionH relativeFrom="column">
                        <wp:posOffset>0</wp:posOffset>
                      </wp:positionH>
                      <wp:positionV relativeFrom="paragraph">
                        <wp:posOffset>0</wp:posOffset>
                      </wp:positionV>
                      <wp:extent cx="76200" cy="28575"/>
                      <wp:effectExtent l="19050" t="19050" r="19050" b="28575"/>
                      <wp:wrapNone/>
                      <wp:docPr id="2323" name="Text Box 1572">
                        <a:extLst xmlns:a="http://schemas.openxmlformats.org/drawingml/2006/main">
                          <a:ext uri="{FF2B5EF4-FFF2-40B4-BE49-F238E27FC236}">
                            <a16:creationId xmlns:a16="http://schemas.microsoft.com/office/drawing/2014/main" id="{00000000-0008-0000-0000-00001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033F66" id="Text Box 1572" o:spid="_x0000_s1026" type="#_x0000_t202" style="position:absolute;margin-left:0;margin-top:0;width:6pt;height:2.25pt;z-index:25403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39040" behindDoc="0" locked="0" layoutInCell="1" allowOverlap="1" wp14:anchorId="75DA1B32" wp14:editId="106DFE48">
                      <wp:simplePos x="0" y="0"/>
                      <wp:positionH relativeFrom="column">
                        <wp:posOffset>0</wp:posOffset>
                      </wp:positionH>
                      <wp:positionV relativeFrom="paragraph">
                        <wp:posOffset>0</wp:posOffset>
                      </wp:positionV>
                      <wp:extent cx="76200" cy="28575"/>
                      <wp:effectExtent l="19050" t="19050" r="19050" b="28575"/>
                      <wp:wrapNone/>
                      <wp:docPr id="2324" name="Text Box 1571">
                        <a:extLst xmlns:a="http://schemas.openxmlformats.org/drawingml/2006/main">
                          <a:ext uri="{FF2B5EF4-FFF2-40B4-BE49-F238E27FC236}">
                            <a16:creationId xmlns:a16="http://schemas.microsoft.com/office/drawing/2014/main" id="{00000000-0008-0000-0000-00001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BEFC6" id="Text Box 1571" o:spid="_x0000_s1026" type="#_x0000_t202" style="position:absolute;margin-left:0;margin-top:0;width:6pt;height:2.25pt;z-index:25403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40064" behindDoc="0" locked="0" layoutInCell="1" allowOverlap="1" wp14:anchorId="4B5249B2" wp14:editId="7EE2D485">
                      <wp:simplePos x="0" y="0"/>
                      <wp:positionH relativeFrom="column">
                        <wp:posOffset>0</wp:posOffset>
                      </wp:positionH>
                      <wp:positionV relativeFrom="paragraph">
                        <wp:posOffset>0</wp:posOffset>
                      </wp:positionV>
                      <wp:extent cx="76200" cy="28575"/>
                      <wp:effectExtent l="19050" t="19050" r="19050" b="28575"/>
                      <wp:wrapNone/>
                      <wp:docPr id="2325" name="Text Box 1570">
                        <a:extLst xmlns:a="http://schemas.openxmlformats.org/drawingml/2006/main">
                          <a:ext uri="{FF2B5EF4-FFF2-40B4-BE49-F238E27FC236}">
                            <a16:creationId xmlns:a16="http://schemas.microsoft.com/office/drawing/2014/main" id="{00000000-0008-0000-0000-00001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8933D9" id="Text Box 1570" o:spid="_x0000_s1026" type="#_x0000_t202" style="position:absolute;margin-left:0;margin-top:0;width:6pt;height:2.25pt;z-index:25404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41088" behindDoc="0" locked="0" layoutInCell="1" allowOverlap="1" wp14:anchorId="2EE2074F" wp14:editId="229D2C86">
                      <wp:simplePos x="0" y="0"/>
                      <wp:positionH relativeFrom="column">
                        <wp:posOffset>0</wp:posOffset>
                      </wp:positionH>
                      <wp:positionV relativeFrom="paragraph">
                        <wp:posOffset>0</wp:posOffset>
                      </wp:positionV>
                      <wp:extent cx="76200" cy="28575"/>
                      <wp:effectExtent l="19050" t="19050" r="19050" b="28575"/>
                      <wp:wrapNone/>
                      <wp:docPr id="2326" name="Text Box 1569">
                        <a:extLst xmlns:a="http://schemas.openxmlformats.org/drawingml/2006/main">
                          <a:ext uri="{FF2B5EF4-FFF2-40B4-BE49-F238E27FC236}">
                            <a16:creationId xmlns:a16="http://schemas.microsoft.com/office/drawing/2014/main" id="{00000000-0008-0000-0000-00001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67055A" id="Text Box 1569" o:spid="_x0000_s1026" type="#_x0000_t202" style="position:absolute;margin-left:0;margin-top:0;width:6pt;height:2.25pt;z-index:25404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42112" behindDoc="0" locked="0" layoutInCell="1" allowOverlap="1" wp14:anchorId="303F2CC7" wp14:editId="287E4925">
                      <wp:simplePos x="0" y="0"/>
                      <wp:positionH relativeFrom="column">
                        <wp:posOffset>0</wp:posOffset>
                      </wp:positionH>
                      <wp:positionV relativeFrom="paragraph">
                        <wp:posOffset>0</wp:posOffset>
                      </wp:positionV>
                      <wp:extent cx="76200" cy="28575"/>
                      <wp:effectExtent l="19050" t="19050" r="19050" b="28575"/>
                      <wp:wrapNone/>
                      <wp:docPr id="2327" name="Text Box 1568">
                        <a:extLst xmlns:a="http://schemas.openxmlformats.org/drawingml/2006/main">
                          <a:ext uri="{FF2B5EF4-FFF2-40B4-BE49-F238E27FC236}">
                            <a16:creationId xmlns:a16="http://schemas.microsoft.com/office/drawing/2014/main" id="{00000000-0008-0000-0000-00001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0A027E" id="Text Box 1568" o:spid="_x0000_s1026" type="#_x0000_t202" style="position:absolute;margin-left:0;margin-top:0;width:6pt;height:2.25pt;z-index:25404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43136" behindDoc="0" locked="0" layoutInCell="1" allowOverlap="1" wp14:anchorId="02A5A849" wp14:editId="54C23D5F">
                      <wp:simplePos x="0" y="0"/>
                      <wp:positionH relativeFrom="column">
                        <wp:posOffset>0</wp:posOffset>
                      </wp:positionH>
                      <wp:positionV relativeFrom="paragraph">
                        <wp:posOffset>0</wp:posOffset>
                      </wp:positionV>
                      <wp:extent cx="76200" cy="28575"/>
                      <wp:effectExtent l="19050" t="19050" r="19050" b="28575"/>
                      <wp:wrapNone/>
                      <wp:docPr id="2328" name="Text Box 1567">
                        <a:extLst xmlns:a="http://schemas.openxmlformats.org/drawingml/2006/main">
                          <a:ext uri="{FF2B5EF4-FFF2-40B4-BE49-F238E27FC236}">
                            <a16:creationId xmlns:a16="http://schemas.microsoft.com/office/drawing/2014/main" id="{00000000-0008-0000-0000-00001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3554FC" id="Text Box 1567" o:spid="_x0000_s1026" type="#_x0000_t202" style="position:absolute;margin-left:0;margin-top:0;width:6pt;height:2.25pt;z-index:25404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44160" behindDoc="0" locked="0" layoutInCell="1" allowOverlap="1" wp14:anchorId="2835B1C4" wp14:editId="47B528AA">
                      <wp:simplePos x="0" y="0"/>
                      <wp:positionH relativeFrom="column">
                        <wp:posOffset>0</wp:posOffset>
                      </wp:positionH>
                      <wp:positionV relativeFrom="paragraph">
                        <wp:posOffset>0</wp:posOffset>
                      </wp:positionV>
                      <wp:extent cx="76200" cy="28575"/>
                      <wp:effectExtent l="19050" t="19050" r="19050" b="28575"/>
                      <wp:wrapNone/>
                      <wp:docPr id="2329" name="Text Box 1566">
                        <a:extLst xmlns:a="http://schemas.openxmlformats.org/drawingml/2006/main">
                          <a:ext uri="{FF2B5EF4-FFF2-40B4-BE49-F238E27FC236}">
                            <a16:creationId xmlns:a16="http://schemas.microsoft.com/office/drawing/2014/main" id="{00000000-0008-0000-0000-00001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F0C50B" id="Text Box 1566" o:spid="_x0000_s1026" type="#_x0000_t202" style="position:absolute;margin-left:0;margin-top:0;width:6pt;height:2.25pt;z-index:25404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45184" behindDoc="0" locked="0" layoutInCell="1" allowOverlap="1" wp14:anchorId="2EF17D5B" wp14:editId="6630ABE9">
                      <wp:simplePos x="0" y="0"/>
                      <wp:positionH relativeFrom="column">
                        <wp:posOffset>0</wp:posOffset>
                      </wp:positionH>
                      <wp:positionV relativeFrom="paragraph">
                        <wp:posOffset>0</wp:posOffset>
                      </wp:positionV>
                      <wp:extent cx="76200" cy="28575"/>
                      <wp:effectExtent l="19050" t="19050" r="19050" b="28575"/>
                      <wp:wrapNone/>
                      <wp:docPr id="2330" name="Text Box 1565">
                        <a:extLst xmlns:a="http://schemas.openxmlformats.org/drawingml/2006/main">
                          <a:ext uri="{FF2B5EF4-FFF2-40B4-BE49-F238E27FC236}">
                            <a16:creationId xmlns:a16="http://schemas.microsoft.com/office/drawing/2014/main" id="{00000000-0008-0000-0000-00001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BEE35D" id="Text Box 1565" o:spid="_x0000_s1026" type="#_x0000_t202" style="position:absolute;margin-left:0;margin-top:0;width:6pt;height:2.25pt;z-index:25404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46208" behindDoc="0" locked="0" layoutInCell="1" allowOverlap="1" wp14:anchorId="0162CBAD" wp14:editId="793386FE">
                      <wp:simplePos x="0" y="0"/>
                      <wp:positionH relativeFrom="column">
                        <wp:posOffset>0</wp:posOffset>
                      </wp:positionH>
                      <wp:positionV relativeFrom="paragraph">
                        <wp:posOffset>0</wp:posOffset>
                      </wp:positionV>
                      <wp:extent cx="76200" cy="28575"/>
                      <wp:effectExtent l="19050" t="19050" r="19050" b="28575"/>
                      <wp:wrapNone/>
                      <wp:docPr id="2331" name="Text Box 1564">
                        <a:extLst xmlns:a="http://schemas.openxmlformats.org/drawingml/2006/main">
                          <a:ext uri="{FF2B5EF4-FFF2-40B4-BE49-F238E27FC236}">
                            <a16:creationId xmlns:a16="http://schemas.microsoft.com/office/drawing/2014/main" id="{00000000-0008-0000-0000-00001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EAC7C6" id="Text Box 1564" o:spid="_x0000_s1026" type="#_x0000_t202" style="position:absolute;margin-left:0;margin-top:0;width:6pt;height:2.25pt;z-index:25404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47232" behindDoc="0" locked="0" layoutInCell="1" allowOverlap="1" wp14:anchorId="462C677E" wp14:editId="2B11B9DB">
                      <wp:simplePos x="0" y="0"/>
                      <wp:positionH relativeFrom="column">
                        <wp:posOffset>0</wp:posOffset>
                      </wp:positionH>
                      <wp:positionV relativeFrom="paragraph">
                        <wp:posOffset>0</wp:posOffset>
                      </wp:positionV>
                      <wp:extent cx="76200" cy="28575"/>
                      <wp:effectExtent l="19050" t="19050" r="19050" b="28575"/>
                      <wp:wrapNone/>
                      <wp:docPr id="2332" name="Text Box 1563">
                        <a:extLst xmlns:a="http://schemas.openxmlformats.org/drawingml/2006/main">
                          <a:ext uri="{FF2B5EF4-FFF2-40B4-BE49-F238E27FC236}">
                            <a16:creationId xmlns:a16="http://schemas.microsoft.com/office/drawing/2014/main" id="{00000000-0008-0000-0000-00001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F4EF37" id="Text Box 1563" o:spid="_x0000_s1026" type="#_x0000_t202" style="position:absolute;margin-left:0;margin-top:0;width:6pt;height:2.25pt;z-index:25404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48256" behindDoc="0" locked="0" layoutInCell="1" allowOverlap="1" wp14:anchorId="308B16BB" wp14:editId="0F7ECCF0">
                      <wp:simplePos x="0" y="0"/>
                      <wp:positionH relativeFrom="column">
                        <wp:posOffset>0</wp:posOffset>
                      </wp:positionH>
                      <wp:positionV relativeFrom="paragraph">
                        <wp:posOffset>0</wp:posOffset>
                      </wp:positionV>
                      <wp:extent cx="76200" cy="28575"/>
                      <wp:effectExtent l="19050" t="19050" r="19050" b="28575"/>
                      <wp:wrapNone/>
                      <wp:docPr id="2333" name="Text Box 1562">
                        <a:extLst xmlns:a="http://schemas.openxmlformats.org/drawingml/2006/main">
                          <a:ext uri="{FF2B5EF4-FFF2-40B4-BE49-F238E27FC236}">
                            <a16:creationId xmlns:a16="http://schemas.microsoft.com/office/drawing/2014/main" id="{00000000-0008-0000-0000-00001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7C659C" id="Text Box 1562" o:spid="_x0000_s1026" type="#_x0000_t202" style="position:absolute;margin-left:0;margin-top:0;width:6pt;height:2.25pt;z-index:25404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49280" behindDoc="0" locked="0" layoutInCell="1" allowOverlap="1" wp14:anchorId="62F3CD96" wp14:editId="6CEED357">
                      <wp:simplePos x="0" y="0"/>
                      <wp:positionH relativeFrom="column">
                        <wp:posOffset>0</wp:posOffset>
                      </wp:positionH>
                      <wp:positionV relativeFrom="paragraph">
                        <wp:posOffset>0</wp:posOffset>
                      </wp:positionV>
                      <wp:extent cx="76200" cy="28575"/>
                      <wp:effectExtent l="19050" t="19050" r="19050" b="28575"/>
                      <wp:wrapNone/>
                      <wp:docPr id="2334" name="Text Box 1561">
                        <a:extLst xmlns:a="http://schemas.openxmlformats.org/drawingml/2006/main">
                          <a:ext uri="{FF2B5EF4-FFF2-40B4-BE49-F238E27FC236}">
                            <a16:creationId xmlns:a16="http://schemas.microsoft.com/office/drawing/2014/main" id="{00000000-0008-0000-0000-00001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AD6F5A" id="Text Box 1561" o:spid="_x0000_s1026" type="#_x0000_t202" style="position:absolute;margin-left:0;margin-top:0;width:6pt;height:2.25pt;z-index:25404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50304" behindDoc="0" locked="0" layoutInCell="1" allowOverlap="1" wp14:anchorId="3E22E289" wp14:editId="38B6F7A9">
                      <wp:simplePos x="0" y="0"/>
                      <wp:positionH relativeFrom="column">
                        <wp:posOffset>0</wp:posOffset>
                      </wp:positionH>
                      <wp:positionV relativeFrom="paragraph">
                        <wp:posOffset>0</wp:posOffset>
                      </wp:positionV>
                      <wp:extent cx="76200" cy="28575"/>
                      <wp:effectExtent l="19050" t="19050" r="19050" b="28575"/>
                      <wp:wrapNone/>
                      <wp:docPr id="2335" name="Text Box 1560">
                        <a:extLst xmlns:a="http://schemas.openxmlformats.org/drawingml/2006/main">
                          <a:ext uri="{FF2B5EF4-FFF2-40B4-BE49-F238E27FC236}">
                            <a16:creationId xmlns:a16="http://schemas.microsoft.com/office/drawing/2014/main" id="{00000000-0008-0000-0000-00001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191B34" id="Text Box 1560" o:spid="_x0000_s1026" type="#_x0000_t202" style="position:absolute;margin-left:0;margin-top:0;width:6pt;height:2.25pt;z-index:25405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51328" behindDoc="0" locked="0" layoutInCell="1" allowOverlap="1" wp14:anchorId="5B5982F3" wp14:editId="7FDB126C">
                      <wp:simplePos x="0" y="0"/>
                      <wp:positionH relativeFrom="column">
                        <wp:posOffset>0</wp:posOffset>
                      </wp:positionH>
                      <wp:positionV relativeFrom="paragraph">
                        <wp:posOffset>0</wp:posOffset>
                      </wp:positionV>
                      <wp:extent cx="76200" cy="28575"/>
                      <wp:effectExtent l="19050" t="19050" r="19050" b="28575"/>
                      <wp:wrapNone/>
                      <wp:docPr id="2336" name="Text Box 1559">
                        <a:extLst xmlns:a="http://schemas.openxmlformats.org/drawingml/2006/main">
                          <a:ext uri="{FF2B5EF4-FFF2-40B4-BE49-F238E27FC236}">
                            <a16:creationId xmlns:a16="http://schemas.microsoft.com/office/drawing/2014/main" id="{00000000-0008-0000-0000-00002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976C58" id="Text Box 1559" o:spid="_x0000_s1026" type="#_x0000_t202" style="position:absolute;margin-left:0;margin-top:0;width:6pt;height:2.25pt;z-index:25405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52352" behindDoc="0" locked="0" layoutInCell="1" allowOverlap="1" wp14:anchorId="140194AC" wp14:editId="086E6E9B">
                      <wp:simplePos x="0" y="0"/>
                      <wp:positionH relativeFrom="column">
                        <wp:posOffset>0</wp:posOffset>
                      </wp:positionH>
                      <wp:positionV relativeFrom="paragraph">
                        <wp:posOffset>0</wp:posOffset>
                      </wp:positionV>
                      <wp:extent cx="76200" cy="28575"/>
                      <wp:effectExtent l="19050" t="19050" r="19050" b="28575"/>
                      <wp:wrapNone/>
                      <wp:docPr id="2337" name="Text Box 1558">
                        <a:extLst xmlns:a="http://schemas.openxmlformats.org/drawingml/2006/main">
                          <a:ext uri="{FF2B5EF4-FFF2-40B4-BE49-F238E27FC236}">
                            <a16:creationId xmlns:a16="http://schemas.microsoft.com/office/drawing/2014/main" id="{00000000-0008-0000-0000-00002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E5E3A3" id="Text Box 1558" o:spid="_x0000_s1026" type="#_x0000_t202" style="position:absolute;margin-left:0;margin-top:0;width:6pt;height:2.25pt;z-index:25405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53376" behindDoc="0" locked="0" layoutInCell="1" allowOverlap="1" wp14:anchorId="1BB14FA5" wp14:editId="5532D37C">
                      <wp:simplePos x="0" y="0"/>
                      <wp:positionH relativeFrom="column">
                        <wp:posOffset>0</wp:posOffset>
                      </wp:positionH>
                      <wp:positionV relativeFrom="paragraph">
                        <wp:posOffset>0</wp:posOffset>
                      </wp:positionV>
                      <wp:extent cx="76200" cy="28575"/>
                      <wp:effectExtent l="19050" t="19050" r="19050" b="28575"/>
                      <wp:wrapNone/>
                      <wp:docPr id="2338" name="Text Box 1557">
                        <a:extLst xmlns:a="http://schemas.openxmlformats.org/drawingml/2006/main">
                          <a:ext uri="{FF2B5EF4-FFF2-40B4-BE49-F238E27FC236}">
                            <a16:creationId xmlns:a16="http://schemas.microsoft.com/office/drawing/2014/main" id="{00000000-0008-0000-0000-00002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D0B396" id="Text Box 1557" o:spid="_x0000_s1026" type="#_x0000_t202" style="position:absolute;margin-left:0;margin-top:0;width:6pt;height:2.25pt;z-index:25405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54400" behindDoc="0" locked="0" layoutInCell="1" allowOverlap="1" wp14:anchorId="7C493984" wp14:editId="528E5318">
                      <wp:simplePos x="0" y="0"/>
                      <wp:positionH relativeFrom="column">
                        <wp:posOffset>0</wp:posOffset>
                      </wp:positionH>
                      <wp:positionV relativeFrom="paragraph">
                        <wp:posOffset>0</wp:posOffset>
                      </wp:positionV>
                      <wp:extent cx="76200" cy="28575"/>
                      <wp:effectExtent l="19050" t="19050" r="19050" b="28575"/>
                      <wp:wrapNone/>
                      <wp:docPr id="2339" name="Text Box 1556">
                        <a:extLst xmlns:a="http://schemas.openxmlformats.org/drawingml/2006/main">
                          <a:ext uri="{FF2B5EF4-FFF2-40B4-BE49-F238E27FC236}">
                            <a16:creationId xmlns:a16="http://schemas.microsoft.com/office/drawing/2014/main" id="{00000000-0008-0000-0000-00002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0BE8FE" id="Text Box 1556" o:spid="_x0000_s1026" type="#_x0000_t202" style="position:absolute;margin-left:0;margin-top:0;width:6pt;height:2.25pt;z-index:25405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55424" behindDoc="0" locked="0" layoutInCell="1" allowOverlap="1" wp14:anchorId="20306F39" wp14:editId="390D21B7">
                      <wp:simplePos x="0" y="0"/>
                      <wp:positionH relativeFrom="column">
                        <wp:posOffset>0</wp:posOffset>
                      </wp:positionH>
                      <wp:positionV relativeFrom="paragraph">
                        <wp:posOffset>0</wp:posOffset>
                      </wp:positionV>
                      <wp:extent cx="76200" cy="28575"/>
                      <wp:effectExtent l="19050" t="19050" r="19050" b="28575"/>
                      <wp:wrapNone/>
                      <wp:docPr id="2340" name="Text Box 1555">
                        <a:extLst xmlns:a="http://schemas.openxmlformats.org/drawingml/2006/main">
                          <a:ext uri="{FF2B5EF4-FFF2-40B4-BE49-F238E27FC236}">
                            <a16:creationId xmlns:a16="http://schemas.microsoft.com/office/drawing/2014/main" id="{00000000-0008-0000-0000-00002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918CA2" id="Text Box 1555" o:spid="_x0000_s1026" type="#_x0000_t202" style="position:absolute;margin-left:0;margin-top:0;width:6pt;height:2.25pt;z-index:25405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56448" behindDoc="0" locked="0" layoutInCell="1" allowOverlap="1" wp14:anchorId="7D279154" wp14:editId="45A1863A">
                      <wp:simplePos x="0" y="0"/>
                      <wp:positionH relativeFrom="column">
                        <wp:posOffset>0</wp:posOffset>
                      </wp:positionH>
                      <wp:positionV relativeFrom="paragraph">
                        <wp:posOffset>0</wp:posOffset>
                      </wp:positionV>
                      <wp:extent cx="76200" cy="28575"/>
                      <wp:effectExtent l="19050" t="19050" r="19050" b="28575"/>
                      <wp:wrapNone/>
                      <wp:docPr id="2341" name="Text Box 1554">
                        <a:extLst xmlns:a="http://schemas.openxmlformats.org/drawingml/2006/main">
                          <a:ext uri="{FF2B5EF4-FFF2-40B4-BE49-F238E27FC236}">
                            <a16:creationId xmlns:a16="http://schemas.microsoft.com/office/drawing/2014/main" id="{00000000-0008-0000-0000-00002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5C329B" id="Text Box 1554" o:spid="_x0000_s1026" type="#_x0000_t202" style="position:absolute;margin-left:0;margin-top:0;width:6pt;height:2.25pt;z-index:25405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57472" behindDoc="0" locked="0" layoutInCell="1" allowOverlap="1" wp14:anchorId="71FF497C" wp14:editId="41836985">
                      <wp:simplePos x="0" y="0"/>
                      <wp:positionH relativeFrom="column">
                        <wp:posOffset>0</wp:posOffset>
                      </wp:positionH>
                      <wp:positionV relativeFrom="paragraph">
                        <wp:posOffset>0</wp:posOffset>
                      </wp:positionV>
                      <wp:extent cx="76200" cy="28575"/>
                      <wp:effectExtent l="19050" t="19050" r="19050" b="28575"/>
                      <wp:wrapNone/>
                      <wp:docPr id="2342" name="Text Box 1553">
                        <a:extLst xmlns:a="http://schemas.openxmlformats.org/drawingml/2006/main">
                          <a:ext uri="{FF2B5EF4-FFF2-40B4-BE49-F238E27FC236}">
                            <a16:creationId xmlns:a16="http://schemas.microsoft.com/office/drawing/2014/main" id="{00000000-0008-0000-0000-00002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B42A72" id="Text Box 1553" o:spid="_x0000_s1026" type="#_x0000_t202" style="position:absolute;margin-left:0;margin-top:0;width:6pt;height:2.25pt;z-index:25405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58496" behindDoc="0" locked="0" layoutInCell="1" allowOverlap="1" wp14:anchorId="69B3118E" wp14:editId="77922B0B">
                      <wp:simplePos x="0" y="0"/>
                      <wp:positionH relativeFrom="column">
                        <wp:posOffset>0</wp:posOffset>
                      </wp:positionH>
                      <wp:positionV relativeFrom="paragraph">
                        <wp:posOffset>0</wp:posOffset>
                      </wp:positionV>
                      <wp:extent cx="76200" cy="28575"/>
                      <wp:effectExtent l="19050" t="19050" r="19050" b="28575"/>
                      <wp:wrapNone/>
                      <wp:docPr id="2343" name="Text Box 1552">
                        <a:extLst xmlns:a="http://schemas.openxmlformats.org/drawingml/2006/main">
                          <a:ext uri="{FF2B5EF4-FFF2-40B4-BE49-F238E27FC236}">
                            <a16:creationId xmlns:a16="http://schemas.microsoft.com/office/drawing/2014/main" id="{00000000-0008-0000-0000-00002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E917C1" id="Text Box 1552" o:spid="_x0000_s1026" type="#_x0000_t202" style="position:absolute;margin-left:0;margin-top:0;width:6pt;height:2.25pt;z-index:25405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59520" behindDoc="0" locked="0" layoutInCell="1" allowOverlap="1" wp14:anchorId="15B56A00" wp14:editId="53FC3839">
                      <wp:simplePos x="0" y="0"/>
                      <wp:positionH relativeFrom="column">
                        <wp:posOffset>0</wp:posOffset>
                      </wp:positionH>
                      <wp:positionV relativeFrom="paragraph">
                        <wp:posOffset>0</wp:posOffset>
                      </wp:positionV>
                      <wp:extent cx="76200" cy="28575"/>
                      <wp:effectExtent l="19050" t="19050" r="19050" b="28575"/>
                      <wp:wrapNone/>
                      <wp:docPr id="2344" name="Text Box 1551">
                        <a:extLst xmlns:a="http://schemas.openxmlformats.org/drawingml/2006/main">
                          <a:ext uri="{FF2B5EF4-FFF2-40B4-BE49-F238E27FC236}">
                            <a16:creationId xmlns:a16="http://schemas.microsoft.com/office/drawing/2014/main" id="{00000000-0008-0000-0000-00002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610FFA" id="Text Box 1551" o:spid="_x0000_s1026" type="#_x0000_t202" style="position:absolute;margin-left:0;margin-top:0;width:6pt;height:2.25pt;z-index:25405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60544" behindDoc="0" locked="0" layoutInCell="1" allowOverlap="1" wp14:anchorId="6BB04DAD" wp14:editId="497CEAC4">
                      <wp:simplePos x="0" y="0"/>
                      <wp:positionH relativeFrom="column">
                        <wp:posOffset>0</wp:posOffset>
                      </wp:positionH>
                      <wp:positionV relativeFrom="paragraph">
                        <wp:posOffset>0</wp:posOffset>
                      </wp:positionV>
                      <wp:extent cx="76200" cy="28575"/>
                      <wp:effectExtent l="19050" t="19050" r="19050" b="28575"/>
                      <wp:wrapNone/>
                      <wp:docPr id="2345" name="Text Box 1550">
                        <a:extLst xmlns:a="http://schemas.openxmlformats.org/drawingml/2006/main">
                          <a:ext uri="{FF2B5EF4-FFF2-40B4-BE49-F238E27FC236}">
                            <a16:creationId xmlns:a16="http://schemas.microsoft.com/office/drawing/2014/main" id="{00000000-0008-0000-0000-00002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5969B3" id="Text Box 1550" o:spid="_x0000_s1026" type="#_x0000_t202" style="position:absolute;margin-left:0;margin-top:0;width:6pt;height:2.25pt;z-index:25406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61568" behindDoc="0" locked="0" layoutInCell="1" allowOverlap="1" wp14:anchorId="65A0D138" wp14:editId="61EBD580">
                      <wp:simplePos x="0" y="0"/>
                      <wp:positionH relativeFrom="column">
                        <wp:posOffset>0</wp:posOffset>
                      </wp:positionH>
                      <wp:positionV relativeFrom="paragraph">
                        <wp:posOffset>0</wp:posOffset>
                      </wp:positionV>
                      <wp:extent cx="76200" cy="28575"/>
                      <wp:effectExtent l="19050" t="19050" r="19050" b="28575"/>
                      <wp:wrapNone/>
                      <wp:docPr id="2346" name="Text Box 1549">
                        <a:extLst xmlns:a="http://schemas.openxmlformats.org/drawingml/2006/main">
                          <a:ext uri="{FF2B5EF4-FFF2-40B4-BE49-F238E27FC236}">
                            <a16:creationId xmlns:a16="http://schemas.microsoft.com/office/drawing/2014/main" id="{00000000-0008-0000-0000-00002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41972C" id="Text Box 1549" o:spid="_x0000_s1026" type="#_x0000_t202" style="position:absolute;margin-left:0;margin-top:0;width:6pt;height:2.25pt;z-index:25406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62592" behindDoc="0" locked="0" layoutInCell="1" allowOverlap="1" wp14:anchorId="6587366C" wp14:editId="6B394E14">
                      <wp:simplePos x="0" y="0"/>
                      <wp:positionH relativeFrom="column">
                        <wp:posOffset>0</wp:posOffset>
                      </wp:positionH>
                      <wp:positionV relativeFrom="paragraph">
                        <wp:posOffset>0</wp:posOffset>
                      </wp:positionV>
                      <wp:extent cx="76200" cy="28575"/>
                      <wp:effectExtent l="19050" t="19050" r="19050" b="28575"/>
                      <wp:wrapNone/>
                      <wp:docPr id="2347" name="Text Box 1548">
                        <a:extLst xmlns:a="http://schemas.openxmlformats.org/drawingml/2006/main">
                          <a:ext uri="{FF2B5EF4-FFF2-40B4-BE49-F238E27FC236}">
                            <a16:creationId xmlns:a16="http://schemas.microsoft.com/office/drawing/2014/main" id="{00000000-0008-0000-0000-00002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A7ED8F" id="Text Box 1548" o:spid="_x0000_s1026" type="#_x0000_t202" style="position:absolute;margin-left:0;margin-top:0;width:6pt;height:2.25pt;z-index:25406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63616" behindDoc="0" locked="0" layoutInCell="1" allowOverlap="1" wp14:anchorId="0F3FA85A" wp14:editId="1061B0EB">
                      <wp:simplePos x="0" y="0"/>
                      <wp:positionH relativeFrom="column">
                        <wp:posOffset>0</wp:posOffset>
                      </wp:positionH>
                      <wp:positionV relativeFrom="paragraph">
                        <wp:posOffset>0</wp:posOffset>
                      </wp:positionV>
                      <wp:extent cx="76200" cy="28575"/>
                      <wp:effectExtent l="19050" t="19050" r="19050" b="28575"/>
                      <wp:wrapNone/>
                      <wp:docPr id="2348" name="Text Box 1547">
                        <a:extLst xmlns:a="http://schemas.openxmlformats.org/drawingml/2006/main">
                          <a:ext uri="{FF2B5EF4-FFF2-40B4-BE49-F238E27FC236}">
                            <a16:creationId xmlns:a16="http://schemas.microsoft.com/office/drawing/2014/main" id="{00000000-0008-0000-0000-00002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D91669" id="Text Box 1547" o:spid="_x0000_s1026" type="#_x0000_t202" style="position:absolute;margin-left:0;margin-top:0;width:6pt;height:2.25pt;z-index:25406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64640" behindDoc="0" locked="0" layoutInCell="1" allowOverlap="1" wp14:anchorId="182A3361" wp14:editId="7248B104">
                      <wp:simplePos x="0" y="0"/>
                      <wp:positionH relativeFrom="column">
                        <wp:posOffset>0</wp:posOffset>
                      </wp:positionH>
                      <wp:positionV relativeFrom="paragraph">
                        <wp:posOffset>0</wp:posOffset>
                      </wp:positionV>
                      <wp:extent cx="76200" cy="28575"/>
                      <wp:effectExtent l="19050" t="19050" r="19050" b="28575"/>
                      <wp:wrapNone/>
                      <wp:docPr id="2349" name="Text Box 1546">
                        <a:extLst xmlns:a="http://schemas.openxmlformats.org/drawingml/2006/main">
                          <a:ext uri="{FF2B5EF4-FFF2-40B4-BE49-F238E27FC236}">
                            <a16:creationId xmlns:a16="http://schemas.microsoft.com/office/drawing/2014/main" id="{00000000-0008-0000-0000-00002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ECB8A9" id="Text Box 1546" o:spid="_x0000_s1026" type="#_x0000_t202" style="position:absolute;margin-left:0;margin-top:0;width:6pt;height:2.25pt;z-index:25406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65664" behindDoc="0" locked="0" layoutInCell="1" allowOverlap="1" wp14:anchorId="2601C9EF" wp14:editId="208B436B">
                      <wp:simplePos x="0" y="0"/>
                      <wp:positionH relativeFrom="column">
                        <wp:posOffset>0</wp:posOffset>
                      </wp:positionH>
                      <wp:positionV relativeFrom="paragraph">
                        <wp:posOffset>0</wp:posOffset>
                      </wp:positionV>
                      <wp:extent cx="76200" cy="28575"/>
                      <wp:effectExtent l="19050" t="19050" r="19050" b="28575"/>
                      <wp:wrapNone/>
                      <wp:docPr id="2350" name="Text Box 1545">
                        <a:extLst xmlns:a="http://schemas.openxmlformats.org/drawingml/2006/main">
                          <a:ext uri="{FF2B5EF4-FFF2-40B4-BE49-F238E27FC236}">
                            <a16:creationId xmlns:a16="http://schemas.microsoft.com/office/drawing/2014/main" id="{00000000-0008-0000-0000-00002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FB5BFB" id="Text Box 1545" o:spid="_x0000_s1026" type="#_x0000_t202" style="position:absolute;margin-left:0;margin-top:0;width:6pt;height:2.25pt;z-index:25406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66688" behindDoc="0" locked="0" layoutInCell="1" allowOverlap="1" wp14:anchorId="2DACAA6B" wp14:editId="3F01C701">
                      <wp:simplePos x="0" y="0"/>
                      <wp:positionH relativeFrom="column">
                        <wp:posOffset>0</wp:posOffset>
                      </wp:positionH>
                      <wp:positionV relativeFrom="paragraph">
                        <wp:posOffset>0</wp:posOffset>
                      </wp:positionV>
                      <wp:extent cx="76200" cy="28575"/>
                      <wp:effectExtent l="19050" t="19050" r="19050" b="28575"/>
                      <wp:wrapNone/>
                      <wp:docPr id="2351" name="Text Box 1544">
                        <a:extLst xmlns:a="http://schemas.openxmlformats.org/drawingml/2006/main">
                          <a:ext uri="{FF2B5EF4-FFF2-40B4-BE49-F238E27FC236}">
                            <a16:creationId xmlns:a16="http://schemas.microsoft.com/office/drawing/2014/main" id="{00000000-0008-0000-0000-00002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2B11F7" id="Text Box 1544" o:spid="_x0000_s1026" type="#_x0000_t202" style="position:absolute;margin-left:0;margin-top:0;width:6pt;height:2.25pt;z-index:25406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67712" behindDoc="0" locked="0" layoutInCell="1" allowOverlap="1" wp14:anchorId="5412A77B" wp14:editId="4C71F5A8">
                      <wp:simplePos x="0" y="0"/>
                      <wp:positionH relativeFrom="column">
                        <wp:posOffset>0</wp:posOffset>
                      </wp:positionH>
                      <wp:positionV relativeFrom="paragraph">
                        <wp:posOffset>0</wp:posOffset>
                      </wp:positionV>
                      <wp:extent cx="76200" cy="28575"/>
                      <wp:effectExtent l="19050" t="19050" r="19050" b="28575"/>
                      <wp:wrapNone/>
                      <wp:docPr id="2352" name="Text Box 1543">
                        <a:extLst xmlns:a="http://schemas.openxmlformats.org/drawingml/2006/main">
                          <a:ext uri="{FF2B5EF4-FFF2-40B4-BE49-F238E27FC236}">
                            <a16:creationId xmlns:a16="http://schemas.microsoft.com/office/drawing/2014/main" id="{00000000-0008-0000-0000-00003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61555F" id="Text Box 1543" o:spid="_x0000_s1026" type="#_x0000_t202" style="position:absolute;margin-left:0;margin-top:0;width:6pt;height:2.25pt;z-index:25406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68736" behindDoc="0" locked="0" layoutInCell="1" allowOverlap="1" wp14:anchorId="6AB00700" wp14:editId="73298AB9">
                      <wp:simplePos x="0" y="0"/>
                      <wp:positionH relativeFrom="column">
                        <wp:posOffset>0</wp:posOffset>
                      </wp:positionH>
                      <wp:positionV relativeFrom="paragraph">
                        <wp:posOffset>0</wp:posOffset>
                      </wp:positionV>
                      <wp:extent cx="76200" cy="28575"/>
                      <wp:effectExtent l="19050" t="19050" r="19050" b="28575"/>
                      <wp:wrapNone/>
                      <wp:docPr id="2353" name="Text Box 1542">
                        <a:extLst xmlns:a="http://schemas.openxmlformats.org/drawingml/2006/main">
                          <a:ext uri="{FF2B5EF4-FFF2-40B4-BE49-F238E27FC236}">
                            <a16:creationId xmlns:a16="http://schemas.microsoft.com/office/drawing/2014/main" id="{00000000-0008-0000-0000-00003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8827B9" id="Text Box 1542" o:spid="_x0000_s1026" type="#_x0000_t202" style="position:absolute;margin-left:0;margin-top:0;width:6pt;height:2.25pt;z-index:25406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69760" behindDoc="0" locked="0" layoutInCell="1" allowOverlap="1" wp14:anchorId="7E098BB9" wp14:editId="2518CBF4">
                      <wp:simplePos x="0" y="0"/>
                      <wp:positionH relativeFrom="column">
                        <wp:posOffset>0</wp:posOffset>
                      </wp:positionH>
                      <wp:positionV relativeFrom="paragraph">
                        <wp:posOffset>0</wp:posOffset>
                      </wp:positionV>
                      <wp:extent cx="76200" cy="28575"/>
                      <wp:effectExtent l="19050" t="19050" r="19050" b="28575"/>
                      <wp:wrapNone/>
                      <wp:docPr id="2354" name="Text Box 1541">
                        <a:extLst xmlns:a="http://schemas.openxmlformats.org/drawingml/2006/main">
                          <a:ext uri="{FF2B5EF4-FFF2-40B4-BE49-F238E27FC236}">
                            <a16:creationId xmlns:a16="http://schemas.microsoft.com/office/drawing/2014/main" id="{00000000-0008-0000-0000-00003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21D755" id="Text Box 1541" o:spid="_x0000_s1026" type="#_x0000_t202" style="position:absolute;margin-left:0;margin-top:0;width:6pt;height:2.25pt;z-index:25406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70784" behindDoc="0" locked="0" layoutInCell="1" allowOverlap="1" wp14:anchorId="4F423AA8" wp14:editId="06A22586">
                      <wp:simplePos x="0" y="0"/>
                      <wp:positionH relativeFrom="column">
                        <wp:posOffset>0</wp:posOffset>
                      </wp:positionH>
                      <wp:positionV relativeFrom="paragraph">
                        <wp:posOffset>0</wp:posOffset>
                      </wp:positionV>
                      <wp:extent cx="76200" cy="28575"/>
                      <wp:effectExtent l="19050" t="19050" r="19050" b="28575"/>
                      <wp:wrapNone/>
                      <wp:docPr id="2355" name="Text Box 1540">
                        <a:extLst xmlns:a="http://schemas.openxmlformats.org/drawingml/2006/main">
                          <a:ext uri="{FF2B5EF4-FFF2-40B4-BE49-F238E27FC236}">
                            <a16:creationId xmlns:a16="http://schemas.microsoft.com/office/drawing/2014/main" id="{00000000-0008-0000-0000-00003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7C901B" id="Text Box 1540" o:spid="_x0000_s1026" type="#_x0000_t202" style="position:absolute;margin-left:0;margin-top:0;width:6pt;height:2.25pt;z-index:25407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71808" behindDoc="0" locked="0" layoutInCell="1" allowOverlap="1" wp14:anchorId="3AD12203" wp14:editId="2F45E944">
                      <wp:simplePos x="0" y="0"/>
                      <wp:positionH relativeFrom="column">
                        <wp:posOffset>0</wp:posOffset>
                      </wp:positionH>
                      <wp:positionV relativeFrom="paragraph">
                        <wp:posOffset>0</wp:posOffset>
                      </wp:positionV>
                      <wp:extent cx="76200" cy="28575"/>
                      <wp:effectExtent l="19050" t="19050" r="19050" b="28575"/>
                      <wp:wrapNone/>
                      <wp:docPr id="2356" name="Text Box 1539">
                        <a:extLst xmlns:a="http://schemas.openxmlformats.org/drawingml/2006/main">
                          <a:ext uri="{FF2B5EF4-FFF2-40B4-BE49-F238E27FC236}">
                            <a16:creationId xmlns:a16="http://schemas.microsoft.com/office/drawing/2014/main" id="{00000000-0008-0000-0000-00003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2D4598" id="Text Box 1539" o:spid="_x0000_s1026" type="#_x0000_t202" style="position:absolute;margin-left:0;margin-top:0;width:6pt;height:2.25pt;z-index:25407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72832" behindDoc="0" locked="0" layoutInCell="1" allowOverlap="1" wp14:anchorId="0412A4E9" wp14:editId="7EEF862F">
                      <wp:simplePos x="0" y="0"/>
                      <wp:positionH relativeFrom="column">
                        <wp:posOffset>0</wp:posOffset>
                      </wp:positionH>
                      <wp:positionV relativeFrom="paragraph">
                        <wp:posOffset>0</wp:posOffset>
                      </wp:positionV>
                      <wp:extent cx="76200" cy="28575"/>
                      <wp:effectExtent l="19050" t="19050" r="19050" b="28575"/>
                      <wp:wrapNone/>
                      <wp:docPr id="2357" name="Text Box 1538">
                        <a:extLst xmlns:a="http://schemas.openxmlformats.org/drawingml/2006/main">
                          <a:ext uri="{FF2B5EF4-FFF2-40B4-BE49-F238E27FC236}">
                            <a16:creationId xmlns:a16="http://schemas.microsoft.com/office/drawing/2014/main" id="{00000000-0008-0000-0000-00003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EB32C4" id="Text Box 1538" o:spid="_x0000_s1026" type="#_x0000_t202" style="position:absolute;margin-left:0;margin-top:0;width:6pt;height:2.25pt;z-index:25407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73856" behindDoc="0" locked="0" layoutInCell="1" allowOverlap="1" wp14:anchorId="5A4D2DA0" wp14:editId="0595B63F">
                      <wp:simplePos x="0" y="0"/>
                      <wp:positionH relativeFrom="column">
                        <wp:posOffset>0</wp:posOffset>
                      </wp:positionH>
                      <wp:positionV relativeFrom="paragraph">
                        <wp:posOffset>0</wp:posOffset>
                      </wp:positionV>
                      <wp:extent cx="76200" cy="28575"/>
                      <wp:effectExtent l="19050" t="19050" r="19050" b="28575"/>
                      <wp:wrapNone/>
                      <wp:docPr id="2358" name="Text Box 1537">
                        <a:extLst xmlns:a="http://schemas.openxmlformats.org/drawingml/2006/main">
                          <a:ext uri="{FF2B5EF4-FFF2-40B4-BE49-F238E27FC236}">
                            <a16:creationId xmlns:a16="http://schemas.microsoft.com/office/drawing/2014/main" id="{00000000-0008-0000-0000-00003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BDFA5C" id="Text Box 1537" o:spid="_x0000_s1026" type="#_x0000_t202" style="position:absolute;margin-left:0;margin-top:0;width:6pt;height:2.25pt;z-index:25407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74880" behindDoc="0" locked="0" layoutInCell="1" allowOverlap="1" wp14:anchorId="5DDC28B1" wp14:editId="4E3EF746">
                      <wp:simplePos x="0" y="0"/>
                      <wp:positionH relativeFrom="column">
                        <wp:posOffset>0</wp:posOffset>
                      </wp:positionH>
                      <wp:positionV relativeFrom="paragraph">
                        <wp:posOffset>0</wp:posOffset>
                      </wp:positionV>
                      <wp:extent cx="76200" cy="28575"/>
                      <wp:effectExtent l="19050" t="19050" r="19050" b="28575"/>
                      <wp:wrapNone/>
                      <wp:docPr id="2359" name="Text Box 1536">
                        <a:extLst xmlns:a="http://schemas.openxmlformats.org/drawingml/2006/main">
                          <a:ext uri="{FF2B5EF4-FFF2-40B4-BE49-F238E27FC236}">
                            <a16:creationId xmlns:a16="http://schemas.microsoft.com/office/drawing/2014/main" id="{00000000-0008-0000-0000-00003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461FAA" id="Text Box 1536" o:spid="_x0000_s1026" type="#_x0000_t202" style="position:absolute;margin-left:0;margin-top:0;width:6pt;height:2.25pt;z-index:25407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75904" behindDoc="0" locked="0" layoutInCell="1" allowOverlap="1" wp14:anchorId="6211F8C6" wp14:editId="570DDE15">
                      <wp:simplePos x="0" y="0"/>
                      <wp:positionH relativeFrom="column">
                        <wp:posOffset>0</wp:posOffset>
                      </wp:positionH>
                      <wp:positionV relativeFrom="paragraph">
                        <wp:posOffset>0</wp:posOffset>
                      </wp:positionV>
                      <wp:extent cx="76200" cy="28575"/>
                      <wp:effectExtent l="19050" t="19050" r="19050" b="28575"/>
                      <wp:wrapNone/>
                      <wp:docPr id="2360" name="Text Box 1535">
                        <a:extLst xmlns:a="http://schemas.openxmlformats.org/drawingml/2006/main">
                          <a:ext uri="{FF2B5EF4-FFF2-40B4-BE49-F238E27FC236}">
                            <a16:creationId xmlns:a16="http://schemas.microsoft.com/office/drawing/2014/main" id="{00000000-0008-0000-0000-00003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0C393C" id="Text Box 1535" o:spid="_x0000_s1026" type="#_x0000_t202" style="position:absolute;margin-left:0;margin-top:0;width:6pt;height:2.25pt;z-index:25407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76928" behindDoc="0" locked="0" layoutInCell="1" allowOverlap="1" wp14:anchorId="6681A20A" wp14:editId="5DFBD1BD">
                      <wp:simplePos x="0" y="0"/>
                      <wp:positionH relativeFrom="column">
                        <wp:posOffset>0</wp:posOffset>
                      </wp:positionH>
                      <wp:positionV relativeFrom="paragraph">
                        <wp:posOffset>0</wp:posOffset>
                      </wp:positionV>
                      <wp:extent cx="76200" cy="28575"/>
                      <wp:effectExtent l="19050" t="19050" r="19050" b="28575"/>
                      <wp:wrapNone/>
                      <wp:docPr id="2361" name="Text Box 1534">
                        <a:extLst xmlns:a="http://schemas.openxmlformats.org/drawingml/2006/main">
                          <a:ext uri="{FF2B5EF4-FFF2-40B4-BE49-F238E27FC236}">
                            <a16:creationId xmlns:a16="http://schemas.microsoft.com/office/drawing/2014/main" id="{00000000-0008-0000-0000-00003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0649E6" id="Text Box 1534" o:spid="_x0000_s1026" type="#_x0000_t202" style="position:absolute;margin-left:0;margin-top:0;width:6pt;height:2.25pt;z-index:25407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77952" behindDoc="0" locked="0" layoutInCell="1" allowOverlap="1" wp14:anchorId="163238DF" wp14:editId="04E334E5">
                      <wp:simplePos x="0" y="0"/>
                      <wp:positionH relativeFrom="column">
                        <wp:posOffset>0</wp:posOffset>
                      </wp:positionH>
                      <wp:positionV relativeFrom="paragraph">
                        <wp:posOffset>0</wp:posOffset>
                      </wp:positionV>
                      <wp:extent cx="76200" cy="28575"/>
                      <wp:effectExtent l="19050" t="19050" r="19050" b="28575"/>
                      <wp:wrapNone/>
                      <wp:docPr id="2362" name="Text Box 1533">
                        <a:extLst xmlns:a="http://schemas.openxmlformats.org/drawingml/2006/main">
                          <a:ext uri="{FF2B5EF4-FFF2-40B4-BE49-F238E27FC236}">
                            <a16:creationId xmlns:a16="http://schemas.microsoft.com/office/drawing/2014/main" id="{00000000-0008-0000-0000-00003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163F8E" id="Text Box 1533" o:spid="_x0000_s1026" type="#_x0000_t202" style="position:absolute;margin-left:0;margin-top:0;width:6pt;height:2.25pt;z-index:25407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78976" behindDoc="0" locked="0" layoutInCell="1" allowOverlap="1" wp14:anchorId="1FBC7152" wp14:editId="576DA49F">
                      <wp:simplePos x="0" y="0"/>
                      <wp:positionH relativeFrom="column">
                        <wp:posOffset>0</wp:posOffset>
                      </wp:positionH>
                      <wp:positionV relativeFrom="paragraph">
                        <wp:posOffset>0</wp:posOffset>
                      </wp:positionV>
                      <wp:extent cx="76200" cy="28575"/>
                      <wp:effectExtent l="19050" t="19050" r="19050" b="28575"/>
                      <wp:wrapNone/>
                      <wp:docPr id="2363" name="Text Box 1532">
                        <a:extLst xmlns:a="http://schemas.openxmlformats.org/drawingml/2006/main">
                          <a:ext uri="{FF2B5EF4-FFF2-40B4-BE49-F238E27FC236}">
                            <a16:creationId xmlns:a16="http://schemas.microsoft.com/office/drawing/2014/main" id="{00000000-0008-0000-0000-00003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F778FC" id="Text Box 1532" o:spid="_x0000_s1026" type="#_x0000_t202" style="position:absolute;margin-left:0;margin-top:0;width:6pt;height:2.25pt;z-index:25407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80000" behindDoc="0" locked="0" layoutInCell="1" allowOverlap="1" wp14:anchorId="1B541402" wp14:editId="79F37DFC">
                      <wp:simplePos x="0" y="0"/>
                      <wp:positionH relativeFrom="column">
                        <wp:posOffset>0</wp:posOffset>
                      </wp:positionH>
                      <wp:positionV relativeFrom="paragraph">
                        <wp:posOffset>0</wp:posOffset>
                      </wp:positionV>
                      <wp:extent cx="76200" cy="28575"/>
                      <wp:effectExtent l="19050" t="19050" r="19050" b="28575"/>
                      <wp:wrapNone/>
                      <wp:docPr id="2364" name="Text Box 1531">
                        <a:extLst xmlns:a="http://schemas.openxmlformats.org/drawingml/2006/main">
                          <a:ext uri="{FF2B5EF4-FFF2-40B4-BE49-F238E27FC236}">
                            <a16:creationId xmlns:a16="http://schemas.microsoft.com/office/drawing/2014/main" id="{00000000-0008-0000-0000-00003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F70786" id="Text Box 1531" o:spid="_x0000_s1026" type="#_x0000_t202" style="position:absolute;margin-left:0;margin-top:0;width:6pt;height:2.25pt;z-index:25408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81024" behindDoc="0" locked="0" layoutInCell="1" allowOverlap="1" wp14:anchorId="03905391" wp14:editId="39984842">
                      <wp:simplePos x="0" y="0"/>
                      <wp:positionH relativeFrom="column">
                        <wp:posOffset>0</wp:posOffset>
                      </wp:positionH>
                      <wp:positionV relativeFrom="paragraph">
                        <wp:posOffset>0</wp:posOffset>
                      </wp:positionV>
                      <wp:extent cx="76200" cy="28575"/>
                      <wp:effectExtent l="19050" t="19050" r="19050" b="28575"/>
                      <wp:wrapNone/>
                      <wp:docPr id="2365" name="Text Box 1530">
                        <a:extLst xmlns:a="http://schemas.openxmlformats.org/drawingml/2006/main">
                          <a:ext uri="{FF2B5EF4-FFF2-40B4-BE49-F238E27FC236}">
                            <a16:creationId xmlns:a16="http://schemas.microsoft.com/office/drawing/2014/main" id="{00000000-0008-0000-0000-00003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999652" id="Text Box 1530" o:spid="_x0000_s1026" type="#_x0000_t202" style="position:absolute;margin-left:0;margin-top:0;width:6pt;height:2.25pt;z-index:25408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82048" behindDoc="0" locked="0" layoutInCell="1" allowOverlap="1" wp14:anchorId="52E2960D" wp14:editId="4052D0A8">
                      <wp:simplePos x="0" y="0"/>
                      <wp:positionH relativeFrom="column">
                        <wp:posOffset>0</wp:posOffset>
                      </wp:positionH>
                      <wp:positionV relativeFrom="paragraph">
                        <wp:posOffset>0</wp:posOffset>
                      </wp:positionV>
                      <wp:extent cx="76200" cy="28575"/>
                      <wp:effectExtent l="19050" t="19050" r="19050" b="28575"/>
                      <wp:wrapNone/>
                      <wp:docPr id="2366" name="Text Box 1529">
                        <a:extLst xmlns:a="http://schemas.openxmlformats.org/drawingml/2006/main">
                          <a:ext uri="{FF2B5EF4-FFF2-40B4-BE49-F238E27FC236}">
                            <a16:creationId xmlns:a16="http://schemas.microsoft.com/office/drawing/2014/main" id="{00000000-0008-0000-0000-00003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097BDC" id="Text Box 1529" o:spid="_x0000_s1026" type="#_x0000_t202" style="position:absolute;margin-left:0;margin-top:0;width:6pt;height:2.25pt;z-index:25408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83072" behindDoc="0" locked="0" layoutInCell="1" allowOverlap="1" wp14:anchorId="59A34949" wp14:editId="366C5E8B">
                      <wp:simplePos x="0" y="0"/>
                      <wp:positionH relativeFrom="column">
                        <wp:posOffset>0</wp:posOffset>
                      </wp:positionH>
                      <wp:positionV relativeFrom="paragraph">
                        <wp:posOffset>0</wp:posOffset>
                      </wp:positionV>
                      <wp:extent cx="76200" cy="28575"/>
                      <wp:effectExtent l="19050" t="19050" r="19050" b="28575"/>
                      <wp:wrapNone/>
                      <wp:docPr id="2367" name="Text Box 1528">
                        <a:extLst xmlns:a="http://schemas.openxmlformats.org/drawingml/2006/main">
                          <a:ext uri="{FF2B5EF4-FFF2-40B4-BE49-F238E27FC236}">
                            <a16:creationId xmlns:a16="http://schemas.microsoft.com/office/drawing/2014/main" id="{00000000-0008-0000-0000-00003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C1707D" id="Text Box 1528" o:spid="_x0000_s1026" type="#_x0000_t202" style="position:absolute;margin-left:0;margin-top:0;width:6pt;height:2.25pt;z-index:25408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84096" behindDoc="0" locked="0" layoutInCell="1" allowOverlap="1" wp14:anchorId="683F6A2E" wp14:editId="74EA59EB">
                      <wp:simplePos x="0" y="0"/>
                      <wp:positionH relativeFrom="column">
                        <wp:posOffset>0</wp:posOffset>
                      </wp:positionH>
                      <wp:positionV relativeFrom="paragraph">
                        <wp:posOffset>0</wp:posOffset>
                      </wp:positionV>
                      <wp:extent cx="76200" cy="28575"/>
                      <wp:effectExtent l="19050" t="19050" r="19050" b="28575"/>
                      <wp:wrapNone/>
                      <wp:docPr id="2368" name="Text Box 1527">
                        <a:extLst xmlns:a="http://schemas.openxmlformats.org/drawingml/2006/main">
                          <a:ext uri="{FF2B5EF4-FFF2-40B4-BE49-F238E27FC236}">
                            <a16:creationId xmlns:a16="http://schemas.microsoft.com/office/drawing/2014/main" id="{00000000-0008-0000-0000-00004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3B48EE" id="Text Box 1527" o:spid="_x0000_s1026" type="#_x0000_t202" style="position:absolute;margin-left:0;margin-top:0;width:6pt;height:2.25pt;z-index:25408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85120" behindDoc="0" locked="0" layoutInCell="1" allowOverlap="1" wp14:anchorId="63D95FCB" wp14:editId="3931FED6">
                      <wp:simplePos x="0" y="0"/>
                      <wp:positionH relativeFrom="column">
                        <wp:posOffset>0</wp:posOffset>
                      </wp:positionH>
                      <wp:positionV relativeFrom="paragraph">
                        <wp:posOffset>0</wp:posOffset>
                      </wp:positionV>
                      <wp:extent cx="76200" cy="28575"/>
                      <wp:effectExtent l="19050" t="19050" r="19050" b="28575"/>
                      <wp:wrapNone/>
                      <wp:docPr id="2369" name="Text Box 1526">
                        <a:extLst xmlns:a="http://schemas.openxmlformats.org/drawingml/2006/main">
                          <a:ext uri="{FF2B5EF4-FFF2-40B4-BE49-F238E27FC236}">
                            <a16:creationId xmlns:a16="http://schemas.microsoft.com/office/drawing/2014/main" id="{00000000-0008-0000-0000-00004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C9700D" id="Text Box 1526" o:spid="_x0000_s1026" type="#_x0000_t202" style="position:absolute;margin-left:0;margin-top:0;width:6pt;height:2.25pt;z-index:25408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86144" behindDoc="0" locked="0" layoutInCell="1" allowOverlap="1" wp14:anchorId="253CDCF8" wp14:editId="4B8210CD">
                      <wp:simplePos x="0" y="0"/>
                      <wp:positionH relativeFrom="column">
                        <wp:posOffset>0</wp:posOffset>
                      </wp:positionH>
                      <wp:positionV relativeFrom="paragraph">
                        <wp:posOffset>0</wp:posOffset>
                      </wp:positionV>
                      <wp:extent cx="76200" cy="28575"/>
                      <wp:effectExtent l="19050" t="19050" r="19050" b="28575"/>
                      <wp:wrapNone/>
                      <wp:docPr id="2370" name="Text Box 1525">
                        <a:extLst xmlns:a="http://schemas.openxmlformats.org/drawingml/2006/main">
                          <a:ext uri="{FF2B5EF4-FFF2-40B4-BE49-F238E27FC236}">
                            <a16:creationId xmlns:a16="http://schemas.microsoft.com/office/drawing/2014/main" id="{00000000-0008-0000-0000-00004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0267E2" id="Text Box 1525" o:spid="_x0000_s1026" type="#_x0000_t202" style="position:absolute;margin-left:0;margin-top:0;width:6pt;height:2.25pt;z-index:25408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87168" behindDoc="0" locked="0" layoutInCell="1" allowOverlap="1" wp14:anchorId="2AF5D0FD" wp14:editId="0647C7C4">
                      <wp:simplePos x="0" y="0"/>
                      <wp:positionH relativeFrom="column">
                        <wp:posOffset>0</wp:posOffset>
                      </wp:positionH>
                      <wp:positionV relativeFrom="paragraph">
                        <wp:posOffset>0</wp:posOffset>
                      </wp:positionV>
                      <wp:extent cx="76200" cy="28575"/>
                      <wp:effectExtent l="19050" t="19050" r="19050" b="28575"/>
                      <wp:wrapNone/>
                      <wp:docPr id="2371" name="Text Box 1524">
                        <a:extLst xmlns:a="http://schemas.openxmlformats.org/drawingml/2006/main">
                          <a:ext uri="{FF2B5EF4-FFF2-40B4-BE49-F238E27FC236}">
                            <a16:creationId xmlns:a16="http://schemas.microsoft.com/office/drawing/2014/main" id="{00000000-0008-0000-0000-00004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38A51E" id="Text Box 1524" o:spid="_x0000_s1026" type="#_x0000_t202" style="position:absolute;margin-left:0;margin-top:0;width:6pt;height:2.25pt;z-index:25408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88192" behindDoc="0" locked="0" layoutInCell="1" allowOverlap="1" wp14:anchorId="335F4AE9" wp14:editId="7650985B">
                      <wp:simplePos x="0" y="0"/>
                      <wp:positionH relativeFrom="column">
                        <wp:posOffset>0</wp:posOffset>
                      </wp:positionH>
                      <wp:positionV relativeFrom="paragraph">
                        <wp:posOffset>0</wp:posOffset>
                      </wp:positionV>
                      <wp:extent cx="76200" cy="28575"/>
                      <wp:effectExtent l="19050" t="19050" r="19050" b="28575"/>
                      <wp:wrapNone/>
                      <wp:docPr id="2372" name="Text Box 1523">
                        <a:extLst xmlns:a="http://schemas.openxmlformats.org/drawingml/2006/main">
                          <a:ext uri="{FF2B5EF4-FFF2-40B4-BE49-F238E27FC236}">
                            <a16:creationId xmlns:a16="http://schemas.microsoft.com/office/drawing/2014/main" id="{00000000-0008-0000-0000-00004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019C14" id="Text Box 1523" o:spid="_x0000_s1026" type="#_x0000_t202" style="position:absolute;margin-left:0;margin-top:0;width:6pt;height:2.25pt;z-index:25408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89216" behindDoc="0" locked="0" layoutInCell="1" allowOverlap="1" wp14:anchorId="69C98DAE" wp14:editId="1E6A86F7">
                      <wp:simplePos x="0" y="0"/>
                      <wp:positionH relativeFrom="column">
                        <wp:posOffset>0</wp:posOffset>
                      </wp:positionH>
                      <wp:positionV relativeFrom="paragraph">
                        <wp:posOffset>0</wp:posOffset>
                      </wp:positionV>
                      <wp:extent cx="76200" cy="28575"/>
                      <wp:effectExtent l="19050" t="19050" r="19050" b="28575"/>
                      <wp:wrapNone/>
                      <wp:docPr id="2373" name="Text Box 1522">
                        <a:extLst xmlns:a="http://schemas.openxmlformats.org/drawingml/2006/main">
                          <a:ext uri="{FF2B5EF4-FFF2-40B4-BE49-F238E27FC236}">
                            <a16:creationId xmlns:a16="http://schemas.microsoft.com/office/drawing/2014/main" id="{00000000-0008-0000-0000-00004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5F3964" id="Text Box 1522" o:spid="_x0000_s1026" type="#_x0000_t202" style="position:absolute;margin-left:0;margin-top:0;width:6pt;height:2.25pt;z-index:25408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90240" behindDoc="0" locked="0" layoutInCell="1" allowOverlap="1" wp14:anchorId="744D3F86" wp14:editId="2AA3EF26">
                      <wp:simplePos x="0" y="0"/>
                      <wp:positionH relativeFrom="column">
                        <wp:posOffset>0</wp:posOffset>
                      </wp:positionH>
                      <wp:positionV relativeFrom="paragraph">
                        <wp:posOffset>0</wp:posOffset>
                      </wp:positionV>
                      <wp:extent cx="76200" cy="28575"/>
                      <wp:effectExtent l="19050" t="19050" r="19050" b="28575"/>
                      <wp:wrapNone/>
                      <wp:docPr id="2374" name="Text Box 1521">
                        <a:extLst xmlns:a="http://schemas.openxmlformats.org/drawingml/2006/main">
                          <a:ext uri="{FF2B5EF4-FFF2-40B4-BE49-F238E27FC236}">
                            <a16:creationId xmlns:a16="http://schemas.microsoft.com/office/drawing/2014/main" id="{00000000-0008-0000-0000-00004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EB19EE" id="Text Box 1521" o:spid="_x0000_s1026" type="#_x0000_t202" style="position:absolute;margin-left:0;margin-top:0;width:6pt;height:2.25pt;z-index:25409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91264" behindDoc="0" locked="0" layoutInCell="1" allowOverlap="1" wp14:anchorId="528AE66C" wp14:editId="783113B1">
                      <wp:simplePos x="0" y="0"/>
                      <wp:positionH relativeFrom="column">
                        <wp:posOffset>0</wp:posOffset>
                      </wp:positionH>
                      <wp:positionV relativeFrom="paragraph">
                        <wp:posOffset>0</wp:posOffset>
                      </wp:positionV>
                      <wp:extent cx="76200" cy="28575"/>
                      <wp:effectExtent l="19050" t="19050" r="19050" b="28575"/>
                      <wp:wrapNone/>
                      <wp:docPr id="2375" name="Text Box 1520">
                        <a:extLst xmlns:a="http://schemas.openxmlformats.org/drawingml/2006/main">
                          <a:ext uri="{FF2B5EF4-FFF2-40B4-BE49-F238E27FC236}">
                            <a16:creationId xmlns:a16="http://schemas.microsoft.com/office/drawing/2014/main" id="{00000000-0008-0000-0000-00004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F9F117" id="Text Box 1520" o:spid="_x0000_s1026" type="#_x0000_t202" style="position:absolute;margin-left:0;margin-top:0;width:6pt;height:2.25pt;z-index:25409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92288" behindDoc="0" locked="0" layoutInCell="1" allowOverlap="1" wp14:anchorId="35B6A90F" wp14:editId="618106A3">
                      <wp:simplePos x="0" y="0"/>
                      <wp:positionH relativeFrom="column">
                        <wp:posOffset>0</wp:posOffset>
                      </wp:positionH>
                      <wp:positionV relativeFrom="paragraph">
                        <wp:posOffset>0</wp:posOffset>
                      </wp:positionV>
                      <wp:extent cx="76200" cy="28575"/>
                      <wp:effectExtent l="19050" t="19050" r="19050" b="28575"/>
                      <wp:wrapNone/>
                      <wp:docPr id="2376" name="Text Box 1519">
                        <a:extLst xmlns:a="http://schemas.openxmlformats.org/drawingml/2006/main">
                          <a:ext uri="{FF2B5EF4-FFF2-40B4-BE49-F238E27FC236}">
                            <a16:creationId xmlns:a16="http://schemas.microsoft.com/office/drawing/2014/main" id="{00000000-0008-0000-0000-00004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8DC4EB" id="Text Box 1519" o:spid="_x0000_s1026" type="#_x0000_t202" style="position:absolute;margin-left:0;margin-top:0;width:6pt;height:2.25pt;z-index:25409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93312" behindDoc="0" locked="0" layoutInCell="1" allowOverlap="1" wp14:anchorId="3B806689" wp14:editId="1C131EE1">
                      <wp:simplePos x="0" y="0"/>
                      <wp:positionH relativeFrom="column">
                        <wp:posOffset>0</wp:posOffset>
                      </wp:positionH>
                      <wp:positionV relativeFrom="paragraph">
                        <wp:posOffset>0</wp:posOffset>
                      </wp:positionV>
                      <wp:extent cx="76200" cy="28575"/>
                      <wp:effectExtent l="19050" t="19050" r="19050" b="28575"/>
                      <wp:wrapNone/>
                      <wp:docPr id="2377" name="Text Box 1518">
                        <a:extLst xmlns:a="http://schemas.openxmlformats.org/drawingml/2006/main">
                          <a:ext uri="{FF2B5EF4-FFF2-40B4-BE49-F238E27FC236}">
                            <a16:creationId xmlns:a16="http://schemas.microsoft.com/office/drawing/2014/main" id="{00000000-0008-0000-0000-00004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186D58" id="Text Box 1518" o:spid="_x0000_s1026" type="#_x0000_t202" style="position:absolute;margin-left:0;margin-top:0;width:6pt;height:2.25pt;z-index:25409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94336" behindDoc="0" locked="0" layoutInCell="1" allowOverlap="1" wp14:anchorId="47EA778D" wp14:editId="65581BC6">
                      <wp:simplePos x="0" y="0"/>
                      <wp:positionH relativeFrom="column">
                        <wp:posOffset>0</wp:posOffset>
                      </wp:positionH>
                      <wp:positionV relativeFrom="paragraph">
                        <wp:posOffset>0</wp:posOffset>
                      </wp:positionV>
                      <wp:extent cx="76200" cy="28575"/>
                      <wp:effectExtent l="19050" t="19050" r="19050" b="28575"/>
                      <wp:wrapNone/>
                      <wp:docPr id="2378" name="Text Box 1517">
                        <a:extLst xmlns:a="http://schemas.openxmlformats.org/drawingml/2006/main">
                          <a:ext uri="{FF2B5EF4-FFF2-40B4-BE49-F238E27FC236}">
                            <a16:creationId xmlns:a16="http://schemas.microsoft.com/office/drawing/2014/main" id="{00000000-0008-0000-0000-00004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D90E61" id="Text Box 1517" o:spid="_x0000_s1026" type="#_x0000_t202" style="position:absolute;margin-left:0;margin-top:0;width:6pt;height:2.25pt;z-index:25409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95360" behindDoc="0" locked="0" layoutInCell="1" allowOverlap="1" wp14:anchorId="08F937A4" wp14:editId="7432521D">
                      <wp:simplePos x="0" y="0"/>
                      <wp:positionH relativeFrom="column">
                        <wp:posOffset>0</wp:posOffset>
                      </wp:positionH>
                      <wp:positionV relativeFrom="paragraph">
                        <wp:posOffset>0</wp:posOffset>
                      </wp:positionV>
                      <wp:extent cx="76200" cy="28575"/>
                      <wp:effectExtent l="19050" t="19050" r="19050" b="28575"/>
                      <wp:wrapNone/>
                      <wp:docPr id="2379" name="Text Box 1516">
                        <a:extLst xmlns:a="http://schemas.openxmlformats.org/drawingml/2006/main">
                          <a:ext uri="{FF2B5EF4-FFF2-40B4-BE49-F238E27FC236}">
                            <a16:creationId xmlns:a16="http://schemas.microsoft.com/office/drawing/2014/main" id="{00000000-0008-0000-0000-00004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019795" id="Text Box 1516" o:spid="_x0000_s1026" type="#_x0000_t202" style="position:absolute;margin-left:0;margin-top:0;width:6pt;height:2.25pt;z-index:25409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96384" behindDoc="0" locked="0" layoutInCell="1" allowOverlap="1" wp14:anchorId="5BD832C4" wp14:editId="614D8053">
                      <wp:simplePos x="0" y="0"/>
                      <wp:positionH relativeFrom="column">
                        <wp:posOffset>0</wp:posOffset>
                      </wp:positionH>
                      <wp:positionV relativeFrom="paragraph">
                        <wp:posOffset>0</wp:posOffset>
                      </wp:positionV>
                      <wp:extent cx="76200" cy="28575"/>
                      <wp:effectExtent l="19050" t="19050" r="19050" b="28575"/>
                      <wp:wrapNone/>
                      <wp:docPr id="2380" name="Text Box 1515">
                        <a:extLst xmlns:a="http://schemas.openxmlformats.org/drawingml/2006/main">
                          <a:ext uri="{FF2B5EF4-FFF2-40B4-BE49-F238E27FC236}">
                            <a16:creationId xmlns:a16="http://schemas.microsoft.com/office/drawing/2014/main" id="{00000000-0008-0000-0000-00004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9913EA" id="Text Box 1515" o:spid="_x0000_s1026" type="#_x0000_t202" style="position:absolute;margin-left:0;margin-top:0;width:6pt;height:2.25pt;z-index:25409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97408" behindDoc="0" locked="0" layoutInCell="1" allowOverlap="1" wp14:anchorId="10207F25" wp14:editId="462AA7F1">
                      <wp:simplePos x="0" y="0"/>
                      <wp:positionH relativeFrom="column">
                        <wp:posOffset>0</wp:posOffset>
                      </wp:positionH>
                      <wp:positionV relativeFrom="paragraph">
                        <wp:posOffset>0</wp:posOffset>
                      </wp:positionV>
                      <wp:extent cx="76200" cy="28575"/>
                      <wp:effectExtent l="19050" t="19050" r="19050" b="28575"/>
                      <wp:wrapNone/>
                      <wp:docPr id="2381" name="Text Box 1514">
                        <a:extLst xmlns:a="http://schemas.openxmlformats.org/drawingml/2006/main">
                          <a:ext uri="{FF2B5EF4-FFF2-40B4-BE49-F238E27FC236}">
                            <a16:creationId xmlns:a16="http://schemas.microsoft.com/office/drawing/2014/main" id="{00000000-0008-0000-0000-00004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53EA7F" id="Text Box 1514" o:spid="_x0000_s1026" type="#_x0000_t202" style="position:absolute;margin-left:0;margin-top:0;width:6pt;height:2.25pt;z-index:25409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98432" behindDoc="0" locked="0" layoutInCell="1" allowOverlap="1" wp14:anchorId="49BA5E2C" wp14:editId="03BA1C91">
                      <wp:simplePos x="0" y="0"/>
                      <wp:positionH relativeFrom="column">
                        <wp:posOffset>0</wp:posOffset>
                      </wp:positionH>
                      <wp:positionV relativeFrom="paragraph">
                        <wp:posOffset>0</wp:posOffset>
                      </wp:positionV>
                      <wp:extent cx="76200" cy="28575"/>
                      <wp:effectExtent l="19050" t="19050" r="19050" b="28575"/>
                      <wp:wrapNone/>
                      <wp:docPr id="2382" name="Text Box 1513">
                        <a:extLst xmlns:a="http://schemas.openxmlformats.org/drawingml/2006/main">
                          <a:ext uri="{FF2B5EF4-FFF2-40B4-BE49-F238E27FC236}">
                            <a16:creationId xmlns:a16="http://schemas.microsoft.com/office/drawing/2014/main" id="{00000000-0008-0000-0000-00004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E1017E" id="Text Box 1513" o:spid="_x0000_s1026" type="#_x0000_t202" style="position:absolute;margin-left:0;margin-top:0;width:6pt;height:2.25pt;z-index:25409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099456" behindDoc="0" locked="0" layoutInCell="1" allowOverlap="1" wp14:anchorId="0DBB8C83" wp14:editId="33036AE2">
                      <wp:simplePos x="0" y="0"/>
                      <wp:positionH relativeFrom="column">
                        <wp:posOffset>0</wp:posOffset>
                      </wp:positionH>
                      <wp:positionV relativeFrom="paragraph">
                        <wp:posOffset>0</wp:posOffset>
                      </wp:positionV>
                      <wp:extent cx="76200" cy="28575"/>
                      <wp:effectExtent l="19050" t="19050" r="19050" b="28575"/>
                      <wp:wrapNone/>
                      <wp:docPr id="2383" name="Text Box 1512">
                        <a:extLst xmlns:a="http://schemas.openxmlformats.org/drawingml/2006/main">
                          <a:ext uri="{FF2B5EF4-FFF2-40B4-BE49-F238E27FC236}">
                            <a16:creationId xmlns:a16="http://schemas.microsoft.com/office/drawing/2014/main" id="{00000000-0008-0000-0000-00004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AA1921" id="Text Box 1512" o:spid="_x0000_s1026" type="#_x0000_t202" style="position:absolute;margin-left:0;margin-top:0;width:6pt;height:2.25pt;z-index:25409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00480" behindDoc="0" locked="0" layoutInCell="1" allowOverlap="1" wp14:anchorId="6F0A3EDA" wp14:editId="7FF767B3">
                      <wp:simplePos x="0" y="0"/>
                      <wp:positionH relativeFrom="column">
                        <wp:posOffset>0</wp:posOffset>
                      </wp:positionH>
                      <wp:positionV relativeFrom="paragraph">
                        <wp:posOffset>0</wp:posOffset>
                      </wp:positionV>
                      <wp:extent cx="76200" cy="28575"/>
                      <wp:effectExtent l="19050" t="19050" r="19050" b="28575"/>
                      <wp:wrapNone/>
                      <wp:docPr id="2384" name="Text Box 1511">
                        <a:extLst xmlns:a="http://schemas.openxmlformats.org/drawingml/2006/main">
                          <a:ext uri="{FF2B5EF4-FFF2-40B4-BE49-F238E27FC236}">
                            <a16:creationId xmlns:a16="http://schemas.microsoft.com/office/drawing/2014/main" id="{00000000-0008-0000-0000-00005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614537" id="Text Box 1511" o:spid="_x0000_s1026" type="#_x0000_t202" style="position:absolute;margin-left:0;margin-top:0;width:6pt;height:2.25pt;z-index:25410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01504" behindDoc="0" locked="0" layoutInCell="1" allowOverlap="1" wp14:anchorId="771A130C" wp14:editId="5ABFC617">
                      <wp:simplePos x="0" y="0"/>
                      <wp:positionH relativeFrom="column">
                        <wp:posOffset>0</wp:posOffset>
                      </wp:positionH>
                      <wp:positionV relativeFrom="paragraph">
                        <wp:posOffset>0</wp:posOffset>
                      </wp:positionV>
                      <wp:extent cx="76200" cy="28575"/>
                      <wp:effectExtent l="19050" t="19050" r="19050" b="28575"/>
                      <wp:wrapNone/>
                      <wp:docPr id="2385" name="Text Box 1510">
                        <a:extLst xmlns:a="http://schemas.openxmlformats.org/drawingml/2006/main">
                          <a:ext uri="{FF2B5EF4-FFF2-40B4-BE49-F238E27FC236}">
                            <a16:creationId xmlns:a16="http://schemas.microsoft.com/office/drawing/2014/main" id="{00000000-0008-0000-0000-00005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531F30" id="Text Box 1510" o:spid="_x0000_s1026" type="#_x0000_t202" style="position:absolute;margin-left:0;margin-top:0;width:6pt;height:2.25pt;z-index:25410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02528" behindDoc="0" locked="0" layoutInCell="1" allowOverlap="1" wp14:anchorId="3E59BC41" wp14:editId="1E71AAB9">
                      <wp:simplePos x="0" y="0"/>
                      <wp:positionH relativeFrom="column">
                        <wp:posOffset>0</wp:posOffset>
                      </wp:positionH>
                      <wp:positionV relativeFrom="paragraph">
                        <wp:posOffset>0</wp:posOffset>
                      </wp:positionV>
                      <wp:extent cx="76200" cy="28575"/>
                      <wp:effectExtent l="19050" t="19050" r="19050" b="28575"/>
                      <wp:wrapNone/>
                      <wp:docPr id="2386" name="Text Box 1509">
                        <a:extLst xmlns:a="http://schemas.openxmlformats.org/drawingml/2006/main">
                          <a:ext uri="{FF2B5EF4-FFF2-40B4-BE49-F238E27FC236}">
                            <a16:creationId xmlns:a16="http://schemas.microsoft.com/office/drawing/2014/main" id="{00000000-0008-0000-0000-00005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1B4C97" id="Text Box 1509" o:spid="_x0000_s1026" type="#_x0000_t202" style="position:absolute;margin-left:0;margin-top:0;width:6pt;height:2.25pt;z-index:25410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03552" behindDoc="0" locked="0" layoutInCell="1" allowOverlap="1" wp14:anchorId="1397DE0F" wp14:editId="5E8C3071">
                      <wp:simplePos x="0" y="0"/>
                      <wp:positionH relativeFrom="column">
                        <wp:posOffset>0</wp:posOffset>
                      </wp:positionH>
                      <wp:positionV relativeFrom="paragraph">
                        <wp:posOffset>0</wp:posOffset>
                      </wp:positionV>
                      <wp:extent cx="76200" cy="28575"/>
                      <wp:effectExtent l="19050" t="19050" r="19050" b="28575"/>
                      <wp:wrapNone/>
                      <wp:docPr id="2387" name="Text Box 1508">
                        <a:extLst xmlns:a="http://schemas.openxmlformats.org/drawingml/2006/main">
                          <a:ext uri="{FF2B5EF4-FFF2-40B4-BE49-F238E27FC236}">
                            <a16:creationId xmlns:a16="http://schemas.microsoft.com/office/drawing/2014/main" id="{00000000-0008-0000-0000-00005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0B3226" id="Text Box 1508" o:spid="_x0000_s1026" type="#_x0000_t202" style="position:absolute;margin-left:0;margin-top:0;width:6pt;height:2.25pt;z-index:25410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04576" behindDoc="0" locked="0" layoutInCell="1" allowOverlap="1" wp14:anchorId="442EB420" wp14:editId="48C7C362">
                      <wp:simplePos x="0" y="0"/>
                      <wp:positionH relativeFrom="column">
                        <wp:posOffset>0</wp:posOffset>
                      </wp:positionH>
                      <wp:positionV relativeFrom="paragraph">
                        <wp:posOffset>0</wp:posOffset>
                      </wp:positionV>
                      <wp:extent cx="76200" cy="28575"/>
                      <wp:effectExtent l="19050" t="19050" r="19050" b="28575"/>
                      <wp:wrapNone/>
                      <wp:docPr id="2388" name="Text Box 1507">
                        <a:extLst xmlns:a="http://schemas.openxmlformats.org/drawingml/2006/main">
                          <a:ext uri="{FF2B5EF4-FFF2-40B4-BE49-F238E27FC236}">
                            <a16:creationId xmlns:a16="http://schemas.microsoft.com/office/drawing/2014/main" id="{00000000-0008-0000-0000-00005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320C66" id="Text Box 1507" o:spid="_x0000_s1026" type="#_x0000_t202" style="position:absolute;margin-left:0;margin-top:0;width:6pt;height:2.25pt;z-index:25410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05600" behindDoc="0" locked="0" layoutInCell="1" allowOverlap="1" wp14:anchorId="4EC0FED3" wp14:editId="55FCE0FF">
                      <wp:simplePos x="0" y="0"/>
                      <wp:positionH relativeFrom="column">
                        <wp:posOffset>0</wp:posOffset>
                      </wp:positionH>
                      <wp:positionV relativeFrom="paragraph">
                        <wp:posOffset>0</wp:posOffset>
                      </wp:positionV>
                      <wp:extent cx="76200" cy="28575"/>
                      <wp:effectExtent l="19050" t="19050" r="19050" b="28575"/>
                      <wp:wrapNone/>
                      <wp:docPr id="2389" name="Text Box 1506">
                        <a:extLst xmlns:a="http://schemas.openxmlformats.org/drawingml/2006/main">
                          <a:ext uri="{FF2B5EF4-FFF2-40B4-BE49-F238E27FC236}">
                            <a16:creationId xmlns:a16="http://schemas.microsoft.com/office/drawing/2014/main" id="{00000000-0008-0000-0000-00005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BD2AAE" id="Text Box 1506" o:spid="_x0000_s1026" type="#_x0000_t202" style="position:absolute;margin-left:0;margin-top:0;width:6pt;height:2.25pt;z-index:25410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06624" behindDoc="0" locked="0" layoutInCell="1" allowOverlap="1" wp14:anchorId="5CFCBE44" wp14:editId="37ECAD76">
                      <wp:simplePos x="0" y="0"/>
                      <wp:positionH relativeFrom="column">
                        <wp:posOffset>0</wp:posOffset>
                      </wp:positionH>
                      <wp:positionV relativeFrom="paragraph">
                        <wp:posOffset>0</wp:posOffset>
                      </wp:positionV>
                      <wp:extent cx="76200" cy="28575"/>
                      <wp:effectExtent l="19050" t="19050" r="19050" b="28575"/>
                      <wp:wrapNone/>
                      <wp:docPr id="2390" name="Text Box 1505">
                        <a:extLst xmlns:a="http://schemas.openxmlformats.org/drawingml/2006/main">
                          <a:ext uri="{FF2B5EF4-FFF2-40B4-BE49-F238E27FC236}">
                            <a16:creationId xmlns:a16="http://schemas.microsoft.com/office/drawing/2014/main" id="{00000000-0008-0000-0000-00005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AFCC80" id="Text Box 1505" o:spid="_x0000_s1026" type="#_x0000_t202" style="position:absolute;margin-left:0;margin-top:0;width:6pt;height:2.25pt;z-index:25410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07648" behindDoc="0" locked="0" layoutInCell="1" allowOverlap="1" wp14:anchorId="671C19D5" wp14:editId="0D5049B6">
                      <wp:simplePos x="0" y="0"/>
                      <wp:positionH relativeFrom="column">
                        <wp:posOffset>0</wp:posOffset>
                      </wp:positionH>
                      <wp:positionV relativeFrom="paragraph">
                        <wp:posOffset>0</wp:posOffset>
                      </wp:positionV>
                      <wp:extent cx="76200" cy="28575"/>
                      <wp:effectExtent l="19050" t="19050" r="19050" b="28575"/>
                      <wp:wrapNone/>
                      <wp:docPr id="2391" name="Text Box 1504">
                        <a:extLst xmlns:a="http://schemas.openxmlformats.org/drawingml/2006/main">
                          <a:ext uri="{FF2B5EF4-FFF2-40B4-BE49-F238E27FC236}">
                            <a16:creationId xmlns:a16="http://schemas.microsoft.com/office/drawing/2014/main" id="{00000000-0008-0000-0000-00005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26FEE7" id="Text Box 1504" o:spid="_x0000_s1026" type="#_x0000_t202" style="position:absolute;margin-left:0;margin-top:0;width:6pt;height:2.25pt;z-index:25410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08672" behindDoc="0" locked="0" layoutInCell="1" allowOverlap="1" wp14:anchorId="3C17E622" wp14:editId="5F978A48">
                      <wp:simplePos x="0" y="0"/>
                      <wp:positionH relativeFrom="column">
                        <wp:posOffset>0</wp:posOffset>
                      </wp:positionH>
                      <wp:positionV relativeFrom="paragraph">
                        <wp:posOffset>0</wp:posOffset>
                      </wp:positionV>
                      <wp:extent cx="76200" cy="28575"/>
                      <wp:effectExtent l="19050" t="19050" r="19050" b="28575"/>
                      <wp:wrapNone/>
                      <wp:docPr id="2392" name="Text Box 1503">
                        <a:extLst xmlns:a="http://schemas.openxmlformats.org/drawingml/2006/main">
                          <a:ext uri="{FF2B5EF4-FFF2-40B4-BE49-F238E27FC236}">
                            <a16:creationId xmlns:a16="http://schemas.microsoft.com/office/drawing/2014/main" id="{00000000-0008-0000-0000-00005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E9A5D2" id="Text Box 1503" o:spid="_x0000_s1026" type="#_x0000_t202" style="position:absolute;margin-left:0;margin-top:0;width:6pt;height:2.25pt;z-index:25410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09696" behindDoc="0" locked="0" layoutInCell="1" allowOverlap="1" wp14:anchorId="7BE47373" wp14:editId="52410901">
                      <wp:simplePos x="0" y="0"/>
                      <wp:positionH relativeFrom="column">
                        <wp:posOffset>0</wp:posOffset>
                      </wp:positionH>
                      <wp:positionV relativeFrom="paragraph">
                        <wp:posOffset>0</wp:posOffset>
                      </wp:positionV>
                      <wp:extent cx="76200" cy="28575"/>
                      <wp:effectExtent l="19050" t="19050" r="19050" b="28575"/>
                      <wp:wrapNone/>
                      <wp:docPr id="2393" name="Text Box 1502">
                        <a:extLst xmlns:a="http://schemas.openxmlformats.org/drawingml/2006/main">
                          <a:ext uri="{FF2B5EF4-FFF2-40B4-BE49-F238E27FC236}">
                            <a16:creationId xmlns:a16="http://schemas.microsoft.com/office/drawing/2014/main" id="{00000000-0008-0000-0000-00005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759ECE" id="Text Box 1502" o:spid="_x0000_s1026" type="#_x0000_t202" style="position:absolute;margin-left:0;margin-top:0;width:6pt;height:2.25pt;z-index:25410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10720" behindDoc="0" locked="0" layoutInCell="1" allowOverlap="1" wp14:anchorId="062DFF76" wp14:editId="5C28CE3A">
                      <wp:simplePos x="0" y="0"/>
                      <wp:positionH relativeFrom="column">
                        <wp:posOffset>0</wp:posOffset>
                      </wp:positionH>
                      <wp:positionV relativeFrom="paragraph">
                        <wp:posOffset>0</wp:posOffset>
                      </wp:positionV>
                      <wp:extent cx="76200" cy="28575"/>
                      <wp:effectExtent l="19050" t="19050" r="19050" b="28575"/>
                      <wp:wrapNone/>
                      <wp:docPr id="2394" name="Text Box 1501">
                        <a:extLst xmlns:a="http://schemas.openxmlformats.org/drawingml/2006/main">
                          <a:ext uri="{FF2B5EF4-FFF2-40B4-BE49-F238E27FC236}">
                            <a16:creationId xmlns:a16="http://schemas.microsoft.com/office/drawing/2014/main" id="{00000000-0008-0000-0000-00005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DB05C0" id="Text Box 1501" o:spid="_x0000_s1026" type="#_x0000_t202" style="position:absolute;margin-left:0;margin-top:0;width:6pt;height:2.25pt;z-index:25411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11744" behindDoc="0" locked="0" layoutInCell="1" allowOverlap="1" wp14:anchorId="2DAE0EEF" wp14:editId="0ABBEF11">
                      <wp:simplePos x="0" y="0"/>
                      <wp:positionH relativeFrom="column">
                        <wp:posOffset>0</wp:posOffset>
                      </wp:positionH>
                      <wp:positionV relativeFrom="paragraph">
                        <wp:posOffset>0</wp:posOffset>
                      </wp:positionV>
                      <wp:extent cx="76200" cy="28575"/>
                      <wp:effectExtent l="19050" t="19050" r="19050" b="28575"/>
                      <wp:wrapNone/>
                      <wp:docPr id="2395" name="Text Box 1500">
                        <a:extLst xmlns:a="http://schemas.openxmlformats.org/drawingml/2006/main">
                          <a:ext uri="{FF2B5EF4-FFF2-40B4-BE49-F238E27FC236}">
                            <a16:creationId xmlns:a16="http://schemas.microsoft.com/office/drawing/2014/main" id="{00000000-0008-0000-0000-00005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2A9812" id="Text Box 1500" o:spid="_x0000_s1026" type="#_x0000_t202" style="position:absolute;margin-left:0;margin-top:0;width:6pt;height:2.25pt;z-index:25411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12768" behindDoc="0" locked="0" layoutInCell="1" allowOverlap="1" wp14:anchorId="097FC217" wp14:editId="04C06F33">
                      <wp:simplePos x="0" y="0"/>
                      <wp:positionH relativeFrom="column">
                        <wp:posOffset>0</wp:posOffset>
                      </wp:positionH>
                      <wp:positionV relativeFrom="paragraph">
                        <wp:posOffset>0</wp:posOffset>
                      </wp:positionV>
                      <wp:extent cx="76200" cy="28575"/>
                      <wp:effectExtent l="19050" t="19050" r="19050" b="28575"/>
                      <wp:wrapNone/>
                      <wp:docPr id="2396" name="Text Box 1499">
                        <a:extLst xmlns:a="http://schemas.openxmlformats.org/drawingml/2006/main">
                          <a:ext uri="{FF2B5EF4-FFF2-40B4-BE49-F238E27FC236}">
                            <a16:creationId xmlns:a16="http://schemas.microsoft.com/office/drawing/2014/main" id="{00000000-0008-0000-0000-00005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EB59EE" id="Text Box 1499" o:spid="_x0000_s1026" type="#_x0000_t202" style="position:absolute;margin-left:0;margin-top:0;width:6pt;height:2.25pt;z-index:25411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13792" behindDoc="0" locked="0" layoutInCell="1" allowOverlap="1" wp14:anchorId="0545A8FA" wp14:editId="688159C0">
                      <wp:simplePos x="0" y="0"/>
                      <wp:positionH relativeFrom="column">
                        <wp:posOffset>0</wp:posOffset>
                      </wp:positionH>
                      <wp:positionV relativeFrom="paragraph">
                        <wp:posOffset>0</wp:posOffset>
                      </wp:positionV>
                      <wp:extent cx="76200" cy="28575"/>
                      <wp:effectExtent l="19050" t="19050" r="19050" b="28575"/>
                      <wp:wrapNone/>
                      <wp:docPr id="2397" name="Text Box 1498">
                        <a:extLst xmlns:a="http://schemas.openxmlformats.org/drawingml/2006/main">
                          <a:ext uri="{FF2B5EF4-FFF2-40B4-BE49-F238E27FC236}">
                            <a16:creationId xmlns:a16="http://schemas.microsoft.com/office/drawing/2014/main" id="{00000000-0008-0000-0000-00005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AD3EBA" id="Text Box 1498" o:spid="_x0000_s1026" type="#_x0000_t202" style="position:absolute;margin-left:0;margin-top:0;width:6pt;height:2.25pt;z-index:25411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14816" behindDoc="0" locked="0" layoutInCell="1" allowOverlap="1" wp14:anchorId="5C703046" wp14:editId="42399A5B">
                      <wp:simplePos x="0" y="0"/>
                      <wp:positionH relativeFrom="column">
                        <wp:posOffset>0</wp:posOffset>
                      </wp:positionH>
                      <wp:positionV relativeFrom="paragraph">
                        <wp:posOffset>0</wp:posOffset>
                      </wp:positionV>
                      <wp:extent cx="76200" cy="28575"/>
                      <wp:effectExtent l="19050" t="19050" r="19050" b="28575"/>
                      <wp:wrapNone/>
                      <wp:docPr id="2398" name="Text Box 1497">
                        <a:extLst xmlns:a="http://schemas.openxmlformats.org/drawingml/2006/main">
                          <a:ext uri="{FF2B5EF4-FFF2-40B4-BE49-F238E27FC236}">
                            <a16:creationId xmlns:a16="http://schemas.microsoft.com/office/drawing/2014/main" id="{00000000-0008-0000-0000-00005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6180FE" id="Text Box 1497" o:spid="_x0000_s1026" type="#_x0000_t202" style="position:absolute;margin-left:0;margin-top:0;width:6pt;height:2.25pt;z-index:25411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15840" behindDoc="0" locked="0" layoutInCell="1" allowOverlap="1" wp14:anchorId="56F8C2C6" wp14:editId="3F3B448B">
                      <wp:simplePos x="0" y="0"/>
                      <wp:positionH relativeFrom="column">
                        <wp:posOffset>0</wp:posOffset>
                      </wp:positionH>
                      <wp:positionV relativeFrom="paragraph">
                        <wp:posOffset>0</wp:posOffset>
                      </wp:positionV>
                      <wp:extent cx="76200" cy="28575"/>
                      <wp:effectExtent l="19050" t="19050" r="19050" b="28575"/>
                      <wp:wrapNone/>
                      <wp:docPr id="2399" name="Text Box 1496">
                        <a:extLst xmlns:a="http://schemas.openxmlformats.org/drawingml/2006/main">
                          <a:ext uri="{FF2B5EF4-FFF2-40B4-BE49-F238E27FC236}">
                            <a16:creationId xmlns:a16="http://schemas.microsoft.com/office/drawing/2014/main" id="{00000000-0008-0000-0000-00005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6B3404" id="Text Box 1496" o:spid="_x0000_s1026" type="#_x0000_t202" style="position:absolute;margin-left:0;margin-top:0;width:6pt;height:2.25pt;z-index:25411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16864" behindDoc="0" locked="0" layoutInCell="1" allowOverlap="1" wp14:anchorId="2054FB80" wp14:editId="263DBEB1">
                      <wp:simplePos x="0" y="0"/>
                      <wp:positionH relativeFrom="column">
                        <wp:posOffset>0</wp:posOffset>
                      </wp:positionH>
                      <wp:positionV relativeFrom="paragraph">
                        <wp:posOffset>0</wp:posOffset>
                      </wp:positionV>
                      <wp:extent cx="76200" cy="28575"/>
                      <wp:effectExtent l="19050" t="19050" r="19050" b="28575"/>
                      <wp:wrapNone/>
                      <wp:docPr id="2400" name="Text Box 1495">
                        <a:extLst xmlns:a="http://schemas.openxmlformats.org/drawingml/2006/main">
                          <a:ext uri="{FF2B5EF4-FFF2-40B4-BE49-F238E27FC236}">
                            <a16:creationId xmlns:a16="http://schemas.microsoft.com/office/drawing/2014/main" id="{00000000-0008-0000-0000-00006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E6BB41" id="Text Box 1495" o:spid="_x0000_s1026" type="#_x0000_t202" style="position:absolute;margin-left:0;margin-top:0;width:6pt;height:2.25pt;z-index:25411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17888" behindDoc="0" locked="0" layoutInCell="1" allowOverlap="1" wp14:anchorId="7741219B" wp14:editId="76D03E8B">
                      <wp:simplePos x="0" y="0"/>
                      <wp:positionH relativeFrom="column">
                        <wp:posOffset>0</wp:posOffset>
                      </wp:positionH>
                      <wp:positionV relativeFrom="paragraph">
                        <wp:posOffset>0</wp:posOffset>
                      </wp:positionV>
                      <wp:extent cx="76200" cy="28575"/>
                      <wp:effectExtent l="19050" t="19050" r="19050" b="28575"/>
                      <wp:wrapNone/>
                      <wp:docPr id="2401" name="Text Box 1494">
                        <a:extLst xmlns:a="http://schemas.openxmlformats.org/drawingml/2006/main">
                          <a:ext uri="{FF2B5EF4-FFF2-40B4-BE49-F238E27FC236}">
                            <a16:creationId xmlns:a16="http://schemas.microsoft.com/office/drawing/2014/main" id="{00000000-0008-0000-0000-00006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04FF64" id="Text Box 1494" o:spid="_x0000_s1026" type="#_x0000_t202" style="position:absolute;margin-left:0;margin-top:0;width:6pt;height:2.25pt;z-index:25411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18912" behindDoc="0" locked="0" layoutInCell="1" allowOverlap="1" wp14:anchorId="18B33BC9" wp14:editId="67806F6F">
                      <wp:simplePos x="0" y="0"/>
                      <wp:positionH relativeFrom="column">
                        <wp:posOffset>0</wp:posOffset>
                      </wp:positionH>
                      <wp:positionV relativeFrom="paragraph">
                        <wp:posOffset>0</wp:posOffset>
                      </wp:positionV>
                      <wp:extent cx="76200" cy="28575"/>
                      <wp:effectExtent l="19050" t="19050" r="19050" b="28575"/>
                      <wp:wrapNone/>
                      <wp:docPr id="2402" name="Text Box 1493">
                        <a:extLst xmlns:a="http://schemas.openxmlformats.org/drawingml/2006/main">
                          <a:ext uri="{FF2B5EF4-FFF2-40B4-BE49-F238E27FC236}">
                            <a16:creationId xmlns:a16="http://schemas.microsoft.com/office/drawing/2014/main" id="{00000000-0008-0000-0000-00006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0B2FC3" id="Text Box 1493" o:spid="_x0000_s1026" type="#_x0000_t202" style="position:absolute;margin-left:0;margin-top:0;width:6pt;height:2.25pt;z-index:25411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19936" behindDoc="0" locked="0" layoutInCell="1" allowOverlap="1" wp14:anchorId="2F0946E4" wp14:editId="4FF3C1A7">
                      <wp:simplePos x="0" y="0"/>
                      <wp:positionH relativeFrom="column">
                        <wp:posOffset>0</wp:posOffset>
                      </wp:positionH>
                      <wp:positionV relativeFrom="paragraph">
                        <wp:posOffset>0</wp:posOffset>
                      </wp:positionV>
                      <wp:extent cx="76200" cy="28575"/>
                      <wp:effectExtent l="19050" t="19050" r="19050" b="28575"/>
                      <wp:wrapNone/>
                      <wp:docPr id="2403" name="Text Box 1492">
                        <a:extLst xmlns:a="http://schemas.openxmlformats.org/drawingml/2006/main">
                          <a:ext uri="{FF2B5EF4-FFF2-40B4-BE49-F238E27FC236}">
                            <a16:creationId xmlns:a16="http://schemas.microsoft.com/office/drawing/2014/main" id="{00000000-0008-0000-0000-00006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38C51A" id="Text Box 1492" o:spid="_x0000_s1026" type="#_x0000_t202" style="position:absolute;margin-left:0;margin-top:0;width:6pt;height:2.25pt;z-index:25411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20960" behindDoc="0" locked="0" layoutInCell="1" allowOverlap="1" wp14:anchorId="11F16D80" wp14:editId="3A75EDE8">
                      <wp:simplePos x="0" y="0"/>
                      <wp:positionH relativeFrom="column">
                        <wp:posOffset>0</wp:posOffset>
                      </wp:positionH>
                      <wp:positionV relativeFrom="paragraph">
                        <wp:posOffset>0</wp:posOffset>
                      </wp:positionV>
                      <wp:extent cx="76200" cy="28575"/>
                      <wp:effectExtent l="19050" t="19050" r="19050" b="28575"/>
                      <wp:wrapNone/>
                      <wp:docPr id="2404" name="Text Box 1491">
                        <a:extLst xmlns:a="http://schemas.openxmlformats.org/drawingml/2006/main">
                          <a:ext uri="{FF2B5EF4-FFF2-40B4-BE49-F238E27FC236}">
                            <a16:creationId xmlns:a16="http://schemas.microsoft.com/office/drawing/2014/main" id="{00000000-0008-0000-0000-00006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19F3D3" id="Text Box 1491" o:spid="_x0000_s1026" type="#_x0000_t202" style="position:absolute;margin-left:0;margin-top:0;width:6pt;height:2.25pt;z-index:25412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21984" behindDoc="0" locked="0" layoutInCell="1" allowOverlap="1" wp14:anchorId="760284B7" wp14:editId="2294165C">
                      <wp:simplePos x="0" y="0"/>
                      <wp:positionH relativeFrom="column">
                        <wp:posOffset>0</wp:posOffset>
                      </wp:positionH>
                      <wp:positionV relativeFrom="paragraph">
                        <wp:posOffset>0</wp:posOffset>
                      </wp:positionV>
                      <wp:extent cx="76200" cy="28575"/>
                      <wp:effectExtent l="19050" t="19050" r="19050" b="28575"/>
                      <wp:wrapNone/>
                      <wp:docPr id="2405" name="Text Box 1490">
                        <a:extLst xmlns:a="http://schemas.openxmlformats.org/drawingml/2006/main">
                          <a:ext uri="{FF2B5EF4-FFF2-40B4-BE49-F238E27FC236}">
                            <a16:creationId xmlns:a16="http://schemas.microsoft.com/office/drawing/2014/main" id="{00000000-0008-0000-0000-00006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734158" id="Text Box 1490" o:spid="_x0000_s1026" type="#_x0000_t202" style="position:absolute;margin-left:0;margin-top:0;width:6pt;height:2.25pt;z-index:25412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23008" behindDoc="0" locked="0" layoutInCell="1" allowOverlap="1" wp14:anchorId="59AA49AE" wp14:editId="096D520C">
                      <wp:simplePos x="0" y="0"/>
                      <wp:positionH relativeFrom="column">
                        <wp:posOffset>0</wp:posOffset>
                      </wp:positionH>
                      <wp:positionV relativeFrom="paragraph">
                        <wp:posOffset>0</wp:posOffset>
                      </wp:positionV>
                      <wp:extent cx="76200" cy="28575"/>
                      <wp:effectExtent l="19050" t="19050" r="19050" b="28575"/>
                      <wp:wrapNone/>
                      <wp:docPr id="2406" name="Text Box 1489">
                        <a:extLst xmlns:a="http://schemas.openxmlformats.org/drawingml/2006/main">
                          <a:ext uri="{FF2B5EF4-FFF2-40B4-BE49-F238E27FC236}">
                            <a16:creationId xmlns:a16="http://schemas.microsoft.com/office/drawing/2014/main" id="{00000000-0008-0000-0000-00006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1DF0D8" id="Text Box 1489" o:spid="_x0000_s1026" type="#_x0000_t202" style="position:absolute;margin-left:0;margin-top:0;width:6pt;height:2.25pt;z-index:25412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24032" behindDoc="0" locked="0" layoutInCell="1" allowOverlap="1" wp14:anchorId="74D972F2" wp14:editId="66C5E4F0">
                      <wp:simplePos x="0" y="0"/>
                      <wp:positionH relativeFrom="column">
                        <wp:posOffset>0</wp:posOffset>
                      </wp:positionH>
                      <wp:positionV relativeFrom="paragraph">
                        <wp:posOffset>0</wp:posOffset>
                      </wp:positionV>
                      <wp:extent cx="76200" cy="28575"/>
                      <wp:effectExtent l="19050" t="19050" r="19050" b="28575"/>
                      <wp:wrapNone/>
                      <wp:docPr id="2407" name="Text Box 1488">
                        <a:extLst xmlns:a="http://schemas.openxmlformats.org/drawingml/2006/main">
                          <a:ext uri="{FF2B5EF4-FFF2-40B4-BE49-F238E27FC236}">
                            <a16:creationId xmlns:a16="http://schemas.microsoft.com/office/drawing/2014/main" id="{00000000-0008-0000-0000-00006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2433B2" id="Text Box 1488" o:spid="_x0000_s1026" type="#_x0000_t202" style="position:absolute;margin-left:0;margin-top:0;width:6pt;height:2.25pt;z-index:25412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25056" behindDoc="0" locked="0" layoutInCell="1" allowOverlap="1" wp14:anchorId="551BACD7" wp14:editId="0E08E4EE">
                      <wp:simplePos x="0" y="0"/>
                      <wp:positionH relativeFrom="column">
                        <wp:posOffset>0</wp:posOffset>
                      </wp:positionH>
                      <wp:positionV relativeFrom="paragraph">
                        <wp:posOffset>0</wp:posOffset>
                      </wp:positionV>
                      <wp:extent cx="76200" cy="28575"/>
                      <wp:effectExtent l="19050" t="19050" r="19050" b="28575"/>
                      <wp:wrapNone/>
                      <wp:docPr id="2408" name="Text Box 1487">
                        <a:extLst xmlns:a="http://schemas.openxmlformats.org/drawingml/2006/main">
                          <a:ext uri="{FF2B5EF4-FFF2-40B4-BE49-F238E27FC236}">
                            <a16:creationId xmlns:a16="http://schemas.microsoft.com/office/drawing/2014/main" id="{00000000-0008-0000-0000-00006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CAB487" id="Text Box 1487" o:spid="_x0000_s1026" type="#_x0000_t202" style="position:absolute;margin-left:0;margin-top:0;width:6pt;height:2.25pt;z-index:25412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26080" behindDoc="0" locked="0" layoutInCell="1" allowOverlap="1" wp14:anchorId="21C2A8EC" wp14:editId="39434C13">
                      <wp:simplePos x="0" y="0"/>
                      <wp:positionH relativeFrom="column">
                        <wp:posOffset>0</wp:posOffset>
                      </wp:positionH>
                      <wp:positionV relativeFrom="paragraph">
                        <wp:posOffset>0</wp:posOffset>
                      </wp:positionV>
                      <wp:extent cx="76200" cy="28575"/>
                      <wp:effectExtent l="19050" t="19050" r="19050" b="28575"/>
                      <wp:wrapNone/>
                      <wp:docPr id="2409" name="Text Box 1486">
                        <a:extLst xmlns:a="http://schemas.openxmlformats.org/drawingml/2006/main">
                          <a:ext uri="{FF2B5EF4-FFF2-40B4-BE49-F238E27FC236}">
                            <a16:creationId xmlns:a16="http://schemas.microsoft.com/office/drawing/2014/main" id="{00000000-0008-0000-0000-00006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24CFA1" id="Text Box 1486" o:spid="_x0000_s1026" type="#_x0000_t202" style="position:absolute;margin-left:0;margin-top:0;width:6pt;height:2.25pt;z-index:25412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27104" behindDoc="0" locked="0" layoutInCell="1" allowOverlap="1" wp14:anchorId="43D72007" wp14:editId="4077D54C">
                      <wp:simplePos x="0" y="0"/>
                      <wp:positionH relativeFrom="column">
                        <wp:posOffset>0</wp:posOffset>
                      </wp:positionH>
                      <wp:positionV relativeFrom="paragraph">
                        <wp:posOffset>0</wp:posOffset>
                      </wp:positionV>
                      <wp:extent cx="76200" cy="28575"/>
                      <wp:effectExtent l="19050" t="19050" r="19050" b="28575"/>
                      <wp:wrapNone/>
                      <wp:docPr id="2410" name="Text Box 1485">
                        <a:extLst xmlns:a="http://schemas.openxmlformats.org/drawingml/2006/main">
                          <a:ext uri="{FF2B5EF4-FFF2-40B4-BE49-F238E27FC236}">
                            <a16:creationId xmlns:a16="http://schemas.microsoft.com/office/drawing/2014/main" id="{00000000-0008-0000-0000-00006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5B8D2B" id="Text Box 1485" o:spid="_x0000_s1026" type="#_x0000_t202" style="position:absolute;margin-left:0;margin-top:0;width:6pt;height:2.25pt;z-index:25412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28128" behindDoc="0" locked="0" layoutInCell="1" allowOverlap="1" wp14:anchorId="2EF49286" wp14:editId="6DEDF99F">
                      <wp:simplePos x="0" y="0"/>
                      <wp:positionH relativeFrom="column">
                        <wp:posOffset>0</wp:posOffset>
                      </wp:positionH>
                      <wp:positionV relativeFrom="paragraph">
                        <wp:posOffset>0</wp:posOffset>
                      </wp:positionV>
                      <wp:extent cx="76200" cy="28575"/>
                      <wp:effectExtent l="19050" t="19050" r="19050" b="28575"/>
                      <wp:wrapNone/>
                      <wp:docPr id="2411" name="Text Box 1484">
                        <a:extLst xmlns:a="http://schemas.openxmlformats.org/drawingml/2006/main">
                          <a:ext uri="{FF2B5EF4-FFF2-40B4-BE49-F238E27FC236}">
                            <a16:creationId xmlns:a16="http://schemas.microsoft.com/office/drawing/2014/main" id="{00000000-0008-0000-0000-00006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EE4386" id="Text Box 1484" o:spid="_x0000_s1026" type="#_x0000_t202" style="position:absolute;margin-left:0;margin-top:0;width:6pt;height:2.25pt;z-index:25412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29152" behindDoc="0" locked="0" layoutInCell="1" allowOverlap="1" wp14:anchorId="77A5DA52" wp14:editId="6BE2940C">
                      <wp:simplePos x="0" y="0"/>
                      <wp:positionH relativeFrom="column">
                        <wp:posOffset>0</wp:posOffset>
                      </wp:positionH>
                      <wp:positionV relativeFrom="paragraph">
                        <wp:posOffset>0</wp:posOffset>
                      </wp:positionV>
                      <wp:extent cx="76200" cy="28575"/>
                      <wp:effectExtent l="19050" t="19050" r="19050" b="28575"/>
                      <wp:wrapNone/>
                      <wp:docPr id="2412" name="Text Box 1483">
                        <a:extLst xmlns:a="http://schemas.openxmlformats.org/drawingml/2006/main">
                          <a:ext uri="{FF2B5EF4-FFF2-40B4-BE49-F238E27FC236}">
                            <a16:creationId xmlns:a16="http://schemas.microsoft.com/office/drawing/2014/main" id="{00000000-0008-0000-0000-00006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95084B" id="Text Box 1483" o:spid="_x0000_s1026" type="#_x0000_t202" style="position:absolute;margin-left:0;margin-top:0;width:6pt;height:2.25pt;z-index:25412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30176" behindDoc="0" locked="0" layoutInCell="1" allowOverlap="1" wp14:anchorId="30B56C1C" wp14:editId="3B0F72EE">
                      <wp:simplePos x="0" y="0"/>
                      <wp:positionH relativeFrom="column">
                        <wp:posOffset>0</wp:posOffset>
                      </wp:positionH>
                      <wp:positionV relativeFrom="paragraph">
                        <wp:posOffset>0</wp:posOffset>
                      </wp:positionV>
                      <wp:extent cx="76200" cy="28575"/>
                      <wp:effectExtent l="19050" t="19050" r="19050" b="28575"/>
                      <wp:wrapNone/>
                      <wp:docPr id="2413" name="Text Box 1482">
                        <a:extLst xmlns:a="http://schemas.openxmlformats.org/drawingml/2006/main">
                          <a:ext uri="{FF2B5EF4-FFF2-40B4-BE49-F238E27FC236}">
                            <a16:creationId xmlns:a16="http://schemas.microsoft.com/office/drawing/2014/main" id="{00000000-0008-0000-0000-00006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921E7E" id="Text Box 1482" o:spid="_x0000_s1026" type="#_x0000_t202" style="position:absolute;margin-left:0;margin-top:0;width:6pt;height:2.25pt;z-index:25413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31200" behindDoc="0" locked="0" layoutInCell="1" allowOverlap="1" wp14:anchorId="3B012C70" wp14:editId="6356D67A">
                      <wp:simplePos x="0" y="0"/>
                      <wp:positionH relativeFrom="column">
                        <wp:posOffset>0</wp:posOffset>
                      </wp:positionH>
                      <wp:positionV relativeFrom="paragraph">
                        <wp:posOffset>0</wp:posOffset>
                      </wp:positionV>
                      <wp:extent cx="76200" cy="28575"/>
                      <wp:effectExtent l="19050" t="19050" r="19050" b="28575"/>
                      <wp:wrapNone/>
                      <wp:docPr id="2414" name="Text Box 1481">
                        <a:extLst xmlns:a="http://schemas.openxmlformats.org/drawingml/2006/main">
                          <a:ext uri="{FF2B5EF4-FFF2-40B4-BE49-F238E27FC236}">
                            <a16:creationId xmlns:a16="http://schemas.microsoft.com/office/drawing/2014/main" id="{00000000-0008-0000-0000-00006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855A03" id="Text Box 1481" o:spid="_x0000_s1026" type="#_x0000_t202" style="position:absolute;margin-left:0;margin-top:0;width:6pt;height:2.25pt;z-index:25413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32224" behindDoc="0" locked="0" layoutInCell="1" allowOverlap="1" wp14:anchorId="37129C5B" wp14:editId="0D481594">
                      <wp:simplePos x="0" y="0"/>
                      <wp:positionH relativeFrom="column">
                        <wp:posOffset>0</wp:posOffset>
                      </wp:positionH>
                      <wp:positionV relativeFrom="paragraph">
                        <wp:posOffset>0</wp:posOffset>
                      </wp:positionV>
                      <wp:extent cx="76200" cy="28575"/>
                      <wp:effectExtent l="19050" t="19050" r="19050" b="28575"/>
                      <wp:wrapNone/>
                      <wp:docPr id="2415" name="Text Box 1480">
                        <a:extLst xmlns:a="http://schemas.openxmlformats.org/drawingml/2006/main">
                          <a:ext uri="{FF2B5EF4-FFF2-40B4-BE49-F238E27FC236}">
                            <a16:creationId xmlns:a16="http://schemas.microsoft.com/office/drawing/2014/main" id="{00000000-0008-0000-0000-00006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8C2464" id="Text Box 1480" o:spid="_x0000_s1026" type="#_x0000_t202" style="position:absolute;margin-left:0;margin-top:0;width:6pt;height:2.25pt;z-index:25413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33248" behindDoc="0" locked="0" layoutInCell="1" allowOverlap="1" wp14:anchorId="60051677" wp14:editId="76B4A35D">
                      <wp:simplePos x="0" y="0"/>
                      <wp:positionH relativeFrom="column">
                        <wp:posOffset>0</wp:posOffset>
                      </wp:positionH>
                      <wp:positionV relativeFrom="paragraph">
                        <wp:posOffset>0</wp:posOffset>
                      </wp:positionV>
                      <wp:extent cx="76200" cy="28575"/>
                      <wp:effectExtent l="19050" t="19050" r="19050" b="28575"/>
                      <wp:wrapNone/>
                      <wp:docPr id="2416" name="Text Box 1479">
                        <a:extLst xmlns:a="http://schemas.openxmlformats.org/drawingml/2006/main">
                          <a:ext uri="{FF2B5EF4-FFF2-40B4-BE49-F238E27FC236}">
                            <a16:creationId xmlns:a16="http://schemas.microsoft.com/office/drawing/2014/main" id="{00000000-0008-0000-0000-00007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60E289" id="Text Box 1479" o:spid="_x0000_s1026" type="#_x0000_t202" style="position:absolute;margin-left:0;margin-top:0;width:6pt;height:2.25pt;z-index:25413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34272" behindDoc="0" locked="0" layoutInCell="1" allowOverlap="1" wp14:anchorId="3E3BB10B" wp14:editId="610312EB">
                      <wp:simplePos x="0" y="0"/>
                      <wp:positionH relativeFrom="column">
                        <wp:posOffset>0</wp:posOffset>
                      </wp:positionH>
                      <wp:positionV relativeFrom="paragraph">
                        <wp:posOffset>0</wp:posOffset>
                      </wp:positionV>
                      <wp:extent cx="76200" cy="28575"/>
                      <wp:effectExtent l="19050" t="19050" r="19050" b="28575"/>
                      <wp:wrapNone/>
                      <wp:docPr id="2417" name="Text Box 1478">
                        <a:extLst xmlns:a="http://schemas.openxmlformats.org/drawingml/2006/main">
                          <a:ext uri="{FF2B5EF4-FFF2-40B4-BE49-F238E27FC236}">
                            <a16:creationId xmlns:a16="http://schemas.microsoft.com/office/drawing/2014/main" id="{00000000-0008-0000-0000-00007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C40075" id="Text Box 1478" o:spid="_x0000_s1026" type="#_x0000_t202" style="position:absolute;margin-left:0;margin-top:0;width:6pt;height:2.25pt;z-index:25413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35296" behindDoc="0" locked="0" layoutInCell="1" allowOverlap="1" wp14:anchorId="1303B65C" wp14:editId="0BD7C336">
                      <wp:simplePos x="0" y="0"/>
                      <wp:positionH relativeFrom="column">
                        <wp:posOffset>0</wp:posOffset>
                      </wp:positionH>
                      <wp:positionV relativeFrom="paragraph">
                        <wp:posOffset>0</wp:posOffset>
                      </wp:positionV>
                      <wp:extent cx="76200" cy="28575"/>
                      <wp:effectExtent l="19050" t="19050" r="19050" b="28575"/>
                      <wp:wrapNone/>
                      <wp:docPr id="2418" name="Text Box 1477">
                        <a:extLst xmlns:a="http://schemas.openxmlformats.org/drawingml/2006/main">
                          <a:ext uri="{FF2B5EF4-FFF2-40B4-BE49-F238E27FC236}">
                            <a16:creationId xmlns:a16="http://schemas.microsoft.com/office/drawing/2014/main" id="{00000000-0008-0000-0000-00007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DFE736" id="Text Box 1477" o:spid="_x0000_s1026" type="#_x0000_t202" style="position:absolute;margin-left:0;margin-top:0;width:6pt;height:2.25pt;z-index:25413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36320" behindDoc="0" locked="0" layoutInCell="1" allowOverlap="1" wp14:anchorId="1077A637" wp14:editId="5D6F2287">
                      <wp:simplePos x="0" y="0"/>
                      <wp:positionH relativeFrom="column">
                        <wp:posOffset>0</wp:posOffset>
                      </wp:positionH>
                      <wp:positionV relativeFrom="paragraph">
                        <wp:posOffset>0</wp:posOffset>
                      </wp:positionV>
                      <wp:extent cx="76200" cy="28575"/>
                      <wp:effectExtent l="19050" t="19050" r="19050" b="28575"/>
                      <wp:wrapNone/>
                      <wp:docPr id="2419" name="Text Box 1476">
                        <a:extLst xmlns:a="http://schemas.openxmlformats.org/drawingml/2006/main">
                          <a:ext uri="{FF2B5EF4-FFF2-40B4-BE49-F238E27FC236}">
                            <a16:creationId xmlns:a16="http://schemas.microsoft.com/office/drawing/2014/main" id="{00000000-0008-0000-0000-00007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2652A4" id="Text Box 1476" o:spid="_x0000_s1026" type="#_x0000_t202" style="position:absolute;margin-left:0;margin-top:0;width:6pt;height:2.25pt;z-index:25413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37344" behindDoc="0" locked="0" layoutInCell="1" allowOverlap="1" wp14:anchorId="593047B2" wp14:editId="23EA1DB4">
                      <wp:simplePos x="0" y="0"/>
                      <wp:positionH relativeFrom="column">
                        <wp:posOffset>0</wp:posOffset>
                      </wp:positionH>
                      <wp:positionV relativeFrom="paragraph">
                        <wp:posOffset>0</wp:posOffset>
                      </wp:positionV>
                      <wp:extent cx="76200" cy="28575"/>
                      <wp:effectExtent l="19050" t="19050" r="19050" b="28575"/>
                      <wp:wrapNone/>
                      <wp:docPr id="2420" name="Text Box 1475">
                        <a:extLst xmlns:a="http://schemas.openxmlformats.org/drawingml/2006/main">
                          <a:ext uri="{FF2B5EF4-FFF2-40B4-BE49-F238E27FC236}">
                            <a16:creationId xmlns:a16="http://schemas.microsoft.com/office/drawing/2014/main" id="{00000000-0008-0000-0000-00007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A01C7C" id="Text Box 1475" o:spid="_x0000_s1026" type="#_x0000_t202" style="position:absolute;margin-left:0;margin-top:0;width:6pt;height:2.25pt;z-index:25413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38368" behindDoc="0" locked="0" layoutInCell="1" allowOverlap="1" wp14:anchorId="2C3B6EF4" wp14:editId="6096A675">
                      <wp:simplePos x="0" y="0"/>
                      <wp:positionH relativeFrom="column">
                        <wp:posOffset>0</wp:posOffset>
                      </wp:positionH>
                      <wp:positionV relativeFrom="paragraph">
                        <wp:posOffset>0</wp:posOffset>
                      </wp:positionV>
                      <wp:extent cx="76200" cy="28575"/>
                      <wp:effectExtent l="19050" t="19050" r="19050" b="28575"/>
                      <wp:wrapNone/>
                      <wp:docPr id="2421" name="Text Box 1474">
                        <a:extLst xmlns:a="http://schemas.openxmlformats.org/drawingml/2006/main">
                          <a:ext uri="{FF2B5EF4-FFF2-40B4-BE49-F238E27FC236}">
                            <a16:creationId xmlns:a16="http://schemas.microsoft.com/office/drawing/2014/main" id="{00000000-0008-0000-0000-00007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912F94" id="Text Box 1474" o:spid="_x0000_s1026" type="#_x0000_t202" style="position:absolute;margin-left:0;margin-top:0;width:6pt;height:2.25pt;z-index:25413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39392" behindDoc="0" locked="0" layoutInCell="1" allowOverlap="1" wp14:anchorId="7F1C40B5" wp14:editId="3B7064BF">
                      <wp:simplePos x="0" y="0"/>
                      <wp:positionH relativeFrom="column">
                        <wp:posOffset>0</wp:posOffset>
                      </wp:positionH>
                      <wp:positionV relativeFrom="paragraph">
                        <wp:posOffset>0</wp:posOffset>
                      </wp:positionV>
                      <wp:extent cx="76200" cy="28575"/>
                      <wp:effectExtent l="19050" t="19050" r="19050" b="28575"/>
                      <wp:wrapNone/>
                      <wp:docPr id="2422" name="Text Box 1473">
                        <a:extLst xmlns:a="http://schemas.openxmlformats.org/drawingml/2006/main">
                          <a:ext uri="{FF2B5EF4-FFF2-40B4-BE49-F238E27FC236}">
                            <a16:creationId xmlns:a16="http://schemas.microsoft.com/office/drawing/2014/main" id="{00000000-0008-0000-0000-00007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C04760" id="Text Box 1473" o:spid="_x0000_s1026" type="#_x0000_t202" style="position:absolute;margin-left:0;margin-top:0;width:6pt;height:2.25pt;z-index:25413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40416" behindDoc="0" locked="0" layoutInCell="1" allowOverlap="1" wp14:anchorId="79EB5730" wp14:editId="42F2D12E">
                      <wp:simplePos x="0" y="0"/>
                      <wp:positionH relativeFrom="column">
                        <wp:posOffset>0</wp:posOffset>
                      </wp:positionH>
                      <wp:positionV relativeFrom="paragraph">
                        <wp:posOffset>0</wp:posOffset>
                      </wp:positionV>
                      <wp:extent cx="76200" cy="28575"/>
                      <wp:effectExtent l="19050" t="19050" r="19050" b="28575"/>
                      <wp:wrapNone/>
                      <wp:docPr id="2423" name="Text Box 1472">
                        <a:extLst xmlns:a="http://schemas.openxmlformats.org/drawingml/2006/main">
                          <a:ext uri="{FF2B5EF4-FFF2-40B4-BE49-F238E27FC236}">
                            <a16:creationId xmlns:a16="http://schemas.microsoft.com/office/drawing/2014/main" id="{00000000-0008-0000-0000-00007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95D9FA" id="Text Box 1472" o:spid="_x0000_s1026" type="#_x0000_t202" style="position:absolute;margin-left:0;margin-top:0;width:6pt;height:2.25pt;z-index:25414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41440" behindDoc="0" locked="0" layoutInCell="1" allowOverlap="1" wp14:anchorId="547CBAF5" wp14:editId="0108ED18">
                      <wp:simplePos x="0" y="0"/>
                      <wp:positionH relativeFrom="column">
                        <wp:posOffset>0</wp:posOffset>
                      </wp:positionH>
                      <wp:positionV relativeFrom="paragraph">
                        <wp:posOffset>0</wp:posOffset>
                      </wp:positionV>
                      <wp:extent cx="76200" cy="28575"/>
                      <wp:effectExtent l="19050" t="19050" r="19050" b="28575"/>
                      <wp:wrapNone/>
                      <wp:docPr id="2424" name="Text Box 1471">
                        <a:extLst xmlns:a="http://schemas.openxmlformats.org/drawingml/2006/main">
                          <a:ext uri="{FF2B5EF4-FFF2-40B4-BE49-F238E27FC236}">
                            <a16:creationId xmlns:a16="http://schemas.microsoft.com/office/drawing/2014/main" id="{00000000-0008-0000-0000-00007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F3180" id="Text Box 1471" o:spid="_x0000_s1026" type="#_x0000_t202" style="position:absolute;margin-left:0;margin-top:0;width:6pt;height:2.25pt;z-index:25414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42464" behindDoc="0" locked="0" layoutInCell="1" allowOverlap="1" wp14:anchorId="501D1FD8" wp14:editId="4E6BBE41">
                      <wp:simplePos x="0" y="0"/>
                      <wp:positionH relativeFrom="column">
                        <wp:posOffset>0</wp:posOffset>
                      </wp:positionH>
                      <wp:positionV relativeFrom="paragraph">
                        <wp:posOffset>0</wp:posOffset>
                      </wp:positionV>
                      <wp:extent cx="76200" cy="28575"/>
                      <wp:effectExtent l="19050" t="19050" r="19050" b="28575"/>
                      <wp:wrapNone/>
                      <wp:docPr id="2425" name="Text Box 1470">
                        <a:extLst xmlns:a="http://schemas.openxmlformats.org/drawingml/2006/main">
                          <a:ext uri="{FF2B5EF4-FFF2-40B4-BE49-F238E27FC236}">
                            <a16:creationId xmlns:a16="http://schemas.microsoft.com/office/drawing/2014/main" id="{00000000-0008-0000-0000-00007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BB5208" id="Text Box 1470" o:spid="_x0000_s1026" type="#_x0000_t202" style="position:absolute;margin-left:0;margin-top:0;width:6pt;height:2.25pt;z-index:25414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43488" behindDoc="0" locked="0" layoutInCell="1" allowOverlap="1" wp14:anchorId="085B8F51" wp14:editId="49E8849D">
                      <wp:simplePos x="0" y="0"/>
                      <wp:positionH relativeFrom="column">
                        <wp:posOffset>0</wp:posOffset>
                      </wp:positionH>
                      <wp:positionV relativeFrom="paragraph">
                        <wp:posOffset>0</wp:posOffset>
                      </wp:positionV>
                      <wp:extent cx="76200" cy="28575"/>
                      <wp:effectExtent l="19050" t="19050" r="19050" b="28575"/>
                      <wp:wrapNone/>
                      <wp:docPr id="2426" name="Text Box 1469">
                        <a:extLst xmlns:a="http://schemas.openxmlformats.org/drawingml/2006/main">
                          <a:ext uri="{FF2B5EF4-FFF2-40B4-BE49-F238E27FC236}">
                            <a16:creationId xmlns:a16="http://schemas.microsoft.com/office/drawing/2014/main" id="{00000000-0008-0000-0000-00007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280AE" id="Text Box 1469" o:spid="_x0000_s1026" type="#_x0000_t202" style="position:absolute;margin-left:0;margin-top:0;width:6pt;height:2.25pt;z-index:25414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44512" behindDoc="0" locked="0" layoutInCell="1" allowOverlap="1" wp14:anchorId="3B95D4D7" wp14:editId="02C45144">
                      <wp:simplePos x="0" y="0"/>
                      <wp:positionH relativeFrom="column">
                        <wp:posOffset>0</wp:posOffset>
                      </wp:positionH>
                      <wp:positionV relativeFrom="paragraph">
                        <wp:posOffset>0</wp:posOffset>
                      </wp:positionV>
                      <wp:extent cx="76200" cy="28575"/>
                      <wp:effectExtent l="19050" t="19050" r="19050" b="28575"/>
                      <wp:wrapNone/>
                      <wp:docPr id="2427" name="Text Box 1468">
                        <a:extLst xmlns:a="http://schemas.openxmlformats.org/drawingml/2006/main">
                          <a:ext uri="{FF2B5EF4-FFF2-40B4-BE49-F238E27FC236}">
                            <a16:creationId xmlns:a16="http://schemas.microsoft.com/office/drawing/2014/main" id="{00000000-0008-0000-0000-00007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4F0AB5" id="Text Box 1468" o:spid="_x0000_s1026" type="#_x0000_t202" style="position:absolute;margin-left:0;margin-top:0;width:6pt;height:2.25pt;z-index:25414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45536" behindDoc="0" locked="0" layoutInCell="1" allowOverlap="1" wp14:anchorId="7E1321B4" wp14:editId="65CEE627">
                      <wp:simplePos x="0" y="0"/>
                      <wp:positionH relativeFrom="column">
                        <wp:posOffset>0</wp:posOffset>
                      </wp:positionH>
                      <wp:positionV relativeFrom="paragraph">
                        <wp:posOffset>0</wp:posOffset>
                      </wp:positionV>
                      <wp:extent cx="76200" cy="28575"/>
                      <wp:effectExtent l="19050" t="19050" r="19050" b="28575"/>
                      <wp:wrapNone/>
                      <wp:docPr id="2428" name="Text Box 1467">
                        <a:extLst xmlns:a="http://schemas.openxmlformats.org/drawingml/2006/main">
                          <a:ext uri="{FF2B5EF4-FFF2-40B4-BE49-F238E27FC236}">
                            <a16:creationId xmlns:a16="http://schemas.microsoft.com/office/drawing/2014/main" id="{00000000-0008-0000-0000-00007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D748F7" id="Text Box 1467" o:spid="_x0000_s1026" type="#_x0000_t202" style="position:absolute;margin-left:0;margin-top:0;width:6pt;height:2.25pt;z-index:25414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46560" behindDoc="0" locked="0" layoutInCell="1" allowOverlap="1" wp14:anchorId="3F010248" wp14:editId="5773DF83">
                      <wp:simplePos x="0" y="0"/>
                      <wp:positionH relativeFrom="column">
                        <wp:posOffset>0</wp:posOffset>
                      </wp:positionH>
                      <wp:positionV relativeFrom="paragraph">
                        <wp:posOffset>0</wp:posOffset>
                      </wp:positionV>
                      <wp:extent cx="76200" cy="28575"/>
                      <wp:effectExtent l="19050" t="19050" r="19050" b="28575"/>
                      <wp:wrapNone/>
                      <wp:docPr id="2429" name="Text Box 1466">
                        <a:extLst xmlns:a="http://schemas.openxmlformats.org/drawingml/2006/main">
                          <a:ext uri="{FF2B5EF4-FFF2-40B4-BE49-F238E27FC236}">
                            <a16:creationId xmlns:a16="http://schemas.microsoft.com/office/drawing/2014/main" id="{00000000-0008-0000-0000-00007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BC5E8F" id="Text Box 1466" o:spid="_x0000_s1026" type="#_x0000_t202" style="position:absolute;margin-left:0;margin-top:0;width:6pt;height:2.25pt;z-index:25414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47584" behindDoc="0" locked="0" layoutInCell="1" allowOverlap="1" wp14:anchorId="24C162CB" wp14:editId="6BD007B9">
                      <wp:simplePos x="0" y="0"/>
                      <wp:positionH relativeFrom="column">
                        <wp:posOffset>0</wp:posOffset>
                      </wp:positionH>
                      <wp:positionV relativeFrom="paragraph">
                        <wp:posOffset>0</wp:posOffset>
                      </wp:positionV>
                      <wp:extent cx="76200" cy="28575"/>
                      <wp:effectExtent l="19050" t="19050" r="19050" b="28575"/>
                      <wp:wrapNone/>
                      <wp:docPr id="2430" name="Text Box 1465">
                        <a:extLst xmlns:a="http://schemas.openxmlformats.org/drawingml/2006/main">
                          <a:ext uri="{FF2B5EF4-FFF2-40B4-BE49-F238E27FC236}">
                            <a16:creationId xmlns:a16="http://schemas.microsoft.com/office/drawing/2014/main" id="{00000000-0008-0000-0000-00007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FE22C3" id="Text Box 1465" o:spid="_x0000_s1026" type="#_x0000_t202" style="position:absolute;margin-left:0;margin-top:0;width:6pt;height:2.25pt;z-index:25414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48608" behindDoc="0" locked="0" layoutInCell="1" allowOverlap="1" wp14:anchorId="29F7C909" wp14:editId="16A95392">
                      <wp:simplePos x="0" y="0"/>
                      <wp:positionH relativeFrom="column">
                        <wp:posOffset>0</wp:posOffset>
                      </wp:positionH>
                      <wp:positionV relativeFrom="paragraph">
                        <wp:posOffset>0</wp:posOffset>
                      </wp:positionV>
                      <wp:extent cx="76200" cy="28575"/>
                      <wp:effectExtent l="19050" t="19050" r="19050" b="28575"/>
                      <wp:wrapNone/>
                      <wp:docPr id="2431" name="Text Box 1464">
                        <a:extLst xmlns:a="http://schemas.openxmlformats.org/drawingml/2006/main">
                          <a:ext uri="{FF2B5EF4-FFF2-40B4-BE49-F238E27FC236}">
                            <a16:creationId xmlns:a16="http://schemas.microsoft.com/office/drawing/2014/main" id="{00000000-0008-0000-0000-00007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27DD30" id="Text Box 1464" o:spid="_x0000_s1026" type="#_x0000_t202" style="position:absolute;margin-left:0;margin-top:0;width:6pt;height:2.25pt;z-index:25414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49632" behindDoc="0" locked="0" layoutInCell="1" allowOverlap="1" wp14:anchorId="21E81618" wp14:editId="3C2E92A0">
                      <wp:simplePos x="0" y="0"/>
                      <wp:positionH relativeFrom="column">
                        <wp:posOffset>0</wp:posOffset>
                      </wp:positionH>
                      <wp:positionV relativeFrom="paragraph">
                        <wp:posOffset>0</wp:posOffset>
                      </wp:positionV>
                      <wp:extent cx="76200" cy="28575"/>
                      <wp:effectExtent l="19050" t="19050" r="19050" b="28575"/>
                      <wp:wrapNone/>
                      <wp:docPr id="2432" name="Text Box 1463">
                        <a:extLst xmlns:a="http://schemas.openxmlformats.org/drawingml/2006/main">
                          <a:ext uri="{FF2B5EF4-FFF2-40B4-BE49-F238E27FC236}">
                            <a16:creationId xmlns:a16="http://schemas.microsoft.com/office/drawing/2014/main" id="{00000000-0008-0000-0000-00008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AB49BB" id="Text Box 1463" o:spid="_x0000_s1026" type="#_x0000_t202" style="position:absolute;margin-left:0;margin-top:0;width:6pt;height:2.25pt;z-index:25414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50656" behindDoc="0" locked="0" layoutInCell="1" allowOverlap="1" wp14:anchorId="5FA4568E" wp14:editId="756742BD">
                      <wp:simplePos x="0" y="0"/>
                      <wp:positionH relativeFrom="column">
                        <wp:posOffset>0</wp:posOffset>
                      </wp:positionH>
                      <wp:positionV relativeFrom="paragraph">
                        <wp:posOffset>0</wp:posOffset>
                      </wp:positionV>
                      <wp:extent cx="76200" cy="28575"/>
                      <wp:effectExtent l="19050" t="19050" r="19050" b="28575"/>
                      <wp:wrapNone/>
                      <wp:docPr id="2433" name="Text Box 1462">
                        <a:extLst xmlns:a="http://schemas.openxmlformats.org/drawingml/2006/main">
                          <a:ext uri="{FF2B5EF4-FFF2-40B4-BE49-F238E27FC236}">
                            <a16:creationId xmlns:a16="http://schemas.microsoft.com/office/drawing/2014/main" id="{00000000-0008-0000-0000-00008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E89DAE" id="Text Box 1462" o:spid="_x0000_s1026" type="#_x0000_t202" style="position:absolute;margin-left:0;margin-top:0;width:6pt;height:2.25pt;z-index:25415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51680" behindDoc="0" locked="0" layoutInCell="1" allowOverlap="1" wp14:anchorId="3E997C7F" wp14:editId="5E8E1286">
                      <wp:simplePos x="0" y="0"/>
                      <wp:positionH relativeFrom="column">
                        <wp:posOffset>0</wp:posOffset>
                      </wp:positionH>
                      <wp:positionV relativeFrom="paragraph">
                        <wp:posOffset>0</wp:posOffset>
                      </wp:positionV>
                      <wp:extent cx="76200" cy="28575"/>
                      <wp:effectExtent l="19050" t="19050" r="19050" b="28575"/>
                      <wp:wrapNone/>
                      <wp:docPr id="2434" name="Text Box 1461">
                        <a:extLst xmlns:a="http://schemas.openxmlformats.org/drawingml/2006/main">
                          <a:ext uri="{FF2B5EF4-FFF2-40B4-BE49-F238E27FC236}">
                            <a16:creationId xmlns:a16="http://schemas.microsoft.com/office/drawing/2014/main" id="{00000000-0008-0000-0000-00008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9DC76" id="Text Box 1461" o:spid="_x0000_s1026" type="#_x0000_t202" style="position:absolute;margin-left:0;margin-top:0;width:6pt;height:2.25pt;z-index:25415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52704" behindDoc="0" locked="0" layoutInCell="1" allowOverlap="1" wp14:anchorId="2149F818" wp14:editId="5D7F416D">
                      <wp:simplePos x="0" y="0"/>
                      <wp:positionH relativeFrom="column">
                        <wp:posOffset>0</wp:posOffset>
                      </wp:positionH>
                      <wp:positionV relativeFrom="paragraph">
                        <wp:posOffset>0</wp:posOffset>
                      </wp:positionV>
                      <wp:extent cx="76200" cy="28575"/>
                      <wp:effectExtent l="19050" t="19050" r="19050" b="28575"/>
                      <wp:wrapNone/>
                      <wp:docPr id="2435" name="Text Box 1460">
                        <a:extLst xmlns:a="http://schemas.openxmlformats.org/drawingml/2006/main">
                          <a:ext uri="{FF2B5EF4-FFF2-40B4-BE49-F238E27FC236}">
                            <a16:creationId xmlns:a16="http://schemas.microsoft.com/office/drawing/2014/main" id="{00000000-0008-0000-0000-00008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03A3FD" id="Text Box 1460" o:spid="_x0000_s1026" type="#_x0000_t202" style="position:absolute;margin-left:0;margin-top:0;width:6pt;height:2.25pt;z-index:25415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53728" behindDoc="0" locked="0" layoutInCell="1" allowOverlap="1" wp14:anchorId="2DBF7009" wp14:editId="240338FD">
                      <wp:simplePos x="0" y="0"/>
                      <wp:positionH relativeFrom="column">
                        <wp:posOffset>0</wp:posOffset>
                      </wp:positionH>
                      <wp:positionV relativeFrom="paragraph">
                        <wp:posOffset>0</wp:posOffset>
                      </wp:positionV>
                      <wp:extent cx="76200" cy="28575"/>
                      <wp:effectExtent l="19050" t="19050" r="19050" b="28575"/>
                      <wp:wrapNone/>
                      <wp:docPr id="2436" name="Text Box 1459">
                        <a:extLst xmlns:a="http://schemas.openxmlformats.org/drawingml/2006/main">
                          <a:ext uri="{FF2B5EF4-FFF2-40B4-BE49-F238E27FC236}">
                            <a16:creationId xmlns:a16="http://schemas.microsoft.com/office/drawing/2014/main" id="{00000000-0008-0000-0000-00008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8B789F" id="Text Box 1459" o:spid="_x0000_s1026" type="#_x0000_t202" style="position:absolute;margin-left:0;margin-top:0;width:6pt;height:2.25pt;z-index:25415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54752" behindDoc="0" locked="0" layoutInCell="1" allowOverlap="1" wp14:anchorId="2439CF68" wp14:editId="54CAE837">
                      <wp:simplePos x="0" y="0"/>
                      <wp:positionH relativeFrom="column">
                        <wp:posOffset>0</wp:posOffset>
                      </wp:positionH>
                      <wp:positionV relativeFrom="paragraph">
                        <wp:posOffset>0</wp:posOffset>
                      </wp:positionV>
                      <wp:extent cx="76200" cy="28575"/>
                      <wp:effectExtent l="19050" t="19050" r="19050" b="28575"/>
                      <wp:wrapNone/>
                      <wp:docPr id="2437" name="Text Box 1458">
                        <a:extLst xmlns:a="http://schemas.openxmlformats.org/drawingml/2006/main">
                          <a:ext uri="{FF2B5EF4-FFF2-40B4-BE49-F238E27FC236}">
                            <a16:creationId xmlns:a16="http://schemas.microsoft.com/office/drawing/2014/main" id="{00000000-0008-0000-0000-00008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7D4C5C" id="Text Box 1458" o:spid="_x0000_s1026" type="#_x0000_t202" style="position:absolute;margin-left:0;margin-top:0;width:6pt;height:2.25pt;z-index:25415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55776" behindDoc="0" locked="0" layoutInCell="1" allowOverlap="1" wp14:anchorId="58D67CDB" wp14:editId="4379A5BD">
                      <wp:simplePos x="0" y="0"/>
                      <wp:positionH relativeFrom="column">
                        <wp:posOffset>0</wp:posOffset>
                      </wp:positionH>
                      <wp:positionV relativeFrom="paragraph">
                        <wp:posOffset>0</wp:posOffset>
                      </wp:positionV>
                      <wp:extent cx="76200" cy="28575"/>
                      <wp:effectExtent l="19050" t="19050" r="19050" b="28575"/>
                      <wp:wrapNone/>
                      <wp:docPr id="2438" name="Text Box 1457">
                        <a:extLst xmlns:a="http://schemas.openxmlformats.org/drawingml/2006/main">
                          <a:ext uri="{FF2B5EF4-FFF2-40B4-BE49-F238E27FC236}">
                            <a16:creationId xmlns:a16="http://schemas.microsoft.com/office/drawing/2014/main" id="{00000000-0008-0000-0000-00008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C12108" id="Text Box 1457" o:spid="_x0000_s1026" type="#_x0000_t202" style="position:absolute;margin-left:0;margin-top:0;width:6pt;height:2.25pt;z-index:25415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56800" behindDoc="0" locked="0" layoutInCell="1" allowOverlap="1" wp14:anchorId="3780C09D" wp14:editId="59F58ED1">
                      <wp:simplePos x="0" y="0"/>
                      <wp:positionH relativeFrom="column">
                        <wp:posOffset>0</wp:posOffset>
                      </wp:positionH>
                      <wp:positionV relativeFrom="paragraph">
                        <wp:posOffset>0</wp:posOffset>
                      </wp:positionV>
                      <wp:extent cx="76200" cy="28575"/>
                      <wp:effectExtent l="19050" t="19050" r="19050" b="28575"/>
                      <wp:wrapNone/>
                      <wp:docPr id="2439" name="Text Box 1456">
                        <a:extLst xmlns:a="http://schemas.openxmlformats.org/drawingml/2006/main">
                          <a:ext uri="{FF2B5EF4-FFF2-40B4-BE49-F238E27FC236}">
                            <a16:creationId xmlns:a16="http://schemas.microsoft.com/office/drawing/2014/main" id="{00000000-0008-0000-0000-00008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F3B56C" id="Text Box 1456" o:spid="_x0000_s1026" type="#_x0000_t202" style="position:absolute;margin-left:0;margin-top:0;width:6pt;height:2.25pt;z-index:25415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57824" behindDoc="0" locked="0" layoutInCell="1" allowOverlap="1" wp14:anchorId="616A25D1" wp14:editId="69A9D521">
                      <wp:simplePos x="0" y="0"/>
                      <wp:positionH relativeFrom="column">
                        <wp:posOffset>0</wp:posOffset>
                      </wp:positionH>
                      <wp:positionV relativeFrom="paragraph">
                        <wp:posOffset>0</wp:posOffset>
                      </wp:positionV>
                      <wp:extent cx="76200" cy="28575"/>
                      <wp:effectExtent l="19050" t="19050" r="19050" b="28575"/>
                      <wp:wrapNone/>
                      <wp:docPr id="2440" name="Text Box 1455">
                        <a:extLst xmlns:a="http://schemas.openxmlformats.org/drawingml/2006/main">
                          <a:ext uri="{FF2B5EF4-FFF2-40B4-BE49-F238E27FC236}">
                            <a16:creationId xmlns:a16="http://schemas.microsoft.com/office/drawing/2014/main" id="{00000000-0008-0000-0000-00008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4ED28F" id="Text Box 1455" o:spid="_x0000_s1026" type="#_x0000_t202" style="position:absolute;margin-left:0;margin-top:0;width:6pt;height:2.25pt;z-index:25415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58848" behindDoc="0" locked="0" layoutInCell="1" allowOverlap="1" wp14:anchorId="4039BA83" wp14:editId="59FA74A9">
                      <wp:simplePos x="0" y="0"/>
                      <wp:positionH relativeFrom="column">
                        <wp:posOffset>0</wp:posOffset>
                      </wp:positionH>
                      <wp:positionV relativeFrom="paragraph">
                        <wp:posOffset>0</wp:posOffset>
                      </wp:positionV>
                      <wp:extent cx="76200" cy="28575"/>
                      <wp:effectExtent l="19050" t="19050" r="19050" b="28575"/>
                      <wp:wrapNone/>
                      <wp:docPr id="2441" name="Text Box 1454">
                        <a:extLst xmlns:a="http://schemas.openxmlformats.org/drawingml/2006/main">
                          <a:ext uri="{FF2B5EF4-FFF2-40B4-BE49-F238E27FC236}">
                            <a16:creationId xmlns:a16="http://schemas.microsoft.com/office/drawing/2014/main" id="{00000000-0008-0000-0000-00008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AC946A" id="Text Box 1454" o:spid="_x0000_s1026" type="#_x0000_t202" style="position:absolute;margin-left:0;margin-top:0;width:6pt;height:2.25pt;z-index:25415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59872" behindDoc="0" locked="0" layoutInCell="1" allowOverlap="1" wp14:anchorId="01B50989" wp14:editId="44D0E334">
                      <wp:simplePos x="0" y="0"/>
                      <wp:positionH relativeFrom="column">
                        <wp:posOffset>0</wp:posOffset>
                      </wp:positionH>
                      <wp:positionV relativeFrom="paragraph">
                        <wp:posOffset>0</wp:posOffset>
                      </wp:positionV>
                      <wp:extent cx="76200" cy="28575"/>
                      <wp:effectExtent l="19050" t="19050" r="19050" b="28575"/>
                      <wp:wrapNone/>
                      <wp:docPr id="2442" name="Text Box 1453">
                        <a:extLst xmlns:a="http://schemas.openxmlformats.org/drawingml/2006/main">
                          <a:ext uri="{FF2B5EF4-FFF2-40B4-BE49-F238E27FC236}">
                            <a16:creationId xmlns:a16="http://schemas.microsoft.com/office/drawing/2014/main" id="{00000000-0008-0000-0000-00008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182866" id="Text Box 1453" o:spid="_x0000_s1026" type="#_x0000_t202" style="position:absolute;margin-left:0;margin-top:0;width:6pt;height:2.25pt;z-index:25415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60896" behindDoc="0" locked="0" layoutInCell="1" allowOverlap="1" wp14:anchorId="193B8D5C" wp14:editId="617B9A0D">
                      <wp:simplePos x="0" y="0"/>
                      <wp:positionH relativeFrom="column">
                        <wp:posOffset>0</wp:posOffset>
                      </wp:positionH>
                      <wp:positionV relativeFrom="paragraph">
                        <wp:posOffset>0</wp:posOffset>
                      </wp:positionV>
                      <wp:extent cx="76200" cy="28575"/>
                      <wp:effectExtent l="19050" t="19050" r="19050" b="28575"/>
                      <wp:wrapNone/>
                      <wp:docPr id="2443" name="Text Box 1452">
                        <a:extLst xmlns:a="http://schemas.openxmlformats.org/drawingml/2006/main">
                          <a:ext uri="{FF2B5EF4-FFF2-40B4-BE49-F238E27FC236}">
                            <a16:creationId xmlns:a16="http://schemas.microsoft.com/office/drawing/2014/main" id="{00000000-0008-0000-0000-00008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E9618" id="Text Box 1452" o:spid="_x0000_s1026" type="#_x0000_t202" style="position:absolute;margin-left:0;margin-top:0;width:6pt;height:2.25pt;z-index:25416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61920" behindDoc="0" locked="0" layoutInCell="1" allowOverlap="1" wp14:anchorId="1CAACBEE" wp14:editId="2739F823">
                      <wp:simplePos x="0" y="0"/>
                      <wp:positionH relativeFrom="column">
                        <wp:posOffset>0</wp:posOffset>
                      </wp:positionH>
                      <wp:positionV relativeFrom="paragraph">
                        <wp:posOffset>0</wp:posOffset>
                      </wp:positionV>
                      <wp:extent cx="76200" cy="28575"/>
                      <wp:effectExtent l="19050" t="19050" r="19050" b="28575"/>
                      <wp:wrapNone/>
                      <wp:docPr id="2444" name="Text Box 1451">
                        <a:extLst xmlns:a="http://schemas.openxmlformats.org/drawingml/2006/main">
                          <a:ext uri="{FF2B5EF4-FFF2-40B4-BE49-F238E27FC236}">
                            <a16:creationId xmlns:a16="http://schemas.microsoft.com/office/drawing/2014/main" id="{00000000-0008-0000-0000-00008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3F7EA4" id="Text Box 1451" o:spid="_x0000_s1026" type="#_x0000_t202" style="position:absolute;margin-left:0;margin-top:0;width:6pt;height:2.25pt;z-index:25416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62944" behindDoc="0" locked="0" layoutInCell="1" allowOverlap="1" wp14:anchorId="5F5E3B35" wp14:editId="011E0651">
                      <wp:simplePos x="0" y="0"/>
                      <wp:positionH relativeFrom="column">
                        <wp:posOffset>0</wp:posOffset>
                      </wp:positionH>
                      <wp:positionV relativeFrom="paragraph">
                        <wp:posOffset>0</wp:posOffset>
                      </wp:positionV>
                      <wp:extent cx="76200" cy="28575"/>
                      <wp:effectExtent l="19050" t="19050" r="19050" b="28575"/>
                      <wp:wrapNone/>
                      <wp:docPr id="2445" name="Text Box 1450">
                        <a:extLst xmlns:a="http://schemas.openxmlformats.org/drawingml/2006/main">
                          <a:ext uri="{FF2B5EF4-FFF2-40B4-BE49-F238E27FC236}">
                            <a16:creationId xmlns:a16="http://schemas.microsoft.com/office/drawing/2014/main" id="{00000000-0008-0000-0000-00008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F47351" id="Text Box 1450" o:spid="_x0000_s1026" type="#_x0000_t202" style="position:absolute;margin-left:0;margin-top:0;width:6pt;height:2.25pt;z-index:25416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63968" behindDoc="0" locked="0" layoutInCell="1" allowOverlap="1" wp14:anchorId="3D12409D" wp14:editId="7E9E97A5">
                      <wp:simplePos x="0" y="0"/>
                      <wp:positionH relativeFrom="column">
                        <wp:posOffset>0</wp:posOffset>
                      </wp:positionH>
                      <wp:positionV relativeFrom="paragraph">
                        <wp:posOffset>0</wp:posOffset>
                      </wp:positionV>
                      <wp:extent cx="76200" cy="28575"/>
                      <wp:effectExtent l="19050" t="19050" r="19050" b="28575"/>
                      <wp:wrapNone/>
                      <wp:docPr id="2446" name="Text Box 1449">
                        <a:extLst xmlns:a="http://schemas.openxmlformats.org/drawingml/2006/main">
                          <a:ext uri="{FF2B5EF4-FFF2-40B4-BE49-F238E27FC236}">
                            <a16:creationId xmlns:a16="http://schemas.microsoft.com/office/drawing/2014/main" id="{00000000-0008-0000-0000-00008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2EF677" id="Text Box 1449" o:spid="_x0000_s1026" type="#_x0000_t202" style="position:absolute;margin-left:0;margin-top:0;width:6pt;height:2.25pt;z-index:25416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64992" behindDoc="0" locked="0" layoutInCell="1" allowOverlap="1" wp14:anchorId="00459125" wp14:editId="558ADB8D">
                      <wp:simplePos x="0" y="0"/>
                      <wp:positionH relativeFrom="column">
                        <wp:posOffset>0</wp:posOffset>
                      </wp:positionH>
                      <wp:positionV relativeFrom="paragraph">
                        <wp:posOffset>0</wp:posOffset>
                      </wp:positionV>
                      <wp:extent cx="76200" cy="28575"/>
                      <wp:effectExtent l="19050" t="19050" r="19050" b="28575"/>
                      <wp:wrapNone/>
                      <wp:docPr id="2447" name="Text Box 1448">
                        <a:extLst xmlns:a="http://schemas.openxmlformats.org/drawingml/2006/main">
                          <a:ext uri="{FF2B5EF4-FFF2-40B4-BE49-F238E27FC236}">
                            <a16:creationId xmlns:a16="http://schemas.microsoft.com/office/drawing/2014/main" id="{00000000-0008-0000-0000-00008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E41007" id="Text Box 1448" o:spid="_x0000_s1026" type="#_x0000_t202" style="position:absolute;margin-left:0;margin-top:0;width:6pt;height:2.25pt;z-index:25416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66016" behindDoc="0" locked="0" layoutInCell="1" allowOverlap="1" wp14:anchorId="07DDDE36" wp14:editId="2124E62F">
                      <wp:simplePos x="0" y="0"/>
                      <wp:positionH relativeFrom="column">
                        <wp:posOffset>0</wp:posOffset>
                      </wp:positionH>
                      <wp:positionV relativeFrom="paragraph">
                        <wp:posOffset>0</wp:posOffset>
                      </wp:positionV>
                      <wp:extent cx="76200" cy="28575"/>
                      <wp:effectExtent l="19050" t="19050" r="19050" b="28575"/>
                      <wp:wrapNone/>
                      <wp:docPr id="2448" name="Text Box 1447">
                        <a:extLst xmlns:a="http://schemas.openxmlformats.org/drawingml/2006/main">
                          <a:ext uri="{FF2B5EF4-FFF2-40B4-BE49-F238E27FC236}">
                            <a16:creationId xmlns:a16="http://schemas.microsoft.com/office/drawing/2014/main" id="{00000000-0008-0000-0000-00009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E37C84" id="Text Box 1447" o:spid="_x0000_s1026" type="#_x0000_t202" style="position:absolute;margin-left:0;margin-top:0;width:6pt;height:2.25pt;z-index:25416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67040" behindDoc="0" locked="0" layoutInCell="1" allowOverlap="1" wp14:anchorId="65A25FB6" wp14:editId="13E118DC">
                      <wp:simplePos x="0" y="0"/>
                      <wp:positionH relativeFrom="column">
                        <wp:posOffset>0</wp:posOffset>
                      </wp:positionH>
                      <wp:positionV relativeFrom="paragraph">
                        <wp:posOffset>0</wp:posOffset>
                      </wp:positionV>
                      <wp:extent cx="76200" cy="28575"/>
                      <wp:effectExtent l="19050" t="19050" r="19050" b="28575"/>
                      <wp:wrapNone/>
                      <wp:docPr id="2449" name="Text Box 1446">
                        <a:extLst xmlns:a="http://schemas.openxmlformats.org/drawingml/2006/main">
                          <a:ext uri="{FF2B5EF4-FFF2-40B4-BE49-F238E27FC236}">
                            <a16:creationId xmlns:a16="http://schemas.microsoft.com/office/drawing/2014/main" id="{00000000-0008-0000-0000-00009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048C86" id="Text Box 1446" o:spid="_x0000_s1026" type="#_x0000_t202" style="position:absolute;margin-left:0;margin-top:0;width:6pt;height:2.25pt;z-index:25416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68064" behindDoc="0" locked="0" layoutInCell="1" allowOverlap="1" wp14:anchorId="213EA3C6" wp14:editId="2F722184">
                      <wp:simplePos x="0" y="0"/>
                      <wp:positionH relativeFrom="column">
                        <wp:posOffset>0</wp:posOffset>
                      </wp:positionH>
                      <wp:positionV relativeFrom="paragraph">
                        <wp:posOffset>0</wp:posOffset>
                      </wp:positionV>
                      <wp:extent cx="76200" cy="28575"/>
                      <wp:effectExtent l="19050" t="19050" r="19050" b="28575"/>
                      <wp:wrapNone/>
                      <wp:docPr id="2450" name="Text Box 1445">
                        <a:extLst xmlns:a="http://schemas.openxmlformats.org/drawingml/2006/main">
                          <a:ext uri="{FF2B5EF4-FFF2-40B4-BE49-F238E27FC236}">
                            <a16:creationId xmlns:a16="http://schemas.microsoft.com/office/drawing/2014/main" id="{00000000-0008-0000-0000-00009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C07CEE" id="Text Box 1445" o:spid="_x0000_s1026" type="#_x0000_t202" style="position:absolute;margin-left:0;margin-top:0;width:6pt;height:2.25pt;z-index:25416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69088" behindDoc="0" locked="0" layoutInCell="1" allowOverlap="1" wp14:anchorId="7B1DA53D" wp14:editId="08F104A4">
                      <wp:simplePos x="0" y="0"/>
                      <wp:positionH relativeFrom="column">
                        <wp:posOffset>0</wp:posOffset>
                      </wp:positionH>
                      <wp:positionV relativeFrom="paragraph">
                        <wp:posOffset>0</wp:posOffset>
                      </wp:positionV>
                      <wp:extent cx="76200" cy="28575"/>
                      <wp:effectExtent l="19050" t="19050" r="19050" b="28575"/>
                      <wp:wrapNone/>
                      <wp:docPr id="2451" name="Text Box 1444">
                        <a:extLst xmlns:a="http://schemas.openxmlformats.org/drawingml/2006/main">
                          <a:ext uri="{FF2B5EF4-FFF2-40B4-BE49-F238E27FC236}">
                            <a16:creationId xmlns:a16="http://schemas.microsoft.com/office/drawing/2014/main" id="{00000000-0008-0000-0000-00009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832390" id="Text Box 1444" o:spid="_x0000_s1026" type="#_x0000_t202" style="position:absolute;margin-left:0;margin-top:0;width:6pt;height:2.25pt;z-index:25416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70112" behindDoc="0" locked="0" layoutInCell="1" allowOverlap="1" wp14:anchorId="3B590BD9" wp14:editId="032A6408">
                      <wp:simplePos x="0" y="0"/>
                      <wp:positionH relativeFrom="column">
                        <wp:posOffset>0</wp:posOffset>
                      </wp:positionH>
                      <wp:positionV relativeFrom="paragraph">
                        <wp:posOffset>0</wp:posOffset>
                      </wp:positionV>
                      <wp:extent cx="76200" cy="28575"/>
                      <wp:effectExtent l="19050" t="19050" r="19050" b="28575"/>
                      <wp:wrapNone/>
                      <wp:docPr id="2452" name="Text Box 1443">
                        <a:extLst xmlns:a="http://schemas.openxmlformats.org/drawingml/2006/main">
                          <a:ext uri="{FF2B5EF4-FFF2-40B4-BE49-F238E27FC236}">
                            <a16:creationId xmlns:a16="http://schemas.microsoft.com/office/drawing/2014/main" id="{00000000-0008-0000-0000-00009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8AD2D5" id="Text Box 1443" o:spid="_x0000_s1026" type="#_x0000_t202" style="position:absolute;margin-left:0;margin-top:0;width:6pt;height:2.25pt;z-index:25417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71136" behindDoc="0" locked="0" layoutInCell="1" allowOverlap="1" wp14:anchorId="622852E1" wp14:editId="53CC4776">
                      <wp:simplePos x="0" y="0"/>
                      <wp:positionH relativeFrom="column">
                        <wp:posOffset>0</wp:posOffset>
                      </wp:positionH>
                      <wp:positionV relativeFrom="paragraph">
                        <wp:posOffset>0</wp:posOffset>
                      </wp:positionV>
                      <wp:extent cx="76200" cy="28575"/>
                      <wp:effectExtent l="19050" t="19050" r="19050" b="28575"/>
                      <wp:wrapNone/>
                      <wp:docPr id="2453" name="Text Box 1442">
                        <a:extLst xmlns:a="http://schemas.openxmlformats.org/drawingml/2006/main">
                          <a:ext uri="{FF2B5EF4-FFF2-40B4-BE49-F238E27FC236}">
                            <a16:creationId xmlns:a16="http://schemas.microsoft.com/office/drawing/2014/main" id="{00000000-0008-0000-0000-00009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529149" id="Text Box 1442" o:spid="_x0000_s1026" type="#_x0000_t202" style="position:absolute;margin-left:0;margin-top:0;width:6pt;height:2.25pt;z-index:25417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72160" behindDoc="0" locked="0" layoutInCell="1" allowOverlap="1" wp14:anchorId="400073C8" wp14:editId="4B14E704">
                      <wp:simplePos x="0" y="0"/>
                      <wp:positionH relativeFrom="column">
                        <wp:posOffset>0</wp:posOffset>
                      </wp:positionH>
                      <wp:positionV relativeFrom="paragraph">
                        <wp:posOffset>0</wp:posOffset>
                      </wp:positionV>
                      <wp:extent cx="76200" cy="28575"/>
                      <wp:effectExtent l="19050" t="19050" r="19050" b="28575"/>
                      <wp:wrapNone/>
                      <wp:docPr id="2454" name="Text Box 1441">
                        <a:extLst xmlns:a="http://schemas.openxmlformats.org/drawingml/2006/main">
                          <a:ext uri="{FF2B5EF4-FFF2-40B4-BE49-F238E27FC236}">
                            <a16:creationId xmlns:a16="http://schemas.microsoft.com/office/drawing/2014/main" id="{00000000-0008-0000-0000-00009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CC0D73" id="Text Box 1441" o:spid="_x0000_s1026" type="#_x0000_t202" style="position:absolute;margin-left:0;margin-top:0;width:6pt;height:2.25pt;z-index:25417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73184" behindDoc="0" locked="0" layoutInCell="1" allowOverlap="1" wp14:anchorId="6C6684AA" wp14:editId="126C3F62">
                      <wp:simplePos x="0" y="0"/>
                      <wp:positionH relativeFrom="column">
                        <wp:posOffset>0</wp:posOffset>
                      </wp:positionH>
                      <wp:positionV relativeFrom="paragraph">
                        <wp:posOffset>0</wp:posOffset>
                      </wp:positionV>
                      <wp:extent cx="76200" cy="28575"/>
                      <wp:effectExtent l="19050" t="19050" r="19050" b="28575"/>
                      <wp:wrapNone/>
                      <wp:docPr id="2455" name="Text Box 1440">
                        <a:extLst xmlns:a="http://schemas.openxmlformats.org/drawingml/2006/main">
                          <a:ext uri="{FF2B5EF4-FFF2-40B4-BE49-F238E27FC236}">
                            <a16:creationId xmlns:a16="http://schemas.microsoft.com/office/drawing/2014/main" id="{00000000-0008-0000-0000-00009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BC1819" id="Text Box 1440" o:spid="_x0000_s1026" type="#_x0000_t202" style="position:absolute;margin-left:0;margin-top:0;width:6pt;height:2.25pt;z-index:25417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74208" behindDoc="0" locked="0" layoutInCell="1" allowOverlap="1" wp14:anchorId="33FC52C3" wp14:editId="4162D101">
                      <wp:simplePos x="0" y="0"/>
                      <wp:positionH relativeFrom="column">
                        <wp:posOffset>0</wp:posOffset>
                      </wp:positionH>
                      <wp:positionV relativeFrom="paragraph">
                        <wp:posOffset>0</wp:posOffset>
                      </wp:positionV>
                      <wp:extent cx="76200" cy="28575"/>
                      <wp:effectExtent l="19050" t="19050" r="19050" b="28575"/>
                      <wp:wrapNone/>
                      <wp:docPr id="2456" name="Text Box 1439">
                        <a:extLst xmlns:a="http://schemas.openxmlformats.org/drawingml/2006/main">
                          <a:ext uri="{FF2B5EF4-FFF2-40B4-BE49-F238E27FC236}">
                            <a16:creationId xmlns:a16="http://schemas.microsoft.com/office/drawing/2014/main" id="{00000000-0008-0000-0000-00009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EBD330" id="Text Box 1439" o:spid="_x0000_s1026" type="#_x0000_t202" style="position:absolute;margin-left:0;margin-top:0;width:6pt;height:2.25pt;z-index:25417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75232" behindDoc="0" locked="0" layoutInCell="1" allowOverlap="1" wp14:anchorId="71FFD6FB" wp14:editId="5B8F653B">
                      <wp:simplePos x="0" y="0"/>
                      <wp:positionH relativeFrom="column">
                        <wp:posOffset>0</wp:posOffset>
                      </wp:positionH>
                      <wp:positionV relativeFrom="paragraph">
                        <wp:posOffset>0</wp:posOffset>
                      </wp:positionV>
                      <wp:extent cx="76200" cy="28575"/>
                      <wp:effectExtent l="19050" t="19050" r="19050" b="28575"/>
                      <wp:wrapNone/>
                      <wp:docPr id="2457" name="Text Box 1438">
                        <a:extLst xmlns:a="http://schemas.openxmlformats.org/drawingml/2006/main">
                          <a:ext uri="{FF2B5EF4-FFF2-40B4-BE49-F238E27FC236}">
                            <a16:creationId xmlns:a16="http://schemas.microsoft.com/office/drawing/2014/main" id="{00000000-0008-0000-0000-00009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352432" id="Text Box 1438" o:spid="_x0000_s1026" type="#_x0000_t202" style="position:absolute;margin-left:0;margin-top:0;width:6pt;height:2.25pt;z-index:25417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76256" behindDoc="0" locked="0" layoutInCell="1" allowOverlap="1" wp14:anchorId="7EE75AB5" wp14:editId="7B9A0F19">
                      <wp:simplePos x="0" y="0"/>
                      <wp:positionH relativeFrom="column">
                        <wp:posOffset>0</wp:posOffset>
                      </wp:positionH>
                      <wp:positionV relativeFrom="paragraph">
                        <wp:posOffset>0</wp:posOffset>
                      </wp:positionV>
                      <wp:extent cx="76200" cy="28575"/>
                      <wp:effectExtent l="19050" t="19050" r="19050" b="28575"/>
                      <wp:wrapNone/>
                      <wp:docPr id="2458" name="Text Box 1437">
                        <a:extLst xmlns:a="http://schemas.openxmlformats.org/drawingml/2006/main">
                          <a:ext uri="{FF2B5EF4-FFF2-40B4-BE49-F238E27FC236}">
                            <a16:creationId xmlns:a16="http://schemas.microsoft.com/office/drawing/2014/main" id="{00000000-0008-0000-0000-00009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BB617A" id="Text Box 1437" o:spid="_x0000_s1026" type="#_x0000_t202" style="position:absolute;margin-left:0;margin-top:0;width:6pt;height:2.25pt;z-index:25417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79328" behindDoc="0" locked="0" layoutInCell="1" allowOverlap="1" wp14:anchorId="0C8FD7F4" wp14:editId="70476A84">
                      <wp:simplePos x="0" y="0"/>
                      <wp:positionH relativeFrom="column">
                        <wp:posOffset>0</wp:posOffset>
                      </wp:positionH>
                      <wp:positionV relativeFrom="paragraph">
                        <wp:posOffset>0</wp:posOffset>
                      </wp:positionV>
                      <wp:extent cx="76200" cy="28575"/>
                      <wp:effectExtent l="19050" t="19050" r="19050" b="28575"/>
                      <wp:wrapNone/>
                      <wp:docPr id="2461" name="Text Box 1436">
                        <a:extLst xmlns:a="http://schemas.openxmlformats.org/drawingml/2006/main">
                          <a:ext uri="{FF2B5EF4-FFF2-40B4-BE49-F238E27FC236}">
                            <a16:creationId xmlns:a16="http://schemas.microsoft.com/office/drawing/2014/main" id="{00000000-0008-0000-0000-00009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70FFF" id="Text Box 1436" o:spid="_x0000_s1026" type="#_x0000_t202" style="position:absolute;margin-left:0;margin-top:0;width:6pt;height:2.25pt;z-index:25417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80352" behindDoc="0" locked="0" layoutInCell="1" allowOverlap="1" wp14:anchorId="055C6B69" wp14:editId="36A45544">
                      <wp:simplePos x="0" y="0"/>
                      <wp:positionH relativeFrom="column">
                        <wp:posOffset>0</wp:posOffset>
                      </wp:positionH>
                      <wp:positionV relativeFrom="paragraph">
                        <wp:posOffset>0</wp:posOffset>
                      </wp:positionV>
                      <wp:extent cx="76200" cy="28575"/>
                      <wp:effectExtent l="19050" t="19050" r="19050" b="28575"/>
                      <wp:wrapNone/>
                      <wp:docPr id="2462" name="Text Box 1435">
                        <a:extLst xmlns:a="http://schemas.openxmlformats.org/drawingml/2006/main">
                          <a:ext uri="{FF2B5EF4-FFF2-40B4-BE49-F238E27FC236}">
                            <a16:creationId xmlns:a16="http://schemas.microsoft.com/office/drawing/2014/main" id="{00000000-0008-0000-0000-00009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F8056D" id="Text Box 1435" o:spid="_x0000_s1026" type="#_x0000_t202" style="position:absolute;margin-left:0;margin-top:0;width:6pt;height:2.25pt;z-index:25418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81376" behindDoc="0" locked="0" layoutInCell="1" allowOverlap="1" wp14:anchorId="45913E5C" wp14:editId="38C9BCBC">
                      <wp:simplePos x="0" y="0"/>
                      <wp:positionH relativeFrom="column">
                        <wp:posOffset>0</wp:posOffset>
                      </wp:positionH>
                      <wp:positionV relativeFrom="paragraph">
                        <wp:posOffset>0</wp:posOffset>
                      </wp:positionV>
                      <wp:extent cx="76200" cy="28575"/>
                      <wp:effectExtent l="19050" t="19050" r="19050" b="28575"/>
                      <wp:wrapNone/>
                      <wp:docPr id="2463" name="Text Box 1434">
                        <a:extLst xmlns:a="http://schemas.openxmlformats.org/drawingml/2006/main">
                          <a:ext uri="{FF2B5EF4-FFF2-40B4-BE49-F238E27FC236}">
                            <a16:creationId xmlns:a16="http://schemas.microsoft.com/office/drawing/2014/main" id="{00000000-0008-0000-0000-00009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BE744E" id="Text Box 1434" o:spid="_x0000_s1026" type="#_x0000_t202" style="position:absolute;margin-left:0;margin-top:0;width:6pt;height:2.25pt;z-index:25418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82400" behindDoc="0" locked="0" layoutInCell="1" allowOverlap="1" wp14:anchorId="7012377F" wp14:editId="45789607">
                      <wp:simplePos x="0" y="0"/>
                      <wp:positionH relativeFrom="column">
                        <wp:posOffset>0</wp:posOffset>
                      </wp:positionH>
                      <wp:positionV relativeFrom="paragraph">
                        <wp:posOffset>0</wp:posOffset>
                      </wp:positionV>
                      <wp:extent cx="76200" cy="28575"/>
                      <wp:effectExtent l="19050" t="19050" r="19050" b="28575"/>
                      <wp:wrapNone/>
                      <wp:docPr id="2464" name="Text Box 1433">
                        <a:extLst xmlns:a="http://schemas.openxmlformats.org/drawingml/2006/main">
                          <a:ext uri="{FF2B5EF4-FFF2-40B4-BE49-F238E27FC236}">
                            <a16:creationId xmlns:a16="http://schemas.microsoft.com/office/drawing/2014/main" id="{00000000-0008-0000-0000-0000A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35A7CE" id="Text Box 1433" o:spid="_x0000_s1026" type="#_x0000_t202" style="position:absolute;margin-left:0;margin-top:0;width:6pt;height:2.25pt;z-index:25418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83424" behindDoc="0" locked="0" layoutInCell="1" allowOverlap="1" wp14:anchorId="05E7E872" wp14:editId="775EF8B2">
                      <wp:simplePos x="0" y="0"/>
                      <wp:positionH relativeFrom="column">
                        <wp:posOffset>0</wp:posOffset>
                      </wp:positionH>
                      <wp:positionV relativeFrom="paragraph">
                        <wp:posOffset>0</wp:posOffset>
                      </wp:positionV>
                      <wp:extent cx="76200" cy="28575"/>
                      <wp:effectExtent l="19050" t="19050" r="19050" b="28575"/>
                      <wp:wrapNone/>
                      <wp:docPr id="2465" name="Text Box 1432">
                        <a:extLst xmlns:a="http://schemas.openxmlformats.org/drawingml/2006/main">
                          <a:ext uri="{FF2B5EF4-FFF2-40B4-BE49-F238E27FC236}">
                            <a16:creationId xmlns:a16="http://schemas.microsoft.com/office/drawing/2014/main" id="{00000000-0008-0000-0000-0000A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07D173" id="Text Box 1432" o:spid="_x0000_s1026" type="#_x0000_t202" style="position:absolute;margin-left:0;margin-top:0;width:6pt;height:2.25pt;z-index:25418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84448" behindDoc="0" locked="0" layoutInCell="1" allowOverlap="1" wp14:anchorId="2CCD00B5" wp14:editId="5CCBD89D">
                      <wp:simplePos x="0" y="0"/>
                      <wp:positionH relativeFrom="column">
                        <wp:posOffset>0</wp:posOffset>
                      </wp:positionH>
                      <wp:positionV relativeFrom="paragraph">
                        <wp:posOffset>0</wp:posOffset>
                      </wp:positionV>
                      <wp:extent cx="76200" cy="28575"/>
                      <wp:effectExtent l="19050" t="19050" r="19050" b="28575"/>
                      <wp:wrapNone/>
                      <wp:docPr id="2466" name="Text Box 1431">
                        <a:extLst xmlns:a="http://schemas.openxmlformats.org/drawingml/2006/main">
                          <a:ext uri="{FF2B5EF4-FFF2-40B4-BE49-F238E27FC236}">
                            <a16:creationId xmlns:a16="http://schemas.microsoft.com/office/drawing/2014/main" id="{00000000-0008-0000-0000-0000A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1FD81F" id="Text Box 1431" o:spid="_x0000_s1026" type="#_x0000_t202" style="position:absolute;margin-left:0;margin-top:0;width:6pt;height:2.25pt;z-index:25418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85472" behindDoc="0" locked="0" layoutInCell="1" allowOverlap="1" wp14:anchorId="4FA0E86F" wp14:editId="2D02465D">
                      <wp:simplePos x="0" y="0"/>
                      <wp:positionH relativeFrom="column">
                        <wp:posOffset>0</wp:posOffset>
                      </wp:positionH>
                      <wp:positionV relativeFrom="paragraph">
                        <wp:posOffset>0</wp:posOffset>
                      </wp:positionV>
                      <wp:extent cx="76200" cy="28575"/>
                      <wp:effectExtent l="19050" t="19050" r="19050" b="28575"/>
                      <wp:wrapNone/>
                      <wp:docPr id="2467" name="Text Box 1430">
                        <a:extLst xmlns:a="http://schemas.openxmlformats.org/drawingml/2006/main">
                          <a:ext uri="{FF2B5EF4-FFF2-40B4-BE49-F238E27FC236}">
                            <a16:creationId xmlns:a16="http://schemas.microsoft.com/office/drawing/2014/main" id="{00000000-0008-0000-0000-0000A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D5FA0B" id="Text Box 1430" o:spid="_x0000_s1026" type="#_x0000_t202" style="position:absolute;margin-left:0;margin-top:0;width:6pt;height:2.25pt;z-index:25418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86496" behindDoc="0" locked="0" layoutInCell="1" allowOverlap="1" wp14:anchorId="6B01CB81" wp14:editId="2E0B4C04">
                      <wp:simplePos x="0" y="0"/>
                      <wp:positionH relativeFrom="column">
                        <wp:posOffset>0</wp:posOffset>
                      </wp:positionH>
                      <wp:positionV relativeFrom="paragraph">
                        <wp:posOffset>0</wp:posOffset>
                      </wp:positionV>
                      <wp:extent cx="76200" cy="28575"/>
                      <wp:effectExtent l="19050" t="19050" r="19050" b="28575"/>
                      <wp:wrapNone/>
                      <wp:docPr id="2468" name="Text Box 1429">
                        <a:extLst xmlns:a="http://schemas.openxmlformats.org/drawingml/2006/main">
                          <a:ext uri="{FF2B5EF4-FFF2-40B4-BE49-F238E27FC236}">
                            <a16:creationId xmlns:a16="http://schemas.microsoft.com/office/drawing/2014/main" id="{00000000-0008-0000-0000-0000A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AA53C6" id="Text Box 1429" o:spid="_x0000_s1026" type="#_x0000_t202" style="position:absolute;margin-left:0;margin-top:0;width:6pt;height:2.25pt;z-index:25418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87520" behindDoc="0" locked="0" layoutInCell="1" allowOverlap="1" wp14:anchorId="3EE90442" wp14:editId="6752D38B">
                      <wp:simplePos x="0" y="0"/>
                      <wp:positionH relativeFrom="column">
                        <wp:posOffset>0</wp:posOffset>
                      </wp:positionH>
                      <wp:positionV relativeFrom="paragraph">
                        <wp:posOffset>0</wp:posOffset>
                      </wp:positionV>
                      <wp:extent cx="76200" cy="28575"/>
                      <wp:effectExtent l="19050" t="19050" r="19050" b="28575"/>
                      <wp:wrapNone/>
                      <wp:docPr id="2469" name="Text Box 1428">
                        <a:extLst xmlns:a="http://schemas.openxmlformats.org/drawingml/2006/main">
                          <a:ext uri="{FF2B5EF4-FFF2-40B4-BE49-F238E27FC236}">
                            <a16:creationId xmlns:a16="http://schemas.microsoft.com/office/drawing/2014/main" id="{00000000-0008-0000-0000-0000A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4B94D4" id="Text Box 1428" o:spid="_x0000_s1026" type="#_x0000_t202" style="position:absolute;margin-left:0;margin-top:0;width:6pt;height:2.25pt;z-index:25418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88544" behindDoc="0" locked="0" layoutInCell="1" allowOverlap="1" wp14:anchorId="0C551D24" wp14:editId="2BC648A9">
                      <wp:simplePos x="0" y="0"/>
                      <wp:positionH relativeFrom="column">
                        <wp:posOffset>0</wp:posOffset>
                      </wp:positionH>
                      <wp:positionV relativeFrom="paragraph">
                        <wp:posOffset>0</wp:posOffset>
                      </wp:positionV>
                      <wp:extent cx="76200" cy="28575"/>
                      <wp:effectExtent l="19050" t="19050" r="19050" b="28575"/>
                      <wp:wrapNone/>
                      <wp:docPr id="2470" name="Text Box 1427">
                        <a:extLst xmlns:a="http://schemas.openxmlformats.org/drawingml/2006/main">
                          <a:ext uri="{FF2B5EF4-FFF2-40B4-BE49-F238E27FC236}">
                            <a16:creationId xmlns:a16="http://schemas.microsoft.com/office/drawing/2014/main" id="{00000000-0008-0000-0000-0000A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9C3369" id="Text Box 1427" o:spid="_x0000_s1026" type="#_x0000_t202" style="position:absolute;margin-left:0;margin-top:0;width:6pt;height:2.25pt;z-index:25418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89568" behindDoc="0" locked="0" layoutInCell="1" allowOverlap="1" wp14:anchorId="384B944B" wp14:editId="12772793">
                      <wp:simplePos x="0" y="0"/>
                      <wp:positionH relativeFrom="column">
                        <wp:posOffset>0</wp:posOffset>
                      </wp:positionH>
                      <wp:positionV relativeFrom="paragraph">
                        <wp:posOffset>0</wp:posOffset>
                      </wp:positionV>
                      <wp:extent cx="76200" cy="28575"/>
                      <wp:effectExtent l="19050" t="19050" r="19050" b="28575"/>
                      <wp:wrapNone/>
                      <wp:docPr id="2471" name="Text Box 1426">
                        <a:extLst xmlns:a="http://schemas.openxmlformats.org/drawingml/2006/main">
                          <a:ext uri="{FF2B5EF4-FFF2-40B4-BE49-F238E27FC236}">
                            <a16:creationId xmlns:a16="http://schemas.microsoft.com/office/drawing/2014/main" id="{00000000-0008-0000-0000-0000A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E37722" id="Text Box 1426" o:spid="_x0000_s1026" type="#_x0000_t202" style="position:absolute;margin-left:0;margin-top:0;width:6pt;height:2.25pt;z-index:25418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90592" behindDoc="0" locked="0" layoutInCell="1" allowOverlap="1" wp14:anchorId="4684CD26" wp14:editId="59D46F98">
                      <wp:simplePos x="0" y="0"/>
                      <wp:positionH relativeFrom="column">
                        <wp:posOffset>0</wp:posOffset>
                      </wp:positionH>
                      <wp:positionV relativeFrom="paragraph">
                        <wp:posOffset>0</wp:posOffset>
                      </wp:positionV>
                      <wp:extent cx="76200" cy="28575"/>
                      <wp:effectExtent l="19050" t="19050" r="19050" b="28575"/>
                      <wp:wrapNone/>
                      <wp:docPr id="2472" name="Text Box 1425">
                        <a:extLst xmlns:a="http://schemas.openxmlformats.org/drawingml/2006/main">
                          <a:ext uri="{FF2B5EF4-FFF2-40B4-BE49-F238E27FC236}">
                            <a16:creationId xmlns:a16="http://schemas.microsoft.com/office/drawing/2014/main" id="{00000000-0008-0000-0000-0000A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6AC854" id="Text Box 1425" o:spid="_x0000_s1026" type="#_x0000_t202" style="position:absolute;margin-left:0;margin-top:0;width:6pt;height:2.25pt;z-index:25419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91616" behindDoc="0" locked="0" layoutInCell="1" allowOverlap="1" wp14:anchorId="6FBF04B7" wp14:editId="263A72B3">
                      <wp:simplePos x="0" y="0"/>
                      <wp:positionH relativeFrom="column">
                        <wp:posOffset>0</wp:posOffset>
                      </wp:positionH>
                      <wp:positionV relativeFrom="paragraph">
                        <wp:posOffset>0</wp:posOffset>
                      </wp:positionV>
                      <wp:extent cx="76200" cy="28575"/>
                      <wp:effectExtent l="19050" t="19050" r="19050" b="28575"/>
                      <wp:wrapNone/>
                      <wp:docPr id="2473" name="Text Box 1424">
                        <a:extLst xmlns:a="http://schemas.openxmlformats.org/drawingml/2006/main">
                          <a:ext uri="{FF2B5EF4-FFF2-40B4-BE49-F238E27FC236}">
                            <a16:creationId xmlns:a16="http://schemas.microsoft.com/office/drawing/2014/main" id="{00000000-0008-0000-0000-0000A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9EEFCD" id="Text Box 1424" o:spid="_x0000_s1026" type="#_x0000_t202" style="position:absolute;margin-left:0;margin-top:0;width:6pt;height:2.25pt;z-index:25419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92640" behindDoc="0" locked="0" layoutInCell="1" allowOverlap="1" wp14:anchorId="0E24DF7D" wp14:editId="6219FBA7">
                      <wp:simplePos x="0" y="0"/>
                      <wp:positionH relativeFrom="column">
                        <wp:posOffset>0</wp:posOffset>
                      </wp:positionH>
                      <wp:positionV relativeFrom="paragraph">
                        <wp:posOffset>0</wp:posOffset>
                      </wp:positionV>
                      <wp:extent cx="76200" cy="28575"/>
                      <wp:effectExtent l="19050" t="19050" r="19050" b="28575"/>
                      <wp:wrapNone/>
                      <wp:docPr id="2474" name="Text Box 1423">
                        <a:extLst xmlns:a="http://schemas.openxmlformats.org/drawingml/2006/main">
                          <a:ext uri="{FF2B5EF4-FFF2-40B4-BE49-F238E27FC236}">
                            <a16:creationId xmlns:a16="http://schemas.microsoft.com/office/drawing/2014/main" id="{00000000-0008-0000-0000-0000A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257539" id="Text Box 1423" o:spid="_x0000_s1026" type="#_x0000_t202" style="position:absolute;margin-left:0;margin-top:0;width:6pt;height:2.25pt;z-index:25419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93664" behindDoc="0" locked="0" layoutInCell="1" allowOverlap="1" wp14:anchorId="379E6D64" wp14:editId="07937AE8">
                      <wp:simplePos x="0" y="0"/>
                      <wp:positionH relativeFrom="column">
                        <wp:posOffset>0</wp:posOffset>
                      </wp:positionH>
                      <wp:positionV relativeFrom="paragraph">
                        <wp:posOffset>0</wp:posOffset>
                      </wp:positionV>
                      <wp:extent cx="76200" cy="28575"/>
                      <wp:effectExtent l="19050" t="19050" r="19050" b="28575"/>
                      <wp:wrapNone/>
                      <wp:docPr id="2475" name="Text Box 1422">
                        <a:extLst xmlns:a="http://schemas.openxmlformats.org/drawingml/2006/main">
                          <a:ext uri="{FF2B5EF4-FFF2-40B4-BE49-F238E27FC236}">
                            <a16:creationId xmlns:a16="http://schemas.microsoft.com/office/drawing/2014/main" id="{00000000-0008-0000-0000-0000A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174BA1" id="Text Box 1422" o:spid="_x0000_s1026" type="#_x0000_t202" style="position:absolute;margin-left:0;margin-top:0;width:6pt;height:2.25pt;z-index:25419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94688" behindDoc="0" locked="0" layoutInCell="1" allowOverlap="1" wp14:anchorId="53D76AE5" wp14:editId="07D32D8F">
                      <wp:simplePos x="0" y="0"/>
                      <wp:positionH relativeFrom="column">
                        <wp:posOffset>0</wp:posOffset>
                      </wp:positionH>
                      <wp:positionV relativeFrom="paragraph">
                        <wp:posOffset>0</wp:posOffset>
                      </wp:positionV>
                      <wp:extent cx="76200" cy="28575"/>
                      <wp:effectExtent l="19050" t="19050" r="19050" b="28575"/>
                      <wp:wrapNone/>
                      <wp:docPr id="2476" name="Text Box 1421">
                        <a:extLst xmlns:a="http://schemas.openxmlformats.org/drawingml/2006/main">
                          <a:ext uri="{FF2B5EF4-FFF2-40B4-BE49-F238E27FC236}">
                            <a16:creationId xmlns:a16="http://schemas.microsoft.com/office/drawing/2014/main" id="{00000000-0008-0000-0000-0000A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A00DEA" id="Text Box 1421" o:spid="_x0000_s1026" type="#_x0000_t202" style="position:absolute;margin-left:0;margin-top:0;width:6pt;height:2.25pt;z-index:25419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95712" behindDoc="0" locked="0" layoutInCell="1" allowOverlap="1" wp14:anchorId="0A2CBDAB" wp14:editId="2C817857">
                      <wp:simplePos x="0" y="0"/>
                      <wp:positionH relativeFrom="column">
                        <wp:posOffset>0</wp:posOffset>
                      </wp:positionH>
                      <wp:positionV relativeFrom="paragraph">
                        <wp:posOffset>0</wp:posOffset>
                      </wp:positionV>
                      <wp:extent cx="76200" cy="28575"/>
                      <wp:effectExtent l="19050" t="19050" r="19050" b="28575"/>
                      <wp:wrapNone/>
                      <wp:docPr id="2477" name="Text Box 1420">
                        <a:extLst xmlns:a="http://schemas.openxmlformats.org/drawingml/2006/main">
                          <a:ext uri="{FF2B5EF4-FFF2-40B4-BE49-F238E27FC236}">
                            <a16:creationId xmlns:a16="http://schemas.microsoft.com/office/drawing/2014/main" id="{00000000-0008-0000-0000-0000A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E4B5DE" id="Text Box 1420" o:spid="_x0000_s1026" type="#_x0000_t202" style="position:absolute;margin-left:0;margin-top:0;width:6pt;height:2.25pt;z-index:25419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96736" behindDoc="0" locked="0" layoutInCell="1" allowOverlap="1" wp14:anchorId="717500DD" wp14:editId="466C6F1D">
                      <wp:simplePos x="0" y="0"/>
                      <wp:positionH relativeFrom="column">
                        <wp:posOffset>0</wp:posOffset>
                      </wp:positionH>
                      <wp:positionV relativeFrom="paragraph">
                        <wp:posOffset>0</wp:posOffset>
                      </wp:positionV>
                      <wp:extent cx="76200" cy="28575"/>
                      <wp:effectExtent l="19050" t="19050" r="19050" b="28575"/>
                      <wp:wrapNone/>
                      <wp:docPr id="2478" name="Text Box 1419">
                        <a:extLst xmlns:a="http://schemas.openxmlformats.org/drawingml/2006/main">
                          <a:ext uri="{FF2B5EF4-FFF2-40B4-BE49-F238E27FC236}">
                            <a16:creationId xmlns:a16="http://schemas.microsoft.com/office/drawing/2014/main" id="{00000000-0008-0000-0000-0000A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2D2409" id="Text Box 1419" o:spid="_x0000_s1026" type="#_x0000_t202" style="position:absolute;margin-left:0;margin-top:0;width:6pt;height:2.25pt;z-index:25419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97760" behindDoc="0" locked="0" layoutInCell="1" allowOverlap="1" wp14:anchorId="30AF23E2" wp14:editId="5F91AA62">
                      <wp:simplePos x="0" y="0"/>
                      <wp:positionH relativeFrom="column">
                        <wp:posOffset>0</wp:posOffset>
                      </wp:positionH>
                      <wp:positionV relativeFrom="paragraph">
                        <wp:posOffset>0</wp:posOffset>
                      </wp:positionV>
                      <wp:extent cx="76200" cy="28575"/>
                      <wp:effectExtent l="19050" t="19050" r="19050" b="28575"/>
                      <wp:wrapNone/>
                      <wp:docPr id="2479" name="Text Box 1418">
                        <a:extLst xmlns:a="http://schemas.openxmlformats.org/drawingml/2006/main">
                          <a:ext uri="{FF2B5EF4-FFF2-40B4-BE49-F238E27FC236}">
                            <a16:creationId xmlns:a16="http://schemas.microsoft.com/office/drawing/2014/main" id="{00000000-0008-0000-0000-0000A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AB7E4B" id="Text Box 1418" o:spid="_x0000_s1026" type="#_x0000_t202" style="position:absolute;margin-left:0;margin-top:0;width:6pt;height:2.25pt;z-index:25419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98784" behindDoc="0" locked="0" layoutInCell="1" allowOverlap="1" wp14:anchorId="4A0069D8" wp14:editId="6194C205">
                      <wp:simplePos x="0" y="0"/>
                      <wp:positionH relativeFrom="column">
                        <wp:posOffset>0</wp:posOffset>
                      </wp:positionH>
                      <wp:positionV relativeFrom="paragraph">
                        <wp:posOffset>0</wp:posOffset>
                      </wp:positionV>
                      <wp:extent cx="76200" cy="28575"/>
                      <wp:effectExtent l="19050" t="19050" r="19050" b="28575"/>
                      <wp:wrapNone/>
                      <wp:docPr id="2480" name="Text Box 1417">
                        <a:extLst xmlns:a="http://schemas.openxmlformats.org/drawingml/2006/main">
                          <a:ext uri="{FF2B5EF4-FFF2-40B4-BE49-F238E27FC236}">
                            <a16:creationId xmlns:a16="http://schemas.microsoft.com/office/drawing/2014/main" id="{00000000-0008-0000-0000-0000B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6F9EB2" id="Text Box 1417" o:spid="_x0000_s1026" type="#_x0000_t202" style="position:absolute;margin-left:0;margin-top:0;width:6pt;height:2.25pt;z-index:25419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199808" behindDoc="0" locked="0" layoutInCell="1" allowOverlap="1" wp14:anchorId="0CE96E05" wp14:editId="50FB302E">
                      <wp:simplePos x="0" y="0"/>
                      <wp:positionH relativeFrom="column">
                        <wp:posOffset>0</wp:posOffset>
                      </wp:positionH>
                      <wp:positionV relativeFrom="paragraph">
                        <wp:posOffset>0</wp:posOffset>
                      </wp:positionV>
                      <wp:extent cx="76200" cy="28575"/>
                      <wp:effectExtent l="19050" t="19050" r="19050" b="28575"/>
                      <wp:wrapNone/>
                      <wp:docPr id="2481" name="Text Box 1416">
                        <a:extLst xmlns:a="http://schemas.openxmlformats.org/drawingml/2006/main">
                          <a:ext uri="{FF2B5EF4-FFF2-40B4-BE49-F238E27FC236}">
                            <a16:creationId xmlns:a16="http://schemas.microsoft.com/office/drawing/2014/main" id="{00000000-0008-0000-0000-0000B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9DE06F" id="Text Box 1416" o:spid="_x0000_s1026" type="#_x0000_t202" style="position:absolute;margin-left:0;margin-top:0;width:6pt;height:2.25pt;z-index:25419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00832" behindDoc="0" locked="0" layoutInCell="1" allowOverlap="1" wp14:anchorId="722E7487" wp14:editId="374A245D">
                      <wp:simplePos x="0" y="0"/>
                      <wp:positionH relativeFrom="column">
                        <wp:posOffset>0</wp:posOffset>
                      </wp:positionH>
                      <wp:positionV relativeFrom="paragraph">
                        <wp:posOffset>0</wp:posOffset>
                      </wp:positionV>
                      <wp:extent cx="76200" cy="28575"/>
                      <wp:effectExtent l="19050" t="19050" r="19050" b="28575"/>
                      <wp:wrapNone/>
                      <wp:docPr id="2482" name="Text Box 1415">
                        <a:extLst xmlns:a="http://schemas.openxmlformats.org/drawingml/2006/main">
                          <a:ext uri="{FF2B5EF4-FFF2-40B4-BE49-F238E27FC236}">
                            <a16:creationId xmlns:a16="http://schemas.microsoft.com/office/drawing/2014/main" id="{00000000-0008-0000-0000-0000B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D80022" id="Text Box 1415" o:spid="_x0000_s1026" type="#_x0000_t202" style="position:absolute;margin-left:0;margin-top:0;width:6pt;height:2.25pt;z-index:25420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01856" behindDoc="0" locked="0" layoutInCell="1" allowOverlap="1" wp14:anchorId="7B396084" wp14:editId="7AAC5C11">
                      <wp:simplePos x="0" y="0"/>
                      <wp:positionH relativeFrom="column">
                        <wp:posOffset>0</wp:posOffset>
                      </wp:positionH>
                      <wp:positionV relativeFrom="paragraph">
                        <wp:posOffset>0</wp:posOffset>
                      </wp:positionV>
                      <wp:extent cx="76200" cy="28575"/>
                      <wp:effectExtent l="19050" t="19050" r="19050" b="28575"/>
                      <wp:wrapNone/>
                      <wp:docPr id="2483" name="Text Box 1414">
                        <a:extLst xmlns:a="http://schemas.openxmlformats.org/drawingml/2006/main">
                          <a:ext uri="{FF2B5EF4-FFF2-40B4-BE49-F238E27FC236}">
                            <a16:creationId xmlns:a16="http://schemas.microsoft.com/office/drawing/2014/main" id="{00000000-0008-0000-0000-0000B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C8D354" id="Text Box 1414" o:spid="_x0000_s1026" type="#_x0000_t202" style="position:absolute;margin-left:0;margin-top:0;width:6pt;height:2.25pt;z-index:25420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02880" behindDoc="0" locked="0" layoutInCell="1" allowOverlap="1" wp14:anchorId="6338A35C" wp14:editId="5356FAE3">
                      <wp:simplePos x="0" y="0"/>
                      <wp:positionH relativeFrom="column">
                        <wp:posOffset>0</wp:posOffset>
                      </wp:positionH>
                      <wp:positionV relativeFrom="paragraph">
                        <wp:posOffset>0</wp:posOffset>
                      </wp:positionV>
                      <wp:extent cx="76200" cy="28575"/>
                      <wp:effectExtent l="19050" t="19050" r="19050" b="28575"/>
                      <wp:wrapNone/>
                      <wp:docPr id="2484" name="Text Box 1413">
                        <a:extLst xmlns:a="http://schemas.openxmlformats.org/drawingml/2006/main">
                          <a:ext uri="{FF2B5EF4-FFF2-40B4-BE49-F238E27FC236}">
                            <a16:creationId xmlns:a16="http://schemas.microsoft.com/office/drawing/2014/main" id="{00000000-0008-0000-0000-0000B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2A13E6" id="Text Box 1413" o:spid="_x0000_s1026" type="#_x0000_t202" style="position:absolute;margin-left:0;margin-top:0;width:6pt;height:2.25pt;z-index:25420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03904" behindDoc="0" locked="0" layoutInCell="1" allowOverlap="1" wp14:anchorId="0EDFE08F" wp14:editId="7582EA40">
                      <wp:simplePos x="0" y="0"/>
                      <wp:positionH relativeFrom="column">
                        <wp:posOffset>0</wp:posOffset>
                      </wp:positionH>
                      <wp:positionV relativeFrom="paragraph">
                        <wp:posOffset>0</wp:posOffset>
                      </wp:positionV>
                      <wp:extent cx="76200" cy="28575"/>
                      <wp:effectExtent l="19050" t="19050" r="19050" b="28575"/>
                      <wp:wrapNone/>
                      <wp:docPr id="2485" name="Text Box 1412">
                        <a:extLst xmlns:a="http://schemas.openxmlformats.org/drawingml/2006/main">
                          <a:ext uri="{FF2B5EF4-FFF2-40B4-BE49-F238E27FC236}">
                            <a16:creationId xmlns:a16="http://schemas.microsoft.com/office/drawing/2014/main" id="{00000000-0008-0000-0000-0000B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06494C" id="Text Box 1412" o:spid="_x0000_s1026" type="#_x0000_t202" style="position:absolute;margin-left:0;margin-top:0;width:6pt;height:2.25pt;z-index:25420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04928" behindDoc="0" locked="0" layoutInCell="1" allowOverlap="1" wp14:anchorId="3DB68326" wp14:editId="0EAC5971">
                      <wp:simplePos x="0" y="0"/>
                      <wp:positionH relativeFrom="column">
                        <wp:posOffset>0</wp:posOffset>
                      </wp:positionH>
                      <wp:positionV relativeFrom="paragraph">
                        <wp:posOffset>0</wp:posOffset>
                      </wp:positionV>
                      <wp:extent cx="76200" cy="28575"/>
                      <wp:effectExtent l="19050" t="19050" r="19050" b="28575"/>
                      <wp:wrapNone/>
                      <wp:docPr id="2486" name="Text Box 1411">
                        <a:extLst xmlns:a="http://schemas.openxmlformats.org/drawingml/2006/main">
                          <a:ext uri="{FF2B5EF4-FFF2-40B4-BE49-F238E27FC236}">
                            <a16:creationId xmlns:a16="http://schemas.microsoft.com/office/drawing/2014/main" id="{00000000-0008-0000-0000-0000B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0E54C9" id="Text Box 1411" o:spid="_x0000_s1026" type="#_x0000_t202" style="position:absolute;margin-left:0;margin-top:0;width:6pt;height:2.25pt;z-index:25420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05952" behindDoc="0" locked="0" layoutInCell="1" allowOverlap="1" wp14:anchorId="1DD2214C" wp14:editId="54BBF88A">
                      <wp:simplePos x="0" y="0"/>
                      <wp:positionH relativeFrom="column">
                        <wp:posOffset>0</wp:posOffset>
                      </wp:positionH>
                      <wp:positionV relativeFrom="paragraph">
                        <wp:posOffset>0</wp:posOffset>
                      </wp:positionV>
                      <wp:extent cx="76200" cy="28575"/>
                      <wp:effectExtent l="19050" t="19050" r="19050" b="28575"/>
                      <wp:wrapNone/>
                      <wp:docPr id="2487" name="Text Box 1410">
                        <a:extLst xmlns:a="http://schemas.openxmlformats.org/drawingml/2006/main">
                          <a:ext uri="{FF2B5EF4-FFF2-40B4-BE49-F238E27FC236}">
                            <a16:creationId xmlns:a16="http://schemas.microsoft.com/office/drawing/2014/main" id="{00000000-0008-0000-0000-0000B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2AAD14" id="Text Box 1410" o:spid="_x0000_s1026" type="#_x0000_t202" style="position:absolute;margin-left:0;margin-top:0;width:6pt;height:2.25pt;z-index:25420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06976" behindDoc="0" locked="0" layoutInCell="1" allowOverlap="1" wp14:anchorId="215427F1" wp14:editId="7C64B3E0">
                      <wp:simplePos x="0" y="0"/>
                      <wp:positionH relativeFrom="column">
                        <wp:posOffset>0</wp:posOffset>
                      </wp:positionH>
                      <wp:positionV relativeFrom="paragraph">
                        <wp:posOffset>0</wp:posOffset>
                      </wp:positionV>
                      <wp:extent cx="76200" cy="28575"/>
                      <wp:effectExtent l="19050" t="19050" r="19050" b="28575"/>
                      <wp:wrapNone/>
                      <wp:docPr id="2488" name="Text Box 1409">
                        <a:extLst xmlns:a="http://schemas.openxmlformats.org/drawingml/2006/main">
                          <a:ext uri="{FF2B5EF4-FFF2-40B4-BE49-F238E27FC236}">
                            <a16:creationId xmlns:a16="http://schemas.microsoft.com/office/drawing/2014/main" id="{00000000-0008-0000-0000-0000B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F1A20B" id="Text Box 1409" o:spid="_x0000_s1026" type="#_x0000_t202" style="position:absolute;margin-left:0;margin-top:0;width:6pt;height:2.25pt;z-index:25420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08000" behindDoc="0" locked="0" layoutInCell="1" allowOverlap="1" wp14:anchorId="348D1F65" wp14:editId="66AB4377">
                      <wp:simplePos x="0" y="0"/>
                      <wp:positionH relativeFrom="column">
                        <wp:posOffset>0</wp:posOffset>
                      </wp:positionH>
                      <wp:positionV relativeFrom="paragraph">
                        <wp:posOffset>0</wp:posOffset>
                      </wp:positionV>
                      <wp:extent cx="76200" cy="28575"/>
                      <wp:effectExtent l="19050" t="19050" r="19050" b="28575"/>
                      <wp:wrapNone/>
                      <wp:docPr id="2489" name="Text Box 1408">
                        <a:extLst xmlns:a="http://schemas.openxmlformats.org/drawingml/2006/main">
                          <a:ext uri="{FF2B5EF4-FFF2-40B4-BE49-F238E27FC236}">
                            <a16:creationId xmlns:a16="http://schemas.microsoft.com/office/drawing/2014/main" id="{00000000-0008-0000-0000-0000B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821CEA" id="Text Box 1408" o:spid="_x0000_s1026" type="#_x0000_t202" style="position:absolute;margin-left:0;margin-top:0;width:6pt;height:2.25pt;z-index:25420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09024" behindDoc="0" locked="0" layoutInCell="1" allowOverlap="1" wp14:anchorId="24FA2D2D" wp14:editId="7C306128">
                      <wp:simplePos x="0" y="0"/>
                      <wp:positionH relativeFrom="column">
                        <wp:posOffset>0</wp:posOffset>
                      </wp:positionH>
                      <wp:positionV relativeFrom="paragraph">
                        <wp:posOffset>0</wp:posOffset>
                      </wp:positionV>
                      <wp:extent cx="76200" cy="28575"/>
                      <wp:effectExtent l="19050" t="19050" r="19050" b="28575"/>
                      <wp:wrapNone/>
                      <wp:docPr id="2490" name="Text Box 1407">
                        <a:extLst xmlns:a="http://schemas.openxmlformats.org/drawingml/2006/main">
                          <a:ext uri="{FF2B5EF4-FFF2-40B4-BE49-F238E27FC236}">
                            <a16:creationId xmlns:a16="http://schemas.microsoft.com/office/drawing/2014/main" id="{00000000-0008-0000-0000-0000B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817F40" id="Text Box 1407" o:spid="_x0000_s1026" type="#_x0000_t202" style="position:absolute;margin-left:0;margin-top:0;width:6pt;height:2.25pt;z-index:25420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10048" behindDoc="0" locked="0" layoutInCell="1" allowOverlap="1" wp14:anchorId="2CA3D5C4" wp14:editId="3A361EBA">
                      <wp:simplePos x="0" y="0"/>
                      <wp:positionH relativeFrom="column">
                        <wp:posOffset>0</wp:posOffset>
                      </wp:positionH>
                      <wp:positionV relativeFrom="paragraph">
                        <wp:posOffset>0</wp:posOffset>
                      </wp:positionV>
                      <wp:extent cx="76200" cy="28575"/>
                      <wp:effectExtent l="19050" t="19050" r="19050" b="28575"/>
                      <wp:wrapNone/>
                      <wp:docPr id="2491" name="Text Box 1406">
                        <a:extLst xmlns:a="http://schemas.openxmlformats.org/drawingml/2006/main">
                          <a:ext uri="{FF2B5EF4-FFF2-40B4-BE49-F238E27FC236}">
                            <a16:creationId xmlns:a16="http://schemas.microsoft.com/office/drawing/2014/main" id="{00000000-0008-0000-0000-0000B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1E7C9C" id="Text Box 1406" o:spid="_x0000_s1026" type="#_x0000_t202" style="position:absolute;margin-left:0;margin-top:0;width:6pt;height:2.25pt;z-index:25421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11072" behindDoc="0" locked="0" layoutInCell="1" allowOverlap="1" wp14:anchorId="244C7F72" wp14:editId="0BED0C55">
                      <wp:simplePos x="0" y="0"/>
                      <wp:positionH relativeFrom="column">
                        <wp:posOffset>0</wp:posOffset>
                      </wp:positionH>
                      <wp:positionV relativeFrom="paragraph">
                        <wp:posOffset>0</wp:posOffset>
                      </wp:positionV>
                      <wp:extent cx="76200" cy="28575"/>
                      <wp:effectExtent l="19050" t="19050" r="19050" b="28575"/>
                      <wp:wrapNone/>
                      <wp:docPr id="2492" name="Text Box 1405">
                        <a:extLst xmlns:a="http://schemas.openxmlformats.org/drawingml/2006/main">
                          <a:ext uri="{FF2B5EF4-FFF2-40B4-BE49-F238E27FC236}">
                            <a16:creationId xmlns:a16="http://schemas.microsoft.com/office/drawing/2014/main" id="{00000000-0008-0000-0000-0000B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C21A99" id="Text Box 1405" o:spid="_x0000_s1026" type="#_x0000_t202" style="position:absolute;margin-left:0;margin-top:0;width:6pt;height:2.25pt;z-index:25421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12096" behindDoc="0" locked="0" layoutInCell="1" allowOverlap="1" wp14:anchorId="25C1F795" wp14:editId="23C48B43">
                      <wp:simplePos x="0" y="0"/>
                      <wp:positionH relativeFrom="column">
                        <wp:posOffset>0</wp:posOffset>
                      </wp:positionH>
                      <wp:positionV relativeFrom="paragraph">
                        <wp:posOffset>0</wp:posOffset>
                      </wp:positionV>
                      <wp:extent cx="76200" cy="28575"/>
                      <wp:effectExtent l="19050" t="19050" r="19050" b="28575"/>
                      <wp:wrapNone/>
                      <wp:docPr id="2493" name="Text Box 1404">
                        <a:extLst xmlns:a="http://schemas.openxmlformats.org/drawingml/2006/main">
                          <a:ext uri="{FF2B5EF4-FFF2-40B4-BE49-F238E27FC236}">
                            <a16:creationId xmlns:a16="http://schemas.microsoft.com/office/drawing/2014/main" id="{00000000-0008-0000-0000-0000B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59F434" id="Text Box 1404" o:spid="_x0000_s1026" type="#_x0000_t202" style="position:absolute;margin-left:0;margin-top:0;width:6pt;height:2.25pt;z-index:25421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13120" behindDoc="0" locked="0" layoutInCell="1" allowOverlap="1" wp14:anchorId="1D43C754" wp14:editId="7067CCFA">
                      <wp:simplePos x="0" y="0"/>
                      <wp:positionH relativeFrom="column">
                        <wp:posOffset>0</wp:posOffset>
                      </wp:positionH>
                      <wp:positionV relativeFrom="paragraph">
                        <wp:posOffset>0</wp:posOffset>
                      </wp:positionV>
                      <wp:extent cx="76200" cy="28575"/>
                      <wp:effectExtent l="19050" t="19050" r="19050" b="28575"/>
                      <wp:wrapNone/>
                      <wp:docPr id="2494" name="Text Box 1403">
                        <a:extLst xmlns:a="http://schemas.openxmlformats.org/drawingml/2006/main">
                          <a:ext uri="{FF2B5EF4-FFF2-40B4-BE49-F238E27FC236}">
                            <a16:creationId xmlns:a16="http://schemas.microsoft.com/office/drawing/2014/main" id="{00000000-0008-0000-0000-0000B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B435E1" id="Text Box 1403" o:spid="_x0000_s1026" type="#_x0000_t202" style="position:absolute;margin-left:0;margin-top:0;width:6pt;height:2.25pt;z-index:25421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14144" behindDoc="0" locked="0" layoutInCell="1" allowOverlap="1" wp14:anchorId="4C429DD5" wp14:editId="4BBC3532">
                      <wp:simplePos x="0" y="0"/>
                      <wp:positionH relativeFrom="column">
                        <wp:posOffset>0</wp:posOffset>
                      </wp:positionH>
                      <wp:positionV relativeFrom="paragraph">
                        <wp:posOffset>0</wp:posOffset>
                      </wp:positionV>
                      <wp:extent cx="76200" cy="28575"/>
                      <wp:effectExtent l="19050" t="19050" r="19050" b="28575"/>
                      <wp:wrapNone/>
                      <wp:docPr id="2495" name="Text Box 1402">
                        <a:extLst xmlns:a="http://schemas.openxmlformats.org/drawingml/2006/main">
                          <a:ext uri="{FF2B5EF4-FFF2-40B4-BE49-F238E27FC236}">
                            <a16:creationId xmlns:a16="http://schemas.microsoft.com/office/drawing/2014/main" id="{00000000-0008-0000-0000-0000B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F9DD64" id="Text Box 1402" o:spid="_x0000_s1026" type="#_x0000_t202" style="position:absolute;margin-left:0;margin-top:0;width:6pt;height:2.25pt;z-index:25421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15168" behindDoc="0" locked="0" layoutInCell="1" allowOverlap="1" wp14:anchorId="32ADD6B0" wp14:editId="57BBC3CD">
                      <wp:simplePos x="0" y="0"/>
                      <wp:positionH relativeFrom="column">
                        <wp:posOffset>0</wp:posOffset>
                      </wp:positionH>
                      <wp:positionV relativeFrom="paragraph">
                        <wp:posOffset>0</wp:posOffset>
                      </wp:positionV>
                      <wp:extent cx="76200" cy="28575"/>
                      <wp:effectExtent l="19050" t="19050" r="19050" b="28575"/>
                      <wp:wrapNone/>
                      <wp:docPr id="2496" name="Text Box 1401">
                        <a:extLst xmlns:a="http://schemas.openxmlformats.org/drawingml/2006/main">
                          <a:ext uri="{FF2B5EF4-FFF2-40B4-BE49-F238E27FC236}">
                            <a16:creationId xmlns:a16="http://schemas.microsoft.com/office/drawing/2014/main" id="{00000000-0008-0000-0000-0000C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1780A2" id="Text Box 1401" o:spid="_x0000_s1026" type="#_x0000_t202" style="position:absolute;margin-left:0;margin-top:0;width:6pt;height:2.25pt;z-index:25421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16192" behindDoc="0" locked="0" layoutInCell="1" allowOverlap="1" wp14:anchorId="5211DD67" wp14:editId="05080163">
                      <wp:simplePos x="0" y="0"/>
                      <wp:positionH relativeFrom="column">
                        <wp:posOffset>0</wp:posOffset>
                      </wp:positionH>
                      <wp:positionV relativeFrom="paragraph">
                        <wp:posOffset>0</wp:posOffset>
                      </wp:positionV>
                      <wp:extent cx="76200" cy="28575"/>
                      <wp:effectExtent l="19050" t="19050" r="19050" b="28575"/>
                      <wp:wrapNone/>
                      <wp:docPr id="2497" name="Text Box 1400">
                        <a:extLst xmlns:a="http://schemas.openxmlformats.org/drawingml/2006/main">
                          <a:ext uri="{FF2B5EF4-FFF2-40B4-BE49-F238E27FC236}">
                            <a16:creationId xmlns:a16="http://schemas.microsoft.com/office/drawing/2014/main" id="{00000000-0008-0000-0000-0000C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76A949" id="Text Box 1400" o:spid="_x0000_s1026" type="#_x0000_t202" style="position:absolute;margin-left:0;margin-top:0;width:6pt;height:2.25pt;z-index:25421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17216" behindDoc="0" locked="0" layoutInCell="1" allowOverlap="1" wp14:anchorId="12678C7E" wp14:editId="04AA65CC">
                      <wp:simplePos x="0" y="0"/>
                      <wp:positionH relativeFrom="column">
                        <wp:posOffset>0</wp:posOffset>
                      </wp:positionH>
                      <wp:positionV relativeFrom="paragraph">
                        <wp:posOffset>0</wp:posOffset>
                      </wp:positionV>
                      <wp:extent cx="76200" cy="28575"/>
                      <wp:effectExtent l="19050" t="19050" r="19050" b="28575"/>
                      <wp:wrapNone/>
                      <wp:docPr id="2498" name="Text Box 1399">
                        <a:extLst xmlns:a="http://schemas.openxmlformats.org/drawingml/2006/main">
                          <a:ext uri="{FF2B5EF4-FFF2-40B4-BE49-F238E27FC236}">
                            <a16:creationId xmlns:a16="http://schemas.microsoft.com/office/drawing/2014/main" id="{00000000-0008-0000-0000-0000C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49F47" id="Text Box 1399" o:spid="_x0000_s1026" type="#_x0000_t202" style="position:absolute;margin-left:0;margin-top:0;width:6pt;height:2.25pt;z-index:25421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18240" behindDoc="0" locked="0" layoutInCell="1" allowOverlap="1" wp14:anchorId="2985699C" wp14:editId="5C90CD88">
                      <wp:simplePos x="0" y="0"/>
                      <wp:positionH relativeFrom="column">
                        <wp:posOffset>0</wp:posOffset>
                      </wp:positionH>
                      <wp:positionV relativeFrom="paragraph">
                        <wp:posOffset>0</wp:posOffset>
                      </wp:positionV>
                      <wp:extent cx="76200" cy="28575"/>
                      <wp:effectExtent l="19050" t="19050" r="19050" b="28575"/>
                      <wp:wrapNone/>
                      <wp:docPr id="2499" name="Text Box 1398">
                        <a:extLst xmlns:a="http://schemas.openxmlformats.org/drawingml/2006/main">
                          <a:ext uri="{FF2B5EF4-FFF2-40B4-BE49-F238E27FC236}">
                            <a16:creationId xmlns:a16="http://schemas.microsoft.com/office/drawing/2014/main" id="{00000000-0008-0000-0000-0000C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F469D5" id="Text Box 1398" o:spid="_x0000_s1026" type="#_x0000_t202" style="position:absolute;margin-left:0;margin-top:0;width:6pt;height:2.25pt;z-index:25421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19264" behindDoc="0" locked="0" layoutInCell="1" allowOverlap="1" wp14:anchorId="7E31431C" wp14:editId="7E182BCB">
                      <wp:simplePos x="0" y="0"/>
                      <wp:positionH relativeFrom="column">
                        <wp:posOffset>0</wp:posOffset>
                      </wp:positionH>
                      <wp:positionV relativeFrom="paragraph">
                        <wp:posOffset>0</wp:posOffset>
                      </wp:positionV>
                      <wp:extent cx="76200" cy="28575"/>
                      <wp:effectExtent l="19050" t="19050" r="19050" b="28575"/>
                      <wp:wrapNone/>
                      <wp:docPr id="2500" name="Text Box 1397">
                        <a:extLst xmlns:a="http://schemas.openxmlformats.org/drawingml/2006/main">
                          <a:ext uri="{FF2B5EF4-FFF2-40B4-BE49-F238E27FC236}">
                            <a16:creationId xmlns:a16="http://schemas.microsoft.com/office/drawing/2014/main" id="{00000000-0008-0000-0000-0000C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5D9AE6" id="Text Box 1397" o:spid="_x0000_s1026" type="#_x0000_t202" style="position:absolute;margin-left:0;margin-top:0;width:6pt;height:2.25pt;z-index:25421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20288" behindDoc="0" locked="0" layoutInCell="1" allowOverlap="1" wp14:anchorId="42E88747" wp14:editId="25E37155">
                      <wp:simplePos x="0" y="0"/>
                      <wp:positionH relativeFrom="column">
                        <wp:posOffset>0</wp:posOffset>
                      </wp:positionH>
                      <wp:positionV relativeFrom="paragraph">
                        <wp:posOffset>0</wp:posOffset>
                      </wp:positionV>
                      <wp:extent cx="76200" cy="28575"/>
                      <wp:effectExtent l="19050" t="19050" r="19050" b="28575"/>
                      <wp:wrapNone/>
                      <wp:docPr id="2501" name="Text Box 1396">
                        <a:extLst xmlns:a="http://schemas.openxmlformats.org/drawingml/2006/main">
                          <a:ext uri="{FF2B5EF4-FFF2-40B4-BE49-F238E27FC236}">
                            <a16:creationId xmlns:a16="http://schemas.microsoft.com/office/drawing/2014/main" id="{00000000-0008-0000-0000-0000C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FEB02A" id="Text Box 1396" o:spid="_x0000_s1026" type="#_x0000_t202" style="position:absolute;margin-left:0;margin-top:0;width:6pt;height:2.25pt;z-index:25422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21312" behindDoc="0" locked="0" layoutInCell="1" allowOverlap="1" wp14:anchorId="6D9A7D3E" wp14:editId="01AAC2AA">
                      <wp:simplePos x="0" y="0"/>
                      <wp:positionH relativeFrom="column">
                        <wp:posOffset>0</wp:posOffset>
                      </wp:positionH>
                      <wp:positionV relativeFrom="paragraph">
                        <wp:posOffset>0</wp:posOffset>
                      </wp:positionV>
                      <wp:extent cx="76200" cy="28575"/>
                      <wp:effectExtent l="19050" t="19050" r="19050" b="28575"/>
                      <wp:wrapNone/>
                      <wp:docPr id="2502" name="Text Box 1395">
                        <a:extLst xmlns:a="http://schemas.openxmlformats.org/drawingml/2006/main">
                          <a:ext uri="{FF2B5EF4-FFF2-40B4-BE49-F238E27FC236}">
                            <a16:creationId xmlns:a16="http://schemas.microsoft.com/office/drawing/2014/main" id="{00000000-0008-0000-0000-0000C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BB1611" id="Text Box 1395" o:spid="_x0000_s1026" type="#_x0000_t202" style="position:absolute;margin-left:0;margin-top:0;width:6pt;height:2.25pt;z-index:25422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22336" behindDoc="0" locked="0" layoutInCell="1" allowOverlap="1" wp14:anchorId="5AC3942E" wp14:editId="22FE3157">
                      <wp:simplePos x="0" y="0"/>
                      <wp:positionH relativeFrom="column">
                        <wp:posOffset>0</wp:posOffset>
                      </wp:positionH>
                      <wp:positionV relativeFrom="paragraph">
                        <wp:posOffset>0</wp:posOffset>
                      </wp:positionV>
                      <wp:extent cx="76200" cy="28575"/>
                      <wp:effectExtent l="19050" t="19050" r="19050" b="28575"/>
                      <wp:wrapNone/>
                      <wp:docPr id="2503" name="Text Box 1394">
                        <a:extLst xmlns:a="http://schemas.openxmlformats.org/drawingml/2006/main">
                          <a:ext uri="{FF2B5EF4-FFF2-40B4-BE49-F238E27FC236}">
                            <a16:creationId xmlns:a16="http://schemas.microsoft.com/office/drawing/2014/main" id="{00000000-0008-0000-0000-0000C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E761DB" id="Text Box 1394" o:spid="_x0000_s1026" type="#_x0000_t202" style="position:absolute;margin-left:0;margin-top:0;width:6pt;height:2.25pt;z-index:25422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23360" behindDoc="0" locked="0" layoutInCell="1" allowOverlap="1" wp14:anchorId="1C188ED7" wp14:editId="2CBA7888">
                      <wp:simplePos x="0" y="0"/>
                      <wp:positionH relativeFrom="column">
                        <wp:posOffset>0</wp:posOffset>
                      </wp:positionH>
                      <wp:positionV relativeFrom="paragraph">
                        <wp:posOffset>0</wp:posOffset>
                      </wp:positionV>
                      <wp:extent cx="76200" cy="28575"/>
                      <wp:effectExtent l="19050" t="19050" r="19050" b="28575"/>
                      <wp:wrapNone/>
                      <wp:docPr id="2504" name="Text Box 1393">
                        <a:extLst xmlns:a="http://schemas.openxmlformats.org/drawingml/2006/main">
                          <a:ext uri="{FF2B5EF4-FFF2-40B4-BE49-F238E27FC236}">
                            <a16:creationId xmlns:a16="http://schemas.microsoft.com/office/drawing/2014/main" id="{00000000-0008-0000-0000-0000C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3761F6" id="Text Box 1393" o:spid="_x0000_s1026" type="#_x0000_t202" style="position:absolute;margin-left:0;margin-top:0;width:6pt;height:2.25pt;z-index:25422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24384" behindDoc="0" locked="0" layoutInCell="1" allowOverlap="1" wp14:anchorId="752C97AF" wp14:editId="62D1BB99">
                      <wp:simplePos x="0" y="0"/>
                      <wp:positionH relativeFrom="column">
                        <wp:posOffset>0</wp:posOffset>
                      </wp:positionH>
                      <wp:positionV relativeFrom="paragraph">
                        <wp:posOffset>0</wp:posOffset>
                      </wp:positionV>
                      <wp:extent cx="76200" cy="28575"/>
                      <wp:effectExtent l="19050" t="19050" r="19050" b="28575"/>
                      <wp:wrapNone/>
                      <wp:docPr id="2505" name="Text Box 1392">
                        <a:extLst xmlns:a="http://schemas.openxmlformats.org/drawingml/2006/main">
                          <a:ext uri="{FF2B5EF4-FFF2-40B4-BE49-F238E27FC236}">
                            <a16:creationId xmlns:a16="http://schemas.microsoft.com/office/drawing/2014/main" id="{00000000-0008-0000-0000-0000C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C82377" id="Text Box 1392" o:spid="_x0000_s1026" type="#_x0000_t202" style="position:absolute;margin-left:0;margin-top:0;width:6pt;height:2.25pt;z-index:25422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25408" behindDoc="0" locked="0" layoutInCell="1" allowOverlap="1" wp14:anchorId="4AC3FCA6" wp14:editId="1BA6490D">
                      <wp:simplePos x="0" y="0"/>
                      <wp:positionH relativeFrom="column">
                        <wp:posOffset>0</wp:posOffset>
                      </wp:positionH>
                      <wp:positionV relativeFrom="paragraph">
                        <wp:posOffset>0</wp:posOffset>
                      </wp:positionV>
                      <wp:extent cx="76200" cy="28575"/>
                      <wp:effectExtent l="19050" t="19050" r="19050" b="28575"/>
                      <wp:wrapNone/>
                      <wp:docPr id="2506" name="Text Box 1391">
                        <a:extLst xmlns:a="http://schemas.openxmlformats.org/drawingml/2006/main">
                          <a:ext uri="{FF2B5EF4-FFF2-40B4-BE49-F238E27FC236}">
                            <a16:creationId xmlns:a16="http://schemas.microsoft.com/office/drawing/2014/main" id="{00000000-0008-0000-0000-0000C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27FFA" id="Text Box 1391" o:spid="_x0000_s1026" type="#_x0000_t202" style="position:absolute;margin-left:0;margin-top:0;width:6pt;height:2.25pt;z-index:25422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26432" behindDoc="0" locked="0" layoutInCell="1" allowOverlap="1" wp14:anchorId="5BC051AE" wp14:editId="4AD2A6F4">
                      <wp:simplePos x="0" y="0"/>
                      <wp:positionH relativeFrom="column">
                        <wp:posOffset>0</wp:posOffset>
                      </wp:positionH>
                      <wp:positionV relativeFrom="paragraph">
                        <wp:posOffset>0</wp:posOffset>
                      </wp:positionV>
                      <wp:extent cx="76200" cy="28575"/>
                      <wp:effectExtent l="19050" t="19050" r="19050" b="28575"/>
                      <wp:wrapNone/>
                      <wp:docPr id="2507" name="Text Box 1390">
                        <a:extLst xmlns:a="http://schemas.openxmlformats.org/drawingml/2006/main">
                          <a:ext uri="{FF2B5EF4-FFF2-40B4-BE49-F238E27FC236}">
                            <a16:creationId xmlns:a16="http://schemas.microsoft.com/office/drawing/2014/main" id="{00000000-0008-0000-0000-0000C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FB79CC" id="Text Box 1390" o:spid="_x0000_s1026" type="#_x0000_t202" style="position:absolute;margin-left:0;margin-top:0;width:6pt;height:2.25pt;z-index:25422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27456" behindDoc="0" locked="0" layoutInCell="1" allowOverlap="1" wp14:anchorId="7C0A7732" wp14:editId="222269A6">
                      <wp:simplePos x="0" y="0"/>
                      <wp:positionH relativeFrom="column">
                        <wp:posOffset>0</wp:posOffset>
                      </wp:positionH>
                      <wp:positionV relativeFrom="paragraph">
                        <wp:posOffset>0</wp:posOffset>
                      </wp:positionV>
                      <wp:extent cx="76200" cy="28575"/>
                      <wp:effectExtent l="19050" t="19050" r="19050" b="28575"/>
                      <wp:wrapNone/>
                      <wp:docPr id="2508" name="Text Box 1389">
                        <a:extLst xmlns:a="http://schemas.openxmlformats.org/drawingml/2006/main">
                          <a:ext uri="{FF2B5EF4-FFF2-40B4-BE49-F238E27FC236}">
                            <a16:creationId xmlns:a16="http://schemas.microsoft.com/office/drawing/2014/main" id="{00000000-0008-0000-0000-0000C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681579" id="Text Box 1389" o:spid="_x0000_s1026" type="#_x0000_t202" style="position:absolute;margin-left:0;margin-top:0;width:6pt;height:2.25pt;z-index:25422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28480" behindDoc="0" locked="0" layoutInCell="1" allowOverlap="1" wp14:anchorId="388BA416" wp14:editId="62FF6A71">
                      <wp:simplePos x="0" y="0"/>
                      <wp:positionH relativeFrom="column">
                        <wp:posOffset>0</wp:posOffset>
                      </wp:positionH>
                      <wp:positionV relativeFrom="paragraph">
                        <wp:posOffset>0</wp:posOffset>
                      </wp:positionV>
                      <wp:extent cx="76200" cy="28575"/>
                      <wp:effectExtent l="19050" t="19050" r="19050" b="28575"/>
                      <wp:wrapNone/>
                      <wp:docPr id="2509" name="Text Box 1388">
                        <a:extLst xmlns:a="http://schemas.openxmlformats.org/drawingml/2006/main">
                          <a:ext uri="{FF2B5EF4-FFF2-40B4-BE49-F238E27FC236}">
                            <a16:creationId xmlns:a16="http://schemas.microsoft.com/office/drawing/2014/main" id="{00000000-0008-0000-0000-0000C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ED0FD8" id="Text Box 1388" o:spid="_x0000_s1026" type="#_x0000_t202" style="position:absolute;margin-left:0;margin-top:0;width:6pt;height:2.25pt;z-index:25422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29504" behindDoc="0" locked="0" layoutInCell="1" allowOverlap="1" wp14:anchorId="6022C19F" wp14:editId="3F21CBE1">
                      <wp:simplePos x="0" y="0"/>
                      <wp:positionH relativeFrom="column">
                        <wp:posOffset>0</wp:posOffset>
                      </wp:positionH>
                      <wp:positionV relativeFrom="paragraph">
                        <wp:posOffset>0</wp:posOffset>
                      </wp:positionV>
                      <wp:extent cx="76200" cy="28575"/>
                      <wp:effectExtent l="19050" t="19050" r="19050" b="28575"/>
                      <wp:wrapNone/>
                      <wp:docPr id="2510" name="Text Box 1387">
                        <a:extLst xmlns:a="http://schemas.openxmlformats.org/drawingml/2006/main">
                          <a:ext uri="{FF2B5EF4-FFF2-40B4-BE49-F238E27FC236}">
                            <a16:creationId xmlns:a16="http://schemas.microsoft.com/office/drawing/2014/main" id="{00000000-0008-0000-0000-0000C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4CDB5" id="Text Box 1387" o:spid="_x0000_s1026" type="#_x0000_t202" style="position:absolute;margin-left:0;margin-top:0;width:6pt;height:2.25pt;z-index:25422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30528" behindDoc="0" locked="0" layoutInCell="1" allowOverlap="1" wp14:anchorId="306AE49A" wp14:editId="0F635A63">
                      <wp:simplePos x="0" y="0"/>
                      <wp:positionH relativeFrom="column">
                        <wp:posOffset>0</wp:posOffset>
                      </wp:positionH>
                      <wp:positionV relativeFrom="paragraph">
                        <wp:posOffset>0</wp:posOffset>
                      </wp:positionV>
                      <wp:extent cx="76200" cy="28575"/>
                      <wp:effectExtent l="19050" t="19050" r="19050" b="28575"/>
                      <wp:wrapNone/>
                      <wp:docPr id="2511" name="Text Box 1386">
                        <a:extLst xmlns:a="http://schemas.openxmlformats.org/drawingml/2006/main">
                          <a:ext uri="{FF2B5EF4-FFF2-40B4-BE49-F238E27FC236}">
                            <a16:creationId xmlns:a16="http://schemas.microsoft.com/office/drawing/2014/main" id="{00000000-0008-0000-0000-0000C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EFBE30" id="Text Box 1386" o:spid="_x0000_s1026" type="#_x0000_t202" style="position:absolute;margin-left:0;margin-top:0;width:6pt;height:2.25pt;z-index:25423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31552" behindDoc="0" locked="0" layoutInCell="1" allowOverlap="1" wp14:anchorId="0FD0BABF" wp14:editId="05ED765E">
                      <wp:simplePos x="0" y="0"/>
                      <wp:positionH relativeFrom="column">
                        <wp:posOffset>0</wp:posOffset>
                      </wp:positionH>
                      <wp:positionV relativeFrom="paragraph">
                        <wp:posOffset>0</wp:posOffset>
                      </wp:positionV>
                      <wp:extent cx="76200" cy="28575"/>
                      <wp:effectExtent l="19050" t="19050" r="19050" b="28575"/>
                      <wp:wrapNone/>
                      <wp:docPr id="2512" name="Text Box 1385">
                        <a:extLst xmlns:a="http://schemas.openxmlformats.org/drawingml/2006/main">
                          <a:ext uri="{FF2B5EF4-FFF2-40B4-BE49-F238E27FC236}">
                            <a16:creationId xmlns:a16="http://schemas.microsoft.com/office/drawing/2014/main" id="{00000000-0008-0000-0000-0000D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FAADB3" id="Text Box 1385" o:spid="_x0000_s1026" type="#_x0000_t202" style="position:absolute;margin-left:0;margin-top:0;width:6pt;height:2.25pt;z-index:25423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32576" behindDoc="0" locked="0" layoutInCell="1" allowOverlap="1" wp14:anchorId="5598D9D9" wp14:editId="215A9CA1">
                      <wp:simplePos x="0" y="0"/>
                      <wp:positionH relativeFrom="column">
                        <wp:posOffset>0</wp:posOffset>
                      </wp:positionH>
                      <wp:positionV relativeFrom="paragraph">
                        <wp:posOffset>0</wp:posOffset>
                      </wp:positionV>
                      <wp:extent cx="76200" cy="28575"/>
                      <wp:effectExtent l="19050" t="19050" r="19050" b="28575"/>
                      <wp:wrapNone/>
                      <wp:docPr id="2513" name="Text Box 1384">
                        <a:extLst xmlns:a="http://schemas.openxmlformats.org/drawingml/2006/main">
                          <a:ext uri="{FF2B5EF4-FFF2-40B4-BE49-F238E27FC236}">
                            <a16:creationId xmlns:a16="http://schemas.microsoft.com/office/drawing/2014/main" id="{00000000-0008-0000-0000-0000D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E31638" id="Text Box 1384" o:spid="_x0000_s1026" type="#_x0000_t202" style="position:absolute;margin-left:0;margin-top:0;width:6pt;height:2.25pt;z-index:25423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33600" behindDoc="0" locked="0" layoutInCell="1" allowOverlap="1" wp14:anchorId="63EA36F7" wp14:editId="2309896D">
                      <wp:simplePos x="0" y="0"/>
                      <wp:positionH relativeFrom="column">
                        <wp:posOffset>0</wp:posOffset>
                      </wp:positionH>
                      <wp:positionV relativeFrom="paragraph">
                        <wp:posOffset>0</wp:posOffset>
                      </wp:positionV>
                      <wp:extent cx="76200" cy="28575"/>
                      <wp:effectExtent l="19050" t="19050" r="19050" b="28575"/>
                      <wp:wrapNone/>
                      <wp:docPr id="2514" name="Text Box 1383">
                        <a:extLst xmlns:a="http://schemas.openxmlformats.org/drawingml/2006/main">
                          <a:ext uri="{FF2B5EF4-FFF2-40B4-BE49-F238E27FC236}">
                            <a16:creationId xmlns:a16="http://schemas.microsoft.com/office/drawing/2014/main" id="{00000000-0008-0000-0000-0000D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E23BD9" id="Text Box 1383" o:spid="_x0000_s1026" type="#_x0000_t202" style="position:absolute;margin-left:0;margin-top:0;width:6pt;height:2.25pt;z-index:25423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34624" behindDoc="0" locked="0" layoutInCell="1" allowOverlap="1" wp14:anchorId="2B4B9978" wp14:editId="307A08D7">
                      <wp:simplePos x="0" y="0"/>
                      <wp:positionH relativeFrom="column">
                        <wp:posOffset>0</wp:posOffset>
                      </wp:positionH>
                      <wp:positionV relativeFrom="paragraph">
                        <wp:posOffset>0</wp:posOffset>
                      </wp:positionV>
                      <wp:extent cx="76200" cy="28575"/>
                      <wp:effectExtent l="19050" t="19050" r="19050" b="28575"/>
                      <wp:wrapNone/>
                      <wp:docPr id="2515" name="Text Box 1382">
                        <a:extLst xmlns:a="http://schemas.openxmlformats.org/drawingml/2006/main">
                          <a:ext uri="{FF2B5EF4-FFF2-40B4-BE49-F238E27FC236}">
                            <a16:creationId xmlns:a16="http://schemas.microsoft.com/office/drawing/2014/main" id="{00000000-0008-0000-0000-0000D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70B385" id="Text Box 1382" o:spid="_x0000_s1026" type="#_x0000_t202" style="position:absolute;margin-left:0;margin-top:0;width:6pt;height:2.25pt;z-index:25423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35648" behindDoc="0" locked="0" layoutInCell="1" allowOverlap="1" wp14:anchorId="0E4B4E1D" wp14:editId="17BA2649">
                      <wp:simplePos x="0" y="0"/>
                      <wp:positionH relativeFrom="column">
                        <wp:posOffset>0</wp:posOffset>
                      </wp:positionH>
                      <wp:positionV relativeFrom="paragraph">
                        <wp:posOffset>0</wp:posOffset>
                      </wp:positionV>
                      <wp:extent cx="76200" cy="28575"/>
                      <wp:effectExtent l="19050" t="19050" r="19050" b="28575"/>
                      <wp:wrapNone/>
                      <wp:docPr id="2516" name="Text Box 1381">
                        <a:extLst xmlns:a="http://schemas.openxmlformats.org/drawingml/2006/main">
                          <a:ext uri="{FF2B5EF4-FFF2-40B4-BE49-F238E27FC236}">
                            <a16:creationId xmlns:a16="http://schemas.microsoft.com/office/drawing/2014/main" id="{00000000-0008-0000-0000-0000D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85036A" id="Text Box 1381" o:spid="_x0000_s1026" type="#_x0000_t202" style="position:absolute;margin-left:0;margin-top:0;width:6pt;height:2.25pt;z-index:25423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36672" behindDoc="0" locked="0" layoutInCell="1" allowOverlap="1" wp14:anchorId="7A0066E1" wp14:editId="6563E32D">
                      <wp:simplePos x="0" y="0"/>
                      <wp:positionH relativeFrom="column">
                        <wp:posOffset>0</wp:posOffset>
                      </wp:positionH>
                      <wp:positionV relativeFrom="paragraph">
                        <wp:posOffset>0</wp:posOffset>
                      </wp:positionV>
                      <wp:extent cx="76200" cy="28575"/>
                      <wp:effectExtent l="19050" t="19050" r="19050" b="28575"/>
                      <wp:wrapNone/>
                      <wp:docPr id="2517" name="Text Box 1380">
                        <a:extLst xmlns:a="http://schemas.openxmlformats.org/drawingml/2006/main">
                          <a:ext uri="{FF2B5EF4-FFF2-40B4-BE49-F238E27FC236}">
                            <a16:creationId xmlns:a16="http://schemas.microsoft.com/office/drawing/2014/main" id="{00000000-0008-0000-0000-0000D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3A4FEF" id="Text Box 1380" o:spid="_x0000_s1026" type="#_x0000_t202" style="position:absolute;margin-left:0;margin-top:0;width:6pt;height:2.25pt;z-index:25423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37696" behindDoc="0" locked="0" layoutInCell="1" allowOverlap="1" wp14:anchorId="7C77B65A" wp14:editId="5D03D6B4">
                      <wp:simplePos x="0" y="0"/>
                      <wp:positionH relativeFrom="column">
                        <wp:posOffset>0</wp:posOffset>
                      </wp:positionH>
                      <wp:positionV relativeFrom="paragraph">
                        <wp:posOffset>0</wp:posOffset>
                      </wp:positionV>
                      <wp:extent cx="76200" cy="28575"/>
                      <wp:effectExtent l="19050" t="19050" r="19050" b="28575"/>
                      <wp:wrapNone/>
                      <wp:docPr id="2518" name="Text Box 1379">
                        <a:extLst xmlns:a="http://schemas.openxmlformats.org/drawingml/2006/main">
                          <a:ext uri="{FF2B5EF4-FFF2-40B4-BE49-F238E27FC236}">
                            <a16:creationId xmlns:a16="http://schemas.microsoft.com/office/drawing/2014/main" id="{00000000-0008-0000-0000-0000D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D8052C" id="Text Box 1379" o:spid="_x0000_s1026" type="#_x0000_t202" style="position:absolute;margin-left:0;margin-top:0;width:6pt;height:2.25pt;z-index:25423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38720" behindDoc="0" locked="0" layoutInCell="1" allowOverlap="1" wp14:anchorId="179B9B33" wp14:editId="04AC3992">
                      <wp:simplePos x="0" y="0"/>
                      <wp:positionH relativeFrom="column">
                        <wp:posOffset>0</wp:posOffset>
                      </wp:positionH>
                      <wp:positionV relativeFrom="paragraph">
                        <wp:posOffset>0</wp:posOffset>
                      </wp:positionV>
                      <wp:extent cx="76200" cy="28575"/>
                      <wp:effectExtent l="19050" t="19050" r="19050" b="28575"/>
                      <wp:wrapNone/>
                      <wp:docPr id="2519" name="Text Box 1378">
                        <a:extLst xmlns:a="http://schemas.openxmlformats.org/drawingml/2006/main">
                          <a:ext uri="{FF2B5EF4-FFF2-40B4-BE49-F238E27FC236}">
                            <a16:creationId xmlns:a16="http://schemas.microsoft.com/office/drawing/2014/main" id="{00000000-0008-0000-0000-0000D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E91FD0" id="Text Box 1378" o:spid="_x0000_s1026" type="#_x0000_t202" style="position:absolute;margin-left:0;margin-top:0;width:6pt;height:2.25pt;z-index:25423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39744" behindDoc="0" locked="0" layoutInCell="1" allowOverlap="1" wp14:anchorId="479DBAC9" wp14:editId="07163117">
                      <wp:simplePos x="0" y="0"/>
                      <wp:positionH relativeFrom="column">
                        <wp:posOffset>0</wp:posOffset>
                      </wp:positionH>
                      <wp:positionV relativeFrom="paragraph">
                        <wp:posOffset>0</wp:posOffset>
                      </wp:positionV>
                      <wp:extent cx="76200" cy="28575"/>
                      <wp:effectExtent l="19050" t="19050" r="19050" b="28575"/>
                      <wp:wrapNone/>
                      <wp:docPr id="2520" name="Text Box 1377">
                        <a:extLst xmlns:a="http://schemas.openxmlformats.org/drawingml/2006/main">
                          <a:ext uri="{FF2B5EF4-FFF2-40B4-BE49-F238E27FC236}">
                            <a16:creationId xmlns:a16="http://schemas.microsoft.com/office/drawing/2014/main" id="{00000000-0008-0000-0000-0000D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3C41D9" id="Text Box 1377" o:spid="_x0000_s1026" type="#_x0000_t202" style="position:absolute;margin-left:0;margin-top:0;width:6pt;height:2.25pt;z-index:25423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40768" behindDoc="0" locked="0" layoutInCell="1" allowOverlap="1" wp14:anchorId="091380E6" wp14:editId="0CF15410">
                      <wp:simplePos x="0" y="0"/>
                      <wp:positionH relativeFrom="column">
                        <wp:posOffset>0</wp:posOffset>
                      </wp:positionH>
                      <wp:positionV relativeFrom="paragraph">
                        <wp:posOffset>0</wp:posOffset>
                      </wp:positionV>
                      <wp:extent cx="76200" cy="28575"/>
                      <wp:effectExtent l="19050" t="19050" r="19050" b="28575"/>
                      <wp:wrapNone/>
                      <wp:docPr id="2521" name="Text Box 1376">
                        <a:extLst xmlns:a="http://schemas.openxmlformats.org/drawingml/2006/main">
                          <a:ext uri="{FF2B5EF4-FFF2-40B4-BE49-F238E27FC236}">
                            <a16:creationId xmlns:a16="http://schemas.microsoft.com/office/drawing/2014/main" id="{00000000-0008-0000-0000-0000D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9F0D68" id="Text Box 1376" o:spid="_x0000_s1026" type="#_x0000_t202" style="position:absolute;margin-left:0;margin-top:0;width:6pt;height:2.25pt;z-index:25424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41792" behindDoc="0" locked="0" layoutInCell="1" allowOverlap="1" wp14:anchorId="4C449CCB" wp14:editId="05D1E4F1">
                      <wp:simplePos x="0" y="0"/>
                      <wp:positionH relativeFrom="column">
                        <wp:posOffset>0</wp:posOffset>
                      </wp:positionH>
                      <wp:positionV relativeFrom="paragraph">
                        <wp:posOffset>0</wp:posOffset>
                      </wp:positionV>
                      <wp:extent cx="76200" cy="28575"/>
                      <wp:effectExtent l="19050" t="19050" r="19050" b="28575"/>
                      <wp:wrapNone/>
                      <wp:docPr id="2522" name="Text Box 1375">
                        <a:extLst xmlns:a="http://schemas.openxmlformats.org/drawingml/2006/main">
                          <a:ext uri="{FF2B5EF4-FFF2-40B4-BE49-F238E27FC236}">
                            <a16:creationId xmlns:a16="http://schemas.microsoft.com/office/drawing/2014/main" id="{00000000-0008-0000-0000-0000D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9F1AF2" id="Text Box 1375" o:spid="_x0000_s1026" type="#_x0000_t202" style="position:absolute;margin-left:0;margin-top:0;width:6pt;height:2.25pt;z-index:25424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42816" behindDoc="0" locked="0" layoutInCell="1" allowOverlap="1" wp14:anchorId="7F3FFC25" wp14:editId="31801084">
                      <wp:simplePos x="0" y="0"/>
                      <wp:positionH relativeFrom="column">
                        <wp:posOffset>0</wp:posOffset>
                      </wp:positionH>
                      <wp:positionV relativeFrom="paragraph">
                        <wp:posOffset>0</wp:posOffset>
                      </wp:positionV>
                      <wp:extent cx="76200" cy="28575"/>
                      <wp:effectExtent l="19050" t="19050" r="19050" b="28575"/>
                      <wp:wrapNone/>
                      <wp:docPr id="2523" name="Text Box 1374">
                        <a:extLst xmlns:a="http://schemas.openxmlformats.org/drawingml/2006/main">
                          <a:ext uri="{FF2B5EF4-FFF2-40B4-BE49-F238E27FC236}">
                            <a16:creationId xmlns:a16="http://schemas.microsoft.com/office/drawing/2014/main" id="{00000000-0008-0000-0000-0000D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F27784" id="Text Box 1374" o:spid="_x0000_s1026" type="#_x0000_t202" style="position:absolute;margin-left:0;margin-top:0;width:6pt;height:2.25pt;z-index:25424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43840" behindDoc="0" locked="0" layoutInCell="1" allowOverlap="1" wp14:anchorId="54B926EE" wp14:editId="38F9CA9C">
                      <wp:simplePos x="0" y="0"/>
                      <wp:positionH relativeFrom="column">
                        <wp:posOffset>0</wp:posOffset>
                      </wp:positionH>
                      <wp:positionV relativeFrom="paragraph">
                        <wp:posOffset>0</wp:posOffset>
                      </wp:positionV>
                      <wp:extent cx="76200" cy="28575"/>
                      <wp:effectExtent l="19050" t="19050" r="19050" b="28575"/>
                      <wp:wrapNone/>
                      <wp:docPr id="2524" name="Text Box 1373">
                        <a:extLst xmlns:a="http://schemas.openxmlformats.org/drawingml/2006/main">
                          <a:ext uri="{FF2B5EF4-FFF2-40B4-BE49-F238E27FC236}">
                            <a16:creationId xmlns:a16="http://schemas.microsoft.com/office/drawing/2014/main" id="{00000000-0008-0000-0000-0000D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94008B" id="Text Box 1373" o:spid="_x0000_s1026" type="#_x0000_t202" style="position:absolute;margin-left:0;margin-top:0;width:6pt;height:2.25pt;z-index:25424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44864" behindDoc="0" locked="0" layoutInCell="1" allowOverlap="1" wp14:anchorId="5E174C4E" wp14:editId="7DDAD665">
                      <wp:simplePos x="0" y="0"/>
                      <wp:positionH relativeFrom="column">
                        <wp:posOffset>0</wp:posOffset>
                      </wp:positionH>
                      <wp:positionV relativeFrom="paragraph">
                        <wp:posOffset>0</wp:posOffset>
                      </wp:positionV>
                      <wp:extent cx="76200" cy="28575"/>
                      <wp:effectExtent l="19050" t="19050" r="19050" b="28575"/>
                      <wp:wrapNone/>
                      <wp:docPr id="2525" name="Text Box 1372">
                        <a:extLst xmlns:a="http://schemas.openxmlformats.org/drawingml/2006/main">
                          <a:ext uri="{FF2B5EF4-FFF2-40B4-BE49-F238E27FC236}">
                            <a16:creationId xmlns:a16="http://schemas.microsoft.com/office/drawing/2014/main" id="{00000000-0008-0000-0000-0000D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E37323" id="Text Box 1372" o:spid="_x0000_s1026" type="#_x0000_t202" style="position:absolute;margin-left:0;margin-top:0;width:6pt;height:2.25pt;z-index:25424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45888" behindDoc="0" locked="0" layoutInCell="1" allowOverlap="1" wp14:anchorId="3ED72FFE" wp14:editId="62943F4C">
                      <wp:simplePos x="0" y="0"/>
                      <wp:positionH relativeFrom="column">
                        <wp:posOffset>0</wp:posOffset>
                      </wp:positionH>
                      <wp:positionV relativeFrom="paragraph">
                        <wp:posOffset>0</wp:posOffset>
                      </wp:positionV>
                      <wp:extent cx="76200" cy="28575"/>
                      <wp:effectExtent l="19050" t="19050" r="19050" b="28575"/>
                      <wp:wrapNone/>
                      <wp:docPr id="2526" name="Text Box 1371">
                        <a:extLst xmlns:a="http://schemas.openxmlformats.org/drawingml/2006/main">
                          <a:ext uri="{FF2B5EF4-FFF2-40B4-BE49-F238E27FC236}">
                            <a16:creationId xmlns:a16="http://schemas.microsoft.com/office/drawing/2014/main" id="{00000000-0008-0000-0000-0000D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54751E" id="Text Box 1371" o:spid="_x0000_s1026" type="#_x0000_t202" style="position:absolute;margin-left:0;margin-top:0;width:6pt;height:2.25pt;z-index:25424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46912" behindDoc="0" locked="0" layoutInCell="1" allowOverlap="1" wp14:anchorId="6058ED13" wp14:editId="1BFADEFF">
                      <wp:simplePos x="0" y="0"/>
                      <wp:positionH relativeFrom="column">
                        <wp:posOffset>0</wp:posOffset>
                      </wp:positionH>
                      <wp:positionV relativeFrom="paragraph">
                        <wp:posOffset>0</wp:posOffset>
                      </wp:positionV>
                      <wp:extent cx="76200" cy="28575"/>
                      <wp:effectExtent l="19050" t="19050" r="19050" b="28575"/>
                      <wp:wrapNone/>
                      <wp:docPr id="2527" name="Text Box 1370">
                        <a:extLst xmlns:a="http://schemas.openxmlformats.org/drawingml/2006/main">
                          <a:ext uri="{FF2B5EF4-FFF2-40B4-BE49-F238E27FC236}">
                            <a16:creationId xmlns:a16="http://schemas.microsoft.com/office/drawing/2014/main" id="{00000000-0008-0000-0000-0000D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137F68" id="Text Box 1370" o:spid="_x0000_s1026" type="#_x0000_t202" style="position:absolute;margin-left:0;margin-top:0;width:6pt;height:2.25pt;z-index:25424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47936" behindDoc="0" locked="0" layoutInCell="1" allowOverlap="1" wp14:anchorId="4E8BEEE2" wp14:editId="5825879F">
                      <wp:simplePos x="0" y="0"/>
                      <wp:positionH relativeFrom="column">
                        <wp:posOffset>0</wp:posOffset>
                      </wp:positionH>
                      <wp:positionV relativeFrom="paragraph">
                        <wp:posOffset>0</wp:posOffset>
                      </wp:positionV>
                      <wp:extent cx="76200" cy="28575"/>
                      <wp:effectExtent l="19050" t="19050" r="19050" b="28575"/>
                      <wp:wrapNone/>
                      <wp:docPr id="2528" name="Text Box 1369">
                        <a:extLst xmlns:a="http://schemas.openxmlformats.org/drawingml/2006/main">
                          <a:ext uri="{FF2B5EF4-FFF2-40B4-BE49-F238E27FC236}">
                            <a16:creationId xmlns:a16="http://schemas.microsoft.com/office/drawing/2014/main" id="{00000000-0008-0000-0000-0000E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8BFAEF" id="Text Box 1369" o:spid="_x0000_s1026" type="#_x0000_t202" style="position:absolute;margin-left:0;margin-top:0;width:6pt;height:2.25pt;z-index:25424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48960" behindDoc="0" locked="0" layoutInCell="1" allowOverlap="1" wp14:anchorId="69582D0A" wp14:editId="2B015C1F">
                      <wp:simplePos x="0" y="0"/>
                      <wp:positionH relativeFrom="column">
                        <wp:posOffset>0</wp:posOffset>
                      </wp:positionH>
                      <wp:positionV relativeFrom="paragraph">
                        <wp:posOffset>0</wp:posOffset>
                      </wp:positionV>
                      <wp:extent cx="76200" cy="28575"/>
                      <wp:effectExtent l="19050" t="19050" r="19050" b="28575"/>
                      <wp:wrapNone/>
                      <wp:docPr id="2529" name="Text Box 1368">
                        <a:extLst xmlns:a="http://schemas.openxmlformats.org/drawingml/2006/main">
                          <a:ext uri="{FF2B5EF4-FFF2-40B4-BE49-F238E27FC236}">
                            <a16:creationId xmlns:a16="http://schemas.microsoft.com/office/drawing/2014/main" id="{00000000-0008-0000-0000-0000E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E1C5E7" id="Text Box 1368" o:spid="_x0000_s1026" type="#_x0000_t202" style="position:absolute;margin-left:0;margin-top:0;width:6pt;height:2.25pt;z-index:25424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49984" behindDoc="0" locked="0" layoutInCell="1" allowOverlap="1" wp14:anchorId="76C4C9C6" wp14:editId="4C8AAE98">
                      <wp:simplePos x="0" y="0"/>
                      <wp:positionH relativeFrom="column">
                        <wp:posOffset>0</wp:posOffset>
                      </wp:positionH>
                      <wp:positionV relativeFrom="paragraph">
                        <wp:posOffset>0</wp:posOffset>
                      </wp:positionV>
                      <wp:extent cx="76200" cy="28575"/>
                      <wp:effectExtent l="19050" t="19050" r="19050" b="28575"/>
                      <wp:wrapNone/>
                      <wp:docPr id="2530" name="Text Box 1367">
                        <a:extLst xmlns:a="http://schemas.openxmlformats.org/drawingml/2006/main">
                          <a:ext uri="{FF2B5EF4-FFF2-40B4-BE49-F238E27FC236}">
                            <a16:creationId xmlns:a16="http://schemas.microsoft.com/office/drawing/2014/main" id="{00000000-0008-0000-0000-0000E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9A7F46" id="Text Box 1367" o:spid="_x0000_s1026" type="#_x0000_t202" style="position:absolute;margin-left:0;margin-top:0;width:6pt;height:2.25pt;z-index:25424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51008" behindDoc="0" locked="0" layoutInCell="1" allowOverlap="1" wp14:anchorId="767D9568" wp14:editId="76EBE6B4">
                      <wp:simplePos x="0" y="0"/>
                      <wp:positionH relativeFrom="column">
                        <wp:posOffset>0</wp:posOffset>
                      </wp:positionH>
                      <wp:positionV relativeFrom="paragraph">
                        <wp:posOffset>0</wp:posOffset>
                      </wp:positionV>
                      <wp:extent cx="76200" cy="28575"/>
                      <wp:effectExtent l="19050" t="19050" r="19050" b="28575"/>
                      <wp:wrapNone/>
                      <wp:docPr id="2531" name="Text Box 1366">
                        <a:extLst xmlns:a="http://schemas.openxmlformats.org/drawingml/2006/main">
                          <a:ext uri="{FF2B5EF4-FFF2-40B4-BE49-F238E27FC236}">
                            <a16:creationId xmlns:a16="http://schemas.microsoft.com/office/drawing/2014/main" id="{00000000-0008-0000-0000-0000E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F02AC9" id="Text Box 1366" o:spid="_x0000_s1026" type="#_x0000_t202" style="position:absolute;margin-left:0;margin-top:0;width:6pt;height:2.25pt;z-index:25425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52032" behindDoc="0" locked="0" layoutInCell="1" allowOverlap="1" wp14:anchorId="4AD9A6F3" wp14:editId="1C7DF9C0">
                      <wp:simplePos x="0" y="0"/>
                      <wp:positionH relativeFrom="column">
                        <wp:posOffset>0</wp:posOffset>
                      </wp:positionH>
                      <wp:positionV relativeFrom="paragraph">
                        <wp:posOffset>0</wp:posOffset>
                      </wp:positionV>
                      <wp:extent cx="76200" cy="28575"/>
                      <wp:effectExtent l="19050" t="19050" r="19050" b="28575"/>
                      <wp:wrapNone/>
                      <wp:docPr id="2532" name="Text Box 1365">
                        <a:extLst xmlns:a="http://schemas.openxmlformats.org/drawingml/2006/main">
                          <a:ext uri="{FF2B5EF4-FFF2-40B4-BE49-F238E27FC236}">
                            <a16:creationId xmlns:a16="http://schemas.microsoft.com/office/drawing/2014/main" id="{00000000-0008-0000-0000-0000E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292D23" id="Text Box 1365" o:spid="_x0000_s1026" type="#_x0000_t202" style="position:absolute;margin-left:0;margin-top:0;width:6pt;height:2.25pt;z-index:25425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53056" behindDoc="0" locked="0" layoutInCell="1" allowOverlap="1" wp14:anchorId="1AE68EF9" wp14:editId="479ADF04">
                      <wp:simplePos x="0" y="0"/>
                      <wp:positionH relativeFrom="column">
                        <wp:posOffset>0</wp:posOffset>
                      </wp:positionH>
                      <wp:positionV relativeFrom="paragraph">
                        <wp:posOffset>0</wp:posOffset>
                      </wp:positionV>
                      <wp:extent cx="76200" cy="28575"/>
                      <wp:effectExtent l="19050" t="19050" r="19050" b="28575"/>
                      <wp:wrapNone/>
                      <wp:docPr id="2533" name="Text Box 1364">
                        <a:extLst xmlns:a="http://schemas.openxmlformats.org/drawingml/2006/main">
                          <a:ext uri="{FF2B5EF4-FFF2-40B4-BE49-F238E27FC236}">
                            <a16:creationId xmlns:a16="http://schemas.microsoft.com/office/drawing/2014/main" id="{00000000-0008-0000-0000-0000E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6001D2" id="Text Box 1364" o:spid="_x0000_s1026" type="#_x0000_t202" style="position:absolute;margin-left:0;margin-top:0;width:6pt;height:2.25pt;z-index:25425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54080" behindDoc="0" locked="0" layoutInCell="1" allowOverlap="1" wp14:anchorId="1A07A001" wp14:editId="2EE07B2C">
                      <wp:simplePos x="0" y="0"/>
                      <wp:positionH relativeFrom="column">
                        <wp:posOffset>0</wp:posOffset>
                      </wp:positionH>
                      <wp:positionV relativeFrom="paragraph">
                        <wp:posOffset>0</wp:posOffset>
                      </wp:positionV>
                      <wp:extent cx="76200" cy="28575"/>
                      <wp:effectExtent l="19050" t="19050" r="19050" b="28575"/>
                      <wp:wrapNone/>
                      <wp:docPr id="2534" name="Text Box 1363">
                        <a:extLst xmlns:a="http://schemas.openxmlformats.org/drawingml/2006/main">
                          <a:ext uri="{FF2B5EF4-FFF2-40B4-BE49-F238E27FC236}">
                            <a16:creationId xmlns:a16="http://schemas.microsoft.com/office/drawing/2014/main" id="{00000000-0008-0000-0000-0000E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C440F4" id="Text Box 1363" o:spid="_x0000_s1026" type="#_x0000_t202" style="position:absolute;margin-left:0;margin-top:0;width:6pt;height:2.25pt;z-index:25425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55104" behindDoc="0" locked="0" layoutInCell="1" allowOverlap="1" wp14:anchorId="31920D06" wp14:editId="1D9D3351">
                      <wp:simplePos x="0" y="0"/>
                      <wp:positionH relativeFrom="column">
                        <wp:posOffset>0</wp:posOffset>
                      </wp:positionH>
                      <wp:positionV relativeFrom="paragraph">
                        <wp:posOffset>0</wp:posOffset>
                      </wp:positionV>
                      <wp:extent cx="76200" cy="28575"/>
                      <wp:effectExtent l="19050" t="19050" r="19050" b="28575"/>
                      <wp:wrapNone/>
                      <wp:docPr id="2535" name="Text Box 1362">
                        <a:extLst xmlns:a="http://schemas.openxmlformats.org/drawingml/2006/main">
                          <a:ext uri="{FF2B5EF4-FFF2-40B4-BE49-F238E27FC236}">
                            <a16:creationId xmlns:a16="http://schemas.microsoft.com/office/drawing/2014/main" id="{00000000-0008-0000-0000-0000E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66DC0B" id="Text Box 1362" o:spid="_x0000_s1026" type="#_x0000_t202" style="position:absolute;margin-left:0;margin-top:0;width:6pt;height:2.25pt;z-index:25425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56128" behindDoc="0" locked="0" layoutInCell="1" allowOverlap="1" wp14:anchorId="4B0A5DAB" wp14:editId="323F7870">
                      <wp:simplePos x="0" y="0"/>
                      <wp:positionH relativeFrom="column">
                        <wp:posOffset>0</wp:posOffset>
                      </wp:positionH>
                      <wp:positionV relativeFrom="paragraph">
                        <wp:posOffset>0</wp:posOffset>
                      </wp:positionV>
                      <wp:extent cx="76200" cy="28575"/>
                      <wp:effectExtent l="19050" t="19050" r="19050" b="28575"/>
                      <wp:wrapNone/>
                      <wp:docPr id="2536" name="Text Box 1361">
                        <a:extLst xmlns:a="http://schemas.openxmlformats.org/drawingml/2006/main">
                          <a:ext uri="{FF2B5EF4-FFF2-40B4-BE49-F238E27FC236}">
                            <a16:creationId xmlns:a16="http://schemas.microsoft.com/office/drawing/2014/main" id="{00000000-0008-0000-0000-0000E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0EDC5D" id="Text Box 1361" o:spid="_x0000_s1026" type="#_x0000_t202" style="position:absolute;margin-left:0;margin-top:0;width:6pt;height:2.25pt;z-index:25425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57152" behindDoc="0" locked="0" layoutInCell="1" allowOverlap="1" wp14:anchorId="67B855B1" wp14:editId="4BF1983B">
                      <wp:simplePos x="0" y="0"/>
                      <wp:positionH relativeFrom="column">
                        <wp:posOffset>0</wp:posOffset>
                      </wp:positionH>
                      <wp:positionV relativeFrom="paragraph">
                        <wp:posOffset>0</wp:posOffset>
                      </wp:positionV>
                      <wp:extent cx="76200" cy="28575"/>
                      <wp:effectExtent l="19050" t="19050" r="19050" b="28575"/>
                      <wp:wrapNone/>
                      <wp:docPr id="2537" name="Text Box 1360">
                        <a:extLst xmlns:a="http://schemas.openxmlformats.org/drawingml/2006/main">
                          <a:ext uri="{FF2B5EF4-FFF2-40B4-BE49-F238E27FC236}">
                            <a16:creationId xmlns:a16="http://schemas.microsoft.com/office/drawing/2014/main" id="{00000000-0008-0000-0000-0000E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392935" id="Text Box 1360" o:spid="_x0000_s1026" type="#_x0000_t202" style="position:absolute;margin-left:0;margin-top:0;width:6pt;height:2.25pt;z-index:25425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58176" behindDoc="0" locked="0" layoutInCell="1" allowOverlap="1" wp14:anchorId="25BC48B6" wp14:editId="3BD8B082">
                      <wp:simplePos x="0" y="0"/>
                      <wp:positionH relativeFrom="column">
                        <wp:posOffset>0</wp:posOffset>
                      </wp:positionH>
                      <wp:positionV relativeFrom="paragraph">
                        <wp:posOffset>0</wp:posOffset>
                      </wp:positionV>
                      <wp:extent cx="76200" cy="28575"/>
                      <wp:effectExtent l="19050" t="19050" r="19050" b="28575"/>
                      <wp:wrapNone/>
                      <wp:docPr id="2538" name="Text Box 1359">
                        <a:extLst xmlns:a="http://schemas.openxmlformats.org/drawingml/2006/main">
                          <a:ext uri="{FF2B5EF4-FFF2-40B4-BE49-F238E27FC236}">
                            <a16:creationId xmlns:a16="http://schemas.microsoft.com/office/drawing/2014/main" id="{00000000-0008-0000-0000-0000E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6D2F1E" id="Text Box 1359" o:spid="_x0000_s1026" type="#_x0000_t202" style="position:absolute;margin-left:0;margin-top:0;width:6pt;height:2.25pt;z-index:25425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59200" behindDoc="0" locked="0" layoutInCell="1" allowOverlap="1" wp14:anchorId="433E26B0" wp14:editId="510DF68D">
                      <wp:simplePos x="0" y="0"/>
                      <wp:positionH relativeFrom="column">
                        <wp:posOffset>0</wp:posOffset>
                      </wp:positionH>
                      <wp:positionV relativeFrom="paragraph">
                        <wp:posOffset>0</wp:posOffset>
                      </wp:positionV>
                      <wp:extent cx="76200" cy="28575"/>
                      <wp:effectExtent l="19050" t="19050" r="19050" b="28575"/>
                      <wp:wrapNone/>
                      <wp:docPr id="2539" name="Text Box 1358">
                        <a:extLst xmlns:a="http://schemas.openxmlformats.org/drawingml/2006/main">
                          <a:ext uri="{FF2B5EF4-FFF2-40B4-BE49-F238E27FC236}">
                            <a16:creationId xmlns:a16="http://schemas.microsoft.com/office/drawing/2014/main" id="{00000000-0008-0000-0000-0000E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FFC423" id="Text Box 1358" o:spid="_x0000_s1026" type="#_x0000_t202" style="position:absolute;margin-left:0;margin-top:0;width:6pt;height:2.25pt;z-index:25425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60224" behindDoc="0" locked="0" layoutInCell="1" allowOverlap="1" wp14:anchorId="425F0D19" wp14:editId="2231D5DE">
                      <wp:simplePos x="0" y="0"/>
                      <wp:positionH relativeFrom="column">
                        <wp:posOffset>0</wp:posOffset>
                      </wp:positionH>
                      <wp:positionV relativeFrom="paragraph">
                        <wp:posOffset>0</wp:posOffset>
                      </wp:positionV>
                      <wp:extent cx="76200" cy="28575"/>
                      <wp:effectExtent l="19050" t="19050" r="19050" b="28575"/>
                      <wp:wrapNone/>
                      <wp:docPr id="2540" name="Text Box 1357">
                        <a:extLst xmlns:a="http://schemas.openxmlformats.org/drawingml/2006/main">
                          <a:ext uri="{FF2B5EF4-FFF2-40B4-BE49-F238E27FC236}">
                            <a16:creationId xmlns:a16="http://schemas.microsoft.com/office/drawing/2014/main" id="{00000000-0008-0000-0000-0000E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B3A540" id="Text Box 1357" o:spid="_x0000_s1026" type="#_x0000_t202" style="position:absolute;margin-left:0;margin-top:0;width:6pt;height:2.25pt;z-index:25426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61248" behindDoc="0" locked="0" layoutInCell="1" allowOverlap="1" wp14:anchorId="538645C8" wp14:editId="3562C2EE">
                      <wp:simplePos x="0" y="0"/>
                      <wp:positionH relativeFrom="column">
                        <wp:posOffset>0</wp:posOffset>
                      </wp:positionH>
                      <wp:positionV relativeFrom="paragraph">
                        <wp:posOffset>0</wp:posOffset>
                      </wp:positionV>
                      <wp:extent cx="76200" cy="28575"/>
                      <wp:effectExtent l="19050" t="19050" r="19050" b="28575"/>
                      <wp:wrapNone/>
                      <wp:docPr id="2541" name="Text Box 1356">
                        <a:extLst xmlns:a="http://schemas.openxmlformats.org/drawingml/2006/main">
                          <a:ext uri="{FF2B5EF4-FFF2-40B4-BE49-F238E27FC236}">
                            <a16:creationId xmlns:a16="http://schemas.microsoft.com/office/drawing/2014/main" id="{00000000-0008-0000-0000-0000E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C93140" id="Text Box 1356" o:spid="_x0000_s1026" type="#_x0000_t202" style="position:absolute;margin-left:0;margin-top:0;width:6pt;height:2.25pt;z-index:25426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62272" behindDoc="0" locked="0" layoutInCell="1" allowOverlap="1" wp14:anchorId="612FF15B" wp14:editId="4A0ED724">
                      <wp:simplePos x="0" y="0"/>
                      <wp:positionH relativeFrom="column">
                        <wp:posOffset>0</wp:posOffset>
                      </wp:positionH>
                      <wp:positionV relativeFrom="paragraph">
                        <wp:posOffset>0</wp:posOffset>
                      </wp:positionV>
                      <wp:extent cx="76200" cy="28575"/>
                      <wp:effectExtent l="19050" t="19050" r="19050" b="28575"/>
                      <wp:wrapNone/>
                      <wp:docPr id="2542" name="Text Box 1355">
                        <a:extLst xmlns:a="http://schemas.openxmlformats.org/drawingml/2006/main">
                          <a:ext uri="{FF2B5EF4-FFF2-40B4-BE49-F238E27FC236}">
                            <a16:creationId xmlns:a16="http://schemas.microsoft.com/office/drawing/2014/main" id="{00000000-0008-0000-0000-0000E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D2A2B2" id="Text Box 1355" o:spid="_x0000_s1026" type="#_x0000_t202" style="position:absolute;margin-left:0;margin-top:0;width:6pt;height:2.25pt;z-index:25426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63296" behindDoc="0" locked="0" layoutInCell="1" allowOverlap="1" wp14:anchorId="074B18E3" wp14:editId="4C634AA4">
                      <wp:simplePos x="0" y="0"/>
                      <wp:positionH relativeFrom="column">
                        <wp:posOffset>0</wp:posOffset>
                      </wp:positionH>
                      <wp:positionV relativeFrom="paragraph">
                        <wp:posOffset>0</wp:posOffset>
                      </wp:positionV>
                      <wp:extent cx="76200" cy="28575"/>
                      <wp:effectExtent l="19050" t="19050" r="19050" b="28575"/>
                      <wp:wrapNone/>
                      <wp:docPr id="2543" name="Text Box 1354">
                        <a:extLst xmlns:a="http://schemas.openxmlformats.org/drawingml/2006/main">
                          <a:ext uri="{FF2B5EF4-FFF2-40B4-BE49-F238E27FC236}">
                            <a16:creationId xmlns:a16="http://schemas.microsoft.com/office/drawing/2014/main" id="{00000000-0008-0000-0000-0000E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B7E9AC" id="Text Box 1354" o:spid="_x0000_s1026" type="#_x0000_t202" style="position:absolute;margin-left:0;margin-top:0;width:6pt;height:2.25pt;z-index:25426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64320" behindDoc="0" locked="0" layoutInCell="1" allowOverlap="1" wp14:anchorId="6706745C" wp14:editId="1F0F3016">
                      <wp:simplePos x="0" y="0"/>
                      <wp:positionH relativeFrom="column">
                        <wp:posOffset>0</wp:posOffset>
                      </wp:positionH>
                      <wp:positionV relativeFrom="paragraph">
                        <wp:posOffset>0</wp:posOffset>
                      </wp:positionV>
                      <wp:extent cx="76200" cy="28575"/>
                      <wp:effectExtent l="19050" t="19050" r="19050" b="28575"/>
                      <wp:wrapNone/>
                      <wp:docPr id="2544" name="Text Box 1353">
                        <a:extLst xmlns:a="http://schemas.openxmlformats.org/drawingml/2006/main">
                          <a:ext uri="{FF2B5EF4-FFF2-40B4-BE49-F238E27FC236}">
                            <a16:creationId xmlns:a16="http://schemas.microsoft.com/office/drawing/2014/main" id="{00000000-0008-0000-0000-0000F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3A7FBA" id="Text Box 1353" o:spid="_x0000_s1026" type="#_x0000_t202" style="position:absolute;margin-left:0;margin-top:0;width:6pt;height:2.25pt;z-index:25426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65344" behindDoc="0" locked="0" layoutInCell="1" allowOverlap="1" wp14:anchorId="7DAADA97" wp14:editId="590FE0CE">
                      <wp:simplePos x="0" y="0"/>
                      <wp:positionH relativeFrom="column">
                        <wp:posOffset>0</wp:posOffset>
                      </wp:positionH>
                      <wp:positionV relativeFrom="paragraph">
                        <wp:posOffset>0</wp:posOffset>
                      </wp:positionV>
                      <wp:extent cx="76200" cy="28575"/>
                      <wp:effectExtent l="19050" t="19050" r="19050" b="28575"/>
                      <wp:wrapNone/>
                      <wp:docPr id="2545" name="Text Box 1352">
                        <a:extLst xmlns:a="http://schemas.openxmlformats.org/drawingml/2006/main">
                          <a:ext uri="{FF2B5EF4-FFF2-40B4-BE49-F238E27FC236}">
                            <a16:creationId xmlns:a16="http://schemas.microsoft.com/office/drawing/2014/main" id="{00000000-0008-0000-0000-0000F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CE5815" id="Text Box 1352" o:spid="_x0000_s1026" type="#_x0000_t202" style="position:absolute;margin-left:0;margin-top:0;width:6pt;height:2.25pt;z-index:25426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66368" behindDoc="0" locked="0" layoutInCell="1" allowOverlap="1" wp14:anchorId="1E90C5A6" wp14:editId="14406300">
                      <wp:simplePos x="0" y="0"/>
                      <wp:positionH relativeFrom="column">
                        <wp:posOffset>0</wp:posOffset>
                      </wp:positionH>
                      <wp:positionV relativeFrom="paragraph">
                        <wp:posOffset>0</wp:posOffset>
                      </wp:positionV>
                      <wp:extent cx="76200" cy="28575"/>
                      <wp:effectExtent l="19050" t="19050" r="19050" b="28575"/>
                      <wp:wrapNone/>
                      <wp:docPr id="2546" name="Text Box 1351">
                        <a:extLst xmlns:a="http://schemas.openxmlformats.org/drawingml/2006/main">
                          <a:ext uri="{FF2B5EF4-FFF2-40B4-BE49-F238E27FC236}">
                            <a16:creationId xmlns:a16="http://schemas.microsoft.com/office/drawing/2014/main" id="{00000000-0008-0000-0000-0000F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CFABDC" id="Text Box 1351" o:spid="_x0000_s1026" type="#_x0000_t202" style="position:absolute;margin-left:0;margin-top:0;width:6pt;height:2.25pt;z-index:25426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67392" behindDoc="0" locked="0" layoutInCell="1" allowOverlap="1" wp14:anchorId="32FB2F46" wp14:editId="43153B77">
                      <wp:simplePos x="0" y="0"/>
                      <wp:positionH relativeFrom="column">
                        <wp:posOffset>0</wp:posOffset>
                      </wp:positionH>
                      <wp:positionV relativeFrom="paragraph">
                        <wp:posOffset>0</wp:posOffset>
                      </wp:positionV>
                      <wp:extent cx="76200" cy="28575"/>
                      <wp:effectExtent l="19050" t="19050" r="19050" b="28575"/>
                      <wp:wrapNone/>
                      <wp:docPr id="2547" name="Text Box 1350">
                        <a:extLst xmlns:a="http://schemas.openxmlformats.org/drawingml/2006/main">
                          <a:ext uri="{FF2B5EF4-FFF2-40B4-BE49-F238E27FC236}">
                            <a16:creationId xmlns:a16="http://schemas.microsoft.com/office/drawing/2014/main" id="{00000000-0008-0000-0000-0000F3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07A7BC" id="Text Box 1350" o:spid="_x0000_s1026" type="#_x0000_t202" style="position:absolute;margin-left:0;margin-top:0;width:6pt;height:2.25pt;z-index:25426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68416" behindDoc="0" locked="0" layoutInCell="1" allowOverlap="1" wp14:anchorId="69514C38" wp14:editId="169CDC11">
                      <wp:simplePos x="0" y="0"/>
                      <wp:positionH relativeFrom="column">
                        <wp:posOffset>0</wp:posOffset>
                      </wp:positionH>
                      <wp:positionV relativeFrom="paragraph">
                        <wp:posOffset>0</wp:posOffset>
                      </wp:positionV>
                      <wp:extent cx="76200" cy="28575"/>
                      <wp:effectExtent l="19050" t="19050" r="19050" b="28575"/>
                      <wp:wrapNone/>
                      <wp:docPr id="2548" name="Text Box 1349">
                        <a:extLst xmlns:a="http://schemas.openxmlformats.org/drawingml/2006/main">
                          <a:ext uri="{FF2B5EF4-FFF2-40B4-BE49-F238E27FC236}">
                            <a16:creationId xmlns:a16="http://schemas.microsoft.com/office/drawing/2014/main" id="{00000000-0008-0000-0000-0000F4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6B4E84" id="Text Box 1349" o:spid="_x0000_s1026" type="#_x0000_t202" style="position:absolute;margin-left:0;margin-top:0;width:6pt;height:2.25pt;z-index:25426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69440" behindDoc="0" locked="0" layoutInCell="1" allowOverlap="1" wp14:anchorId="6EE5FE98" wp14:editId="78743167">
                      <wp:simplePos x="0" y="0"/>
                      <wp:positionH relativeFrom="column">
                        <wp:posOffset>0</wp:posOffset>
                      </wp:positionH>
                      <wp:positionV relativeFrom="paragraph">
                        <wp:posOffset>0</wp:posOffset>
                      </wp:positionV>
                      <wp:extent cx="76200" cy="28575"/>
                      <wp:effectExtent l="19050" t="19050" r="19050" b="28575"/>
                      <wp:wrapNone/>
                      <wp:docPr id="2549" name="Text Box 1348">
                        <a:extLst xmlns:a="http://schemas.openxmlformats.org/drawingml/2006/main">
                          <a:ext uri="{FF2B5EF4-FFF2-40B4-BE49-F238E27FC236}">
                            <a16:creationId xmlns:a16="http://schemas.microsoft.com/office/drawing/2014/main" id="{00000000-0008-0000-0000-0000F5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7AE13A" id="Text Box 1348" o:spid="_x0000_s1026" type="#_x0000_t202" style="position:absolute;margin-left:0;margin-top:0;width:6pt;height:2.25pt;z-index:25426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70464" behindDoc="0" locked="0" layoutInCell="1" allowOverlap="1" wp14:anchorId="08650FE6" wp14:editId="79179292">
                      <wp:simplePos x="0" y="0"/>
                      <wp:positionH relativeFrom="column">
                        <wp:posOffset>0</wp:posOffset>
                      </wp:positionH>
                      <wp:positionV relativeFrom="paragraph">
                        <wp:posOffset>0</wp:posOffset>
                      </wp:positionV>
                      <wp:extent cx="76200" cy="28575"/>
                      <wp:effectExtent l="19050" t="19050" r="19050" b="28575"/>
                      <wp:wrapNone/>
                      <wp:docPr id="2550" name="Text Box 1347">
                        <a:extLst xmlns:a="http://schemas.openxmlformats.org/drawingml/2006/main">
                          <a:ext uri="{FF2B5EF4-FFF2-40B4-BE49-F238E27FC236}">
                            <a16:creationId xmlns:a16="http://schemas.microsoft.com/office/drawing/2014/main" id="{00000000-0008-0000-0000-0000F6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293416" id="Text Box 1347" o:spid="_x0000_s1026" type="#_x0000_t202" style="position:absolute;margin-left:0;margin-top:0;width:6pt;height:2.25pt;z-index:25427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71488" behindDoc="0" locked="0" layoutInCell="1" allowOverlap="1" wp14:anchorId="281F95A4" wp14:editId="1D5896BB">
                      <wp:simplePos x="0" y="0"/>
                      <wp:positionH relativeFrom="column">
                        <wp:posOffset>0</wp:posOffset>
                      </wp:positionH>
                      <wp:positionV relativeFrom="paragraph">
                        <wp:posOffset>0</wp:posOffset>
                      </wp:positionV>
                      <wp:extent cx="76200" cy="28575"/>
                      <wp:effectExtent l="19050" t="19050" r="19050" b="28575"/>
                      <wp:wrapNone/>
                      <wp:docPr id="2551" name="Text Box 1346">
                        <a:extLst xmlns:a="http://schemas.openxmlformats.org/drawingml/2006/main">
                          <a:ext uri="{FF2B5EF4-FFF2-40B4-BE49-F238E27FC236}">
                            <a16:creationId xmlns:a16="http://schemas.microsoft.com/office/drawing/2014/main" id="{00000000-0008-0000-0000-0000F7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05640D" id="Text Box 1346" o:spid="_x0000_s1026" type="#_x0000_t202" style="position:absolute;margin-left:0;margin-top:0;width:6pt;height:2.25pt;z-index:25427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72512" behindDoc="0" locked="0" layoutInCell="1" allowOverlap="1" wp14:anchorId="5EBC7910" wp14:editId="603E38C9">
                      <wp:simplePos x="0" y="0"/>
                      <wp:positionH relativeFrom="column">
                        <wp:posOffset>0</wp:posOffset>
                      </wp:positionH>
                      <wp:positionV relativeFrom="paragraph">
                        <wp:posOffset>0</wp:posOffset>
                      </wp:positionV>
                      <wp:extent cx="76200" cy="28575"/>
                      <wp:effectExtent l="19050" t="19050" r="19050" b="28575"/>
                      <wp:wrapNone/>
                      <wp:docPr id="2552" name="Text Box 1345">
                        <a:extLst xmlns:a="http://schemas.openxmlformats.org/drawingml/2006/main">
                          <a:ext uri="{FF2B5EF4-FFF2-40B4-BE49-F238E27FC236}">
                            <a16:creationId xmlns:a16="http://schemas.microsoft.com/office/drawing/2014/main" id="{00000000-0008-0000-0000-0000F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5103CA" id="Text Box 1345" o:spid="_x0000_s1026" type="#_x0000_t202" style="position:absolute;margin-left:0;margin-top:0;width:6pt;height:2.25pt;z-index:25427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73536" behindDoc="0" locked="0" layoutInCell="1" allowOverlap="1" wp14:anchorId="7F7D3566" wp14:editId="7CB695D4">
                      <wp:simplePos x="0" y="0"/>
                      <wp:positionH relativeFrom="column">
                        <wp:posOffset>0</wp:posOffset>
                      </wp:positionH>
                      <wp:positionV relativeFrom="paragraph">
                        <wp:posOffset>0</wp:posOffset>
                      </wp:positionV>
                      <wp:extent cx="76200" cy="28575"/>
                      <wp:effectExtent l="19050" t="19050" r="19050" b="28575"/>
                      <wp:wrapNone/>
                      <wp:docPr id="2553" name="Text Box 1344">
                        <a:extLst xmlns:a="http://schemas.openxmlformats.org/drawingml/2006/main">
                          <a:ext uri="{FF2B5EF4-FFF2-40B4-BE49-F238E27FC236}">
                            <a16:creationId xmlns:a16="http://schemas.microsoft.com/office/drawing/2014/main" id="{00000000-0008-0000-0000-0000F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12FAAE" id="Text Box 1344" o:spid="_x0000_s1026" type="#_x0000_t202" style="position:absolute;margin-left:0;margin-top:0;width:6pt;height:2.25pt;z-index:25427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74560" behindDoc="0" locked="0" layoutInCell="1" allowOverlap="1" wp14:anchorId="01767B0D" wp14:editId="164CBE07">
                      <wp:simplePos x="0" y="0"/>
                      <wp:positionH relativeFrom="column">
                        <wp:posOffset>0</wp:posOffset>
                      </wp:positionH>
                      <wp:positionV relativeFrom="paragraph">
                        <wp:posOffset>0</wp:posOffset>
                      </wp:positionV>
                      <wp:extent cx="76200" cy="28575"/>
                      <wp:effectExtent l="19050" t="19050" r="19050" b="28575"/>
                      <wp:wrapNone/>
                      <wp:docPr id="2554" name="Text Box 1343">
                        <a:extLst xmlns:a="http://schemas.openxmlformats.org/drawingml/2006/main">
                          <a:ext uri="{FF2B5EF4-FFF2-40B4-BE49-F238E27FC236}">
                            <a16:creationId xmlns:a16="http://schemas.microsoft.com/office/drawing/2014/main" id="{00000000-0008-0000-0000-0000F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0035D5" id="Text Box 1343" o:spid="_x0000_s1026" type="#_x0000_t202" style="position:absolute;margin-left:0;margin-top:0;width:6pt;height:2.25pt;z-index:25427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75584" behindDoc="0" locked="0" layoutInCell="1" allowOverlap="1" wp14:anchorId="395B51E7" wp14:editId="0C959B26">
                      <wp:simplePos x="0" y="0"/>
                      <wp:positionH relativeFrom="column">
                        <wp:posOffset>0</wp:posOffset>
                      </wp:positionH>
                      <wp:positionV relativeFrom="paragraph">
                        <wp:posOffset>0</wp:posOffset>
                      </wp:positionV>
                      <wp:extent cx="76200" cy="28575"/>
                      <wp:effectExtent l="19050" t="19050" r="19050" b="28575"/>
                      <wp:wrapNone/>
                      <wp:docPr id="2555" name="Text Box 1342">
                        <a:extLst xmlns:a="http://schemas.openxmlformats.org/drawingml/2006/main">
                          <a:ext uri="{FF2B5EF4-FFF2-40B4-BE49-F238E27FC236}">
                            <a16:creationId xmlns:a16="http://schemas.microsoft.com/office/drawing/2014/main" id="{00000000-0008-0000-0000-0000F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243CE5" id="Text Box 1342" o:spid="_x0000_s1026" type="#_x0000_t202" style="position:absolute;margin-left:0;margin-top:0;width:6pt;height:2.25pt;z-index:25427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76608" behindDoc="0" locked="0" layoutInCell="1" allowOverlap="1" wp14:anchorId="7F61DCE3" wp14:editId="0B369C46">
                      <wp:simplePos x="0" y="0"/>
                      <wp:positionH relativeFrom="column">
                        <wp:posOffset>0</wp:posOffset>
                      </wp:positionH>
                      <wp:positionV relativeFrom="paragraph">
                        <wp:posOffset>0</wp:posOffset>
                      </wp:positionV>
                      <wp:extent cx="76200" cy="28575"/>
                      <wp:effectExtent l="19050" t="19050" r="19050" b="28575"/>
                      <wp:wrapNone/>
                      <wp:docPr id="2556" name="Text Box 1341">
                        <a:extLst xmlns:a="http://schemas.openxmlformats.org/drawingml/2006/main">
                          <a:ext uri="{FF2B5EF4-FFF2-40B4-BE49-F238E27FC236}">
                            <a16:creationId xmlns:a16="http://schemas.microsoft.com/office/drawing/2014/main" id="{00000000-0008-0000-0000-0000F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AE1E26" id="Text Box 1341" o:spid="_x0000_s1026" type="#_x0000_t202" style="position:absolute;margin-left:0;margin-top:0;width:6pt;height:2.25pt;z-index:25427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77632" behindDoc="0" locked="0" layoutInCell="1" allowOverlap="1" wp14:anchorId="6863F131" wp14:editId="6B76B313">
                      <wp:simplePos x="0" y="0"/>
                      <wp:positionH relativeFrom="column">
                        <wp:posOffset>0</wp:posOffset>
                      </wp:positionH>
                      <wp:positionV relativeFrom="paragraph">
                        <wp:posOffset>0</wp:posOffset>
                      </wp:positionV>
                      <wp:extent cx="76200" cy="28575"/>
                      <wp:effectExtent l="19050" t="19050" r="19050" b="28575"/>
                      <wp:wrapNone/>
                      <wp:docPr id="2557" name="Text Box 1340">
                        <a:extLst xmlns:a="http://schemas.openxmlformats.org/drawingml/2006/main">
                          <a:ext uri="{FF2B5EF4-FFF2-40B4-BE49-F238E27FC236}">
                            <a16:creationId xmlns:a16="http://schemas.microsoft.com/office/drawing/2014/main" id="{00000000-0008-0000-0000-0000F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1683C1" id="Text Box 1340" o:spid="_x0000_s1026" type="#_x0000_t202" style="position:absolute;margin-left:0;margin-top:0;width:6pt;height:2.25pt;z-index:25427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78656" behindDoc="0" locked="0" layoutInCell="1" allowOverlap="1" wp14:anchorId="5D28C109" wp14:editId="47C622C0">
                      <wp:simplePos x="0" y="0"/>
                      <wp:positionH relativeFrom="column">
                        <wp:posOffset>0</wp:posOffset>
                      </wp:positionH>
                      <wp:positionV relativeFrom="paragraph">
                        <wp:posOffset>0</wp:posOffset>
                      </wp:positionV>
                      <wp:extent cx="76200" cy="28575"/>
                      <wp:effectExtent l="19050" t="19050" r="19050" b="28575"/>
                      <wp:wrapNone/>
                      <wp:docPr id="2558" name="Text Box 1339">
                        <a:extLst xmlns:a="http://schemas.openxmlformats.org/drawingml/2006/main">
                          <a:ext uri="{FF2B5EF4-FFF2-40B4-BE49-F238E27FC236}">
                            <a16:creationId xmlns:a16="http://schemas.microsoft.com/office/drawing/2014/main" id="{00000000-0008-0000-0000-0000F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5B5D22" id="Text Box 1339" o:spid="_x0000_s1026" type="#_x0000_t202" style="position:absolute;margin-left:0;margin-top:0;width:6pt;height:2.25pt;z-index:25427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79680" behindDoc="0" locked="0" layoutInCell="1" allowOverlap="1" wp14:anchorId="7F82671C" wp14:editId="34B1B684">
                      <wp:simplePos x="0" y="0"/>
                      <wp:positionH relativeFrom="column">
                        <wp:posOffset>0</wp:posOffset>
                      </wp:positionH>
                      <wp:positionV relativeFrom="paragraph">
                        <wp:posOffset>0</wp:posOffset>
                      </wp:positionV>
                      <wp:extent cx="76200" cy="28575"/>
                      <wp:effectExtent l="19050" t="19050" r="19050" b="28575"/>
                      <wp:wrapNone/>
                      <wp:docPr id="2559" name="Text Box 1338">
                        <a:extLst xmlns:a="http://schemas.openxmlformats.org/drawingml/2006/main">
                          <a:ext uri="{FF2B5EF4-FFF2-40B4-BE49-F238E27FC236}">
                            <a16:creationId xmlns:a16="http://schemas.microsoft.com/office/drawing/2014/main" id="{00000000-0008-0000-0000-0000F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C2A224" id="Text Box 1338" o:spid="_x0000_s1026" type="#_x0000_t202" style="position:absolute;margin-left:0;margin-top:0;width:6pt;height:2.25pt;z-index:25427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80704" behindDoc="0" locked="0" layoutInCell="1" allowOverlap="1" wp14:anchorId="48BA8C24" wp14:editId="458DE29C">
                      <wp:simplePos x="0" y="0"/>
                      <wp:positionH relativeFrom="column">
                        <wp:posOffset>0</wp:posOffset>
                      </wp:positionH>
                      <wp:positionV relativeFrom="paragraph">
                        <wp:posOffset>0</wp:posOffset>
                      </wp:positionV>
                      <wp:extent cx="76200" cy="28575"/>
                      <wp:effectExtent l="19050" t="19050" r="19050" b="28575"/>
                      <wp:wrapNone/>
                      <wp:docPr id="2560" name="Text Box 1337">
                        <a:extLst xmlns:a="http://schemas.openxmlformats.org/drawingml/2006/main">
                          <a:ext uri="{FF2B5EF4-FFF2-40B4-BE49-F238E27FC236}">
                            <a16:creationId xmlns:a16="http://schemas.microsoft.com/office/drawing/2014/main" id="{00000000-0008-0000-0000-00000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F75F04" id="Text Box 1337" o:spid="_x0000_s1026" type="#_x0000_t202" style="position:absolute;margin-left:0;margin-top:0;width:6pt;height:2.25pt;z-index:25428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81728" behindDoc="0" locked="0" layoutInCell="1" allowOverlap="1" wp14:anchorId="379F1B5E" wp14:editId="446E2CC1">
                      <wp:simplePos x="0" y="0"/>
                      <wp:positionH relativeFrom="column">
                        <wp:posOffset>0</wp:posOffset>
                      </wp:positionH>
                      <wp:positionV relativeFrom="paragraph">
                        <wp:posOffset>0</wp:posOffset>
                      </wp:positionV>
                      <wp:extent cx="76200" cy="28575"/>
                      <wp:effectExtent l="19050" t="19050" r="19050" b="28575"/>
                      <wp:wrapNone/>
                      <wp:docPr id="2561" name="Text Box 1336">
                        <a:extLst xmlns:a="http://schemas.openxmlformats.org/drawingml/2006/main">
                          <a:ext uri="{FF2B5EF4-FFF2-40B4-BE49-F238E27FC236}">
                            <a16:creationId xmlns:a16="http://schemas.microsoft.com/office/drawing/2014/main" id="{00000000-0008-0000-0000-00000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F7A8A2" id="Text Box 1336" o:spid="_x0000_s1026" type="#_x0000_t202" style="position:absolute;margin-left:0;margin-top:0;width:6pt;height:2.25pt;z-index:25428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82752" behindDoc="0" locked="0" layoutInCell="1" allowOverlap="1" wp14:anchorId="6DE9BA44" wp14:editId="2F8414EB">
                      <wp:simplePos x="0" y="0"/>
                      <wp:positionH relativeFrom="column">
                        <wp:posOffset>0</wp:posOffset>
                      </wp:positionH>
                      <wp:positionV relativeFrom="paragraph">
                        <wp:posOffset>0</wp:posOffset>
                      </wp:positionV>
                      <wp:extent cx="76200" cy="28575"/>
                      <wp:effectExtent l="19050" t="19050" r="19050" b="28575"/>
                      <wp:wrapNone/>
                      <wp:docPr id="2562" name="Text Box 1335">
                        <a:extLst xmlns:a="http://schemas.openxmlformats.org/drawingml/2006/main">
                          <a:ext uri="{FF2B5EF4-FFF2-40B4-BE49-F238E27FC236}">
                            <a16:creationId xmlns:a16="http://schemas.microsoft.com/office/drawing/2014/main" id="{00000000-0008-0000-0000-00000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A4E548" id="Text Box 1335" o:spid="_x0000_s1026" type="#_x0000_t202" style="position:absolute;margin-left:0;margin-top:0;width:6pt;height:2.25pt;z-index:25428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83776" behindDoc="0" locked="0" layoutInCell="1" allowOverlap="1" wp14:anchorId="3A9BA9BB" wp14:editId="57EB933F">
                      <wp:simplePos x="0" y="0"/>
                      <wp:positionH relativeFrom="column">
                        <wp:posOffset>0</wp:posOffset>
                      </wp:positionH>
                      <wp:positionV relativeFrom="paragraph">
                        <wp:posOffset>0</wp:posOffset>
                      </wp:positionV>
                      <wp:extent cx="76200" cy="28575"/>
                      <wp:effectExtent l="19050" t="19050" r="19050" b="28575"/>
                      <wp:wrapNone/>
                      <wp:docPr id="2563" name="Text Box 1334">
                        <a:extLst xmlns:a="http://schemas.openxmlformats.org/drawingml/2006/main">
                          <a:ext uri="{FF2B5EF4-FFF2-40B4-BE49-F238E27FC236}">
                            <a16:creationId xmlns:a16="http://schemas.microsoft.com/office/drawing/2014/main" id="{00000000-0008-0000-0000-00000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54E104" id="Text Box 1334" o:spid="_x0000_s1026" type="#_x0000_t202" style="position:absolute;margin-left:0;margin-top:0;width:6pt;height:2.25pt;z-index:25428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84800" behindDoc="0" locked="0" layoutInCell="1" allowOverlap="1" wp14:anchorId="00CB3B7C" wp14:editId="2E5C9B24">
                      <wp:simplePos x="0" y="0"/>
                      <wp:positionH relativeFrom="column">
                        <wp:posOffset>0</wp:posOffset>
                      </wp:positionH>
                      <wp:positionV relativeFrom="paragraph">
                        <wp:posOffset>0</wp:posOffset>
                      </wp:positionV>
                      <wp:extent cx="76200" cy="28575"/>
                      <wp:effectExtent l="19050" t="19050" r="19050" b="28575"/>
                      <wp:wrapNone/>
                      <wp:docPr id="2564" name="Text Box 1333">
                        <a:extLst xmlns:a="http://schemas.openxmlformats.org/drawingml/2006/main">
                          <a:ext uri="{FF2B5EF4-FFF2-40B4-BE49-F238E27FC236}">
                            <a16:creationId xmlns:a16="http://schemas.microsoft.com/office/drawing/2014/main" id="{00000000-0008-0000-0000-00000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8DDC36" id="Text Box 1333" o:spid="_x0000_s1026" type="#_x0000_t202" style="position:absolute;margin-left:0;margin-top:0;width:6pt;height:2.25pt;z-index:25428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85824" behindDoc="0" locked="0" layoutInCell="1" allowOverlap="1" wp14:anchorId="0FB5C1A4" wp14:editId="00BF96F6">
                      <wp:simplePos x="0" y="0"/>
                      <wp:positionH relativeFrom="column">
                        <wp:posOffset>0</wp:posOffset>
                      </wp:positionH>
                      <wp:positionV relativeFrom="paragraph">
                        <wp:posOffset>0</wp:posOffset>
                      </wp:positionV>
                      <wp:extent cx="76200" cy="28575"/>
                      <wp:effectExtent l="19050" t="19050" r="19050" b="28575"/>
                      <wp:wrapNone/>
                      <wp:docPr id="2565" name="Text Box 1332">
                        <a:extLst xmlns:a="http://schemas.openxmlformats.org/drawingml/2006/main">
                          <a:ext uri="{FF2B5EF4-FFF2-40B4-BE49-F238E27FC236}">
                            <a16:creationId xmlns:a16="http://schemas.microsoft.com/office/drawing/2014/main" id="{00000000-0008-0000-0000-00000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15C2CB" id="Text Box 1332" o:spid="_x0000_s1026" type="#_x0000_t202" style="position:absolute;margin-left:0;margin-top:0;width:6pt;height:2.25pt;z-index:25428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86848" behindDoc="0" locked="0" layoutInCell="1" allowOverlap="1" wp14:anchorId="4AD26FE5" wp14:editId="4884A31F">
                      <wp:simplePos x="0" y="0"/>
                      <wp:positionH relativeFrom="column">
                        <wp:posOffset>0</wp:posOffset>
                      </wp:positionH>
                      <wp:positionV relativeFrom="paragraph">
                        <wp:posOffset>0</wp:posOffset>
                      </wp:positionV>
                      <wp:extent cx="76200" cy="28575"/>
                      <wp:effectExtent l="19050" t="19050" r="19050" b="28575"/>
                      <wp:wrapNone/>
                      <wp:docPr id="2566" name="Text Box 1331">
                        <a:extLst xmlns:a="http://schemas.openxmlformats.org/drawingml/2006/main">
                          <a:ext uri="{FF2B5EF4-FFF2-40B4-BE49-F238E27FC236}">
                            <a16:creationId xmlns:a16="http://schemas.microsoft.com/office/drawing/2014/main" id="{00000000-0008-0000-0000-00000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104E63" id="Text Box 1331" o:spid="_x0000_s1026" type="#_x0000_t202" style="position:absolute;margin-left:0;margin-top:0;width:6pt;height:2.25pt;z-index:25428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87872" behindDoc="0" locked="0" layoutInCell="1" allowOverlap="1" wp14:anchorId="061B75D4" wp14:editId="7145A5AB">
                      <wp:simplePos x="0" y="0"/>
                      <wp:positionH relativeFrom="column">
                        <wp:posOffset>0</wp:posOffset>
                      </wp:positionH>
                      <wp:positionV relativeFrom="paragraph">
                        <wp:posOffset>0</wp:posOffset>
                      </wp:positionV>
                      <wp:extent cx="76200" cy="28575"/>
                      <wp:effectExtent l="19050" t="19050" r="19050" b="28575"/>
                      <wp:wrapNone/>
                      <wp:docPr id="2567" name="Text Box 1330">
                        <a:extLst xmlns:a="http://schemas.openxmlformats.org/drawingml/2006/main">
                          <a:ext uri="{FF2B5EF4-FFF2-40B4-BE49-F238E27FC236}">
                            <a16:creationId xmlns:a16="http://schemas.microsoft.com/office/drawing/2014/main" id="{00000000-0008-0000-0000-00000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705BB2" id="Text Box 1330" o:spid="_x0000_s1026" type="#_x0000_t202" style="position:absolute;margin-left:0;margin-top:0;width:6pt;height:2.25pt;z-index:25428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88896" behindDoc="0" locked="0" layoutInCell="1" allowOverlap="1" wp14:anchorId="668408B3" wp14:editId="02085A54">
                      <wp:simplePos x="0" y="0"/>
                      <wp:positionH relativeFrom="column">
                        <wp:posOffset>0</wp:posOffset>
                      </wp:positionH>
                      <wp:positionV relativeFrom="paragraph">
                        <wp:posOffset>0</wp:posOffset>
                      </wp:positionV>
                      <wp:extent cx="76200" cy="28575"/>
                      <wp:effectExtent l="19050" t="19050" r="19050" b="28575"/>
                      <wp:wrapNone/>
                      <wp:docPr id="2568" name="Text Box 1329">
                        <a:extLst xmlns:a="http://schemas.openxmlformats.org/drawingml/2006/main">
                          <a:ext uri="{FF2B5EF4-FFF2-40B4-BE49-F238E27FC236}">
                            <a16:creationId xmlns:a16="http://schemas.microsoft.com/office/drawing/2014/main" id="{00000000-0008-0000-0000-00000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E6FC49" id="Text Box 1329" o:spid="_x0000_s1026" type="#_x0000_t202" style="position:absolute;margin-left:0;margin-top:0;width:6pt;height:2.25pt;z-index:25428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89920" behindDoc="0" locked="0" layoutInCell="1" allowOverlap="1" wp14:anchorId="724EAE30" wp14:editId="0EDA73E5">
                      <wp:simplePos x="0" y="0"/>
                      <wp:positionH relativeFrom="column">
                        <wp:posOffset>0</wp:posOffset>
                      </wp:positionH>
                      <wp:positionV relativeFrom="paragraph">
                        <wp:posOffset>0</wp:posOffset>
                      </wp:positionV>
                      <wp:extent cx="76200" cy="28575"/>
                      <wp:effectExtent l="19050" t="19050" r="19050" b="28575"/>
                      <wp:wrapNone/>
                      <wp:docPr id="2569" name="Text Box 1328">
                        <a:extLst xmlns:a="http://schemas.openxmlformats.org/drawingml/2006/main">
                          <a:ext uri="{FF2B5EF4-FFF2-40B4-BE49-F238E27FC236}">
                            <a16:creationId xmlns:a16="http://schemas.microsoft.com/office/drawing/2014/main" id="{00000000-0008-0000-0000-00000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A44B80" id="Text Box 1328" o:spid="_x0000_s1026" type="#_x0000_t202" style="position:absolute;margin-left:0;margin-top:0;width:6pt;height:2.25pt;z-index:25428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90944" behindDoc="0" locked="0" layoutInCell="1" allowOverlap="1" wp14:anchorId="4F7D6E9C" wp14:editId="2CC30A76">
                      <wp:simplePos x="0" y="0"/>
                      <wp:positionH relativeFrom="column">
                        <wp:posOffset>0</wp:posOffset>
                      </wp:positionH>
                      <wp:positionV relativeFrom="paragraph">
                        <wp:posOffset>0</wp:posOffset>
                      </wp:positionV>
                      <wp:extent cx="76200" cy="28575"/>
                      <wp:effectExtent l="19050" t="19050" r="19050" b="28575"/>
                      <wp:wrapNone/>
                      <wp:docPr id="2570" name="Text Box 1327">
                        <a:extLst xmlns:a="http://schemas.openxmlformats.org/drawingml/2006/main">
                          <a:ext uri="{FF2B5EF4-FFF2-40B4-BE49-F238E27FC236}">
                            <a16:creationId xmlns:a16="http://schemas.microsoft.com/office/drawing/2014/main" id="{00000000-0008-0000-0000-00000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D18940" id="Text Box 1327" o:spid="_x0000_s1026" type="#_x0000_t202" style="position:absolute;margin-left:0;margin-top:0;width:6pt;height:2.25pt;z-index:25429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91968" behindDoc="0" locked="0" layoutInCell="1" allowOverlap="1" wp14:anchorId="1A09243A" wp14:editId="14F37CDE">
                      <wp:simplePos x="0" y="0"/>
                      <wp:positionH relativeFrom="column">
                        <wp:posOffset>0</wp:posOffset>
                      </wp:positionH>
                      <wp:positionV relativeFrom="paragraph">
                        <wp:posOffset>0</wp:posOffset>
                      </wp:positionV>
                      <wp:extent cx="76200" cy="28575"/>
                      <wp:effectExtent l="19050" t="19050" r="19050" b="28575"/>
                      <wp:wrapNone/>
                      <wp:docPr id="2571" name="Text Box 1326">
                        <a:extLst xmlns:a="http://schemas.openxmlformats.org/drawingml/2006/main">
                          <a:ext uri="{FF2B5EF4-FFF2-40B4-BE49-F238E27FC236}">
                            <a16:creationId xmlns:a16="http://schemas.microsoft.com/office/drawing/2014/main" id="{00000000-0008-0000-0000-00000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470F17" id="Text Box 1326" o:spid="_x0000_s1026" type="#_x0000_t202" style="position:absolute;margin-left:0;margin-top:0;width:6pt;height:2.25pt;z-index:25429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92992" behindDoc="0" locked="0" layoutInCell="1" allowOverlap="1" wp14:anchorId="6BBF7878" wp14:editId="42A9FC24">
                      <wp:simplePos x="0" y="0"/>
                      <wp:positionH relativeFrom="column">
                        <wp:posOffset>0</wp:posOffset>
                      </wp:positionH>
                      <wp:positionV relativeFrom="paragraph">
                        <wp:posOffset>0</wp:posOffset>
                      </wp:positionV>
                      <wp:extent cx="76200" cy="28575"/>
                      <wp:effectExtent l="19050" t="19050" r="19050" b="28575"/>
                      <wp:wrapNone/>
                      <wp:docPr id="2572" name="Text Box 1325">
                        <a:extLst xmlns:a="http://schemas.openxmlformats.org/drawingml/2006/main">
                          <a:ext uri="{FF2B5EF4-FFF2-40B4-BE49-F238E27FC236}">
                            <a16:creationId xmlns:a16="http://schemas.microsoft.com/office/drawing/2014/main" id="{00000000-0008-0000-0000-00000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8E9B52" id="Text Box 1325" o:spid="_x0000_s1026" type="#_x0000_t202" style="position:absolute;margin-left:0;margin-top:0;width:6pt;height:2.25pt;z-index:25429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94016" behindDoc="0" locked="0" layoutInCell="1" allowOverlap="1" wp14:anchorId="2B7D84AA" wp14:editId="4A06F651">
                      <wp:simplePos x="0" y="0"/>
                      <wp:positionH relativeFrom="column">
                        <wp:posOffset>0</wp:posOffset>
                      </wp:positionH>
                      <wp:positionV relativeFrom="paragraph">
                        <wp:posOffset>0</wp:posOffset>
                      </wp:positionV>
                      <wp:extent cx="76200" cy="28575"/>
                      <wp:effectExtent l="19050" t="19050" r="19050" b="28575"/>
                      <wp:wrapNone/>
                      <wp:docPr id="2573" name="Text Box 1324">
                        <a:extLst xmlns:a="http://schemas.openxmlformats.org/drawingml/2006/main">
                          <a:ext uri="{FF2B5EF4-FFF2-40B4-BE49-F238E27FC236}">
                            <a16:creationId xmlns:a16="http://schemas.microsoft.com/office/drawing/2014/main" id="{00000000-0008-0000-0000-00000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5F7B0F" id="Text Box 1324" o:spid="_x0000_s1026" type="#_x0000_t202" style="position:absolute;margin-left:0;margin-top:0;width:6pt;height:2.25pt;z-index:25429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95040" behindDoc="0" locked="0" layoutInCell="1" allowOverlap="1" wp14:anchorId="095724FC" wp14:editId="51BB0416">
                      <wp:simplePos x="0" y="0"/>
                      <wp:positionH relativeFrom="column">
                        <wp:posOffset>0</wp:posOffset>
                      </wp:positionH>
                      <wp:positionV relativeFrom="paragraph">
                        <wp:posOffset>0</wp:posOffset>
                      </wp:positionV>
                      <wp:extent cx="76200" cy="28575"/>
                      <wp:effectExtent l="19050" t="19050" r="19050" b="28575"/>
                      <wp:wrapNone/>
                      <wp:docPr id="2574" name="Text Box 1323">
                        <a:extLst xmlns:a="http://schemas.openxmlformats.org/drawingml/2006/main">
                          <a:ext uri="{FF2B5EF4-FFF2-40B4-BE49-F238E27FC236}">
                            <a16:creationId xmlns:a16="http://schemas.microsoft.com/office/drawing/2014/main" id="{00000000-0008-0000-0000-00000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8588FE" id="Text Box 1323" o:spid="_x0000_s1026" type="#_x0000_t202" style="position:absolute;margin-left:0;margin-top:0;width:6pt;height:2.25pt;z-index:25429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96064" behindDoc="0" locked="0" layoutInCell="1" allowOverlap="1" wp14:anchorId="6F328600" wp14:editId="4F6DFEEB">
                      <wp:simplePos x="0" y="0"/>
                      <wp:positionH relativeFrom="column">
                        <wp:posOffset>0</wp:posOffset>
                      </wp:positionH>
                      <wp:positionV relativeFrom="paragraph">
                        <wp:posOffset>0</wp:posOffset>
                      </wp:positionV>
                      <wp:extent cx="76200" cy="28575"/>
                      <wp:effectExtent l="19050" t="19050" r="19050" b="28575"/>
                      <wp:wrapNone/>
                      <wp:docPr id="2575" name="Text Box 1322">
                        <a:extLst xmlns:a="http://schemas.openxmlformats.org/drawingml/2006/main">
                          <a:ext uri="{FF2B5EF4-FFF2-40B4-BE49-F238E27FC236}">
                            <a16:creationId xmlns:a16="http://schemas.microsoft.com/office/drawing/2014/main" id="{00000000-0008-0000-0000-00000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B6EA53" id="Text Box 1322" o:spid="_x0000_s1026" type="#_x0000_t202" style="position:absolute;margin-left:0;margin-top:0;width:6pt;height:2.25pt;z-index:25429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97088" behindDoc="0" locked="0" layoutInCell="1" allowOverlap="1" wp14:anchorId="004B9F85" wp14:editId="1DCD2ADB">
                      <wp:simplePos x="0" y="0"/>
                      <wp:positionH relativeFrom="column">
                        <wp:posOffset>0</wp:posOffset>
                      </wp:positionH>
                      <wp:positionV relativeFrom="paragraph">
                        <wp:posOffset>0</wp:posOffset>
                      </wp:positionV>
                      <wp:extent cx="76200" cy="28575"/>
                      <wp:effectExtent l="19050" t="19050" r="19050" b="28575"/>
                      <wp:wrapNone/>
                      <wp:docPr id="2576" name="Text Box 1321">
                        <a:extLst xmlns:a="http://schemas.openxmlformats.org/drawingml/2006/main">
                          <a:ext uri="{FF2B5EF4-FFF2-40B4-BE49-F238E27FC236}">
                            <a16:creationId xmlns:a16="http://schemas.microsoft.com/office/drawing/2014/main" id="{00000000-0008-0000-0000-00001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B86B38" id="Text Box 1321" o:spid="_x0000_s1026" type="#_x0000_t202" style="position:absolute;margin-left:0;margin-top:0;width:6pt;height:2.25pt;z-index:25429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98112" behindDoc="0" locked="0" layoutInCell="1" allowOverlap="1" wp14:anchorId="70336BFC" wp14:editId="58616C5F">
                      <wp:simplePos x="0" y="0"/>
                      <wp:positionH relativeFrom="column">
                        <wp:posOffset>0</wp:posOffset>
                      </wp:positionH>
                      <wp:positionV relativeFrom="paragraph">
                        <wp:posOffset>0</wp:posOffset>
                      </wp:positionV>
                      <wp:extent cx="76200" cy="28575"/>
                      <wp:effectExtent l="19050" t="19050" r="19050" b="28575"/>
                      <wp:wrapNone/>
                      <wp:docPr id="2577" name="Text Box 1320">
                        <a:extLst xmlns:a="http://schemas.openxmlformats.org/drawingml/2006/main">
                          <a:ext uri="{FF2B5EF4-FFF2-40B4-BE49-F238E27FC236}">
                            <a16:creationId xmlns:a16="http://schemas.microsoft.com/office/drawing/2014/main" id="{00000000-0008-0000-0000-00001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2B7E60" id="Text Box 1320" o:spid="_x0000_s1026" type="#_x0000_t202" style="position:absolute;margin-left:0;margin-top:0;width:6pt;height:2.25pt;z-index:25429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299136" behindDoc="0" locked="0" layoutInCell="1" allowOverlap="1" wp14:anchorId="7FC28500" wp14:editId="7D9BBA71">
                      <wp:simplePos x="0" y="0"/>
                      <wp:positionH relativeFrom="column">
                        <wp:posOffset>0</wp:posOffset>
                      </wp:positionH>
                      <wp:positionV relativeFrom="paragraph">
                        <wp:posOffset>0</wp:posOffset>
                      </wp:positionV>
                      <wp:extent cx="76200" cy="28575"/>
                      <wp:effectExtent l="19050" t="19050" r="19050" b="28575"/>
                      <wp:wrapNone/>
                      <wp:docPr id="2578" name="Text Box 1319">
                        <a:extLst xmlns:a="http://schemas.openxmlformats.org/drawingml/2006/main">
                          <a:ext uri="{FF2B5EF4-FFF2-40B4-BE49-F238E27FC236}">
                            <a16:creationId xmlns:a16="http://schemas.microsoft.com/office/drawing/2014/main" id="{00000000-0008-0000-0000-00001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15D18C" id="Text Box 1319" o:spid="_x0000_s1026" type="#_x0000_t202" style="position:absolute;margin-left:0;margin-top:0;width:6pt;height:2.25pt;z-index:25429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00160" behindDoc="0" locked="0" layoutInCell="1" allowOverlap="1" wp14:anchorId="64755326" wp14:editId="3EF0701A">
                      <wp:simplePos x="0" y="0"/>
                      <wp:positionH relativeFrom="column">
                        <wp:posOffset>0</wp:posOffset>
                      </wp:positionH>
                      <wp:positionV relativeFrom="paragraph">
                        <wp:posOffset>0</wp:posOffset>
                      </wp:positionV>
                      <wp:extent cx="76200" cy="28575"/>
                      <wp:effectExtent l="19050" t="19050" r="19050" b="28575"/>
                      <wp:wrapNone/>
                      <wp:docPr id="2579" name="Text Box 1318">
                        <a:extLst xmlns:a="http://schemas.openxmlformats.org/drawingml/2006/main">
                          <a:ext uri="{FF2B5EF4-FFF2-40B4-BE49-F238E27FC236}">
                            <a16:creationId xmlns:a16="http://schemas.microsoft.com/office/drawing/2014/main" id="{00000000-0008-0000-0000-00001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304DD0" id="Text Box 1318" o:spid="_x0000_s1026" type="#_x0000_t202" style="position:absolute;margin-left:0;margin-top:0;width:6pt;height:2.25pt;z-index:25430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01184" behindDoc="0" locked="0" layoutInCell="1" allowOverlap="1" wp14:anchorId="0403C647" wp14:editId="5881220E">
                      <wp:simplePos x="0" y="0"/>
                      <wp:positionH relativeFrom="column">
                        <wp:posOffset>0</wp:posOffset>
                      </wp:positionH>
                      <wp:positionV relativeFrom="paragraph">
                        <wp:posOffset>0</wp:posOffset>
                      </wp:positionV>
                      <wp:extent cx="76200" cy="28575"/>
                      <wp:effectExtent l="19050" t="19050" r="19050" b="28575"/>
                      <wp:wrapNone/>
                      <wp:docPr id="2580" name="Text Box 1317">
                        <a:extLst xmlns:a="http://schemas.openxmlformats.org/drawingml/2006/main">
                          <a:ext uri="{FF2B5EF4-FFF2-40B4-BE49-F238E27FC236}">
                            <a16:creationId xmlns:a16="http://schemas.microsoft.com/office/drawing/2014/main" id="{00000000-0008-0000-0000-00001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6FCDB6" id="Text Box 1317" o:spid="_x0000_s1026" type="#_x0000_t202" style="position:absolute;margin-left:0;margin-top:0;width:6pt;height:2.25pt;z-index:25430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02208" behindDoc="0" locked="0" layoutInCell="1" allowOverlap="1" wp14:anchorId="1FDA53BB" wp14:editId="0CC508E8">
                      <wp:simplePos x="0" y="0"/>
                      <wp:positionH relativeFrom="column">
                        <wp:posOffset>0</wp:posOffset>
                      </wp:positionH>
                      <wp:positionV relativeFrom="paragraph">
                        <wp:posOffset>0</wp:posOffset>
                      </wp:positionV>
                      <wp:extent cx="76200" cy="28575"/>
                      <wp:effectExtent l="19050" t="19050" r="19050" b="28575"/>
                      <wp:wrapNone/>
                      <wp:docPr id="2581" name="Text Box 1316">
                        <a:extLst xmlns:a="http://schemas.openxmlformats.org/drawingml/2006/main">
                          <a:ext uri="{FF2B5EF4-FFF2-40B4-BE49-F238E27FC236}">
                            <a16:creationId xmlns:a16="http://schemas.microsoft.com/office/drawing/2014/main" id="{00000000-0008-0000-0000-00001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BB1FFF" id="Text Box 1316" o:spid="_x0000_s1026" type="#_x0000_t202" style="position:absolute;margin-left:0;margin-top:0;width:6pt;height:2.25pt;z-index:25430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03232" behindDoc="0" locked="0" layoutInCell="1" allowOverlap="1" wp14:anchorId="15CB00C8" wp14:editId="457B9B09">
                      <wp:simplePos x="0" y="0"/>
                      <wp:positionH relativeFrom="column">
                        <wp:posOffset>0</wp:posOffset>
                      </wp:positionH>
                      <wp:positionV relativeFrom="paragraph">
                        <wp:posOffset>0</wp:posOffset>
                      </wp:positionV>
                      <wp:extent cx="76200" cy="28575"/>
                      <wp:effectExtent l="19050" t="19050" r="19050" b="28575"/>
                      <wp:wrapNone/>
                      <wp:docPr id="2582" name="Text Box 1315">
                        <a:extLst xmlns:a="http://schemas.openxmlformats.org/drawingml/2006/main">
                          <a:ext uri="{FF2B5EF4-FFF2-40B4-BE49-F238E27FC236}">
                            <a16:creationId xmlns:a16="http://schemas.microsoft.com/office/drawing/2014/main" id="{00000000-0008-0000-0000-00001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B3059A" id="Text Box 1315" o:spid="_x0000_s1026" type="#_x0000_t202" style="position:absolute;margin-left:0;margin-top:0;width:6pt;height:2.25pt;z-index:25430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04256" behindDoc="0" locked="0" layoutInCell="1" allowOverlap="1" wp14:anchorId="27E9B5F3" wp14:editId="7E10B221">
                      <wp:simplePos x="0" y="0"/>
                      <wp:positionH relativeFrom="column">
                        <wp:posOffset>0</wp:posOffset>
                      </wp:positionH>
                      <wp:positionV relativeFrom="paragraph">
                        <wp:posOffset>0</wp:posOffset>
                      </wp:positionV>
                      <wp:extent cx="76200" cy="28575"/>
                      <wp:effectExtent l="19050" t="19050" r="19050" b="28575"/>
                      <wp:wrapNone/>
                      <wp:docPr id="2583" name="Text Box 1314">
                        <a:extLst xmlns:a="http://schemas.openxmlformats.org/drawingml/2006/main">
                          <a:ext uri="{FF2B5EF4-FFF2-40B4-BE49-F238E27FC236}">
                            <a16:creationId xmlns:a16="http://schemas.microsoft.com/office/drawing/2014/main" id="{00000000-0008-0000-0000-00001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D502E8" id="Text Box 1314" o:spid="_x0000_s1026" type="#_x0000_t202" style="position:absolute;margin-left:0;margin-top:0;width:6pt;height:2.25pt;z-index:25430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05280" behindDoc="0" locked="0" layoutInCell="1" allowOverlap="1" wp14:anchorId="4BF5F515" wp14:editId="6F001E51">
                      <wp:simplePos x="0" y="0"/>
                      <wp:positionH relativeFrom="column">
                        <wp:posOffset>0</wp:posOffset>
                      </wp:positionH>
                      <wp:positionV relativeFrom="paragraph">
                        <wp:posOffset>0</wp:posOffset>
                      </wp:positionV>
                      <wp:extent cx="76200" cy="28575"/>
                      <wp:effectExtent l="19050" t="19050" r="19050" b="28575"/>
                      <wp:wrapNone/>
                      <wp:docPr id="2584" name="Text Box 1313">
                        <a:extLst xmlns:a="http://schemas.openxmlformats.org/drawingml/2006/main">
                          <a:ext uri="{FF2B5EF4-FFF2-40B4-BE49-F238E27FC236}">
                            <a16:creationId xmlns:a16="http://schemas.microsoft.com/office/drawing/2014/main" id="{00000000-0008-0000-0000-00001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3366E9" id="Text Box 1313" o:spid="_x0000_s1026" type="#_x0000_t202" style="position:absolute;margin-left:0;margin-top:0;width:6pt;height:2.25pt;z-index:25430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06304" behindDoc="0" locked="0" layoutInCell="1" allowOverlap="1" wp14:anchorId="35C7FD3F" wp14:editId="7165D129">
                      <wp:simplePos x="0" y="0"/>
                      <wp:positionH relativeFrom="column">
                        <wp:posOffset>0</wp:posOffset>
                      </wp:positionH>
                      <wp:positionV relativeFrom="paragraph">
                        <wp:posOffset>0</wp:posOffset>
                      </wp:positionV>
                      <wp:extent cx="76200" cy="28575"/>
                      <wp:effectExtent l="19050" t="19050" r="19050" b="28575"/>
                      <wp:wrapNone/>
                      <wp:docPr id="2585" name="Text Box 1312">
                        <a:extLst xmlns:a="http://schemas.openxmlformats.org/drawingml/2006/main">
                          <a:ext uri="{FF2B5EF4-FFF2-40B4-BE49-F238E27FC236}">
                            <a16:creationId xmlns:a16="http://schemas.microsoft.com/office/drawing/2014/main" id="{00000000-0008-0000-0000-00001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CCE767" id="Text Box 1312" o:spid="_x0000_s1026" type="#_x0000_t202" style="position:absolute;margin-left:0;margin-top:0;width:6pt;height:2.25pt;z-index:25430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07328" behindDoc="0" locked="0" layoutInCell="1" allowOverlap="1" wp14:anchorId="544B32D3" wp14:editId="1D077138">
                      <wp:simplePos x="0" y="0"/>
                      <wp:positionH relativeFrom="column">
                        <wp:posOffset>0</wp:posOffset>
                      </wp:positionH>
                      <wp:positionV relativeFrom="paragraph">
                        <wp:posOffset>0</wp:posOffset>
                      </wp:positionV>
                      <wp:extent cx="76200" cy="28575"/>
                      <wp:effectExtent l="19050" t="19050" r="19050" b="28575"/>
                      <wp:wrapNone/>
                      <wp:docPr id="2586" name="Text Box 1311">
                        <a:extLst xmlns:a="http://schemas.openxmlformats.org/drawingml/2006/main">
                          <a:ext uri="{FF2B5EF4-FFF2-40B4-BE49-F238E27FC236}">
                            <a16:creationId xmlns:a16="http://schemas.microsoft.com/office/drawing/2014/main" id="{00000000-0008-0000-0000-00001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16E948" id="Text Box 1311" o:spid="_x0000_s1026" type="#_x0000_t202" style="position:absolute;margin-left:0;margin-top:0;width:6pt;height:2.25pt;z-index:25430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08352" behindDoc="0" locked="0" layoutInCell="1" allowOverlap="1" wp14:anchorId="63E9B9CB" wp14:editId="76B35B96">
                      <wp:simplePos x="0" y="0"/>
                      <wp:positionH relativeFrom="column">
                        <wp:posOffset>0</wp:posOffset>
                      </wp:positionH>
                      <wp:positionV relativeFrom="paragraph">
                        <wp:posOffset>0</wp:posOffset>
                      </wp:positionV>
                      <wp:extent cx="76200" cy="28575"/>
                      <wp:effectExtent l="19050" t="19050" r="19050" b="28575"/>
                      <wp:wrapNone/>
                      <wp:docPr id="2587" name="Text Box 1310">
                        <a:extLst xmlns:a="http://schemas.openxmlformats.org/drawingml/2006/main">
                          <a:ext uri="{FF2B5EF4-FFF2-40B4-BE49-F238E27FC236}">
                            <a16:creationId xmlns:a16="http://schemas.microsoft.com/office/drawing/2014/main" id="{00000000-0008-0000-0000-00001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92213D" id="Text Box 1310" o:spid="_x0000_s1026" type="#_x0000_t202" style="position:absolute;margin-left:0;margin-top:0;width:6pt;height:2.25pt;z-index:25430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09376" behindDoc="0" locked="0" layoutInCell="1" allowOverlap="1" wp14:anchorId="1889853A" wp14:editId="6F4DC284">
                      <wp:simplePos x="0" y="0"/>
                      <wp:positionH relativeFrom="column">
                        <wp:posOffset>0</wp:posOffset>
                      </wp:positionH>
                      <wp:positionV relativeFrom="paragraph">
                        <wp:posOffset>0</wp:posOffset>
                      </wp:positionV>
                      <wp:extent cx="76200" cy="28575"/>
                      <wp:effectExtent l="19050" t="19050" r="19050" b="28575"/>
                      <wp:wrapNone/>
                      <wp:docPr id="2588" name="Text Box 1309">
                        <a:extLst xmlns:a="http://schemas.openxmlformats.org/drawingml/2006/main">
                          <a:ext uri="{FF2B5EF4-FFF2-40B4-BE49-F238E27FC236}">
                            <a16:creationId xmlns:a16="http://schemas.microsoft.com/office/drawing/2014/main" id="{00000000-0008-0000-0000-00001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A6DA2F" id="Text Box 1309" o:spid="_x0000_s1026" type="#_x0000_t202" style="position:absolute;margin-left:0;margin-top:0;width:6pt;height:2.25pt;z-index:25430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10400" behindDoc="0" locked="0" layoutInCell="1" allowOverlap="1" wp14:anchorId="6EC8CBCC" wp14:editId="213BA6B0">
                      <wp:simplePos x="0" y="0"/>
                      <wp:positionH relativeFrom="column">
                        <wp:posOffset>0</wp:posOffset>
                      </wp:positionH>
                      <wp:positionV relativeFrom="paragraph">
                        <wp:posOffset>0</wp:posOffset>
                      </wp:positionV>
                      <wp:extent cx="76200" cy="28575"/>
                      <wp:effectExtent l="19050" t="19050" r="19050" b="28575"/>
                      <wp:wrapNone/>
                      <wp:docPr id="2589" name="Text Box 1308">
                        <a:extLst xmlns:a="http://schemas.openxmlformats.org/drawingml/2006/main">
                          <a:ext uri="{FF2B5EF4-FFF2-40B4-BE49-F238E27FC236}">
                            <a16:creationId xmlns:a16="http://schemas.microsoft.com/office/drawing/2014/main" id="{00000000-0008-0000-0000-00001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C7DC76" id="Text Box 1308" o:spid="_x0000_s1026" type="#_x0000_t202" style="position:absolute;margin-left:0;margin-top:0;width:6pt;height:2.25pt;z-index:25431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11424" behindDoc="0" locked="0" layoutInCell="1" allowOverlap="1" wp14:anchorId="283F4720" wp14:editId="5FD44A33">
                      <wp:simplePos x="0" y="0"/>
                      <wp:positionH relativeFrom="column">
                        <wp:posOffset>0</wp:posOffset>
                      </wp:positionH>
                      <wp:positionV relativeFrom="paragraph">
                        <wp:posOffset>0</wp:posOffset>
                      </wp:positionV>
                      <wp:extent cx="76200" cy="28575"/>
                      <wp:effectExtent l="19050" t="19050" r="19050" b="28575"/>
                      <wp:wrapNone/>
                      <wp:docPr id="2590" name="Text Box 1307">
                        <a:extLst xmlns:a="http://schemas.openxmlformats.org/drawingml/2006/main">
                          <a:ext uri="{FF2B5EF4-FFF2-40B4-BE49-F238E27FC236}">
                            <a16:creationId xmlns:a16="http://schemas.microsoft.com/office/drawing/2014/main" id="{00000000-0008-0000-0000-00001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D09A5C" id="Text Box 1307" o:spid="_x0000_s1026" type="#_x0000_t202" style="position:absolute;margin-left:0;margin-top:0;width:6pt;height:2.25pt;z-index:25431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12448" behindDoc="0" locked="0" layoutInCell="1" allowOverlap="1" wp14:anchorId="1E984D66" wp14:editId="430FFC55">
                      <wp:simplePos x="0" y="0"/>
                      <wp:positionH relativeFrom="column">
                        <wp:posOffset>0</wp:posOffset>
                      </wp:positionH>
                      <wp:positionV relativeFrom="paragraph">
                        <wp:posOffset>0</wp:posOffset>
                      </wp:positionV>
                      <wp:extent cx="76200" cy="28575"/>
                      <wp:effectExtent l="19050" t="19050" r="19050" b="28575"/>
                      <wp:wrapNone/>
                      <wp:docPr id="2591" name="Text Box 1306">
                        <a:extLst xmlns:a="http://schemas.openxmlformats.org/drawingml/2006/main">
                          <a:ext uri="{FF2B5EF4-FFF2-40B4-BE49-F238E27FC236}">
                            <a16:creationId xmlns:a16="http://schemas.microsoft.com/office/drawing/2014/main" id="{00000000-0008-0000-0000-00001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D4F47C" id="Text Box 1306" o:spid="_x0000_s1026" type="#_x0000_t202" style="position:absolute;margin-left:0;margin-top:0;width:6pt;height:2.25pt;z-index:25431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13472" behindDoc="0" locked="0" layoutInCell="1" allowOverlap="1" wp14:anchorId="53DE136D" wp14:editId="3E2A6B67">
                      <wp:simplePos x="0" y="0"/>
                      <wp:positionH relativeFrom="column">
                        <wp:posOffset>0</wp:posOffset>
                      </wp:positionH>
                      <wp:positionV relativeFrom="paragraph">
                        <wp:posOffset>0</wp:posOffset>
                      </wp:positionV>
                      <wp:extent cx="76200" cy="28575"/>
                      <wp:effectExtent l="19050" t="19050" r="19050" b="28575"/>
                      <wp:wrapNone/>
                      <wp:docPr id="2592" name="Text Box 1305">
                        <a:extLst xmlns:a="http://schemas.openxmlformats.org/drawingml/2006/main">
                          <a:ext uri="{FF2B5EF4-FFF2-40B4-BE49-F238E27FC236}">
                            <a16:creationId xmlns:a16="http://schemas.microsoft.com/office/drawing/2014/main" id="{00000000-0008-0000-0000-00002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75B84B" id="Text Box 1305" o:spid="_x0000_s1026" type="#_x0000_t202" style="position:absolute;margin-left:0;margin-top:0;width:6pt;height:2.25pt;z-index:25431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14496" behindDoc="0" locked="0" layoutInCell="1" allowOverlap="1" wp14:anchorId="099C207B" wp14:editId="0A5D63CD">
                      <wp:simplePos x="0" y="0"/>
                      <wp:positionH relativeFrom="column">
                        <wp:posOffset>0</wp:posOffset>
                      </wp:positionH>
                      <wp:positionV relativeFrom="paragraph">
                        <wp:posOffset>0</wp:posOffset>
                      </wp:positionV>
                      <wp:extent cx="76200" cy="28575"/>
                      <wp:effectExtent l="19050" t="19050" r="19050" b="28575"/>
                      <wp:wrapNone/>
                      <wp:docPr id="2593" name="Text Box 1304">
                        <a:extLst xmlns:a="http://schemas.openxmlformats.org/drawingml/2006/main">
                          <a:ext uri="{FF2B5EF4-FFF2-40B4-BE49-F238E27FC236}">
                            <a16:creationId xmlns:a16="http://schemas.microsoft.com/office/drawing/2014/main" id="{00000000-0008-0000-0000-00002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0B8587" id="Text Box 1304" o:spid="_x0000_s1026" type="#_x0000_t202" style="position:absolute;margin-left:0;margin-top:0;width:6pt;height:2.25pt;z-index:25431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15520" behindDoc="0" locked="0" layoutInCell="1" allowOverlap="1" wp14:anchorId="4596C708" wp14:editId="75BE1B0B">
                      <wp:simplePos x="0" y="0"/>
                      <wp:positionH relativeFrom="column">
                        <wp:posOffset>0</wp:posOffset>
                      </wp:positionH>
                      <wp:positionV relativeFrom="paragraph">
                        <wp:posOffset>0</wp:posOffset>
                      </wp:positionV>
                      <wp:extent cx="76200" cy="28575"/>
                      <wp:effectExtent l="19050" t="19050" r="19050" b="28575"/>
                      <wp:wrapNone/>
                      <wp:docPr id="2594" name="Text Box 1303">
                        <a:extLst xmlns:a="http://schemas.openxmlformats.org/drawingml/2006/main">
                          <a:ext uri="{FF2B5EF4-FFF2-40B4-BE49-F238E27FC236}">
                            <a16:creationId xmlns:a16="http://schemas.microsoft.com/office/drawing/2014/main" id="{00000000-0008-0000-0000-00002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D0824" id="Text Box 1303" o:spid="_x0000_s1026" type="#_x0000_t202" style="position:absolute;margin-left:0;margin-top:0;width:6pt;height:2.25pt;z-index:25431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16544" behindDoc="0" locked="0" layoutInCell="1" allowOverlap="1" wp14:anchorId="445E4829" wp14:editId="58A74031">
                      <wp:simplePos x="0" y="0"/>
                      <wp:positionH relativeFrom="column">
                        <wp:posOffset>0</wp:posOffset>
                      </wp:positionH>
                      <wp:positionV relativeFrom="paragraph">
                        <wp:posOffset>0</wp:posOffset>
                      </wp:positionV>
                      <wp:extent cx="76200" cy="28575"/>
                      <wp:effectExtent l="19050" t="19050" r="19050" b="28575"/>
                      <wp:wrapNone/>
                      <wp:docPr id="2595" name="Text Box 1302">
                        <a:extLst xmlns:a="http://schemas.openxmlformats.org/drawingml/2006/main">
                          <a:ext uri="{FF2B5EF4-FFF2-40B4-BE49-F238E27FC236}">
                            <a16:creationId xmlns:a16="http://schemas.microsoft.com/office/drawing/2014/main" id="{00000000-0008-0000-0000-00002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236E07" id="Text Box 1302" o:spid="_x0000_s1026" type="#_x0000_t202" style="position:absolute;margin-left:0;margin-top:0;width:6pt;height:2.25pt;z-index:25431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17568" behindDoc="0" locked="0" layoutInCell="1" allowOverlap="1" wp14:anchorId="700326F5" wp14:editId="160F195F">
                      <wp:simplePos x="0" y="0"/>
                      <wp:positionH relativeFrom="column">
                        <wp:posOffset>0</wp:posOffset>
                      </wp:positionH>
                      <wp:positionV relativeFrom="paragraph">
                        <wp:posOffset>0</wp:posOffset>
                      </wp:positionV>
                      <wp:extent cx="76200" cy="28575"/>
                      <wp:effectExtent l="19050" t="19050" r="19050" b="28575"/>
                      <wp:wrapNone/>
                      <wp:docPr id="2596" name="Text Box 1301">
                        <a:extLst xmlns:a="http://schemas.openxmlformats.org/drawingml/2006/main">
                          <a:ext uri="{FF2B5EF4-FFF2-40B4-BE49-F238E27FC236}">
                            <a16:creationId xmlns:a16="http://schemas.microsoft.com/office/drawing/2014/main" id="{00000000-0008-0000-0000-00002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990975" id="Text Box 1301" o:spid="_x0000_s1026" type="#_x0000_t202" style="position:absolute;margin-left:0;margin-top:0;width:6pt;height:2.25pt;z-index:25431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18592" behindDoc="0" locked="0" layoutInCell="1" allowOverlap="1" wp14:anchorId="43FA6B95" wp14:editId="7527B7A9">
                      <wp:simplePos x="0" y="0"/>
                      <wp:positionH relativeFrom="column">
                        <wp:posOffset>0</wp:posOffset>
                      </wp:positionH>
                      <wp:positionV relativeFrom="paragraph">
                        <wp:posOffset>0</wp:posOffset>
                      </wp:positionV>
                      <wp:extent cx="76200" cy="28575"/>
                      <wp:effectExtent l="19050" t="19050" r="19050" b="28575"/>
                      <wp:wrapNone/>
                      <wp:docPr id="2597" name="Text Box 1300">
                        <a:extLst xmlns:a="http://schemas.openxmlformats.org/drawingml/2006/main">
                          <a:ext uri="{FF2B5EF4-FFF2-40B4-BE49-F238E27FC236}">
                            <a16:creationId xmlns:a16="http://schemas.microsoft.com/office/drawing/2014/main" id="{00000000-0008-0000-0000-00002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83F4FD" id="Text Box 1300" o:spid="_x0000_s1026" type="#_x0000_t202" style="position:absolute;margin-left:0;margin-top:0;width:6pt;height:2.25pt;z-index:25431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20640" behindDoc="0" locked="0" layoutInCell="1" allowOverlap="1" wp14:anchorId="78FE003A" wp14:editId="2159D022">
                      <wp:simplePos x="0" y="0"/>
                      <wp:positionH relativeFrom="column">
                        <wp:posOffset>0</wp:posOffset>
                      </wp:positionH>
                      <wp:positionV relativeFrom="paragraph">
                        <wp:posOffset>0</wp:posOffset>
                      </wp:positionV>
                      <wp:extent cx="76200" cy="28575"/>
                      <wp:effectExtent l="19050" t="19050" r="19050" b="28575"/>
                      <wp:wrapNone/>
                      <wp:docPr id="2599" name="Text Box 1299">
                        <a:extLst xmlns:a="http://schemas.openxmlformats.org/drawingml/2006/main">
                          <a:ext uri="{FF2B5EF4-FFF2-40B4-BE49-F238E27FC236}">
                            <a16:creationId xmlns:a16="http://schemas.microsoft.com/office/drawing/2014/main" id="{00000000-0008-0000-0000-00002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95D005" id="Text Box 1299" o:spid="_x0000_s1026" type="#_x0000_t202" style="position:absolute;margin-left:0;margin-top:0;width:6pt;height:2.25pt;z-index:25432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21664" behindDoc="0" locked="0" layoutInCell="1" allowOverlap="1" wp14:anchorId="435BADC0" wp14:editId="3C4D4DA4">
                      <wp:simplePos x="0" y="0"/>
                      <wp:positionH relativeFrom="column">
                        <wp:posOffset>0</wp:posOffset>
                      </wp:positionH>
                      <wp:positionV relativeFrom="paragraph">
                        <wp:posOffset>0</wp:posOffset>
                      </wp:positionV>
                      <wp:extent cx="76200" cy="28575"/>
                      <wp:effectExtent l="19050" t="19050" r="19050" b="28575"/>
                      <wp:wrapNone/>
                      <wp:docPr id="2600" name="Text Box 1298">
                        <a:extLst xmlns:a="http://schemas.openxmlformats.org/drawingml/2006/main">
                          <a:ext uri="{FF2B5EF4-FFF2-40B4-BE49-F238E27FC236}">
                            <a16:creationId xmlns:a16="http://schemas.microsoft.com/office/drawing/2014/main" id="{00000000-0008-0000-0000-00002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521B7D" id="Text Box 1298" o:spid="_x0000_s1026" type="#_x0000_t202" style="position:absolute;margin-left:0;margin-top:0;width:6pt;height:2.25pt;z-index:25432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22688" behindDoc="0" locked="0" layoutInCell="1" allowOverlap="1" wp14:anchorId="2F25822E" wp14:editId="7CAFE478">
                      <wp:simplePos x="0" y="0"/>
                      <wp:positionH relativeFrom="column">
                        <wp:posOffset>0</wp:posOffset>
                      </wp:positionH>
                      <wp:positionV relativeFrom="paragraph">
                        <wp:posOffset>0</wp:posOffset>
                      </wp:positionV>
                      <wp:extent cx="76200" cy="28575"/>
                      <wp:effectExtent l="19050" t="19050" r="19050" b="28575"/>
                      <wp:wrapNone/>
                      <wp:docPr id="2601" name="Text Box 1297">
                        <a:extLst xmlns:a="http://schemas.openxmlformats.org/drawingml/2006/main">
                          <a:ext uri="{FF2B5EF4-FFF2-40B4-BE49-F238E27FC236}">
                            <a16:creationId xmlns:a16="http://schemas.microsoft.com/office/drawing/2014/main" id="{00000000-0008-0000-0000-00002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94FE5C" id="Text Box 1297" o:spid="_x0000_s1026" type="#_x0000_t202" style="position:absolute;margin-left:0;margin-top:0;width:6pt;height:2.25pt;z-index:25432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23712" behindDoc="0" locked="0" layoutInCell="1" allowOverlap="1" wp14:anchorId="4CFFF9F9" wp14:editId="2461FCD1">
                      <wp:simplePos x="0" y="0"/>
                      <wp:positionH relativeFrom="column">
                        <wp:posOffset>0</wp:posOffset>
                      </wp:positionH>
                      <wp:positionV relativeFrom="paragraph">
                        <wp:posOffset>0</wp:posOffset>
                      </wp:positionV>
                      <wp:extent cx="76200" cy="28575"/>
                      <wp:effectExtent l="19050" t="19050" r="19050" b="28575"/>
                      <wp:wrapNone/>
                      <wp:docPr id="2602" name="Text Box 1296">
                        <a:extLst xmlns:a="http://schemas.openxmlformats.org/drawingml/2006/main">
                          <a:ext uri="{FF2B5EF4-FFF2-40B4-BE49-F238E27FC236}">
                            <a16:creationId xmlns:a16="http://schemas.microsoft.com/office/drawing/2014/main" id="{00000000-0008-0000-0000-00002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973ABD" id="Text Box 1296" o:spid="_x0000_s1026" type="#_x0000_t202" style="position:absolute;margin-left:0;margin-top:0;width:6pt;height:2.25pt;z-index:25432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24736" behindDoc="0" locked="0" layoutInCell="1" allowOverlap="1" wp14:anchorId="1325A871" wp14:editId="3483C8B7">
                      <wp:simplePos x="0" y="0"/>
                      <wp:positionH relativeFrom="column">
                        <wp:posOffset>0</wp:posOffset>
                      </wp:positionH>
                      <wp:positionV relativeFrom="paragraph">
                        <wp:posOffset>0</wp:posOffset>
                      </wp:positionV>
                      <wp:extent cx="76200" cy="28575"/>
                      <wp:effectExtent l="19050" t="19050" r="19050" b="28575"/>
                      <wp:wrapNone/>
                      <wp:docPr id="2603" name="Text Box 1295">
                        <a:extLst xmlns:a="http://schemas.openxmlformats.org/drawingml/2006/main">
                          <a:ext uri="{FF2B5EF4-FFF2-40B4-BE49-F238E27FC236}">
                            <a16:creationId xmlns:a16="http://schemas.microsoft.com/office/drawing/2014/main" id="{00000000-0008-0000-0000-00002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661D55" id="Text Box 1295" o:spid="_x0000_s1026" type="#_x0000_t202" style="position:absolute;margin-left:0;margin-top:0;width:6pt;height:2.25pt;z-index:25432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25760" behindDoc="0" locked="0" layoutInCell="1" allowOverlap="1" wp14:anchorId="26BBA881" wp14:editId="4748298B">
                      <wp:simplePos x="0" y="0"/>
                      <wp:positionH relativeFrom="column">
                        <wp:posOffset>0</wp:posOffset>
                      </wp:positionH>
                      <wp:positionV relativeFrom="paragraph">
                        <wp:posOffset>0</wp:posOffset>
                      </wp:positionV>
                      <wp:extent cx="76200" cy="28575"/>
                      <wp:effectExtent l="19050" t="19050" r="19050" b="28575"/>
                      <wp:wrapNone/>
                      <wp:docPr id="2604" name="Text Box 1294">
                        <a:extLst xmlns:a="http://schemas.openxmlformats.org/drawingml/2006/main">
                          <a:ext uri="{FF2B5EF4-FFF2-40B4-BE49-F238E27FC236}">
                            <a16:creationId xmlns:a16="http://schemas.microsoft.com/office/drawing/2014/main" id="{00000000-0008-0000-0000-00002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F52987" id="Text Box 1294" o:spid="_x0000_s1026" type="#_x0000_t202" style="position:absolute;margin-left:0;margin-top:0;width:6pt;height:2.25pt;z-index:25432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26784" behindDoc="0" locked="0" layoutInCell="1" allowOverlap="1" wp14:anchorId="083C3236" wp14:editId="15FCA67C">
                      <wp:simplePos x="0" y="0"/>
                      <wp:positionH relativeFrom="column">
                        <wp:posOffset>0</wp:posOffset>
                      </wp:positionH>
                      <wp:positionV relativeFrom="paragraph">
                        <wp:posOffset>0</wp:posOffset>
                      </wp:positionV>
                      <wp:extent cx="76200" cy="28575"/>
                      <wp:effectExtent l="19050" t="19050" r="19050" b="28575"/>
                      <wp:wrapNone/>
                      <wp:docPr id="2605" name="Text Box 1293">
                        <a:extLst xmlns:a="http://schemas.openxmlformats.org/drawingml/2006/main">
                          <a:ext uri="{FF2B5EF4-FFF2-40B4-BE49-F238E27FC236}">
                            <a16:creationId xmlns:a16="http://schemas.microsoft.com/office/drawing/2014/main" id="{00000000-0008-0000-0000-00002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2EED56" id="Text Box 1293" o:spid="_x0000_s1026" type="#_x0000_t202" style="position:absolute;margin-left:0;margin-top:0;width:6pt;height:2.25pt;z-index:25432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27808" behindDoc="0" locked="0" layoutInCell="1" allowOverlap="1" wp14:anchorId="085EF0D3" wp14:editId="011C0F32">
                      <wp:simplePos x="0" y="0"/>
                      <wp:positionH relativeFrom="column">
                        <wp:posOffset>0</wp:posOffset>
                      </wp:positionH>
                      <wp:positionV relativeFrom="paragraph">
                        <wp:posOffset>0</wp:posOffset>
                      </wp:positionV>
                      <wp:extent cx="76200" cy="28575"/>
                      <wp:effectExtent l="19050" t="19050" r="19050" b="28575"/>
                      <wp:wrapNone/>
                      <wp:docPr id="2606" name="Text Box 1292">
                        <a:extLst xmlns:a="http://schemas.openxmlformats.org/drawingml/2006/main">
                          <a:ext uri="{FF2B5EF4-FFF2-40B4-BE49-F238E27FC236}">
                            <a16:creationId xmlns:a16="http://schemas.microsoft.com/office/drawing/2014/main" id="{00000000-0008-0000-0000-00002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B26E4B" id="Text Box 1292" o:spid="_x0000_s1026" type="#_x0000_t202" style="position:absolute;margin-left:0;margin-top:0;width:6pt;height:2.25pt;z-index:25432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28832" behindDoc="0" locked="0" layoutInCell="1" allowOverlap="1" wp14:anchorId="3D4992C3" wp14:editId="0DCA34A2">
                      <wp:simplePos x="0" y="0"/>
                      <wp:positionH relativeFrom="column">
                        <wp:posOffset>0</wp:posOffset>
                      </wp:positionH>
                      <wp:positionV relativeFrom="paragraph">
                        <wp:posOffset>0</wp:posOffset>
                      </wp:positionV>
                      <wp:extent cx="76200" cy="28575"/>
                      <wp:effectExtent l="19050" t="19050" r="19050" b="28575"/>
                      <wp:wrapNone/>
                      <wp:docPr id="2607" name="Text Box 1291">
                        <a:extLst xmlns:a="http://schemas.openxmlformats.org/drawingml/2006/main">
                          <a:ext uri="{FF2B5EF4-FFF2-40B4-BE49-F238E27FC236}">
                            <a16:creationId xmlns:a16="http://schemas.microsoft.com/office/drawing/2014/main" id="{00000000-0008-0000-0000-00002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796398" id="Text Box 1291" o:spid="_x0000_s1026" type="#_x0000_t202" style="position:absolute;margin-left:0;margin-top:0;width:6pt;height:2.25pt;z-index:25432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29856" behindDoc="0" locked="0" layoutInCell="1" allowOverlap="1" wp14:anchorId="4A9020F3" wp14:editId="7D29C6D1">
                      <wp:simplePos x="0" y="0"/>
                      <wp:positionH relativeFrom="column">
                        <wp:posOffset>0</wp:posOffset>
                      </wp:positionH>
                      <wp:positionV relativeFrom="paragraph">
                        <wp:posOffset>0</wp:posOffset>
                      </wp:positionV>
                      <wp:extent cx="76200" cy="28575"/>
                      <wp:effectExtent l="19050" t="19050" r="19050" b="28575"/>
                      <wp:wrapNone/>
                      <wp:docPr id="2608" name="Text Box 1290">
                        <a:extLst xmlns:a="http://schemas.openxmlformats.org/drawingml/2006/main">
                          <a:ext uri="{FF2B5EF4-FFF2-40B4-BE49-F238E27FC236}">
                            <a16:creationId xmlns:a16="http://schemas.microsoft.com/office/drawing/2014/main" id="{00000000-0008-0000-0000-00003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EE4DE0" id="Text Box 1290" o:spid="_x0000_s1026" type="#_x0000_t202" style="position:absolute;margin-left:0;margin-top:0;width:6pt;height:2.25pt;z-index:25432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30880" behindDoc="0" locked="0" layoutInCell="1" allowOverlap="1" wp14:anchorId="164CE984" wp14:editId="4537676F">
                      <wp:simplePos x="0" y="0"/>
                      <wp:positionH relativeFrom="column">
                        <wp:posOffset>0</wp:posOffset>
                      </wp:positionH>
                      <wp:positionV relativeFrom="paragraph">
                        <wp:posOffset>0</wp:posOffset>
                      </wp:positionV>
                      <wp:extent cx="76200" cy="28575"/>
                      <wp:effectExtent l="19050" t="19050" r="19050" b="28575"/>
                      <wp:wrapNone/>
                      <wp:docPr id="2609" name="Text Box 1289">
                        <a:extLst xmlns:a="http://schemas.openxmlformats.org/drawingml/2006/main">
                          <a:ext uri="{FF2B5EF4-FFF2-40B4-BE49-F238E27FC236}">
                            <a16:creationId xmlns:a16="http://schemas.microsoft.com/office/drawing/2014/main" id="{00000000-0008-0000-0000-00003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86D87A" id="Text Box 1289" o:spid="_x0000_s1026" type="#_x0000_t202" style="position:absolute;margin-left:0;margin-top:0;width:6pt;height:2.25pt;z-index:25433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31904" behindDoc="0" locked="0" layoutInCell="1" allowOverlap="1" wp14:anchorId="1FA71B43" wp14:editId="4835C81D">
                      <wp:simplePos x="0" y="0"/>
                      <wp:positionH relativeFrom="column">
                        <wp:posOffset>0</wp:posOffset>
                      </wp:positionH>
                      <wp:positionV relativeFrom="paragraph">
                        <wp:posOffset>0</wp:posOffset>
                      </wp:positionV>
                      <wp:extent cx="76200" cy="28575"/>
                      <wp:effectExtent l="19050" t="19050" r="19050" b="28575"/>
                      <wp:wrapNone/>
                      <wp:docPr id="2610" name="Text Box 1288">
                        <a:extLst xmlns:a="http://schemas.openxmlformats.org/drawingml/2006/main">
                          <a:ext uri="{FF2B5EF4-FFF2-40B4-BE49-F238E27FC236}">
                            <a16:creationId xmlns:a16="http://schemas.microsoft.com/office/drawing/2014/main" id="{00000000-0008-0000-0000-00003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418FCC" id="Text Box 1288" o:spid="_x0000_s1026" type="#_x0000_t202" style="position:absolute;margin-left:0;margin-top:0;width:6pt;height:2.25pt;z-index:25433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34976" behindDoc="0" locked="0" layoutInCell="1" allowOverlap="1" wp14:anchorId="68CD968E" wp14:editId="0E52A18C">
                      <wp:simplePos x="0" y="0"/>
                      <wp:positionH relativeFrom="column">
                        <wp:posOffset>0</wp:posOffset>
                      </wp:positionH>
                      <wp:positionV relativeFrom="paragraph">
                        <wp:posOffset>0</wp:posOffset>
                      </wp:positionV>
                      <wp:extent cx="76200" cy="28575"/>
                      <wp:effectExtent l="19050" t="19050" r="19050" b="28575"/>
                      <wp:wrapNone/>
                      <wp:docPr id="2613" name="Text Box 1287">
                        <a:extLst xmlns:a="http://schemas.openxmlformats.org/drawingml/2006/main">
                          <a:ext uri="{FF2B5EF4-FFF2-40B4-BE49-F238E27FC236}">
                            <a16:creationId xmlns:a16="http://schemas.microsoft.com/office/drawing/2014/main" id="{00000000-0008-0000-0000-00003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073053" id="Text Box 1287" o:spid="_x0000_s1026" type="#_x0000_t202" style="position:absolute;margin-left:0;margin-top:0;width:6pt;height:2.25pt;z-index:25433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36000" behindDoc="0" locked="0" layoutInCell="1" allowOverlap="1" wp14:anchorId="3215AEC9" wp14:editId="5B748351">
                      <wp:simplePos x="0" y="0"/>
                      <wp:positionH relativeFrom="column">
                        <wp:posOffset>0</wp:posOffset>
                      </wp:positionH>
                      <wp:positionV relativeFrom="paragraph">
                        <wp:posOffset>0</wp:posOffset>
                      </wp:positionV>
                      <wp:extent cx="76200" cy="28575"/>
                      <wp:effectExtent l="19050" t="19050" r="19050" b="28575"/>
                      <wp:wrapNone/>
                      <wp:docPr id="2614" name="Text Box 1286">
                        <a:extLst xmlns:a="http://schemas.openxmlformats.org/drawingml/2006/main">
                          <a:ext uri="{FF2B5EF4-FFF2-40B4-BE49-F238E27FC236}">
                            <a16:creationId xmlns:a16="http://schemas.microsoft.com/office/drawing/2014/main" id="{00000000-0008-0000-0000-00003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BA2FB9" id="Text Box 1286" o:spid="_x0000_s1026" type="#_x0000_t202" style="position:absolute;margin-left:0;margin-top:0;width:6pt;height:2.25pt;z-index:25433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37024" behindDoc="0" locked="0" layoutInCell="1" allowOverlap="1" wp14:anchorId="04DF2FC3" wp14:editId="1CD0C625">
                      <wp:simplePos x="0" y="0"/>
                      <wp:positionH relativeFrom="column">
                        <wp:posOffset>0</wp:posOffset>
                      </wp:positionH>
                      <wp:positionV relativeFrom="paragraph">
                        <wp:posOffset>0</wp:posOffset>
                      </wp:positionV>
                      <wp:extent cx="76200" cy="28575"/>
                      <wp:effectExtent l="19050" t="19050" r="19050" b="28575"/>
                      <wp:wrapNone/>
                      <wp:docPr id="2615" name="Text Box 1285">
                        <a:extLst xmlns:a="http://schemas.openxmlformats.org/drawingml/2006/main">
                          <a:ext uri="{FF2B5EF4-FFF2-40B4-BE49-F238E27FC236}">
                            <a16:creationId xmlns:a16="http://schemas.microsoft.com/office/drawing/2014/main" id="{00000000-0008-0000-0000-00003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B52CED" id="Text Box 1285" o:spid="_x0000_s1026" type="#_x0000_t202" style="position:absolute;margin-left:0;margin-top:0;width:6pt;height:2.25pt;z-index:25433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38048" behindDoc="0" locked="0" layoutInCell="1" allowOverlap="1" wp14:anchorId="0137FE0C" wp14:editId="35A32B11">
                      <wp:simplePos x="0" y="0"/>
                      <wp:positionH relativeFrom="column">
                        <wp:posOffset>0</wp:posOffset>
                      </wp:positionH>
                      <wp:positionV relativeFrom="paragraph">
                        <wp:posOffset>0</wp:posOffset>
                      </wp:positionV>
                      <wp:extent cx="76200" cy="28575"/>
                      <wp:effectExtent l="19050" t="19050" r="19050" b="28575"/>
                      <wp:wrapNone/>
                      <wp:docPr id="2616" name="Text Box 1284">
                        <a:extLst xmlns:a="http://schemas.openxmlformats.org/drawingml/2006/main">
                          <a:ext uri="{FF2B5EF4-FFF2-40B4-BE49-F238E27FC236}">
                            <a16:creationId xmlns:a16="http://schemas.microsoft.com/office/drawing/2014/main" id="{00000000-0008-0000-0000-00003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1A7EEE" id="Text Box 1284" o:spid="_x0000_s1026" type="#_x0000_t202" style="position:absolute;margin-left:0;margin-top:0;width:6pt;height:2.25pt;z-index:25433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39072" behindDoc="0" locked="0" layoutInCell="1" allowOverlap="1" wp14:anchorId="5C19BA4B" wp14:editId="52173BB4">
                      <wp:simplePos x="0" y="0"/>
                      <wp:positionH relativeFrom="column">
                        <wp:posOffset>0</wp:posOffset>
                      </wp:positionH>
                      <wp:positionV relativeFrom="paragraph">
                        <wp:posOffset>0</wp:posOffset>
                      </wp:positionV>
                      <wp:extent cx="76200" cy="28575"/>
                      <wp:effectExtent l="19050" t="19050" r="19050" b="28575"/>
                      <wp:wrapNone/>
                      <wp:docPr id="2617" name="Text Box 1283">
                        <a:extLst xmlns:a="http://schemas.openxmlformats.org/drawingml/2006/main">
                          <a:ext uri="{FF2B5EF4-FFF2-40B4-BE49-F238E27FC236}">
                            <a16:creationId xmlns:a16="http://schemas.microsoft.com/office/drawing/2014/main" id="{00000000-0008-0000-0000-00003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B32301" id="Text Box 1283" o:spid="_x0000_s1026" type="#_x0000_t202" style="position:absolute;margin-left:0;margin-top:0;width:6pt;height:2.25pt;z-index:25433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40096" behindDoc="0" locked="0" layoutInCell="1" allowOverlap="1" wp14:anchorId="620CC854" wp14:editId="764E8778">
                      <wp:simplePos x="0" y="0"/>
                      <wp:positionH relativeFrom="column">
                        <wp:posOffset>0</wp:posOffset>
                      </wp:positionH>
                      <wp:positionV relativeFrom="paragraph">
                        <wp:posOffset>0</wp:posOffset>
                      </wp:positionV>
                      <wp:extent cx="76200" cy="28575"/>
                      <wp:effectExtent l="19050" t="19050" r="19050" b="28575"/>
                      <wp:wrapNone/>
                      <wp:docPr id="2618" name="Text Box 1282">
                        <a:extLst xmlns:a="http://schemas.openxmlformats.org/drawingml/2006/main">
                          <a:ext uri="{FF2B5EF4-FFF2-40B4-BE49-F238E27FC236}">
                            <a16:creationId xmlns:a16="http://schemas.microsoft.com/office/drawing/2014/main" id="{00000000-0008-0000-0000-00003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99762F" id="Text Box 1282" o:spid="_x0000_s1026" type="#_x0000_t202" style="position:absolute;margin-left:0;margin-top:0;width:6pt;height:2.25pt;z-index:25434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41120" behindDoc="0" locked="0" layoutInCell="1" allowOverlap="1" wp14:anchorId="1F6E3834" wp14:editId="2C5B0753">
                      <wp:simplePos x="0" y="0"/>
                      <wp:positionH relativeFrom="column">
                        <wp:posOffset>0</wp:posOffset>
                      </wp:positionH>
                      <wp:positionV relativeFrom="paragraph">
                        <wp:posOffset>0</wp:posOffset>
                      </wp:positionV>
                      <wp:extent cx="76200" cy="28575"/>
                      <wp:effectExtent l="19050" t="19050" r="19050" b="28575"/>
                      <wp:wrapNone/>
                      <wp:docPr id="2619" name="Text Box 1281">
                        <a:extLst xmlns:a="http://schemas.openxmlformats.org/drawingml/2006/main">
                          <a:ext uri="{FF2B5EF4-FFF2-40B4-BE49-F238E27FC236}">
                            <a16:creationId xmlns:a16="http://schemas.microsoft.com/office/drawing/2014/main" id="{00000000-0008-0000-0000-00003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3A0AD1" id="Text Box 1281" o:spid="_x0000_s1026" type="#_x0000_t202" style="position:absolute;margin-left:0;margin-top:0;width:6pt;height:2.25pt;z-index:25434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42144" behindDoc="0" locked="0" layoutInCell="1" allowOverlap="1" wp14:anchorId="626ED5C4" wp14:editId="2C5E792B">
                      <wp:simplePos x="0" y="0"/>
                      <wp:positionH relativeFrom="column">
                        <wp:posOffset>0</wp:posOffset>
                      </wp:positionH>
                      <wp:positionV relativeFrom="paragraph">
                        <wp:posOffset>0</wp:posOffset>
                      </wp:positionV>
                      <wp:extent cx="76200" cy="28575"/>
                      <wp:effectExtent l="19050" t="19050" r="19050" b="28575"/>
                      <wp:wrapNone/>
                      <wp:docPr id="2620" name="Text Box 1280">
                        <a:extLst xmlns:a="http://schemas.openxmlformats.org/drawingml/2006/main">
                          <a:ext uri="{FF2B5EF4-FFF2-40B4-BE49-F238E27FC236}">
                            <a16:creationId xmlns:a16="http://schemas.microsoft.com/office/drawing/2014/main" id="{00000000-0008-0000-0000-00003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36DCF6" id="Text Box 1280" o:spid="_x0000_s1026" type="#_x0000_t202" style="position:absolute;margin-left:0;margin-top:0;width:6pt;height:2.25pt;z-index:25434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43168" behindDoc="0" locked="0" layoutInCell="1" allowOverlap="1" wp14:anchorId="510BA6DB" wp14:editId="3A8EA652">
                      <wp:simplePos x="0" y="0"/>
                      <wp:positionH relativeFrom="column">
                        <wp:posOffset>0</wp:posOffset>
                      </wp:positionH>
                      <wp:positionV relativeFrom="paragraph">
                        <wp:posOffset>0</wp:posOffset>
                      </wp:positionV>
                      <wp:extent cx="76200" cy="28575"/>
                      <wp:effectExtent l="19050" t="19050" r="19050" b="28575"/>
                      <wp:wrapNone/>
                      <wp:docPr id="2621" name="Text Box 1279">
                        <a:extLst xmlns:a="http://schemas.openxmlformats.org/drawingml/2006/main">
                          <a:ext uri="{FF2B5EF4-FFF2-40B4-BE49-F238E27FC236}">
                            <a16:creationId xmlns:a16="http://schemas.microsoft.com/office/drawing/2014/main" id="{00000000-0008-0000-0000-00003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8AD99B" id="Text Box 1279" o:spid="_x0000_s1026" type="#_x0000_t202" style="position:absolute;margin-left:0;margin-top:0;width:6pt;height:2.25pt;z-index:25434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44192" behindDoc="0" locked="0" layoutInCell="1" allowOverlap="1" wp14:anchorId="470CF38E" wp14:editId="139B6B0B">
                      <wp:simplePos x="0" y="0"/>
                      <wp:positionH relativeFrom="column">
                        <wp:posOffset>0</wp:posOffset>
                      </wp:positionH>
                      <wp:positionV relativeFrom="paragraph">
                        <wp:posOffset>0</wp:posOffset>
                      </wp:positionV>
                      <wp:extent cx="76200" cy="28575"/>
                      <wp:effectExtent l="19050" t="19050" r="19050" b="28575"/>
                      <wp:wrapNone/>
                      <wp:docPr id="2622" name="Text Box 1278">
                        <a:extLst xmlns:a="http://schemas.openxmlformats.org/drawingml/2006/main">
                          <a:ext uri="{FF2B5EF4-FFF2-40B4-BE49-F238E27FC236}">
                            <a16:creationId xmlns:a16="http://schemas.microsoft.com/office/drawing/2014/main" id="{00000000-0008-0000-0000-00003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6BBF4D" id="Text Box 1278" o:spid="_x0000_s1026" type="#_x0000_t202" style="position:absolute;margin-left:0;margin-top:0;width:6pt;height:2.25pt;z-index:25434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45216" behindDoc="0" locked="0" layoutInCell="1" allowOverlap="1" wp14:anchorId="56E859D0" wp14:editId="7F17098D">
                      <wp:simplePos x="0" y="0"/>
                      <wp:positionH relativeFrom="column">
                        <wp:posOffset>0</wp:posOffset>
                      </wp:positionH>
                      <wp:positionV relativeFrom="paragraph">
                        <wp:posOffset>0</wp:posOffset>
                      </wp:positionV>
                      <wp:extent cx="76200" cy="28575"/>
                      <wp:effectExtent l="19050" t="19050" r="19050" b="28575"/>
                      <wp:wrapNone/>
                      <wp:docPr id="2623" name="Text Box 1277">
                        <a:extLst xmlns:a="http://schemas.openxmlformats.org/drawingml/2006/main">
                          <a:ext uri="{FF2B5EF4-FFF2-40B4-BE49-F238E27FC236}">
                            <a16:creationId xmlns:a16="http://schemas.microsoft.com/office/drawing/2014/main" id="{00000000-0008-0000-0000-00003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35B11A" id="Text Box 1277" o:spid="_x0000_s1026" type="#_x0000_t202" style="position:absolute;margin-left:0;margin-top:0;width:6pt;height:2.25pt;z-index:25434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46240" behindDoc="0" locked="0" layoutInCell="1" allowOverlap="1" wp14:anchorId="2ACA687D" wp14:editId="1445A75A">
                      <wp:simplePos x="0" y="0"/>
                      <wp:positionH relativeFrom="column">
                        <wp:posOffset>0</wp:posOffset>
                      </wp:positionH>
                      <wp:positionV relativeFrom="paragraph">
                        <wp:posOffset>0</wp:posOffset>
                      </wp:positionV>
                      <wp:extent cx="76200" cy="28575"/>
                      <wp:effectExtent l="19050" t="19050" r="19050" b="28575"/>
                      <wp:wrapNone/>
                      <wp:docPr id="2624" name="Text Box 1276">
                        <a:extLst xmlns:a="http://schemas.openxmlformats.org/drawingml/2006/main">
                          <a:ext uri="{FF2B5EF4-FFF2-40B4-BE49-F238E27FC236}">
                            <a16:creationId xmlns:a16="http://schemas.microsoft.com/office/drawing/2014/main" id="{00000000-0008-0000-0000-00004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C31E2B" id="Text Box 1276" o:spid="_x0000_s1026" type="#_x0000_t202" style="position:absolute;margin-left:0;margin-top:0;width:6pt;height:2.25pt;z-index:25434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47264" behindDoc="0" locked="0" layoutInCell="1" allowOverlap="1" wp14:anchorId="32175AC7" wp14:editId="2D77D5DB">
                      <wp:simplePos x="0" y="0"/>
                      <wp:positionH relativeFrom="column">
                        <wp:posOffset>0</wp:posOffset>
                      </wp:positionH>
                      <wp:positionV relativeFrom="paragraph">
                        <wp:posOffset>0</wp:posOffset>
                      </wp:positionV>
                      <wp:extent cx="76200" cy="28575"/>
                      <wp:effectExtent l="19050" t="19050" r="19050" b="28575"/>
                      <wp:wrapNone/>
                      <wp:docPr id="2625" name="Text Box 1275">
                        <a:extLst xmlns:a="http://schemas.openxmlformats.org/drawingml/2006/main">
                          <a:ext uri="{FF2B5EF4-FFF2-40B4-BE49-F238E27FC236}">
                            <a16:creationId xmlns:a16="http://schemas.microsoft.com/office/drawing/2014/main" id="{00000000-0008-0000-0000-00004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9C9950" id="Text Box 1275" o:spid="_x0000_s1026" type="#_x0000_t202" style="position:absolute;margin-left:0;margin-top:0;width:6pt;height:2.25pt;z-index:25434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48288" behindDoc="0" locked="0" layoutInCell="1" allowOverlap="1" wp14:anchorId="45025631" wp14:editId="6787C239">
                      <wp:simplePos x="0" y="0"/>
                      <wp:positionH relativeFrom="column">
                        <wp:posOffset>0</wp:posOffset>
                      </wp:positionH>
                      <wp:positionV relativeFrom="paragraph">
                        <wp:posOffset>0</wp:posOffset>
                      </wp:positionV>
                      <wp:extent cx="76200" cy="28575"/>
                      <wp:effectExtent l="19050" t="19050" r="19050" b="28575"/>
                      <wp:wrapNone/>
                      <wp:docPr id="2626" name="Text Box 1274">
                        <a:extLst xmlns:a="http://schemas.openxmlformats.org/drawingml/2006/main">
                          <a:ext uri="{FF2B5EF4-FFF2-40B4-BE49-F238E27FC236}">
                            <a16:creationId xmlns:a16="http://schemas.microsoft.com/office/drawing/2014/main" id="{00000000-0008-0000-0000-00004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4BACD0" id="Text Box 1274" o:spid="_x0000_s1026" type="#_x0000_t202" style="position:absolute;margin-left:0;margin-top:0;width:6pt;height:2.25pt;z-index:25434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49312" behindDoc="0" locked="0" layoutInCell="1" allowOverlap="1" wp14:anchorId="05B15DBC" wp14:editId="53EBFFCC">
                      <wp:simplePos x="0" y="0"/>
                      <wp:positionH relativeFrom="column">
                        <wp:posOffset>0</wp:posOffset>
                      </wp:positionH>
                      <wp:positionV relativeFrom="paragraph">
                        <wp:posOffset>0</wp:posOffset>
                      </wp:positionV>
                      <wp:extent cx="76200" cy="28575"/>
                      <wp:effectExtent l="19050" t="19050" r="19050" b="28575"/>
                      <wp:wrapNone/>
                      <wp:docPr id="2627" name="Text Box 1273">
                        <a:extLst xmlns:a="http://schemas.openxmlformats.org/drawingml/2006/main">
                          <a:ext uri="{FF2B5EF4-FFF2-40B4-BE49-F238E27FC236}">
                            <a16:creationId xmlns:a16="http://schemas.microsoft.com/office/drawing/2014/main" id="{00000000-0008-0000-0000-00004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062A9C" id="Text Box 1273" o:spid="_x0000_s1026" type="#_x0000_t202" style="position:absolute;margin-left:0;margin-top:0;width:6pt;height:2.25pt;z-index:25434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50336" behindDoc="0" locked="0" layoutInCell="1" allowOverlap="1" wp14:anchorId="0065B72A" wp14:editId="779320A9">
                      <wp:simplePos x="0" y="0"/>
                      <wp:positionH relativeFrom="column">
                        <wp:posOffset>0</wp:posOffset>
                      </wp:positionH>
                      <wp:positionV relativeFrom="paragraph">
                        <wp:posOffset>0</wp:posOffset>
                      </wp:positionV>
                      <wp:extent cx="76200" cy="28575"/>
                      <wp:effectExtent l="19050" t="19050" r="19050" b="28575"/>
                      <wp:wrapNone/>
                      <wp:docPr id="2628" name="Text Box 1272">
                        <a:extLst xmlns:a="http://schemas.openxmlformats.org/drawingml/2006/main">
                          <a:ext uri="{FF2B5EF4-FFF2-40B4-BE49-F238E27FC236}">
                            <a16:creationId xmlns:a16="http://schemas.microsoft.com/office/drawing/2014/main" id="{00000000-0008-0000-0000-00004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F751F6" id="Text Box 1272" o:spid="_x0000_s1026" type="#_x0000_t202" style="position:absolute;margin-left:0;margin-top:0;width:6pt;height:2.25pt;z-index:25435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51360" behindDoc="0" locked="0" layoutInCell="1" allowOverlap="1" wp14:anchorId="59306CC5" wp14:editId="2391682D">
                      <wp:simplePos x="0" y="0"/>
                      <wp:positionH relativeFrom="column">
                        <wp:posOffset>0</wp:posOffset>
                      </wp:positionH>
                      <wp:positionV relativeFrom="paragraph">
                        <wp:posOffset>0</wp:posOffset>
                      </wp:positionV>
                      <wp:extent cx="76200" cy="28575"/>
                      <wp:effectExtent l="19050" t="19050" r="19050" b="28575"/>
                      <wp:wrapNone/>
                      <wp:docPr id="2629" name="Text Box 1271">
                        <a:extLst xmlns:a="http://schemas.openxmlformats.org/drawingml/2006/main">
                          <a:ext uri="{FF2B5EF4-FFF2-40B4-BE49-F238E27FC236}">
                            <a16:creationId xmlns:a16="http://schemas.microsoft.com/office/drawing/2014/main" id="{00000000-0008-0000-0000-00004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7C1E02" id="Text Box 1271" o:spid="_x0000_s1026" type="#_x0000_t202" style="position:absolute;margin-left:0;margin-top:0;width:6pt;height:2.25pt;z-index:25435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52384" behindDoc="0" locked="0" layoutInCell="1" allowOverlap="1" wp14:anchorId="31C9A958" wp14:editId="18EF46AE">
                      <wp:simplePos x="0" y="0"/>
                      <wp:positionH relativeFrom="column">
                        <wp:posOffset>0</wp:posOffset>
                      </wp:positionH>
                      <wp:positionV relativeFrom="paragraph">
                        <wp:posOffset>0</wp:posOffset>
                      </wp:positionV>
                      <wp:extent cx="76200" cy="28575"/>
                      <wp:effectExtent l="19050" t="19050" r="19050" b="28575"/>
                      <wp:wrapNone/>
                      <wp:docPr id="2630" name="Text Box 1270">
                        <a:extLst xmlns:a="http://schemas.openxmlformats.org/drawingml/2006/main">
                          <a:ext uri="{FF2B5EF4-FFF2-40B4-BE49-F238E27FC236}">
                            <a16:creationId xmlns:a16="http://schemas.microsoft.com/office/drawing/2014/main" id="{00000000-0008-0000-0000-00004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6CE2DF" id="Text Box 1270" o:spid="_x0000_s1026" type="#_x0000_t202" style="position:absolute;margin-left:0;margin-top:0;width:6pt;height:2.25pt;z-index:25435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53408" behindDoc="0" locked="0" layoutInCell="1" allowOverlap="1" wp14:anchorId="20726CC9" wp14:editId="4357FEDA">
                      <wp:simplePos x="0" y="0"/>
                      <wp:positionH relativeFrom="column">
                        <wp:posOffset>0</wp:posOffset>
                      </wp:positionH>
                      <wp:positionV relativeFrom="paragraph">
                        <wp:posOffset>0</wp:posOffset>
                      </wp:positionV>
                      <wp:extent cx="76200" cy="28575"/>
                      <wp:effectExtent l="19050" t="19050" r="19050" b="28575"/>
                      <wp:wrapNone/>
                      <wp:docPr id="2631" name="Text Box 1269">
                        <a:extLst xmlns:a="http://schemas.openxmlformats.org/drawingml/2006/main">
                          <a:ext uri="{FF2B5EF4-FFF2-40B4-BE49-F238E27FC236}">
                            <a16:creationId xmlns:a16="http://schemas.microsoft.com/office/drawing/2014/main" id="{00000000-0008-0000-0000-00004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760A65" id="Text Box 1269" o:spid="_x0000_s1026" type="#_x0000_t202" style="position:absolute;margin-left:0;margin-top:0;width:6pt;height:2.25pt;z-index:25435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54432" behindDoc="0" locked="0" layoutInCell="1" allowOverlap="1" wp14:anchorId="60C4305C" wp14:editId="0561008B">
                      <wp:simplePos x="0" y="0"/>
                      <wp:positionH relativeFrom="column">
                        <wp:posOffset>0</wp:posOffset>
                      </wp:positionH>
                      <wp:positionV relativeFrom="paragraph">
                        <wp:posOffset>0</wp:posOffset>
                      </wp:positionV>
                      <wp:extent cx="76200" cy="28575"/>
                      <wp:effectExtent l="19050" t="19050" r="19050" b="28575"/>
                      <wp:wrapNone/>
                      <wp:docPr id="2632" name="Text Box 1268">
                        <a:extLst xmlns:a="http://schemas.openxmlformats.org/drawingml/2006/main">
                          <a:ext uri="{FF2B5EF4-FFF2-40B4-BE49-F238E27FC236}">
                            <a16:creationId xmlns:a16="http://schemas.microsoft.com/office/drawing/2014/main" id="{00000000-0008-0000-0000-00004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3EECA4" id="Text Box 1268" o:spid="_x0000_s1026" type="#_x0000_t202" style="position:absolute;margin-left:0;margin-top:0;width:6pt;height:2.25pt;z-index:25435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55456" behindDoc="0" locked="0" layoutInCell="1" allowOverlap="1" wp14:anchorId="6180355A" wp14:editId="5E66E5C9">
                      <wp:simplePos x="0" y="0"/>
                      <wp:positionH relativeFrom="column">
                        <wp:posOffset>0</wp:posOffset>
                      </wp:positionH>
                      <wp:positionV relativeFrom="paragraph">
                        <wp:posOffset>0</wp:posOffset>
                      </wp:positionV>
                      <wp:extent cx="76200" cy="28575"/>
                      <wp:effectExtent l="19050" t="19050" r="19050" b="28575"/>
                      <wp:wrapNone/>
                      <wp:docPr id="2633" name="Text Box 1267">
                        <a:extLst xmlns:a="http://schemas.openxmlformats.org/drawingml/2006/main">
                          <a:ext uri="{FF2B5EF4-FFF2-40B4-BE49-F238E27FC236}">
                            <a16:creationId xmlns:a16="http://schemas.microsoft.com/office/drawing/2014/main" id="{00000000-0008-0000-0000-00004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B0ABFD" id="Text Box 1267" o:spid="_x0000_s1026" type="#_x0000_t202" style="position:absolute;margin-left:0;margin-top:0;width:6pt;height:2.25pt;z-index:25435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56480" behindDoc="0" locked="0" layoutInCell="1" allowOverlap="1" wp14:anchorId="0E8BA82C" wp14:editId="307813CB">
                      <wp:simplePos x="0" y="0"/>
                      <wp:positionH relativeFrom="column">
                        <wp:posOffset>0</wp:posOffset>
                      </wp:positionH>
                      <wp:positionV relativeFrom="paragraph">
                        <wp:posOffset>0</wp:posOffset>
                      </wp:positionV>
                      <wp:extent cx="76200" cy="28575"/>
                      <wp:effectExtent l="19050" t="19050" r="19050" b="28575"/>
                      <wp:wrapNone/>
                      <wp:docPr id="2634" name="Text Box 1266">
                        <a:extLst xmlns:a="http://schemas.openxmlformats.org/drawingml/2006/main">
                          <a:ext uri="{FF2B5EF4-FFF2-40B4-BE49-F238E27FC236}">
                            <a16:creationId xmlns:a16="http://schemas.microsoft.com/office/drawing/2014/main" id="{00000000-0008-0000-0000-00004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328A53" id="Text Box 1266" o:spid="_x0000_s1026" type="#_x0000_t202" style="position:absolute;margin-left:0;margin-top:0;width:6pt;height:2.25pt;z-index:25435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65696" behindDoc="0" locked="0" layoutInCell="1" allowOverlap="1" wp14:anchorId="1EBF57BC" wp14:editId="1FF26433">
                      <wp:simplePos x="0" y="0"/>
                      <wp:positionH relativeFrom="column">
                        <wp:posOffset>0</wp:posOffset>
                      </wp:positionH>
                      <wp:positionV relativeFrom="paragraph">
                        <wp:posOffset>0</wp:posOffset>
                      </wp:positionV>
                      <wp:extent cx="76200" cy="28575"/>
                      <wp:effectExtent l="19050" t="19050" r="19050" b="28575"/>
                      <wp:wrapNone/>
                      <wp:docPr id="2643" name="Text Box 1265">
                        <a:extLst xmlns:a="http://schemas.openxmlformats.org/drawingml/2006/main">
                          <a:ext uri="{FF2B5EF4-FFF2-40B4-BE49-F238E27FC236}">
                            <a16:creationId xmlns:a16="http://schemas.microsoft.com/office/drawing/2014/main" id="{00000000-0008-0000-0000-00005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08E687" id="Text Box 1265" o:spid="_x0000_s1026" type="#_x0000_t202" style="position:absolute;margin-left:0;margin-top:0;width:6pt;height:2.25pt;z-index:25436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66720" behindDoc="0" locked="0" layoutInCell="1" allowOverlap="1" wp14:anchorId="2D95802B" wp14:editId="4821C5DA">
                      <wp:simplePos x="0" y="0"/>
                      <wp:positionH relativeFrom="column">
                        <wp:posOffset>0</wp:posOffset>
                      </wp:positionH>
                      <wp:positionV relativeFrom="paragraph">
                        <wp:posOffset>0</wp:posOffset>
                      </wp:positionV>
                      <wp:extent cx="76200" cy="28575"/>
                      <wp:effectExtent l="19050" t="19050" r="19050" b="28575"/>
                      <wp:wrapNone/>
                      <wp:docPr id="2644" name="Text Box 1264">
                        <a:extLst xmlns:a="http://schemas.openxmlformats.org/drawingml/2006/main">
                          <a:ext uri="{FF2B5EF4-FFF2-40B4-BE49-F238E27FC236}">
                            <a16:creationId xmlns:a16="http://schemas.microsoft.com/office/drawing/2014/main" id="{00000000-0008-0000-0000-00005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7E73A1" id="Text Box 1264" o:spid="_x0000_s1026" type="#_x0000_t202" style="position:absolute;margin-left:0;margin-top:0;width:6pt;height:2.25pt;z-index:25436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67744" behindDoc="0" locked="0" layoutInCell="1" allowOverlap="1" wp14:anchorId="5B62C64A" wp14:editId="4E53A844">
                      <wp:simplePos x="0" y="0"/>
                      <wp:positionH relativeFrom="column">
                        <wp:posOffset>0</wp:posOffset>
                      </wp:positionH>
                      <wp:positionV relativeFrom="paragraph">
                        <wp:posOffset>0</wp:posOffset>
                      </wp:positionV>
                      <wp:extent cx="76200" cy="28575"/>
                      <wp:effectExtent l="19050" t="19050" r="19050" b="28575"/>
                      <wp:wrapNone/>
                      <wp:docPr id="2645" name="Text Box 1263">
                        <a:extLst xmlns:a="http://schemas.openxmlformats.org/drawingml/2006/main">
                          <a:ext uri="{FF2B5EF4-FFF2-40B4-BE49-F238E27FC236}">
                            <a16:creationId xmlns:a16="http://schemas.microsoft.com/office/drawing/2014/main" id="{00000000-0008-0000-0000-00005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CB3710" id="Text Box 1263" o:spid="_x0000_s1026" type="#_x0000_t202" style="position:absolute;margin-left:0;margin-top:0;width:6pt;height:2.25pt;z-index:25436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68768" behindDoc="0" locked="0" layoutInCell="1" allowOverlap="1" wp14:anchorId="775DE876" wp14:editId="1BECF404">
                      <wp:simplePos x="0" y="0"/>
                      <wp:positionH relativeFrom="column">
                        <wp:posOffset>0</wp:posOffset>
                      </wp:positionH>
                      <wp:positionV relativeFrom="paragraph">
                        <wp:posOffset>0</wp:posOffset>
                      </wp:positionV>
                      <wp:extent cx="76200" cy="28575"/>
                      <wp:effectExtent l="19050" t="19050" r="19050" b="28575"/>
                      <wp:wrapNone/>
                      <wp:docPr id="2646" name="Text Box 1262">
                        <a:extLst xmlns:a="http://schemas.openxmlformats.org/drawingml/2006/main">
                          <a:ext uri="{FF2B5EF4-FFF2-40B4-BE49-F238E27FC236}">
                            <a16:creationId xmlns:a16="http://schemas.microsoft.com/office/drawing/2014/main" id="{00000000-0008-0000-0000-00005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BDEC12" id="Text Box 1262" o:spid="_x0000_s1026" type="#_x0000_t202" style="position:absolute;margin-left:0;margin-top:0;width:6pt;height:2.25pt;z-index:25436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69792" behindDoc="0" locked="0" layoutInCell="1" allowOverlap="1" wp14:anchorId="68ABE010" wp14:editId="3B06C3C8">
                      <wp:simplePos x="0" y="0"/>
                      <wp:positionH relativeFrom="column">
                        <wp:posOffset>0</wp:posOffset>
                      </wp:positionH>
                      <wp:positionV relativeFrom="paragraph">
                        <wp:posOffset>0</wp:posOffset>
                      </wp:positionV>
                      <wp:extent cx="76200" cy="28575"/>
                      <wp:effectExtent l="19050" t="19050" r="19050" b="28575"/>
                      <wp:wrapNone/>
                      <wp:docPr id="2647" name="Text Box 1261">
                        <a:extLst xmlns:a="http://schemas.openxmlformats.org/drawingml/2006/main">
                          <a:ext uri="{FF2B5EF4-FFF2-40B4-BE49-F238E27FC236}">
                            <a16:creationId xmlns:a16="http://schemas.microsoft.com/office/drawing/2014/main" id="{00000000-0008-0000-0000-00005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A86328" id="Text Box 1261" o:spid="_x0000_s1026" type="#_x0000_t202" style="position:absolute;margin-left:0;margin-top:0;width:6pt;height:2.25pt;z-index:25436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70816" behindDoc="0" locked="0" layoutInCell="1" allowOverlap="1" wp14:anchorId="24BFC6EA" wp14:editId="52038606">
                      <wp:simplePos x="0" y="0"/>
                      <wp:positionH relativeFrom="column">
                        <wp:posOffset>0</wp:posOffset>
                      </wp:positionH>
                      <wp:positionV relativeFrom="paragraph">
                        <wp:posOffset>0</wp:posOffset>
                      </wp:positionV>
                      <wp:extent cx="76200" cy="28575"/>
                      <wp:effectExtent l="19050" t="19050" r="19050" b="28575"/>
                      <wp:wrapNone/>
                      <wp:docPr id="2648" name="Text Box 1260">
                        <a:extLst xmlns:a="http://schemas.openxmlformats.org/drawingml/2006/main">
                          <a:ext uri="{FF2B5EF4-FFF2-40B4-BE49-F238E27FC236}">
                            <a16:creationId xmlns:a16="http://schemas.microsoft.com/office/drawing/2014/main" id="{00000000-0008-0000-0000-00005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9B0C83" id="Text Box 1260" o:spid="_x0000_s1026" type="#_x0000_t202" style="position:absolute;margin-left:0;margin-top:0;width:6pt;height:2.25pt;z-index:25437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71840" behindDoc="0" locked="0" layoutInCell="1" allowOverlap="1" wp14:anchorId="6C3ED792" wp14:editId="067E7837">
                      <wp:simplePos x="0" y="0"/>
                      <wp:positionH relativeFrom="column">
                        <wp:posOffset>0</wp:posOffset>
                      </wp:positionH>
                      <wp:positionV relativeFrom="paragraph">
                        <wp:posOffset>0</wp:posOffset>
                      </wp:positionV>
                      <wp:extent cx="76200" cy="28575"/>
                      <wp:effectExtent l="19050" t="19050" r="19050" b="28575"/>
                      <wp:wrapNone/>
                      <wp:docPr id="2649" name="Text Box 1259">
                        <a:extLst xmlns:a="http://schemas.openxmlformats.org/drawingml/2006/main">
                          <a:ext uri="{FF2B5EF4-FFF2-40B4-BE49-F238E27FC236}">
                            <a16:creationId xmlns:a16="http://schemas.microsoft.com/office/drawing/2014/main" id="{00000000-0008-0000-0000-00005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A59EF2" id="Text Box 1259" o:spid="_x0000_s1026" type="#_x0000_t202" style="position:absolute;margin-left:0;margin-top:0;width:6pt;height:2.25pt;z-index:25437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72864" behindDoc="0" locked="0" layoutInCell="1" allowOverlap="1" wp14:anchorId="41E0F0B4" wp14:editId="0F02134E">
                      <wp:simplePos x="0" y="0"/>
                      <wp:positionH relativeFrom="column">
                        <wp:posOffset>0</wp:posOffset>
                      </wp:positionH>
                      <wp:positionV relativeFrom="paragraph">
                        <wp:posOffset>0</wp:posOffset>
                      </wp:positionV>
                      <wp:extent cx="76200" cy="28575"/>
                      <wp:effectExtent l="19050" t="19050" r="19050" b="28575"/>
                      <wp:wrapNone/>
                      <wp:docPr id="2650" name="Text Box 1258">
                        <a:extLst xmlns:a="http://schemas.openxmlformats.org/drawingml/2006/main">
                          <a:ext uri="{FF2B5EF4-FFF2-40B4-BE49-F238E27FC236}">
                            <a16:creationId xmlns:a16="http://schemas.microsoft.com/office/drawing/2014/main" id="{00000000-0008-0000-0000-00005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D5C2B8" id="Text Box 1258" o:spid="_x0000_s1026" type="#_x0000_t202" style="position:absolute;margin-left:0;margin-top:0;width:6pt;height:2.25pt;z-index:25437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73888" behindDoc="0" locked="0" layoutInCell="1" allowOverlap="1" wp14:anchorId="6D7EFC2F" wp14:editId="2DC04F5F">
                      <wp:simplePos x="0" y="0"/>
                      <wp:positionH relativeFrom="column">
                        <wp:posOffset>0</wp:posOffset>
                      </wp:positionH>
                      <wp:positionV relativeFrom="paragraph">
                        <wp:posOffset>0</wp:posOffset>
                      </wp:positionV>
                      <wp:extent cx="76200" cy="28575"/>
                      <wp:effectExtent l="19050" t="19050" r="19050" b="28575"/>
                      <wp:wrapNone/>
                      <wp:docPr id="2651" name="Text Box 1257">
                        <a:extLst xmlns:a="http://schemas.openxmlformats.org/drawingml/2006/main">
                          <a:ext uri="{FF2B5EF4-FFF2-40B4-BE49-F238E27FC236}">
                            <a16:creationId xmlns:a16="http://schemas.microsoft.com/office/drawing/2014/main" id="{00000000-0008-0000-0000-00005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0DECC2" id="Text Box 1257" o:spid="_x0000_s1026" type="#_x0000_t202" style="position:absolute;margin-left:0;margin-top:0;width:6pt;height:2.25pt;z-index:25437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74912" behindDoc="0" locked="0" layoutInCell="1" allowOverlap="1" wp14:anchorId="3B9D8C43" wp14:editId="28E8D32A">
                      <wp:simplePos x="0" y="0"/>
                      <wp:positionH relativeFrom="column">
                        <wp:posOffset>0</wp:posOffset>
                      </wp:positionH>
                      <wp:positionV relativeFrom="paragraph">
                        <wp:posOffset>0</wp:posOffset>
                      </wp:positionV>
                      <wp:extent cx="76200" cy="28575"/>
                      <wp:effectExtent l="19050" t="19050" r="19050" b="28575"/>
                      <wp:wrapNone/>
                      <wp:docPr id="2652" name="Text Box 1256">
                        <a:extLst xmlns:a="http://schemas.openxmlformats.org/drawingml/2006/main">
                          <a:ext uri="{FF2B5EF4-FFF2-40B4-BE49-F238E27FC236}">
                            <a16:creationId xmlns:a16="http://schemas.microsoft.com/office/drawing/2014/main" id="{00000000-0008-0000-0000-00005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F7C9E5" id="Text Box 1256" o:spid="_x0000_s1026" type="#_x0000_t202" style="position:absolute;margin-left:0;margin-top:0;width:6pt;height:2.25pt;z-index:25437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75936" behindDoc="0" locked="0" layoutInCell="1" allowOverlap="1" wp14:anchorId="261AC37A" wp14:editId="7C2A3A4A">
                      <wp:simplePos x="0" y="0"/>
                      <wp:positionH relativeFrom="column">
                        <wp:posOffset>0</wp:posOffset>
                      </wp:positionH>
                      <wp:positionV relativeFrom="paragraph">
                        <wp:posOffset>0</wp:posOffset>
                      </wp:positionV>
                      <wp:extent cx="76200" cy="28575"/>
                      <wp:effectExtent l="19050" t="19050" r="19050" b="28575"/>
                      <wp:wrapNone/>
                      <wp:docPr id="2653" name="Text Box 1255">
                        <a:extLst xmlns:a="http://schemas.openxmlformats.org/drawingml/2006/main">
                          <a:ext uri="{FF2B5EF4-FFF2-40B4-BE49-F238E27FC236}">
                            <a16:creationId xmlns:a16="http://schemas.microsoft.com/office/drawing/2014/main" id="{00000000-0008-0000-0000-00005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5B926E" id="Text Box 1255" o:spid="_x0000_s1026" type="#_x0000_t202" style="position:absolute;margin-left:0;margin-top:0;width:6pt;height:2.25pt;z-index:25437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76960" behindDoc="0" locked="0" layoutInCell="1" allowOverlap="1" wp14:anchorId="6BC9F0B1" wp14:editId="640E1FC2">
                      <wp:simplePos x="0" y="0"/>
                      <wp:positionH relativeFrom="column">
                        <wp:posOffset>0</wp:posOffset>
                      </wp:positionH>
                      <wp:positionV relativeFrom="paragraph">
                        <wp:posOffset>0</wp:posOffset>
                      </wp:positionV>
                      <wp:extent cx="76200" cy="28575"/>
                      <wp:effectExtent l="19050" t="19050" r="19050" b="28575"/>
                      <wp:wrapNone/>
                      <wp:docPr id="2654" name="Text Box 1254">
                        <a:extLst xmlns:a="http://schemas.openxmlformats.org/drawingml/2006/main">
                          <a:ext uri="{FF2B5EF4-FFF2-40B4-BE49-F238E27FC236}">
                            <a16:creationId xmlns:a16="http://schemas.microsoft.com/office/drawing/2014/main" id="{00000000-0008-0000-0000-00005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EA907" id="Text Box 1254" o:spid="_x0000_s1026" type="#_x0000_t202" style="position:absolute;margin-left:0;margin-top:0;width:6pt;height:2.25pt;z-index:25437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77984" behindDoc="0" locked="0" layoutInCell="1" allowOverlap="1" wp14:anchorId="3D239A2E" wp14:editId="6D73AA12">
                      <wp:simplePos x="0" y="0"/>
                      <wp:positionH relativeFrom="column">
                        <wp:posOffset>0</wp:posOffset>
                      </wp:positionH>
                      <wp:positionV relativeFrom="paragraph">
                        <wp:posOffset>0</wp:posOffset>
                      </wp:positionV>
                      <wp:extent cx="76200" cy="28575"/>
                      <wp:effectExtent l="19050" t="19050" r="19050" b="28575"/>
                      <wp:wrapNone/>
                      <wp:docPr id="2655" name="Text Box 1253">
                        <a:extLst xmlns:a="http://schemas.openxmlformats.org/drawingml/2006/main">
                          <a:ext uri="{FF2B5EF4-FFF2-40B4-BE49-F238E27FC236}">
                            <a16:creationId xmlns:a16="http://schemas.microsoft.com/office/drawing/2014/main" id="{00000000-0008-0000-0000-00005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0058A6" id="Text Box 1253" o:spid="_x0000_s1026" type="#_x0000_t202" style="position:absolute;margin-left:0;margin-top:0;width:6pt;height:2.25pt;z-index:25437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81056" behindDoc="0" locked="0" layoutInCell="1" allowOverlap="1" wp14:anchorId="19DEB57F" wp14:editId="3885A5F9">
                      <wp:simplePos x="0" y="0"/>
                      <wp:positionH relativeFrom="column">
                        <wp:posOffset>0</wp:posOffset>
                      </wp:positionH>
                      <wp:positionV relativeFrom="paragraph">
                        <wp:posOffset>0</wp:posOffset>
                      </wp:positionV>
                      <wp:extent cx="76200" cy="28575"/>
                      <wp:effectExtent l="19050" t="19050" r="19050" b="28575"/>
                      <wp:wrapNone/>
                      <wp:docPr id="2658" name="Text Box 1252">
                        <a:extLst xmlns:a="http://schemas.openxmlformats.org/drawingml/2006/main">
                          <a:ext uri="{FF2B5EF4-FFF2-40B4-BE49-F238E27FC236}">
                            <a16:creationId xmlns:a16="http://schemas.microsoft.com/office/drawing/2014/main" id="{00000000-0008-0000-0000-00006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92CF8C" id="Text Box 1252" o:spid="_x0000_s1026" type="#_x0000_t202" style="position:absolute;margin-left:0;margin-top:0;width:6pt;height:2.25pt;z-index:25438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82080" behindDoc="0" locked="0" layoutInCell="1" allowOverlap="1" wp14:anchorId="0FE59A5D" wp14:editId="38225693">
                      <wp:simplePos x="0" y="0"/>
                      <wp:positionH relativeFrom="column">
                        <wp:posOffset>0</wp:posOffset>
                      </wp:positionH>
                      <wp:positionV relativeFrom="paragraph">
                        <wp:posOffset>0</wp:posOffset>
                      </wp:positionV>
                      <wp:extent cx="76200" cy="28575"/>
                      <wp:effectExtent l="19050" t="19050" r="19050" b="28575"/>
                      <wp:wrapNone/>
                      <wp:docPr id="2659" name="Text Box 1251">
                        <a:extLst xmlns:a="http://schemas.openxmlformats.org/drawingml/2006/main">
                          <a:ext uri="{FF2B5EF4-FFF2-40B4-BE49-F238E27FC236}">
                            <a16:creationId xmlns:a16="http://schemas.microsoft.com/office/drawing/2014/main" id="{00000000-0008-0000-0000-00006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3A86D3" id="Text Box 1251" o:spid="_x0000_s1026" type="#_x0000_t202" style="position:absolute;margin-left:0;margin-top:0;width:6pt;height:2.25pt;z-index:25438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83104" behindDoc="0" locked="0" layoutInCell="1" allowOverlap="1" wp14:anchorId="765F915D" wp14:editId="29FAD5F3">
                      <wp:simplePos x="0" y="0"/>
                      <wp:positionH relativeFrom="column">
                        <wp:posOffset>0</wp:posOffset>
                      </wp:positionH>
                      <wp:positionV relativeFrom="paragraph">
                        <wp:posOffset>0</wp:posOffset>
                      </wp:positionV>
                      <wp:extent cx="76200" cy="28575"/>
                      <wp:effectExtent l="19050" t="19050" r="19050" b="28575"/>
                      <wp:wrapNone/>
                      <wp:docPr id="2660" name="Text Box 1250">
                        <a:extLst xmlns:a="http://schemas.openxmlformats.org/drawingml/2006/main">
                          <a:ext uri="{FF2B5EF4-FFF2-40B4-BE49-F238E27FC236}">
                            <a16:creationId xmlns:a16="http://schemas.microsoft.com/office/drawing/2014/main" id="{00000000-0008-0000-0000-00006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A00B4A" id="Text Box 1250" o:spid="_x0000_s1026" type="#_x0000_t202" style="position:absolute;margin-left:0;margin-top:0;width:6pt;height:2.25pt;z-index:25438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84128" behindDoc="0" locked="0" layoutInCell="1" allowOverlap="1" wp14:anchorId="4B5883BC" wp14:editId="64A8D2B2">
                      <wp:simplePos x="0" y="0"/>
                      <wp:positionH relativeFrom="column">
                        <wp:posOffset>0</wp:posOffset>
                      </wp:positionH>
                      <wp:positionV relativeFrom="paragraph">
                        <wp:posOffset>0</wp:posOffset>
                      </wp:positionV>
                      <wp:extent cx="76200" cy="28575"/>
                      <wp:effectExtent l="19050" t="19050" r="19050" b="28575"/>
                      <wp:wrapNone/>
                      <wp:docPr id="2661" name="Text Box 1249">
                        <a:extLst xmlns:a="http://schemas.openxmlformats.org/drawingml/2006/main">
                          <a:ext uri="{FF2B5EF4-FFF2-40B4-BE49-F238E27FC236}">
                            <a16:creationId xmlns:a16="http://schemas.microsoft.com/office/drawing/2014/main" id="{00000000-0008-0000-0000-00006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564129" id="Text Box 1249" o:spid="_x0000_s1026" type="#_x0000_t202" style="position:absolute;margin-left:0;margin-top:0;width:6pt;height:2.25pt;z-index:25438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85152" behindDoc="0" locked="0" layoutInCell="1" allowOverlap="1" wp14:anchorId="1DC2B351" wp14:editId="6E74D0C4">
                      <wp:simplePos x="0" y="0"/>
                      <wp:positionH relativeFrom="column">
                        <wp:posOffset>0</wp:posOffset>
                      </wp:positionH>
                      <wp:positionV relativeFrom="paragraph">
                        <wp:posOffset>0</wp:posOffset>
                      </wp:positionV>
                      <wp:extent cx="76200" cy="28575"/>
                      <wp:effectExtent l="19050" t="19050" r="19050" b="28575"/>
                      <wp:wrapNone/>
                      <wp:docPr id="2662" name="Text Box 1248">
                        <a:extLst xmlns:a="http://schemas.openxmlformats.org/drawingml/2006/main">
                          <a:ext uri="{FF2B5EF4-FFF2-40B4-BE49-F238E27FC236}">
                            <a16:creationId xmlns:a16="http://schemas.microsoft.com/office/drawing/2014/main" id="{00000000-0008-0000-0000-00006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C4BE4D" id="Text Box 1248" o:spid="_x0000_s1026" type="#_x0000_t202" style="position:absolute;margin-left:0;margin-top:0;width:6pt;height:2.25pt;z-index:25438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86176" behindDoc="0" locked="0" layoutInCell="1" allowOverlap="1" wp14:anchorId="5165F31B" wp14:editId="6A3E2C62">
                      <wp:simplePos x="0" y="0"/>
                      <wp:positionH relativeFrom="column">
                        <wp:posOffset>0</wp:posOffset>
                      </wp:positionH>
                      <wp:positionV relativeFrom="paragraph">
                        <wp:posOffset>0</wp:posOffset>
                      </wp:positionV>
                      <wp:extent cx="76200" cy="28575"/>
                      <wp:effectExtent l="19050" t="19050" r="19050" b="28575"/>
                      <wp:wrapNone/>
                      <wp:docPr id="2663" name="Text Box 1247">
                        <a:extLst xmlns:a="http://schemas.openxmlformats.org/drawingml/2006/main">
                          <a:ext uri="{FF2B5EF4-FFF2-40B4-BE49-F238E27FC236}">
                            <a16:creationId xmlns:a16="http://schemas.microsoft.com/office/drawing/2014/main" id="{00000000-0008-0000-0000-00006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BFDC27" id="Text Box 1247" o:spid="_x0000_s1026" type="#_x0000_t202" style="position:absolute;margin-left:0;margin-top:0;width:6pt;height:2.25pt;z-index:25438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87200" behindDoc="0" locked="0" layoutInCell="1" allowOverlap="1" wp14:anchorId="4F2C33FD" wp14:editId="60975025">
                      <wp:simplePos x="0" y="0"/>
                      <wp:positionH relativeFrom="column">
                        <wp:posOffset>0</wp:posOffset>
                      </wp:positionH>
                      <wp:positionV relativeFrom="paragraph">
                        <wp:posOffset>0</wp:posOffset>
                      </wp:positionV>
                      <wp:extent cx="76200" cy="28575"/>
                      <wp:effectExtent l="19050" t="19050" r="19050" b="28575"/>
                      <wp:wrapNone/>
                      <wp:docPr id="2664" name="Text Box 1246">
                        <a:extLst xmlns:a="http://schemas.openxmlformats.org/drawingml/2006/main">
                          <a:ext uri="{FF2B5EF4-FFF2-40B4-BE49-F238E27FC236}">
                            <a16:creationId xmlns:a16="http://schemas.microsoft.com/office/drawing/2014/main" id="{00000000-0008-0000-0000-00006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672B08" id="Text Box 1246" o:spid="_x0000_s1026" type="#_x0000_t202" style="position:absolute;margin-left:0;margin-top:0;width:6pt;height:2.25pt;z-index:25438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88224" behindDoc="0" locked="0" layoutInCell="1" allowOverlap="1" wp14:anchorId="6DD3614D" wp14:editId="58016E77">
                      <wp:simplePos x="0" y="0"/>
                      <wp:positionH relativeFrom="column">
                        <wp:posOffset>0</wp:posOffset>
                      </wp:positionH>
                      <wp:positionV relativeFrom="paragraph">
                        <wp:posOffset>0</wp:posOffset>
                      </wp:positionV>
                      <wp:extent cx="76200" cy="28575"/>
                      <wp:effectExtent l="19050" t="19050" r="19050" b="28575"/>
                      <wp:wrapNone/>
                      <wp:docPr id="2665" name="Text Box 1245">
                        <a:extLst xmlns:a="http://schemas.openxmlformats.org/drawingml/2006/main">
                          <a:ext uri="{FF2B5EF4-FFF2-40B4-BE49-F238E27FC236}">
                            <a16:creationId xmlns:a16="http://schemas.microsoft.com/office/drawing/2014/main" id="{00000000-0008-0000-0000-00006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FDD557" id="Text Box 1245" o:spid="_x0000_s1026" type="#_x0000_t202" style="position:absolute;margin-left:0;margin-top:0;width:6pt;height:2.25pt;z-index:25438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89248" behindDoc="0" locked="0" layoutInCell="1" allowOverlap="1" wp14:anchorId="6148B27E" wp14:editId="175C1899">
                      <wp:simplePos x="0" y="0"/>
                      <wp:positionH relativeFrom="column">
                        <wp:posOffset>0</wp:posOffset>
                      </wp:positionH>
                      <wp:positionV relativeFrom="paragraph">
                        <wp:posOffset>0</wp:posOffset>
                      </wp:positionV>
                      <wp:extent cx="76200" cy="28575"/>
                      <wp:effectExtent l="19050" t="19050" r="19050" b="28575"/>
                      <wp:wrapNone/>
                      <wp:docPr id="2666" name="Text Box 1244">
                        <a:extLst xmlns:a="http://schemas.openxmlformats.org/drawingml/2006/main">
                          <a:ext uri="{FF2B5EF4-FFF2-40B4-BE49-F238E27FC236}">
                            <a16:creationId xmlns:a16="http://schemas.microsoft.com/office/drawing/2014/main" id="{00000000-0008-0000-0000-00006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86B17D" id="Text Box 1244" o:spid="_x0000_s1026" type="#_x0000_t202" style="position:absolute;margin-left:0;margin-top:0;width:6pt;height:2.25pt;z-index:25438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90272" behindDoc="0" locked="0" layoutInCell="1" allowOverlap="1" wp14:anchorId="3CF47ECA" wp14:editId="21F78106">
                      <wp:simplePos x="0" y="0"/>
                      <wp:positionH relativeFrom="column">
                        <wp:posOffset>0</wp:posOffset>
                      </wp:positionH>
                      <wp:positionV relativeFrom="paragraph">
                        <wp:posOffset>0</wp:posOffset>
                      </wp:positionV>
                      <wp:extent cx="76200" cy="28575"/>
                      <wp:effectExtent l="19050" t="19050" r="19050" b="28575"/>
                      <wp:wrapNone/>
                      <wp:docPr id="2667" name="Text Box 1243">
                        <a:extLst xmlns:a="http://schemas.openxmlformats.org/drawingml/2006/main">
                          <a:ext uri="{FF2B5EF4-FFF2-40B4-BE49-F238E27FC236}">
                            <a16:creationId xmlns:a16="http://schemas.microsoft.com/office/drawing/2014/main" id="{00000000-0008-0000-0000-00006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24C662" id="Text Box 1243" o:spid="_x0000_s1026" type="#_x0000_t202" style="position:absolute;margin-left:0;margin-top:0;width:6pt;height:2.25pt;z-index:25439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91296" behindDoc="0" locked="0" layoutInCell="1" allowOverlap="1" wp14:anchorId="0AB0DE42" wp14:editId="6E572F33">
                      <wp:simplePos x="0" y="0"/>
                      <wp:positionH relativeFrom="column">
                        <wp:posOffset>0</wp:posOffset>
                      </wp:positionH>
                      <wp:positionV relativeFrom="paragraph">
                        <wp:posOffset>0</wp:posOffset>
                      </wp:positionV>
                      <wp:extent cx="76200" cy="28575"/>
                      <wp:effectExtent l="19050" t="19050" r="19050" b="28575"/>
                      <wp:wrapNone/>
                      <wp:docPr id="2668" name="Text Box 1242">
                        <a:extLst xmlns:a="http://schemas.openxmlformats.org/drawingml/2006/main">
                          <a:ext uri="{FF2B5EF4-FFF2-40B4-BE49-F238E27FC236}">
                            <a16:creationId xmlns:a16="http://schemas.microsoft.com/office/drawing/2014/main" id="{00000000-0008-0000-0000-00006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F1731" id="Text Box 1242" o:spid="_x0000_s1026" type="#_x0000_t202" style="position:absolute;margin-left:0;margin-top:0;width:6pt;height:2.25pt;z-index:25439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92320" behindDoc="0" locked="0" layoutInCell="1" allowOverlap="1" wp14:anchorId="3E4B3968" wp14:editId="6E12438E">
                      <wp:simplePos x="0" y="0"/>
                      <wp:positionH relativeFrom="column">
                        <wp:posOffset>0</wp:posOffset>
                      </wp:positionH>
                      <wp:positionV relativeFrom="paragraph">
                        <wp:posOffset>0</wp:posOffset>
                      </wp:positionV>
                      <wp:extent cx="76200" cy="28575"/>
                      <wp:effectExtent l="19050" t="19050" r="19050" b="28575"/>
                      <wp:wrapNone/>
                      <wp:docPr id="2669" name="Text Box 1241">
                        <a:extLst xmlns:a="http://schemas.openxmlformats.org/drawingml/2006/main">
                          <a:ext uri="{FF2B5EF4-FFF2-40B4-BE49-F238E27FC236}">
                            <a16:creationId xmlns:a16="http://schemas.microsoft.com/office/drawing/2014/main" id="{00000000-0008-0000-0000-00006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25194E" id="Text Box 1241" o:spid="_x0000_s1026" type="#_x0000_t202" style="position:absolute;margin-left:0;margin-top:0;width:6pt;height:2.25pt;z-index:25439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93344" behindDoc="0" locked="0" layoutInCell="1" allowOverlap="1" wp14:anchorId="66E623CB" wp14:editId="7704ABD6">
                      <wp:simplePos x="0" y="0"/>
                      <wp:positionH relativeFrom="column">
                        <wp:posOffset>0</wp:posOffset>
                      </wp:positionH>
                      <wp:positionV relativeFrom="paragraph">
                        <wp:posOffset>0</wp:posOffset>
                      </wp:positionV>
                      <wp:extent cx="76200" cy="28575"/>
                      <wp:effectExtent l="19050" t="19050" r="19050" b="28575"/>
                      <wp:wrapNone/>
                      <wp:docPr id="2670" name="Text Box 1240">
                        <a:extLst xmlns:a="http://schemas.openxmlformats.org/drawingml/2006/main">
                          <a:ext uri="{FF2B5EF4-FFF2-40B4-BE49-F238E27FC236}">
                            <a16:creationId xmlns:a16="http://schemas.microsoft.com/office/drawing/2014/main" id="{00000000-0008-0000-0000-00006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12C754" id="Text Box 1240" o:spid="_x0000_s1026" type="#_x0000_t202" style="position:absolute;margin-left:0;margin-top:0;width:6pt;height:2.25pt;z-index:25439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94368" behindDoc="0" locked="0" layoutInCell="1" allowOverlap="1" wp14:anchorId="25F81ADC" wp14:editId="4A12FC35">
                      <wp:simplePos x="0" y="0"/>
                      <wp:positionH relativeFrom="column">
                        <wp:posOffset>0</wp:posOffset>
                      </wp:positionH>
                      <wp:positionV relativeFrom="paragraph">
                        <wp:posOffset>0</wp:posOffset>
                      </wp:positionV>
                      <wp:extent cx="76200" cy="28575"/>
                      <wp:effectExtent l="19050" t="19050" r="19050" b="28575"/>
                      <wp:wrapNone/>
                      <wp:docPr id="2671" name="Text Box 1239">
                        <a:extLst xmlns:a="http://schemas.openxmlformats.org/drawingml/2006/main">
                          <a:ext uri="{FF2B5EF4-FFF2-40B4-BE49-F238E27FC236}">
                            <a16:creationId xmlns:a16="http://schemas.microsoft.com/office/drawing/2014/main" id="{00000000-0008-0000-0000-00006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95C074" id="Text Box 1239" o:spid="_x0000_s1026" type="#_x0000_t202" style="position:absolute;margin-left:0;margin-top:0;width:6pt;height:2.25pt;z-index:25439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95392" behindDoc="0" locked="0" layoutInCell="1" allowOverlap="1" wp14:anchorId="3A2B23EB" wp14:editId="2A4A35FC">
                      <wp:simplePos x="0" y="0"/>
                      <wp:positionH relativeFrom="column">
                        <wp:posOffset>0</wp:posOffset>
                      </wp:positionH>
                      <wp:positionV relativeFrom="paragraph">
                        <wp:posOffset>0</wp:posOffset>
                      </wp:positionV>
                      <wp:extent cx="76200" cy="28575"/>
                      <wp:effectExtent l="19050" t="19050" r="19050" b="28575"/>
                      <wp:wrapNone/>
                      <wp:docPr id="2672" name="Text Box 1238">
                        <a:extLst xmlns:a="http://schemas.openxmlformats.org/drawingml/2006/main">
                          <a:ext uri="{FF2B5EF4-FFF2-40B4-BE49-F238E27FC236}">
                            <a16:creationId xmlns:a16="http://schemas.microsoft.com/office/drawing/2014/main" id="{00000000-0008-0000-0000-00007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F9A0E" id="Text Box 1238" o:spid="_x0000_s1026" type="#_x0000_t202" style="position:absolute;margin-left:0;margin-top:0;width:6pt;height:2.25pt;z-index:25439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96416" behindDoc="0" locked="0" layoutInCell="1" allowOverlap="1" wp14:anchorId="240DB87A" wp14:editId="065E2D65">
                      <wp:simplePos x="0" y="0"/>
                      <wp:positionH relativeFrom="column">
                        <wp:posOffset>0</wp:posOffset>
                      </wp:positionH>
                      <wp:positionV relativeFrom="paragraph">
                        <wp:posOffset>0</wp:posOffset>
                      </wp:positionV>
                      <wp:extent cx="76200" cy="28575"/>
                      <wp:effectExtent l="19050" t="19050" r="19050" b="28575"/>
                      <wp:wrapNone/>
                      <wp:docPr id="2673" name="Text Box 1237">
                        <a:extLst xmlns:a="http://schemas.openxmlformats.org/drawingml/2006/main">
                          <a:ext uri="{FF2B5EF4-FFF2-40B4-BE49-F238E27FC236}">
                            <a16:creationId xmlns:a16="http://schemas.microsoft.com/office/drawing/2014/main" id="{00000000-0008-0000-0000-00007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C74472" id="Text Box 1237" o:spid="_x0000_s1026" type="#_x0000_t202" style="position:absolute;margin-left:0;margin-top:0;width:6pt;height:2.25pt;z-index:25439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97440" behindDoc="0" locked="0" layoutInCell="1" allowOverlap="1" wp14:anchorId="3D6AEC73" wp14:editId="5118DC25">
                      <wp:simplePos x="0" y="0"/>
                      <wp:positionH relativeFrom="column">
                        <wp:posOffset>0</wp:posOffset>
                      </wp:positionH>
                      <wp:positionV relativeFrom="paragraph">
                        <wp:posOffset>0</wp:posOffset>
                      </wp:positionV>
                      <wp:extent cx="76200" cy="28575"/>
                      <wp:effectExtent l="19050" t="19050" r="19050" b="28575"/>
                      <wp:wrapNone/>
                      <wp:docPr id="2674" name="Text Box 1236">
                        <a:extLst xmlns:a="http://schemas.openxmlformats.org/drawingml/2006/main">
                          <a:ext uri="{FF2B5EF4-FFF2-40B4-BE49-F238E27FC236}">
                            <a16:creationId xmlns:a16="http://schemas.microsoft.com/office/drawing/2014/main" id="{00000000-0008-0000-0000-00007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B27E1B" id="Text Box 1236" o:spid="_x0000_s1026" type="#_x0000_t202" style="position:absolute;margin-left:0;margin-top:0;width:6pt;height:2.25pt;z-index:25439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98464" behindDoc="0" locked="0" layoutInCell="1" allowOverlap="1" wp14:anchorId="49FDC03C" wp14:editId="2991E0D8">
                      <wp:simplePos x="0" y="0"/>
                      <wp:positionH relativeFrom="column">
                        <wp:posOffset>0</wp:posOffset>
                      </wp:positionH>
                      <wp:positionV relativeFrom="paragraph">
                        <wp:posOffset>0</wp:posOffset>
                      </wp:positionV>
                      <wp:extent cx="76200" cy="28575"/>
                      <wp:effectExtent l="19050" t="19050" r="19050" b="28575"/>
                      <wp:wrapNone/>
                      <wp:docPr id="2675" name="Text Box 1235">
                        <a:extLst xmlns:a="http://schemas.openxmlformats.org/drawingml/2006/main">
                          <a:ext uri="{FF2B5EF4-FFF2-40B4-BE49-F238E27FC236}">
                            <a16:creationId xmlns:a16="http://schemas.microsoft.com/office/drawing/2014/main" id="{00000000-0008-0000-0000-00007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9CF2A" id="Text Box 1235" o:spid="_x0000_s1026" type="#_x0000_t202" style="position:absolute;margin-left:0;margin-top:0;width:6pt;height:2.25pt;z-index:25439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399488" behindDoc="0" locked="0" layoutInCell="1" allowOverlap="1" wp14:anchorId="26C48A13" wp14:editId="2104A660">
                      <wp:simplePos x="0" y="0"/>
                      <wp:positionH relativeFrom="column">
                        <wp:posOffset>0</wp:posOffset>
                      </wp:positionH>
                      <wp:positionV relativeFrom="paragraph">
                        <wp:posOffset>0</wp:posOffset>
                      </wp:positionV>
                      <wp:extent cx="76200" cy="28575"/>
                      <wp:effectExtent l="19050" t="19050" r="19050" b="28575"/>
                      <wp:wrapNone/>
                      <wp:docPr id="2676" name="Text Box 1234">
                        <a:extLst xmlns:a="http://schemas.openxmlformats.org/drawingml/2006/main">
                          <a:ext uri="{FF2B5EF4-FFF2-40B4-BE49-F238E27FC236}">
                            <a16:creationId xmlns:a16="http://schemas.microsoft.com/office/drawing/2014/main" id="{00000000-0008-0000-0000-00007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BA0E77" id="Text Box 1234" o:spid="_x0000_s1026" type="#_x0000_t202" style="position:absolute;margin-left:0;margin-top:0;width:6pt;height:2.25pt;z-index:25439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00512" behindDoc="0" locked="0" layoutInCell="1" allowOverlap="1" wp14:anchorId="5CF1D14B" wp14:editId="0A8765D9">
                      <wp:simplePos x="0" y="0"/>
                      <wp:positionH relativeFrom="column">
                        <wp:posOffset>0</wp:posOffset>
                      </wp:positionH>
                      <wp:positionV relativeFrom="paragraph">
                        <wp:posOffset>0</wp:posOffset>
                      </wp:positionV>
                      <wp:extent cx="76200" cy="28575"/>
                      <wp:effectExtent l="19050" t="19050" r="19050" b="28575"/>
                      <wp:wrapNone/>
                      <wp:docPr id="2677" name="Text Box 1233">
                        <a:extLst xmlns:a="http://schemas.openxmlformats.org/drawingml/2006/main">
                          <a:ext uri="{FF2B5EF4-FFF2-40B4-BE49-F238E27FC236}">
                            <a16:creationId xmlns:a16="http://schemas.microsoft.com/office/drawing/2014/main" id="{00000000-0008-0000-0000-00007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88406E" id="Text Box 1233" o:spid="_x0000_s1026" type="#_x0000_t202" style="position:absolute;margin-left:0;margin-top:0;width:6pt;height:2.25pt;z-index:25440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01536" behindDoc="0" locked="0" layoutInCell="1" allowOverlap="1" wp14:anchorId="43F714A5" wp14:editId="78EBF9AC">
                      <wp:simplePos x="0" y="0"/>
                      <wp:positionH relativeFrom="column">
                        <wp:posOffset>0</wp:posOffset>
                      </wp:positionH>
                      <wp:positionV relativeFrom="paragraph">
                        <wp:posOffset>0</wp:posOffset>
                      </wp:positionV>
                      <wp:extent cx="76200" cy="28575"/>
                      <wp:effectExtent l="19050" t="19050" r="19050" b="28575"/>
                      <wp:wrapNone/>
                      <wp:docPr id="2678" name="Text Box 1232">
                        <a:extLst xmlns:a="http://schemas.openxmlformats.org/drawingml/2006/main">
                          <a:ext uri="{FF2B5EF4-FFF2-40B4-BE49-F238E27FC236}">
                            <a16:creationId xmlns:a16="http://schemas.microsoft.com/office/drawing/2014/main" id="{00000000-0008-0000-0000-00007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6C729B" id="Text Box 1232" o:spid="_x0000_s1026" type="#_x0000_t202" style="position:absolute;margin-left:0;margin-top:0;width:6pt;height:2.25pt;z-index:25440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02560" behindDoc="0" locked="0" layoutInCell="1" allowOverlap="1" wp14:anchorId="78DFD514" wp14:editId="79CADC4F">
                      <wp:simplePos x="0" y="0"/>
                      <wp:positionH relativeFrom="column">
                        <wp:posOffset>0</wp:posOffset>
                      </wp:positionH>
                      <wp:positionV relativeFrom="paragraph">
                        <wp:posOffset>0</wp:posOffset>
                      </wp:positionV>
                      <wp:extent cx="76200" cy="28575"/>
                      <wp:effectExtent l="19050" t="19050" r="19050" b="28575"/>
                      <wp:wrapNone/>
                      <wp:docPr id="2679" name="Text Box 1231">
                        <a:extLst xmlns:a="http://schemas.openxmlformats.org/drawingml/2006/main">
                          <a:ext uri="{FF2B5EF4-FFF2-40B4-BE49-F238E27FC236}">
                            <a16:creationId xmlns:a16="http://schemas.microsoft.com/office/drawing/2014/main" id="{00000000-0008-0000-0000-00007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5BDBA3" id="Text Box 1231" o:spid="_x0000_s1026" type="#_x0000_t202" style="position:absolute;margin-left:0;margin-top:0;width:6pt;height:2.25pt;z-index:25440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09728" behindDoc="0" locked="0" layoutInCell="1" allowOverlap="1" wp14:anchorId="3DFE69FC" wp14:editId="5F2017CB">
                      <wp:simplePos x="0" y="0"/>
                      <wp:positionH relativeFrom="column">
                        <wp:posOffset>0</wp:posOffset>
                      </wp:positionH>
                      <wp:positionV relativeFrom="paragraph">
                        <wp:posOffset>0</wp:posOffset>
                      </wp:positionV>
                      <wp:extent cx="76200" cy="28575"/>
                      <wp:effectExtent l="19050" t="19050" r="19050" b="28575"/>
                      <wp:wrapNone/>
                      <wp:docPr id="2686" name="Text Box 1230">
                        <a:extLst xmlns:a="http://schemas.openxmlformats.org/drawingml/2006/main">
                          <a:ext uri="{FF2B5EF4-FFF2-40B4-BE49-F238E27FC236}">
                            <a16:creationId xmlns:a16="http://schemas.microsoft.com/office/drawing/2014/main" id="{00000000-0008-0000-0000-00007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97BD6B" id="Text Box 1230" o:spid="_x0000_s1026" type="#_x0000_t202" style="position:absolute;margin-left:0;margin-top:0;width:6pt;height:2.25pt;z-index:25440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10752" behindDoc="0" locked="0" layoutInCell="1" allowOverlap="1" wp14:anchorId="6434BCFD" wp14:editId="23D5FD1A">
                      <wp:simplePos x="0" y="0"/>
                      <wp:positionH relativeFrom="column">
                        <wp:posOffset>0</wp:posOffset>
                      </wp:positionH>
                      <wp:positionV relativeFrom="paragraph">
                        <wp:posOffset>0</wp:posOffset>
                      </wp:positionV>
                      <wp:extent cx="76200" cy="28575"/>
                      <wp:effectExtent l="19050" t="19050" r="19050" b="28575"/>
                      <wp:wrapNone/>
                      <wp:docPr id="2687" name="Text Box 1229">
                        <a:extLst xmlns:a="http://schemas.openxmlformats.org/drawingml/2006/main">
                          <a:ext uri="{FF2B5EF4-FFF2-40B4-BE49-F238E27FC236}">
                            <a16:creationId xmlns:a16="http://schemas.microsoft.com/office/drawing/2014/main" id="{00000000-0008-0000-0000-00007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6F0323" id="Text Box 1229" o:spid="_x0000_s1026" type="#_x0000_t202" style="position:absolute;margin-left:0;margin-top:0;width:6pt;height:2.25pt;z-index:25441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11776" behindDoc="0" locked="0" layoutInCell="1" allowOverlap="1" wp14:anchorId="56432AF2" wp14:editId="482493A5">
                      <wp:simplePos x="0" y="0"/>
                      <wp:positionH relativeFrom="column">
                        <wp:posOffset>0</wp:posOffset>
                      </wp:positionH>
                      <wp:positionV relativeFrom="paragraph">
                        <wp:posOffset>0</wp:posOffset>
                      </wp:positionV>
                      <wp:extent cx="76200" cy="28575"/>
                      <wp:effectExtent l="19050" t="19050" r="19050" b="28575"/>
                      <wp:wrapNone/>
                      <wp:docPr id="2688" name="Text Box 1228">
                        <a:extLst xmlns:a="http://schemas.openxmlformats.org/drawingml/2006/main">
                          <a:ext uri="{FF2B5EF4-FFF2-40B4-BE49-F238E27FC236}">
                            <a16:creationId xmlns:a16="http://schemas.microsoft.com/office/drawing/2014/main" id="{00000000-0008-0000-0000-00008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22BE3A" id="Text Box 1228" o:spid="_x0000_s1026" type="#_x0000_t202" style="position:absolute;margin-left:0;margin-top:0;width:6pt;height:2.25pt;z-index:25441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12800" behindDoc="0" locked="0" layoutInCell="1" allowOverlap="1" wp14:anchorId="69D37B79" wp14:editId="768BA582">
                      <wp:simplePos x="0" y="0"/>
                      <wp:positionH relativeFrom="column">
                        <wp:posOffset>0</wp:posOffset>
                      </wp:positionH>
                      <wp:positionV relativeFrom="paragraph">
                        <wp:posOffset>0</wp:posOffset>
                      </wp:positionV>
                      <wp:extent cx="76200" cy="28575"/>
                      <wp:effectExtent l="19050" t="19050" r="19050" b="28575"/>
                      <wp:wrapNone/>
                      <wp:docPr id="2689" name="Text Box 1227">
                        <a:extLst xmlns:a="http://schemas.openxmlformats.org/drawingml/2006/main">
                          <a:ext uri="{FF2B5EF4-FFF2-40B4-BE49-F238E27FC236}">
                            <a16:creationId xmlns:a16="http://schemas.microsoft.com/office/drawing/2014/main" id="{00000000-0008-0000-0000-00008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AEC4E7" id="Text Box 1227" o:spid="_x0000_s1026" type="#_x0000_t202" style="position:absolute;margin-left:0;margin-top:0;width:6pt;height:2.25pt;z-index:25441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13824" behindDoc="0" locked="0" layoutInCell="1" allowOverlap="1" wp14:anchorId="7134D0EF" wp14:editId="0E364142">
                      <wp:simplePos x="0" y="0"/>
                      <wp:positionH relativeFrom="column">
                        <wp:posOffset>0</wp:posOffset>
                      </wp:positionH>
                      <wp:positionV relativeFrom="paragraph">
                        <wp:posOffset>0</wp:posOffset>
                      </wp:positionV>
                      <wp:extent cx="76200" cy="28575"/>
                      <wp:effectExtent l="19050" t="19050" r="19050" b="28575"/>
                      <wp:wrapNone/>
                      <wp:docPr id="2690" name="Text Box 1226">
                        <a:extLst xmlns:a="http://schemas.openxmlformats.org/drawingml/2006/main">
                          <a:ext uri="{FF2B5EF4-FFF2-40B4-BE49-F238E27FC236}">
                            <a16:creationId xmlns:a16="http://schemas.microsoft.com/office/drawing/2014/main" id="{00000000-0008-0000-0000-00008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995630" id="Text Box 1226" o:spid="_x0000_s1026" type="#_x0000_t202" style="position:absolute;margin-left:0;margin-top:0;width:6pt;height:2.25pt;z-index:25441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14848" behindDoc="0" locked="0" layoutInCell="1" allowOverlap="1" wp14:anchorId="124043F5" wp14:editId="3856256B">
                      <wp:simplePos x="0" y="0"/>
                      <wp:positionH relativeFrom="column">
                        <wp:posOffset>0</wp:posOffset>
                      </wp:positionH>
                      <wp:positionV relativeFrom="paragraph">
                        <wp:posOffset>0</wp:posOffset>
                      </wp:positionV>
                      <wp:extent cx="76200" cy="28575"/>
                      <wp:effectExtent l="19050" t="19050" r="19050" b="28575"/>
                      <wp:wrapNone/>
                      <wp:docPr id="2691" name="Text Box 1225">
                        <a:extLst xmlns:a="http://schemas.openxmlformats.org/drawingml/2006/main">
                          <a:ext uri="{FF2B5EF4-FFF2-40B4-BE49-F238E27FC236}">
                            <a16:creationId xmlns:a16="http://schemas.microsoft.com/office/drawing/2014/main" id="{00000000-0008-0000-0000-00008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858EE6" id="Text Box 1225" o:spid="_x0000_s1026" type="#_x0000_t202" style="position:absolute;margin-left:0;margin-top:0;width:6pt;height:2.25pt;z-index:25441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15872" behindDoc="0" locked="0" layoutInCell="1" allowOverlap="1" wp14:anchorId="467BCD78" wp14:editId="1DC6BD73">
                      <wp:simplePos x="0" y="0"/>
                      <wp:positionH relativeFrom="column">
                        <wp:posOffset>0</wp:posOffset>
                      </wp:positionH>
                      <wp:positionV relativeFrom="paragraph">
                        <wp:posOffset>0</wp:posOffset>
                      </wp:positionV>
                      <wp:extent cx="76200" cy="28575"/>
                      <wp:effectExtent l="19050" t="19050" r="19050" b="28575"/>
                      <wp:wrapNone/>
                      <wp:docPr id="2692" name="Text Box 1224">
                        <a:extLst xmlns:a="http://schemas.openxmlformats.org/drawingml/2006/main">
                          <a:ext uri="{FF2B5EF4-FFF2-40B4-BE49-F238E27FC236}">
                            <a16:creationId xmlns:a16="http://schemas.microsoft.com/office/drawing/2014/main" id="{00000000-0008-0000-0000-00008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A62052" id="Text Box 1224" o:spid="_x0000_s1026" type="#_x0000_t202" style="position:absolute;margin-left:0;margin-top:0;width:6pt;height:2.25pt;z-index:25441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16896" behindDoc="0" locked="0" layoutInCell="1" allowOverlap="1" wp14:anchorId="168648AB" wp14:editId="40D261D0">
                      <wp:simplePos x="0" y="0"/>
                      <wp:positionH relativeFrom="column">
                        <wp:posOffset>0</wp:posOffset>
                      </wp:positionH>
                      <wp:positionV relativeFrom="paragraph">
                        <wp:posOffset>0</wp:posOffset>
                      </wp:positionV>
                      <wp:extent cx="76200" cy="28575"/>
                      <wp:effectExtent l="19050" t="19050" r="19050" b="28575"/>
                      <wp:wrapNone/>
                      <wp:docPr id="2693" name="Text Box 1223">
                        <a:extLst xmlns:a="http://schemas.openxmlformats.org/drawingml/2006/main">
                          <a:ext uri="{FF2B5EF4-FFF2-40B4-BE49-F238E27FC236}">
                            <a16:creationId xmlns:a16="http://schemas.microsoft.com/office/drawing/2014/main" id="{00000000-0008-0000-0000-00008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C6D843" id="Text Box 1223" o:spid="_x0000_s1026" type="#_x0000_t202" style="position:absolute;margin-left:0;margin-top:0;width:6pt;height:2.25pt;z-index:25441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17920" behindDoc="0" locked="0" layoutInCell="1" allowOverlap="1" wp14:anchorId="389E73F4" wp14:editId="2E7DF840">
                      <wp:simplePos x="0" y="0"/>
                      <wp:positionH relativeFrom="column">
                        <wp:posOffset>0</wp:posOffset>
                      </wp:positionH>
                      <wp:positionV relativeFrom="paragraph">
                        <wp:posOffset>0</wp:posOffset>
                      </wp:positionV>
                      <wp:extent cx="76200" cy="28575"/>
                      <wp:effectExtent l="19050" t="19050" r="19050" b="28575"/>
                      <wp:wrapNone/>
                      <wp:docPr id="2694" name="Text Box 1222">
                        <a:extLst xmlns:a="http://schemas.openxmlformats.org/drawingml/2006/main">
                          <a:ext uri="{FF2B5EF4-FFF2-40B4-BE49-F238E27FC236}">
                            <a16:creationId xmlns:a16="http://schemas.microsoft.com/office/drawing/2014/main" id="{00000000-0008-0000-0000-00008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1B6F3A" id="Text Box 1222" o:spid="_x0000_s1026" type="#_x0000_t202" style="position:absolute;margin-left:0;margin-top:0;width:6pt;height:2.25pt;z-index:25441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18944" behindDoc="0" locked="0" layoutInCell="1" allowOverlap="1" wp14:anchorId="31D33B72" wp14:editId="3820021F">
                      <wp:simplePos x="0" y="0"/>
                      <wp:positionH relativeFrom="column">
                        <wp:posOffset>0</wp:posOffset>
                      </wp:positionH>
                      <wp:positionV relativeFrom="paragraph">
                        <wp:posOffset>0</wp:posOffset>
                      </wp:positionV>
                      <wp:extent cx="76200" cy="28575"/>
                      <wp:effectExtent l="19050" t="19050" r="19050" b="28575"/>
                      <wp:wrapNone/>
                      <wp:docPr id="2695" name="Text Box 1221">
                        <a:extLst xmlns:a="http://schemas.openxmlformats.org/drawingml/2006/main">
                          <a:ext uri="{FF2B5EF4-FFF2-40B4-BE49-F238E27FC236}">
                            <a16:creationId xmlns:a16="http://schemas.microsoft.com/office/drawing/2014/main" id="{00000000-0008-0000-0000-00008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392EC4" id="Text Box 1221" o:spid="_x0000_s1026" type="#_x0000_t202" style="position:absolute;margin-left:0;margin-top:0;width:6pt;height:2.25pt;z-index:25441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19968" behindDoc="0" locked="0" layoutInCell="1" allowOverlap="1" wp14:anchorId="0F9C5C29" wp14:editId="4432A137">
                      <wp:simplePos x="0" y="0"/>
                      <wp:positionH relativeFrom="column">
                        <wp:posOffset>0</wp:posOffset>
                      </wp:positionH>
                      <wp:positionV relativeFrom="paragraph">
                        <wp:posOffset>0</wp:posOffset>
                      </wp:positionV>
                      <wp:extent cx="76200" cy="28575"/>
                      <wp:effectExtent l="19050" t="19050" r="19050" b="28575"/>
                      <wp:wrapNone/>
                      <wp:docPr id="2696" name="Text Box 1220">
                        <a:extLst xmlns:a="http://schemas.openxmlformats.org/drawingml/2006/main">
                          <a:ext uri="{FF2B5EF4-FFF2-40B4-BE49-F238E27FC236}">
                            <a16:creationId xmlns:a16="http://schemas.microsoft.com/office/drawing/2014/main" id="{00000000-0008-0000-0000-00008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24795B" id="Text Box 1220" o:spid="_x0000_s1026" type="#_x0000_t202" style="position:absolute;margin-left:0;margin-top:0;width:6pt;height:2.25pt;z-index:25441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20992" behindDoc="0" locked="0" layoutInCell="1" allowOverlap="1" wp14:anchorId="7C8838E7" wp14:editId="31AF9911">
                      <wp:simplePos x="0" y="0"/>
                      <wp:positionH relativeFrom="column">
                        <wp:posOffset>0</wp:posOffset>
                      </wp:positionH>
                      <wp:positionV relativeFrom="paragraph">
                        <wp:posOffset>0</wp:posOffset>
                      </wp:positionV>
                      <wp:extent cx="76200" cy="28575"/>
                      <wp:effectExtent l="19050" t="19050" r="19050" b="28575"/>
                      <wp:wrapNone/>
                      <wp:docPr id="2697" name="Text Box 1219">
                        <a:extLst xmlns:a="http://schemas.openxmlformats.org/drawingml/2006/main">
                          <a:ext uri="{FF2B5EF4-FFF2-40B4-BE49-F238E27FC236}">
                            <a16:creationId xmlns:a16="http://schemas.microsoft.com/office/drawing/2014/main" id="{00000000-0008-0000-0000-00008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037A67" id="Text Box 1219" o:spid="_x0000_s1026" type="#_x0000_t202" style="position:absolute;margin-left:0;margin-top:0;width:6pt;height:2.25pt;z-index:25442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22016" behindDoc="0" locked="0" layoutInCell="1" allowOverlap="1" wp14:anchorId="10FBF5F9" wp14:editId="483692F5">
                      <wp:simplePos x="0" y="0"/>
                      <wp:positionH relativeFrom="column">
                        <wp:posOffset>0</wp:posOffset>
                      </wp:positionH>
                      <wp:positionV relativeFrom="paragraph">
                        <wp:posOffset>0</wp:posOffset>
                      </wp:positionV>
                      <wp:extent cx="76200" cy="28575"/>
                      <wp:effectExtent l="19050" t="19050" r="19050" b="28575"/>
                      <wp:wrapNone/>
                      <wp:docPr id="2698" name="Text Box 1218">
                        <a:extLst xmlns:a="http://schemas.openxmlformats.org/drawingml/2006/main">
                          <a:ext uri="{FF2B5EF4-FFF2-40B4-BE49-F238E27FC236}">
                            <a16:creationId xmlns:a16="http://schemas.microsoft.com/office/drawing/2014/main" id="{00000000-0008-0000-0000-00008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58B0A1" id="Text Box 1218" o:spid="_x0000_s1026" type="#_x0000_t202" style="position:absolute;margin-left:0;margin-top:0;width:6pt;height:2.25pt;z-index:25442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23040" behindDoc="0" locked="0" layoutInCell="1" allowOverlap="1" wp14:anchorId="2D181545" wp14:editId="3959FF2B">
                      <wp:simplePos x="0" y="0"/>
                      <wp:positionH relativeFrom="column">
                        <wp:posOffset>0</wp:posOffset>
                      </wp:positionH>
                      <wp:positionV relativeFrom="paragraph">
                        <wp:posOffset>0</wp:posOffset>
                      </wp:positionV>
                      <wp:extent cx="76200" cy="28575"/>
                      <wp:effectExtent l="19050" t="19050" r="19050" b="28575"/>
                      <wp:wrapNone/>
                      <wp:docPr id="2699" name="Text Box 1217">
                        <a:extLst xmlns:a="http://schemas.openxmlformats.org/drawingml/2006/main">
                          <a:ext uri="{FF2B5EF4-FFF2-40B4-BE49-F238E27FC236}">
                            <a16:creationId xmlns:a16="http://schemas.microsoft.com/office/drawing/2014/main" id="{00000000-0008-0000-0000-00008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3A0E15" id="Text Box 1217" o:spid="_x0000_s1026" type="#_x0000_t202" style="position:absolute;margin-left:0;margin-top:0;width:6pt;height:2.25pt;z-index:25442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24064" behindDoc="0" locked="0" layoutInCell="1" allowOverlap="1" wp14:anchorId="0FF4BA4E" wp14:editId="432CE604">
                      <wp:simplePos x="0" y="0"/>
                      <wp:positionH relativeFrom="column">
                        <wp:posOffset>0</wp:posOffset>
                      </wp:positionH>
                      <wp:positionV relativeFrom="paragraph">
                        <wp:posOffset>0</wp:posOffset>
                      </wp:positionV>
                      <wp:extent cx="76200" cy="28575"/>
                      <wp:effectExtent l="19050" t="19050" r="19050" b="28575"/>
                      <wp:wrapNone/>
                      <wp:docPr id="2700" name="Text Box 1216">
                        <a:extLst xmlns:a="http://schemas.openxmlformats.org/drawingml/2006/main">
                          <a:ext uri="{FF2B5EF4-FFF2-40B4-BE49-F238E27FC236}">
                            <a16:creationId xmlns:a16="http://schemas.microsoft.com/office/drawing/2014/main" id="{00000000-0008-0000-0000-00008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211298" id="Text Box 1216" o:spid="_x0000_s1026" type="#_x0000_t202" style="position:absolute;margin-left:0;margin-top:0;width:6pt;height:2.25pt;z-index:25442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25088" behindDoc="0" locked="0" layoutInCell="1" allowOverlap="1" wp14:anchorId="3A9C0BB1" wp14:editId="3DCC43B7">
                      <wp:simplePos x="0" y="0"/>
                      <wp:positionH relativeFrom="column">
                        <wp:posOffset>0</wp:posOffset>
                      </wp:positionH>
                      <wp:positionV relativeFrom="paragraph">
                        <wp:posOffset>0</wp:posOffset>
                      </wp:positionV>
                      <wp:extent cx="76200" cy="28575"/>
                      <wp:effectExtent l="19050" t="19050" r="19050" b="28575"/>
                      <wp:wrapNone/>
                      <wp:docPr id="2701" name="Text Box 1215">
                        <a:extLst xmlns:a="http://schemas.openxmlformats.org/drawingml/2006/main">
                          <a:ext uri="{FF2B5EF4-FFF2-40B4-BE49-F238E27FC236}">
                            <a16:creationId xmlns:a16="http://schemas.microsoft.com/office/drawing/2014/main" id="{00000000-0008-0000-0000-00008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FC5DEF" id="Text Box 1215" o:spid="_x0000_s1026" type="#_x0000_t202" style="position:absolute;margin-left:0;margin-top:0;width:6pt;height:2.25pt;z-index:25442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26112" behindDoc="0" locked="0" layoutInCell="1" allowOverlap="1" wp14:anchorId="0F795879" wp14:editId="21A003F8">
                      <wp:simplePos x="0" y="0"/>
                      <wp:positionH relativeFrom="column">
                        <wp:posOffset>0</wp:posOffset>
                      </wp:positionH>
                      <wp:positionV relativeFrom="paragraph">
                        <wp:posOffset>0</wp:posOffset>
                      </wp:positionV>
                      <wp:extent cx="76200" cy="28575"/>
                      <wp:effectExtent l="19050" t="19050" r="19050" b="28575"/>
                      <wp:wrapNone/>
                      <wp:docPr id="2702" name="Text Box 1214">
                        <a:extLst xmlns:a="http://schemas.openxmlformats.org/drawingml/2006/main">
                          <a:ext uri="{FF2B5EF4-FFF2-40B4-BE49-F238E27FC236}">
                            <a16:creationId xmlns:a16="http://schemas.microsoft.com/office/drawing/2014/main" id="{00000000-0008-0000-0000-00008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89AA22" id="Text Box 1214" o:spid="_x0000_s1026" type="#_x0000_t202" style="position:absolute;margin-left:0;margin-top:0;width:6pt;height:2.25pt;z-index:25442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27136" behindDoc="0" locked="0" layoutInCell="1" allowOverlap="1" wp14:anchorId="3D43E543" wp14:editId="0EB3D47A">
                      <wp:simplePos x="0" y="0"/>
                      <wp:positionH relativeFrom="column">
                        <wp:posOffset>0</wp:posOffset>
                      </wp:positionH>
                      <wp:positionV relativeFrom="paragraph">
                        <wp:posOffset>0</wp:posOffset>
                      </wp:positionV>
                      <wp:extent cx="76200" cy="28575"/>
                      <wp:effectExtent l="19050" t="19050" r="19050" b="28575"/>
                      <wp:wrapNone/>
                      <wp:docPr id="2703" name="Text Box 1213">
                        <a:extLst xmlns:a="http://schemas.openxmlformats.org/drawingml/2006/main">
                          <a:ext uri="{FF2B5EF4-FFF2-40B4-BE49-F238E27FC236}">
                            <a16:creationId xmlns:a16="http://schemas.microsoft.com/office/drawing/2014/main" id="{00000000-0008-0000-0000-00008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6B8CA0" id="Text Box 1213" o:spid="_x0000_s1026" type="#_x0000_t202" style="position:absolute;margin-left:0;margin-top:0;width:6pt;height:2.25pt;z-index:25442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28160" behindDoc="0" locked="0" layoutInCell="1" allowOverlap="1" wp14:anchorId="70BF03DE" wp14:editId="780CEFE0">
                      <wp:simplePos x="0" y="0"/>
                      <wp:positionH relativeFrom="column">
                        <wp:posOffset>0</wp:posOffset>
                      </wp:positionH>
                      <wp:positionV relativeFrom="paragraph">
                        <wp:posOffset>0</wp:posOffset>
                      </wp:positionV>
                      <wp:extent cx="76200" cy="28575"/>
                      <wp:effectExtent l="19050" t="19050" r="19050" b="28575"/>
                      <wp:wrapNone/>
                      <wp:docPr id="2704" name="Text Box 1212">
                        <a:extLst xmlns:a="http://schemas.openxmlformats.org/drawingml/2006/main">
                          <a:ext uri="{FF2B5EF4-FFF2-40B4-BE49-F238E27FC236}">
                            <a16:creationId xmlns:a16="http://schemas.microsoft.com/office/drawing/2014/main" id="{00000000-0008-0000-0000-00009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FF15E4" id="Text Box 1212" o:spid="_x0000_s1026" type="#_x0000_t202" style="position:absolute;margin-left:0;margin-top:0;width:6pt;height:2.25pt;z-index:25442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29184" behindDoc="0" locked="0" layoutInCell="1" allowOverlap="1" wp14:anchorId="6B045541" wp14:editId="7AA8AEDF">
                      <wp:simplePos x="0" y="0"/>
                      <wp:positionH relativeFrom="column">
                        <wp:posOffset>0</wp:posOffset>
                      </wp:positionH>
                      <wp:positionV relativeFrom="paragraph">
                        <wp:posOffset>0</wp:posOffset>
                      </wp:positionV>
                      <wp:extent cx="76200" cy="28575"/>
                      <wp:effectExtent l="19050" t="19050" r="19050" b="28575"/>
                      <wp:wrapNone/>
                      <wp:docPr id="2705" name="Text Box 1211">
                        <a:extLst xmlns:a="http://schemas.openxmlformats.org/drawingml/2006/main">
                          <a:ext uri="{FF2B5EF4-FFF2-40B4-BE49-F238E27FC236}">
                            <a16:creationId xmlns:a16="http://schemas.microsoft.com/office/drawing/2014/main" id="{00000000-0008-0000-0000-00009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CE7CC6" id="Text Box 1211" o:spid="_x0000_s1026" type="#_x0000_t202" style="position:absolute;margin-left:0;margin-top:0;width:6pt;height:2.25pt;z-index:25442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30208" behindDoc="0" locked="0" layoutInCell="1" allowOverlap="1" wp14:anchorId="20479753" wp14:editId="2ADE9157">
                      <wp:simplePos x="0" y="0"/>
                      <wp:positionH relativeFrom="column">
                        <wp:posOffset>0</wp:posOffset>
                      </wp:positionH>
                      <wp:positionV relativeFrom="paragraph">
                        <wp:posOffset>0</wp:posOffset>
                      </wp:positionV>
                      <wp:extent cx="76200" cy="28575"/>
                      <wp:effectExtent l="19050" t="19050" r="19050" b="28575"/>
                      <wp:wrapNone/>
                      <wp:docPr id="2706" name="Text Box 1210">
                        <a:extLst xmlns:a="http://schemas.openxmlformats.org/drawingml/2006/main">
                          <a:ext uri="{FF2B5EF4-FFF2-40B4-BE49-F238E27FC236}">
                            <a16:creationId xmlns:a16="http://schemas.microsoft.com/office/drawing/2014/main" id="{00000000-0008-0000-0000-00009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87299C" id="Text Box 1210" o:spid="_x0000_s1026" type="#_x0000_t202" style="position:absolute;margin-left:0;margin-top:0;width:6pt;height:2.25pt;z-index:25443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31232" behindDoc="0" locked="0" layoutInCell="1" allowOverlap="1" wp14:anchorId="7585169A" wp14:editId="78D8F403">
                      <wp:simplePos x="0" y="0"/>
                      <wp:positionH relativeFrom="column">
                        <wp:posOffset>0</wp:posOffset>
                      </wp:positionH>
                      <wp:positionV relativeFrom="paragraph">
                        <wp:posOffset>0</wp:posOffset>
                      </wp:positionV>
                      <wp:extent cx="76200" cy="28575"/>
                      <wp:effectExtent l="19050" t="19050" r="19050" b="28575"/>
                      <wp:wrapNone/>
                      <wp:docPr id="2707" name="Text Box 1209">
                        <a:extLst xmlns:a="http://schemas.openxmlformats.org/drawingml/2006/main">
                          <a:ext uri="{FF2B5EF4-FFF2-40B4-BE49-F238E27FC236}">
                            <a16:creationId xmlns:a16="http://schemas.microsoft.com/office/drawing/2014/main" id="{00000000-0008-0000-0000-00009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2F01D5" id="Text Box 1209" o:spid="_x0000_s1026" type="#_x0000_t202" style="position:absolute;margin-left:0;margin-top:0;width:6pt;height:2.25pt;z-index:25443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32256" behindDoc="0" locked="0" layoutInCell="1" allowOverlap="1" wp14:anchorId="0DC10EC7" wp14:editId="2EF57BA4">
                      <wp:simplePos x="0" y="0"/>
                      <wp:positionH relativeFrom="column">
                        <wp:posOffset>0</wp:posOffset>
                      </wp:positionH>
                      <wp:positionV relativeFrom="paragraph">
                        <wp:posOffset>0</wp:posOffset>
                      </wp:positionV>
                      <wp:extent cx="76200" cy="28575"/>
                      <wp:effectExtent l="19050" t="19050" r="19050" b="28575"/>
                      <wp:wrapNone/>
                      <wp:docPr id="2708" name="Text Box 1208">
                        <a:extLst xmlns:a="http://schemas.openxmlformats.org/drawingml/2006/main">
                          <a:ext uri="{FF2B5EF4-FFF2-40B4-BE49-F238E27FC236}">
                            <a16:creationId xmlns:a16="http://schemas.microsoft.com/office/drawing/2014/main" id="{00000000-0008-0000-0000-00009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0C3B0B" id="Text Box 1208" o:spid="_x0000_s1026" type="#_x0000_t202" style="position:absolute;margin-left:0;margin-top:0;width:6pt;height:2.25pt;z-index:25443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33280" behindDoc="0" locked="0" layoutInCell="1" allowOverlap="1" wp14:anchorId="4260B372" wp14:editId="7234536E">
                      <wp:simplePos x="0" y="0"/>
                      <wp:positionH relativeFrom="column">
                        <wp:posOffset>0</wp:posOffset>
                      </wp:positionH>
                      <wp:positionV relativeFrom="paragraph">
                        <wp:posOffset>0</wp:posOffset>
                      </wp:positionV>
                      <wp:extent cx="76200" cy="28575"/>
                      <wp:effectExtent l="19050" t="19050" r="19050" b="28575"/>
                      <wp:wrapNone/>
                      <wp:docPr id="2709" name="Text Box 1207">
                        <a:extLst xmlns:a="http://schemas.openxmlformats.org/drawingml/2006/main">
                          <a:ext uri="{FF2B5EF4-FFF2-40B4-BE49-F238E27FC236}">
                            <a16:creationId xmlns:a16="http://schemas.microsoft.com/office/drawing/2014/main" id="{00000000-0008-0000-0000-00009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EEB785" id="Text Box 1207" o:spid="_x0000_s1026" type="#_x0000_t202" style="position:absolute;margin-left:0;margin-top:0;width:6pt;height:2.25pt;z-index:25443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34304" behindDoc="0" locked="0" layoutInCell="1" allowOverlap="1" wp14:anchorId="12D0FD60" wp14:editId="031AD40C">
                      <wp:simplePos x="0" y="0"/>
                      <wp:positionH relativeFrom="column">
                        <wp:posOffset>0</wp:posOffset>
                      </wp:positionH>
                      <wp:positionV relativeFrom="paragraph">
                        <wp:posOffset>0</wp:posOffset>
                      </wp:positionV>
                      <wp:extent cx="76200" cy="28575"/>
                      <wp:effectExtent l="19050" t="19050" r="19050" b="28575"/>
                      <wp:wrapNone/>
                      <wp:docPr id="2710" name="Text Box 1206">
                        <a:extLst xmlns:a="http://schemas.openxmlformats.org/drawingml/2006/main">
                          <a:ext uri="{FF2B5EF4-FFF2-40B4-BE49-F238E27FC236}">
                            <a16:creationId xmlns:a16="http://schemas.microsoft.com/office/drawing/2014/main" id="{00000000-0008-0000-0000-00009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4A6D6B" id="Text Box 1206" o:spid="_x0000_s1026" type="#_x0000_t202" style="position:absolute;margin-left:0;margin-top:0;width:6pt;height:2.25pt;z-index:25443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35328" behindDoc="0" locked="0" layoutInCell="1" allowOverlap="1" wp14:anchorId="769500FF" wp14:editId="30081E1F">
                      <wp:simplePos x="0" y="0"/>
                      <wp:positionH relativeFrom="column">
                        <wp:posOffset>0</wp:posOffset>
                      </wp:positionH>
                      <wp:positionV relativeFrom="paragraph">
                        <wp:posOffset>0</wp:posOffset>
                      </wp:positionV>
                      <wp:extent cx="76200" cy="28575"/>
                      <wp:effectExtent l="19050" t="19050" r="19050" b="28575"/>
                      <wp:wrapNone/>
                      <wp:docPr id="2711" name="Text Box 1205">
                        <a:extLst xmlns:a="http://schemas.openxmlformats.org/drawingml/2006/main">
                          <a:ext uri="{FF2B5EF4-FFF2-40B4-BE49-F238E27FC236}">
                            <a16:creationId xmlns:a16="http://schemas.microsoft.com/office/drawing/2014/main" id="{00000000-0008-0000-0000-00009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48DA50" id="Text Box 1205" o:spid="_x0000_s1026" type="#_x0000_t202" style="position:absolute;margin-left:0;margin-top:0;width:6pt;height:2.25pt;z-index:25443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36352" behindDoc="0" locked="0" layoutInCell="1" allowOverlap="1" wp14:anchorId="4D542E86" wp14:editId="11D7D5BD">
                      <wp:simplePos x="0" y="0"/>
                      <wp:positionH relativeFrom="column">
                        <wp:posOffset>0</wp:posOffset>
                      </wp:positionH>
                      <wp:positionV relativeFrom="paragraph">
                        <wp:posOffset>0</wp:posOffset>
                      </wp:positionV>
                      <wp:extent cx="76200" cy="28575"/>
                      <wp:effectExtent l="19050" t="19050" r="19050" b="28575"/>
                      <wp:wrapNone/>
                      <wp:docPr id="2712" name="Text Box 1204">
                        <a:extLst xmlns:a="http://schemas.openxmlformats.org/drawingml/2006/main">
                          <a:ext uri="{FF2B5EF4-FFF2-40B4-BE49-F238E27FC236}">
                            <a16:creationId xmlns:a16="http://schemas.microsoft.com/office/drawing/2014/main" id="{00000000-0008-0000-0000-00009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5E7244" id="Text Box 1204" o:spid="_x0000_s1026" type="#_x0000_t202" style="position:absolute;margin-left:0;margin-top:0;width:6pt;height:2.25pt;z-index:25443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37376" behindDoc="0" locked="0" layoutInCell="1" allowOverlap="1" wp14:anchorId="31899622" wp14:editId="6EA15B83">
                      <wp:simplePos x="0" y="0"/>
                      <wp:positionH relativeFrom="column">
                        <wp:posOffset>0</wp:posOffset>
                      </wp:positionH>
                      <wp:positionV relativeFrom="paragraph">
                        <wp:posOffset>0</wp:posOffset>
                      </wp:positionV>
                      <wp:extent cx="76200" cy="28575"/>
                      <wp:effectExtent l="19050" t="19050" r="19050" b="28575"/>
                      <wp:wrapNone/>
                      <wp:docPr id="2713" name="Text Box 1203">
                        <a:extLst xmlns:a="http://schemas.openxmlformats.org/drawingml/2006/main">
                          <a:ext uri="{FF2B5EF4-FFF2-40B4-BE49-F238E27FC236}">
                            <a16:creationId xmlns:a16="http://schemas.microsoft.com/office/drawing/2014/main" id="{00000000-0008-0000-0000-00009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82E1A8" id="Text Box 1203" o:spid="_x0000_s1026" type="#_x0000_t202" style="position:absolute;margin-left:0;margin-top:0;width:6pt;height:2.25pt;z-index:25443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38400" behindDoc="0" locked="0" layoutInCell="1" allowOverlap="1" wp14:anchorId="06516CD3" wp14:editId="0DF81C32">
                      <wp:simplePos x="0" y="0"/>
                      <wp:positionH relativeFrom="column">
                        <wp:posOffset>0</wp:posOffset>
                      </wp:positionH>
                      <wp:positionV relativeFrom="paragraph">
                        <wp:posOffset>0</wp:posOffset>
                      </wp:positionV>
                      <wp:extent cx="76200" cy="28575"/>
                      <wp:effectExtent l="19050" t="19050" r="19050" b="28575"/>
                      <wp:wrapNone/>
                      <wp:docPr id="2714" name="Text Box 1202">
                        <a:extLst xmlns:a="http://schemas.openxmlformats.org/drawingml/2006/main">
                          <a:ext uri="{FF2B5EF4-FFF2-40B4-BE49-F238E27FC236}">
                            <a16:creationId xmlns:a16="http://schemas.microsoft.com/office/drawing/2014/main" id="{00000000-0008-0000-0000-00009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E39066" id="Text Box 1202" o:spid="_x0000_s1026" type="#_x0000_t202" style="position:absolute;margin-left:0;margin-top:0;width:6pt;height:2.25pt;z-index:25443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39424" behindDoc="0" locked="0" layoutInCell="1" allowOverlap="1" wp14:anchorId="7CC87F4A" wp14:editId="1FAE255D">
                      <wp:simplePos x="0" y="0"/>
                      <wp:positionH relativeFrom="column">
                        <wp:posOffset>0</wp:posOffset>
                      </wp:positionH>
                      <wp:positionV relativeFrom="paragraph">
                        <wp:posOffset>0</wp:posOffset>
                      </wp:positionV>
                      <wp:extent cx="76200" cy="28575"/>
                      <wp:effectExtent l="19050" t="19050" r="19050" b="28575"/>
                      <wp:wrapNone/>
                      <wp:docPr id="2715" name="Text Box 1201">
                        <a:extLst xmlns:a="http://schemas.openxmlformats.org/drawingml/2006/main">
                          <a:ext uri="{FF2B5EF4-FFF2-40B4-BE49-F238E27FC236}">
                            <a16:creationId xmlns:a16="http://schemas.microsoft.com/office/drawing/2014/main" id="{00000000-0008-0000-0000-00009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0C318E" id="Text Box 1201" o:spid="_x0000_s1026" type="#_x0000_t202" style="position:absolute;margin-left:0;margin-top:0;width:6pt;height:2.25pt;z-index:25443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40448" behindDoc="0" locked="0" layoutInCell="1" allowOverlap="1" wp14:anchorId="32C83345" wp14:editId="28259D55">
                      <wp:simplePos x="0" y="0"/>
                      <wp:positionH relativeFrom="column">
                        <wp:posOffset>0</wp:posOffset>
                      </wp:positionH>
                      <wp:positionV relativeFrom="paragraph">
                        <wp:posOffset>0</wp:posOffset>
                      </wp:positionV>
                      <wp:extent cx="76200" cy="28575"/>
                      <wp:effectExtent l="19050" t="19050" r="19050" b="28575"/>
                      <wp:wrapNone/>
                      <wp:docPr id="2716" name="Text Box 1200">
                        <a:extLst xmlns:a="http://schemas.openxmlformats.org/drawingml/2006/main">
                          <a:ext uri="{FF2B5EF4-FFF2-40B4-BE49-F238E27FC236}">
                            <a16:creationId xmlns:a16="http://schemas.microsoft.com/office/drawing/2014/main" id="{00000000-0008-0000-0000-00009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EBBE3D" id="Text Box 1200" o:spid="_x0000_s1026" type="#_x0000_t202" style="position:absolute;margin-left:0;margin-top:0;width:6pt;height:2.25pt;z-index:25444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41472" behindDoc="0" locked="0" layoutInCell="1" allowOverlap="1" wp14:anchorId="45639B6F" wp14:editId="42F12B62">
                      <wp:simplePos x="0" y="0"/>
                      <wp:positionH relativeFrom="column">
                        <wp:posOffset>0</wp:posOffset>
                      </wp:positionH>
                      <wp:positionV relativeFrom="paragraph">
                        <wp:posOffset>0</wp:posOffset>
                      </wp:positionV>
                      <wp:extent cx="76200" cy="28575"/>
                      <wp:effectExtent l="19050" t="19050" r="19050" b="28575"/>
                      <wp:wrapNone/>
                      <wp:docPr id="2717" name="Text Box 1199">
                        <a:extLst xmlns:a="http://schemas.openxmlformats.org/drawingml/2006/main">
                          <a:ext uri="{FF2B5EF4-FFF2-40B4-BE49-F238E27FC236}">
                            <a16:creationId xmlns:a16="http://schemas.microsoft.com/office/drawing/2014/main" id="{00000000-0008-0000-0000-00009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C99AC7" id="Text Box 1199" o:spid="_x0000_s1026" type="#_x0000_t202" style="position:absolute;margin-left:0;margin-top:0;width:6pt;height:2.25pt;z-index:25444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42496" behindDoc="0" locked="0" layoutInCell="1" allowOverlap="1" wp14:anchorId="194EC219" wp14:editId="37AA06A3">
                      <wp:simplePos x="0" y="0"/>
                      <wp:positionH relativeFrom="column">
                        <wp:posOffset>0</wp:posOffset>
                      </wp:positionH>
                      <wp:positionV relativeFrom="paragraph">
                        <wp:posOffset>0</wp:posOffset>
                      </wp:positionV>
                      <wp:extent cx="76200" cy="28575"/>
                      <wp:effectExtent l="19050" t="19050" r="19050" b="28575"/>
                      <wp:wrapNone/>
                      <wp:docPr id="2718" name="Text Box 1198">
                        <a:extLst xmlns:a="http://schemas.openxmlformats.org/drawingml/2006/main">
                          <a:ext uri="{FF2B5EF4-FFF2-40B4-BE49-F238E27FC236}">
                            <a16:creationId xmlns:a16="http://schemas.microsoft.com/office/drawing/2014/main" id="{00000000-0008-0000-0000-00009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64CF7A" id="Text Box 1198" o:spid="_x0000_s1026" type="#_x0000_t202" style="position:absolute;margin-left:0;margin-top:0;width:6pt;height:2.25pt;z-index:25444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43520" behindDoc="0" locked="0" layoutInCell="1" allowOverlap="1" wp14:anchorId="7D790B93" wp14:editId="3738BC11">
                      <wp:simplePos x="0" y="0"/>
                      <wp:positionH relativeFrom="column">
                        <wp:posOffset>0</wp:posOffset>
                      </wp:positionH>
                      <wp:positionV relativeFrom="paragraph">
                        <wp:posOffset>0</wp:posOffset>
                      </wp:positionV>
                      <wp:extent cx="76200" cy="28575"/>
                      <wp:effectExtent l="19050" t="19050" r="19050" b="28575"/>
                      <wp:wrapNone/>
                      <wp:docPr id="2719" name="Text Box 1197">
                        <a:extLst xmlns:a="http://schemas.openxmlformats.org/drawingml/2006/main">
                          <a:ext uri="{FF2B5EF4-FFF2-40B4-BE49-F238E27FC236}">
                            <a16:creationId xmlns:a16="http://schemas.microsoft.com/office/drawing/2014/main" id="{00000000-0008-0000-0000-00009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2134E5" id="Text Box 1197" o:spid="_x0000_s1026" type="#_x0000_t202" style="position:absolute;margin-left:0;margin-top:0;width:6pt;height:2.25pt;z-index:25444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44544" behindDoc="0" locked="0" layoutInCell="1" allowOverlap="1" wp14:anchorId="27BE0615" wp14:editId="6315B373">
                      <wp:simplePos x="0" y="0"/>
                      <wp:positionH relativeFrom="column">
                        <wp:posOffset>0</wp:posOffset>
                      </wp:positionH>
                      <wp:positionV relativeFrom="paragraph">
                        <wp:posOffset>0</wp:posOffset>
                      </wp:positionV>
                      <wp:extent cx="76200" cy="28575"/>
                      <wp:effectExtent l="19050" t="19050" r="19050" b="28575"/>
                      <wp:wrapNone/>
                      <wp:docPr id="2720" name="Text Box 1196">
                        <a:extLst xmlns:a="http://schemas.openxmlformats.org/drawingml/2006/main">
                          <a:ext uri="{FF2B5EF4-FFF2-40B4-BE49-F238E27FC236}">
                            <a16:creationId xmlns:a16="http://schemas.microsoft.com/office/drawing/2014/main" id="{00000000-0008-0000-0000-0000A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43880A" id="Text Box 1196" o:spid="_x0000_s1026" type="#_x0000_t202" style="position:absolute;margin-left:0;margin-top:0;width:6pt;height:2.25pt;z-index:25444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45568" behindDoc="0" locked="0" layoutInCell="1" allowOverlap="1" wp14:anchorId="3FFC1AE3" wp14:editId="386704FE">
                      <wp:simplePos x="0" y="0"/>
                      <wp:positionH relativeFrom="column">
                        <wp:posOffset>0</wp:posOffset>
                      </wp:positionH>
                      <wp:positionV relativeFrom="paragraph">
                        <wp:posOffset>0</wp:posOffset>
                      </wp:positionV>
                      <wp:extent cx="76200" cy="28575"/>
                      <wp:effectExtent l="19050" t="19050" r="19050" b="28575"/>
                      <wp:wrapNone/>
                      <wp:docPr id="2721" name="Text Box 1195">
                        <a:extLst xmlns:a="http://schemas.openxmlformats.org/drawingml/2006/main">
                          <a:ext uri="{FF2B5EF4-FFF2-40B4-BE49-F238E27FC236}">
                            <a16:creationId xmlns:a16="http://schemas.microsoft.com/office/drawing/2014/main" id="{00000000-0008-0000-0000-0000A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E9A133" id="Text Box 1195" o:spid="_x0000_s1026" type="#_x0000_t202" style="position:absolute;margin-left:0;margin-top:0;width:6pt;height:2.25pt;z-index:25444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46592" behindDoc="0" locked="0" layoutInCell="1" allowOverlap="1" wp14:anchorId="45A04657" wp14:editId="102BABF7">
                      <wp:simplePos x="0" y="0"/>
                      <wp:positionH relativeFrom="column">
                        <wp:posOffset>0</wp:posOffset>
                      </wp:positionH>
                      <wp:positionV relativeFrom="paragraph">
                        <wp:posOffset>0</wp:posOffset>
                      </wp:positionV>
                      <wp:extent cx="76200" cy="28575"/>
                      <wp:effectExtent l="19050" t="19050" r="19050" b="28575"/>
                      <wp:wrapNone/>
                      <wp:docPr id="2722" name="Text Box 1194">
                        <a:extLst xmlns:a="http://schemas.openxmlformats.org/drawingml/2006/main">
                          <a:ext uri="{FF2B5EF4-FFF2-40B4-BE49-F238E27FC236}">
                            <a16:creationId xmlns:a16="http://schemas.microsoft.com/office/drawing/2014/main" id="{00000000-0008-0000-0000-0000A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386D8C" id="Text Box 1194" o:spid="_x0000_s1026" type="#_x0000_t202" style="position:absolute;margin-left:0;margin-top:0;width:6pt;height:2.25pt;z-index:25444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47616" behindDoc="0" locked="0" layoutInCell="1" allowOverlap="1" wp14:anchorId="30B74336" wp14:editId="717F77C7">
                      <wp:simplePos x="0" y="0"/>
                      <wp:positionH relativeFrom="column">
                        <wp:posOffset>0</wp:posOffset>
                      </wp:positionH>
                      <wp:positionV relativeFrom="paragraph">
                        <wp:posOffset>0</wp:posOffset>
                      </wp:positionV>
                      <wp:extent cx="76200" cy="28575"/>
                      <wp:effectExtent l="19050" t="19050" r="19050" b="28575"/>
                      <wp:wrapNone/>
                      <wp:docPr id="2723" name="Text Box 1193">
                        <a:extLst xmlns:a="http://schemas.openxmlformats.org/drawingml/2006/main">
                          <a:ext uri="{FF2B5EF4-FFF2-40B4-BE49-F238E27FC236}">
                            <a16:creationId xmlns:a16="http://schemas.microsoft.com/office/drawing/2014/main" id="{00000000-0008-0000-0000-0000A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D18042" id="Text Box 1193" o:spid="_x0000_s1026" type="#_x0000_t202" style="position:absolute;margin-left:0;margin-top:0;width:6pt;height:2.25pt;z-index:25444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48640" behindDoc="0" locked="0" layoutInCell="1" allowOverlap="1" wp14:anchorId="019A2CA9" wp14:editId="32A4E53F">
                      <wp:simplePos x="0" y="0"/>
                      <wp:positionH relativeFrom="column">
                        <wp:posOffset>0</wp:posOffset>
                      </wp:positionH>
                      <wp:positionV relativeFrom="paragraph">
                        <wp:posOffset>0</wp:posOffset>
                      </wp:positionV>
                      <wp:extent cx="76200" cy="28575"/>
                      <wp:effectExtent l="19050" t="19050" r="19050" b="28575"/>
                      <wp:wrapNone/>
                      <wp:docPr id="2724" name="Text Box 1192">
                        <a:extLst xmlns:a="http://schemas.openxmlformats.org/drawingml/2006/main">
                          <a:ext uri="{FF2B5EF4-FFF2-40B4-BE49-F238E27FC236}">
                            <a16:creationId xmlns:a16="http://schemas.microsoft.com/office/drawing/2014/main" id="{00000000-0008-0000-0000-0000A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93529B" id="Text Box 1192" o:spid="_x0000_s1026" type="#_x0000_t202" style="position:absolute;margin-left:0;margin-top:0;width:6pt;height:2.25pt;z-index:25444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49664" behindDoc="0" locked="0" layoutInCell="1" allowOverlap="1" wp14:anchorId="12B01229" wp14:editId="0B9D023A">
                      <wp:simplePos x="0" y="0"/>
                      <wp:positionH relativeFrom="column">
                        <wp:posOffset>0</wp:posOffset>
                      </wp:positionH>
                      <wp:positionV relativeFrom="paragraph">
                        <wp:posOffset>0</wp:posOffset>
                      </wp:positionV>
                      <wp:extent cx="76200" cy="28575"/>
                      <wp:effectExtent l="19050" t="19050" r="19050" b="28575"/>
                      <wp:wrapNone/>
                      <wp:docPr id="2725" name="Text Box 1191">
                        <a:extLst xmlns:a="http://schemas.openxmlformats.org/drawingml/2006/main">
                          <a:ext uri="{FF2B5EF4-FFF2-40B4-BE49-F238E27FC236}">
                            <a16:creationId xmlns:a16="http://schemas.microsoft.com/office/drawing/2014/main" id="{00000000-0008-0000-0000-0000A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09B7E2" id="Text Box 1191" o:spid="_x0000_s1026" type="#_x0000_t202" style="position:absolute;margin-left:0;margin-top:0;width:6pt;height:2.25pt;z-index:25444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50688" behindDoc="0" locked="0" layoutInCell="1" allowOverlap="1" wp14:anchorId="07B55C4E" wp14:editId="17FAB95E">
                      <wp:simplePos x="0" y="0"/>
                      <wp:positionH relativeFrom="column">
                        <wp:posOffset>0</wp:posOffset>
                      </wp:positionH>
                      <wp:positionV relativeFrom="paragraph">
                        <wp:posOffset>0</wp:posOffset>
                      </wp:positionV>
                      <wp:extent cx="76200" cy="28575"/>
                      <wp:effectExtent l="19050" t="19050" r="19050" b="28575"/>
                      <wp:wrapNone/>
                      <wp:docPr id="2726" name="Text Box 1190">
                        <a:extLst xmlns:a="http://schemas.openxmlformats.org/drawingml/2006/main">
                          <a:ext uri="{FF2B5EF4-FFF2-40B4-BE49-F238E27FC236}">
                            <a16:creationId xmlns:a16="http://schemas.microsoft.com/office/drawing/2014/main" id="{00000000-0008-0000-0000-0000A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6BFE65" id="Text Box 1190" o:spid="_x0000_s1026" type="#_x0000_t202" style="position:absolute;margin-left:0;margin-top:0;width:6pt;height:2.25pt;z-index:25445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51712" behindDoc="0" locked="0" layoutInCell="1" allowOverlap="1" wp14:anchorId="53A2DE29" wp14:editId="52BBB122">
                      <wp:simplePos x="0" y="0"/>
                      <wp:positionH relativeFrom="column">
                        <wp:posOffset>0</wp:posOffset>
                      </wp:positionH>
                      <wp:positionV relativeFrom="paragraph">
                        <wp:posOffset>0</wp:posOffset>
                      </wp:positionV>
                      <wp:extent cx="76200" cy="28575"/>
                      <wp:effectExtent l="19050" t="19050" r="19050" b="28575"/>
                      <wp:wrapNone/>
                      <wp:docPr id="2727" name="Text Box 1189">
                        <a:extLst xmlns:a="http://schemas.openxmlformats.org/drawingml/2006/main">
                          <a:ext uri="{FF2B5EF4-FFF2-40B4-BE49-F238E27FC236}">
                            <a16:creationId xmlns:a16="http://schemas.microsoft.com/office/drawing/2014/main" id="{00000000-0008-0000-0000-0000A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99BB70" id="Text Box 1189" o:spid="_x0000_s1026" type="#_x0000_t202" style="position:absolute;margin-left:0;margin-top:0;width:6pt;height:2.25pt;z-index:25445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52736" behindDoc="0" locked="0" layoutInCell="1" allowOverlap="1" wp14:anchorId="2A31A778" wp14:editId="6515FA73">
                      <wp:simplePos x="0" y="0"/>
                      <wp:positionH relativeFrom="column">
                        <wp:posOffset>0</wp:posOffset>
                      </wp:positionH>
                      <wp:positionV relativeFrom="paragraph">
                        <wp:posOffset>0</wp:posOffset>
                      </wp:positionV>
                      <wp:extent cx="76200" cy="28575"/>
                      <wp:effectExtent l="19050" t="19050" r="19050" b="28575"/>
                      <wp:wrapNone/>
                      <wp:docPr id="2728" name="Text Box 1188">
                        <a:extLst xmlns:a="http://schemas.openxmlformats.org/drawingml/2006/main">
                          <a:ext uri="{FF2B5EF4-FFF2-40B4-BE49-F238E27FC236}">
                            <a16:creationId xmlns:a16="http://schemas.microsoft.com/office/drawing/2014/main" id="{00000000-0008-0000-0000-0000A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41BBF2" id="Text Box 1188" o:spid="_x0000_s1026" type="#_x0000_t202" style="position:absolute;margin-left:0;margin-top:0;width:6pt;height:2.25pt;z-index:25445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53760" behindDoc="0" locked="0" layoutInCell="1" allowOverlap="1" wp14:anchorId="4DF27D36" wp14:editId="3F536619">
                      <wp:simplePos x="0" y="0"/>
                      <wp:positionH relativeFrom="column">
                        <wp:posOffset>0</wp:posOffset>
                      </wp:positionH>
                      <wp:positionV relativeFrom="paragraph">
                        <wp:posOffset>0</wp:posOffset>
                      </wp:positionV>
                      <wp:extent cx="76200" cy="28575"/>
                      <wp:effectExtent l="19050" t="19050" r="19050" b="28575"/>
                      <wp:wrapNone/>
                      <wp:docPr id="2729" name="Text Box 1187">
                        <a:extLst xmlns:a="http://schemas.openxmlformats.org/drawingml/2006/main">
                          <a:ext uri="{FF2B5EF4-FFF2-40B4-BE49-F238E27FC236}">
                            <a16:creationId xmlns:a16="http://schemas.microsoft.com/office/drawing/2014/main" id="{00000000-0008-0000-0000-0000A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39BC7D" id="Text Box 1187" o:spid="_x0000_s1026" type="#_x0000_t202" style="position:absolute;margin-left:0;margin-top:0;width:6pt;height:2.25pt;z-index:25445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54784" behindDoc="0" locked="0" layoutInCell="1" allowOverlap="1" wp14:anchorId="6ABA598E" wp14:editId="4AAAC0C7">
                      <wp:simplePos x="0" y="0"/>
                      <wp:positionH relativeFrom="column">
                        <wp:posOffset>0</wp:posOffset>
                      </wp:positionH>
                      <wp:positionV relativeFrom="paragraph">
                        <wp:posOffset>0</wp:posOffset>
                      </wp:positionV>
                      <wp:extent cx="76200" cy="28575"/>
                      <wp:effectExtent l="19050" t="19050" r="19050" b="28575"/>
                      <wp:wrapNone/>
                      <wp:docPr id="2730" name="Text Box 1186">
                        <a:extLst xmlns:a="http://schemas.openxmlformats.org/drawingml/2006/main">
                          <a:ext uri="{FF2B5EF4-FFF2-40B4-BE49-F238E27FC236}">
                            <a16:creationId xmlns:a16="http://schemas.microsoft.com/office/drawing/2014/main" id="{00000000-0008-0000-0000-0000A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677893" id="Text Box 1186" o:spid="_x0000_s1026" type="#_x0000_t202" style="position:absolute;margin-left:0;margin-top:0;width:6pt;height:2.25pt;z-index:25445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55808" behindDoc="0" locked="0" layoutInCell="1" allowOverlap="1" wp14:anchorId="0A0A8DBB" wp14:editId="68B18D08">
                      <wp:simplePos x="0" y="0"/>
                      <wp:positionH relativeFrom="column">
                        <wp:posOffset>0</wp:posOffset>
                      </wp:positionH>
                      <wp:positionV relativeFrom="paragraph">
                        <wp:posOffset>0</wp:posOffset>
                      </wp:positionV>
                      <wp:extent cx="76200" cy="28575"/>
                      <wp:effectExtent l="19050" t="19050" r="19050" b="28575"/>
                      <wp:wrapNone/>
                      <wp:docPr id="2731" name="Text Box 1185">
                        <a:extLst xmlns:a="http://schemas.openxmlformats.org/drawingml/2006/main">
                          <a:ext uri="{FF2B5EF4-FFF2-40B4-BE49-F238E27FC236}">
                            <a16:creationId xmlns:a16="http://schemas.microsoft.com/office/drawing/2014/main" id="{00000000-0008-0000-0000-0000A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3864E7" id="Text Box 1185" o:spid="_x0000_s1026" type="#_x0000_t202" style="position:absolute;margin-left:0;margin-top:0;width:6pt;height:2.25pt;z-index:25445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58880" behindDoc="0" locked="0" layoutInCell="1" allowOverlap="1" wp14:anchorId="51EBFD0C" wp14:editId="08E13692">
                      <wp:simplePos x="0" y="0"/>
                      <wp:positionH relativeFrom="column">
                        <wp:posOffset>0</wp:posOffset>
                      </wp:positionH>
                      <wp:positionV relativeFrom="paragraph">
                        <wp:posOffset>0</wp:posOffset>
                      </wp:positionV>
                      <wp:extent cx="76200" cy="28575"/>
                      <wp:effectExtent l="19050" t="19050" r="19050" b="28575"/>
                      <wp:wrapNone/>
                      <wp:docPr id="2734" name="Text Box 1184">
                        <a:extLst xmlns:a="http://schemas.openxmlformats.org/drawingml/2006/main">
                          <a:ext uri="{FF2B5EF4-FFF2-40B4-BE49-F238E27FC236}">
                            <a16:creationId xmlns:a16="http://schemas.microsoft.com/office/drawing/2014/main" id="{00000000-0008-0000-0000-0000A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44DF5D" id="Text Box 1184" o:spid="_x0000_s1026" type="#_x0000_t202" style="position:absolute;margin-left:0;margin-top:0;width:6pt;height:2.25pt;z-index:25445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59904" behindDoc="0" locked="0" layoutInCell="1" allowOverlap="1" wp14:anchorId="6557A573" wp14:editId="579088F1">
                      <wp:simplePos x="0" y="0"/>
                      <wp:positionH relativeFrom="column">
                        <wp:posOffset>0</wp:posOffset>
                      </wp:positionH>
                      <wp:positionV relativeFrom="paragraph">
                        <wp:posOffset>0</wp:posOffset>
                      </wp:positionV>
                      <wp:extent cx="76200" cy="28575"/>
                      <wp:effectExtent l="19050" t="19050" r="19050" b="28575"/>
                      <wp:wrapNone/>
                      <wp:docPr id="2735" name="Text Box 1183">
                        <a:extLst xmlns:a="http://schemas.openxmlformats.org/drawingml/2006/main">
                          <a:ext uri="{FF2B5EF4-FFF2-40B4-BE49-F238E27FC236}">
                            <a16:creationId xmlns:a16="http://schemas.microsoft.com/office/drawing/2014/main" id="{00000000-0008-0000-0000-0000A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EDC009" id="Text Box 1183" o:spid="_x0000_s1026" type="#_x0000_t202" style="position:absolute;margin-left:0;margin-top:0;width:6pt;height:2.25pt;z-index:25445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60928" behindDoc="0" locked="0" layoutInCell="1" allowOverlap="1" wp14:anchorId="6E7322C9" wp14:editId="3249E604">
                      <wp:simplePos x="0" y="0"/>
                      <wp:positionH relativeFrom="column">
                        <wp:posOffset>0</wp:posOffset>
                      </wp:positionH>
                      <wp:positionV relativeFrom="paragraph">
                        <wp:posOffset>0</wp:posOffset>
                      </wp:positionV>
                      <wp:extent cx="76200" cy="28575"/>
                      <wp:effectExtent l="19050" t="19050" r="19050" b="28575"/>
                      <wp:wrapNone/>
                      <wp:docPr id="2736" name="Text Box 1182">
                        <a:extLst xmlns:a="http://schemas.openxmlformats.org/drawingml/2006/main">
                          <a:ext uri="{FF2B5EF4-FFF2-40B4-BE49-F238E27FC236}">
                            <a16:creationId xmlns:a16="http://schemas.microsoft.com/office/drawing/2014/main" id="{00000000-0008-0000-0000-0000B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C1D40D" id="Text Box 1182" o:spid="_x0000_s1026" type="#_x0000_t202" style="position:absolute;margin-left:0;margin-top:0;width:6pt;height:2.25pt;z-index:25446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61952" behindDoc="0" locked="0" layoutInCell="1" allowOverlap="1" wp14:anchorId="520A7C71" wp14:editId="6CF03524">
                      <wp:simplePos x="0" y="0"/>
                      <wp:positionH relativeFrom="column">
                        <wp:posOffset>0</wp:posOffset>
                      </wp:positionH>
                      <wp:positionV relativeFrom="paragraph">
                        <wp:posOffset>0</wp:posOffset>
                      </wp:positionV>
                      <wp:extent cx="76200" cy="28575"/>
                      <wp:effectExtent l="19050" t="19050" r="19050" b="28575"/>
                      <wp:wrapNone/>
                      <wp:docPr id="2737" name="Text Box 1181">
                        <a:extLst xmlns:a="http://schemas.openxmlformats.org/drawingml/2006/main">
                          <a:ext uri="{FF2B5EF4-FFF2-40B4-BE49-F238E27FC236}">
                            <a16:creationId xmlns:a16="http://schemas.microsoft.com/office/drawing/2014/main" id="{00000000-0008-0000-0000-0000B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389BBD" id="Text Box 1181" o:spid="_x0000_s1026" type="#_x0000_t202" style="position:absolute;margin-left:0;margin-top:0;width:6pt;height:2.25pt;z-index:25446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62976" behindDoc="0" locked="0" layoutInCell="1" allowOverlap="1" wp14:anchorId="7754EBF7" wp14:editId="719E8938">
                      <wp:simplePos x="0" y="0"/>
                      <wp:positionH relativeFrom="column">
                        <wp:posOffset>0</wp:posOffset>
                      </wp:positionH>
                      <wp:positionV relativeFrom="paragraph">
                        <wp:posOffset>0</wp:posOffset>
                      </wp:positionV>
                      <wp:extent cx="76200" cy="28575"/>
                      <wp:effectExtent l="19050" t="19050" r="19050" b="28575"/>
                      <wp:wrapNone/>
                      <wp:docPr id="2738" name="Text Box 1180">
                        <a:extLst xmlns:a="http://schemas.openxmlformats.org/drawingml/2006/main">
                          <a:ext uri="{FF2B5EF4-FFF2-40B4-BE49-F238E27FC236}">
                            <a16:creationId xmlns:a16="http://schemas.microsoft.com/office/drawing/2014/main" id="{00000000-0008-0000-0000-0000B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D9C20C" id="Text Box 1180" o:spid="_x0000_s1026" type="#_x0000_t202" style="position:absolute;margin-left:0;margin-top:0;width:6pt;height:2.25pt;z-index:25446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64000" behindDoc="0" locked="0" layoutInCell="1" allowOverlap="1" wp14:anchorId="0FED58AC" wp14:editId="5CE65FCF">
                      <wp:simplePos x="0" y="0"/>
                      <wp:positionH relativeFrom="column">
                        <wp:posOffset>0</wp:posOffset>
                      </wp:positionH>
                      <wp:positionV relativeFrom="paragraph">
                        <wp:posOffset>0</wp:posOffset>
                      </wp:positionV>
                      <wp:extent cx="76200" cy="28575"/>
                      <wp:effectExtent l="19050" t="19050" r="19050" b="28575"/>
                      <wp:wrapNone/>
                      <wp:docPr id="2739" name="Text Box 1179">
                        <a:extLst xmlns:a="http://schemas.openxmlformats.org/drawingml/2006/main">
                          <a:ext uri="{FF2B5EF4-FFF2-40B4-BE49-F238E27FC236}">
                            <a16:creationId xmlns:a16="http://schemas.microsoft.com/office/drawing/2014/main" id="{00000000-0008-0000-0000-0000B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F31DCB" id="Text Box 1179" o:spid="_x0000_s1026" type="#_x0000_t202" style="position:absolute;margin-left:0;margin-top:0;width:6pt;height:2.25pt;z-index:25446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65024" behindDoc="0" locked="0" layoutInCell="1" allowOverlap="1" wp14:anchorId="1F6F6E5E" wp14:editId="4FF4FBE0">
                      <wp:simplePos x="0" y="0"/>
                      <wp:positionH relativeFrom="column">
                        <wp:posOffset>0</wp:posOffset>
                      </wp:positionH>
                      <wp:positionV relativeFrom="paragraph">
                        <wp:posOffset>0</wp:posOffset>
                      </wp:positionV>
                      <wp:extent cx="76200" cy="28575"/>
                      <wp:effectExtent l="19050" t="19050" r="19050" b="28575"/>
                      <wp:wrapNone/>
                      <wp:docPr id="2740" name="Text Box 1178">
                        <a:extLst xmlns:a="http://schemas.openxmlformats.org/drawingml/2006/main">
                          <a:ext uri="{FF2B5EF4-FFF2-40B4-BE49-F238E27FC236}">
                            <a16:creationId xmlns:a16="http://schemas.microsoft.com/office/drawing/2014/main" id="{00000000-0008-0000-0000-0000B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26B96E" id="Text Box 1178" o:spid="_x0000_s1026" type="#_x0000_t202" style="position:absolute;margin-left:0;margin-top:0;width:6pt;height:2.25pt;z-index:25446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66048" behindDoc="0" locked="0" layoutInCell="1" allowOverlap="1" wp14:anchorId="10E9C240" wp14:editId="024FE283">
                      <wp:simplePos x="0" y="0"/>
                      <wp:positionH relativeFrom="column">
                        <wp:posOffset>0</wp:posOffset>
                      </wp:positionH>
                      <wp:positionV relativeFrom="paragraph">
                        <wp:posOffset>0</wp:posOffset>
                      </wp:positionV>
                      <wp:extent cx="76200" cy="28575"/>
                      <wp:effectExtent l="19050" t="19050" r="19050" b="28575"/>
                      <wp:wrapNone/>
                      <wp:docPr id="2741" name="Text Box 1177">
                        <a:extLst xmlns:a="http://schemas.openxmlformats.org/drawingml/2006/main">
                          <a:ext uri="{FF2B5EF4-FFF2-40B4-BE49-F238E27FC236}">
                            <a16:creationId xmlns:a16="http://schemas.microsoft.com/office/drawing/2014/main" id="{00000000-0008-0000-0000-0000B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F8271E" id="Text Box 1177" o:spid="_x0000_s1026" type="#_x0000_t202" style="position:absolute;margin-left:0;margin-top:0;width:6pt;height:2.25pt;z-index:25446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67072" behindDoc="0" locked="0" layoutInCell="1" allowOverlap="1" wp14:anchorId="72CDCA45" wp14:editId="021E54B3">
                      <wp:simplePos x="0" y="0"/>
                      <wp:positionH relativeFrom="column">
                        <wp:posOffset>0</wp:posOffset>
                      </wp:positionH>
                      <wp:positionV relativeFrom="paragraph">
                        <wp:posOffset>0</wp:posOffset>
                      </wp:positionV>
                      <wp:extent cx="76200" cy="28575"/>
                      <wp:effectExtent l="19050" t="19050" r="19050" b="28575"/>
                      <wp:wrapNone/>
                      <wp:docPr id="2742" name="Text Box 1176">
                        <a:extLst xmlns:a="http://schemas.openxmlformats.org/drawingml/2006/main">
                          <a:ext uri="{FF2B5EF4-FFF2-40B4-BE49-F238E27FC236}">
                            <a16:creationId xmlns:a16="http://schemas.microsoft.com/office/drawing/2014/main" id="{00000000-0008-0000-0000-0000B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F5783F" id="Text Box 1176" o:spid="_x0000_s1026" type="#_x0000_t202" style="position:absolute;margin-left:0;margin-top:0;width:6pt;height:2.25pt;z-index:25446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68096" behindDoc="0" locked="0" layoutInCell="1" allowOverlap="1" wp14:anchorId="5BD59BAC" wp14:editId="6122BFE0">
                      <wp:simplePos x="0" y="0"/>
                      <wp:positionH relativeFrom="column">
                        <wp:posOffset>0</wp:posOffset>
                      </wp:positionH>
                      <wp:positionV relativeFrom="paragraph">
                        <wp:posOffset>0</wp:posOffset>
                      </wp:positionV>
                      <wp:extent cx="76200" cy="28575"/>
                      <wp:effectExtent l="19050" t="19050" r="19050" b="28575"/>
                      <wp:wrapNone/>
                      <wp:docPr id="2743" name="Text Box 1175">
                        <a:extLst xmlns:a="http://schemas.openxmlformats.org/drawingml/2006/main">
                          <a:ext uri="{FF2B5EF4-FFF2-40B4-BE49-F238E27FC236}">
                            <a16:creationId xmlns:a16="http://schemas.microsoft.com/office/drawing/2014/main" id="{00000000-0008-0000-0000-0000B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703BA" id="Text Box 1175" o:spid="_x0000_s1026" type="#_x0000_t202" style="position:absolute;margin-left:0;margin-top:0;width:6pt;height:2.25pt;z-index:25446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69120" behindDoc="0" locked="0" layoutInCell="1" allowOverlap="1" wp14:anchorId="2CC1F0D3" wp14:editId="7A56455A">
                      <wp:simplePos x="0" y="0"/>
                      <wp:positionH relativeFrom="column">
                        <wp:posOffset>0</wp:posOffset>
                      </wp:positionH>
                      <wp:positionV relativeFrom="paragraph">
                        <wp:posOffset>0</wp:posOffset>
                      </wp:positionV>
                      <wp:extent cx="76200" cy="28575"/>
                      <wp:effectExtent l="19050" t="19050" r="19050" b="28575"/>
                      <wp:wrapNone/>
                      <wp:docPr id="2744" name="Text Box 1174">
                        <a:extLst xmlns:a="http://schemas.openxmlformats.org/drawingml/2006/main">
                          <a:ext uri="{FF2B5EF4-FFF2-40B4-BE49-F238E27FC236}">
                            <a16:creationId xmlns:a16="http://schemas.microsoft.com/office/drawing/2014/main" id="{00000000-0008-0000-0000-0000B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FD45C" id="Text Box 1174" o:spid="_x0000_s1026" type="#_x0000_t202" style="position:absolute;margin-left:0;margin-top:0;width:6pt;height:2.25pt;z-index:25446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70144" behindDoc="0" locked="0" layoutInCell="1" allowOverlap="1" wp14:anchorId="2740923D" wp14:editId="731F10FE">
                      <wp:simplePos x="0" y="0"/>
                      <wp:positionH relativeFrom="column">
                        <wp:posOffset>0</wp:posOffset>
                      </wp:positionH>
                      <wp:positionV relativeFrom="paragraph">
                        <wp:posOffset>0</wp:posOffset>
                      </wp:positionV>
                      <wp:extent cx="76200" cy="28575"/>
                      <wp:effectExtent l="19050" t="19050" r="19050" b="28575"/>
                      <wp:wrapNone/>
                      <wp:docPr id="2745" name="Text Box 1173">
                        <a:extLst xmlns:a="http://schemas.openxmlformats.org/drawingml/2006/main">
                          <a:ext uri="{FF2B5EF4-FFF2-40B4-BE49-F238E27FC236}">
                            <a16:creationId xmlns:a16="http://schemas.microsoft.com/office/drawing/2014/main" id="{00000000-0008-0000-0000-0000B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F1438B" id="Text Box 1173" o:spid="_x0000_s1026" type="#_x0000_t202" style="position:absolute;margin-left:0;margin-top:0;width:6pt;height:2.25pt;z-index:25447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71168" behindDoc="0" locked="0" layoutInCell="1" allowOverlap="1" wp14:anchorId="733701DA" wp14:editId="33D49D73">
                      <wp:simplePos x="0" y="0"/>
                      <wp:positionH relativeFrom="column">
                        <wp:posOffset>0</wp:posOffset>
                      </wp:positionH>
                      <wp:positionV relativeFrom="paragraph">
                        <wp:posOffset>0</wp:posOffset>
                      </wp:positionV>
                      <wp:extent cx="76200" cy="28575"/>
                      <wp:effectExtent l="19050" t="19050" r="19050" b="28575"/>
                      <wp:wrapNone/>
                      <wp:docPr id="2746" name="Text Box 1172">
                        <a:extLst xmlns:a="http://schemas.openxmlformats.org/drawingml/2006/main">
                          <a:ext uri="{FF2B5EF4-FFF2-40B4-BE49-F238E27FC236}">
                            <a16:creationId xmlns:a16="http://schemas.microsoft.com/office/drawing/2014/main" id="{00000000-0008-0000-0000-0000B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D8E0D2" id="Text Box 1172" o:spid="_x0000_s1026" type="#_x0000_t202" style="position:absolute;margin-left:0;margin-top:0;width:6pt;height:2.25pt;z-index:25447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72192" behindDoc="0" locked="0" layoutInCell="1" allowOverlap="1" wp14:anchorId="204F0447" wp14:editId="0E9BDB73">
                      <wp:simplePos x="0" y="0"/>
                      <wp:positionH relativeFrom="column">
                        <wp:posOffset>0</wp:posOffset>
                      </wp:positionH>
                      <wp:positionV relativeFrom="paragraph">
                        <wp:posOffset>0</wp:posOffset>
                      </wp:positionV>
                      <wp:extent cx="76200" cy="28575"/>
                      <wp:effectExtent l="19050" t="19050" r="19050" b="28575"/>
                      <wp:wrapNone/>
                      <wp:docPr id="2747" name="Text Box 1171">
                        <a:extLst xmlns:a="http://schemas.openxmlformats.org/drawingml/2006/main">
                          <a:ext uri="{FF2B5EF4-FFF2-40B4-BE49-F238E27FC236}">
                            <a16:creationId xmlns:a16="http://schemas.microsoft.com/office/drawing/2014/main" id="{00000000-0008-0000-0000-0000B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479B19" id="Text Box 1171" o:spid="_x0000_s1026" type="#_x0000_t202" style="position:absolute;margin-left:0;margin-top:0;width:6pt;height:2.25pt;z-index:25447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73216" behindDoc="0" locked="0" layoutInCell="1" allowOverlap="1" wp14:anchorId="1263E9D8" wp14:editId="4D23F894">
                      <wp:simplePos x="0" y="0"/>
                      <wp:positionH relativeFrom="column">
                        <wp:posOffset>0</wp:posOffset>
                      </wp:positionH>
                      <wp:positionV relativeFrom="paragraph">
                        <wp:posOffset>0</wp:posOffset>
                      </wp:positionV>
                      <wp:extent cx="76200" cy="28575"/>
                      <wp:effectExtent l="19050" t="19050" r="19050" b="28575"/>
                      <wp:wrapNone/>
                      <wp:docPr id="2748" name="Text Box 1170">
                        <a:extLst xmlns:a="http://schemas.openxmlformats.org/drawingml/2006/main">
                          <a:ext uri="{FF2B5EF4-FFF2-40B4-BE49-F238E27FC236}">
                            <a16:creationId xmlns:a16="http://schemas.microsoft.com/office/drawing/2014/main" id="{00000000-0008-0000-0000-0000B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CAA742" id="Text Box 1170" o:spid="_x0000_s1026" type="#_x0000_t202" style="position:absolute;margin-left:0;margin-top:0;width:6pt;height:2.25pt;z-index:25447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74240" behindDoc="0" locked="0" layoutInCell="1" allowOverlap="1" wp14:anchorId="1E0EB2FA" wp14:editId="3C5D5022">
                      <wp:simplePos x="0" y="0"/>
                      <wp:positionH relativeFrom="column">
                        <wp:posOffset>0</wp:posOffset>
                      </wp:positionH>
                      <wp:positionV relativeFrom="paragraph">
                        <wp:posOffset>0</wp:posOffset>
                      </wp:positionV>
                      <wp:extent cx="76200" cy="28575"/>
                      <wp:effectExtent l="19050" t="19050" r="19050" b="28575"/>
                      <wp:wrapNone/>
                      <wp:docPr id="2749" name="Text Box 1169">
                        <a:extLst xmlns:a="http://schemas.openxmlformats.org/drawingml/2006/main">
                          <a:ext uri="{FF2B5EF4-FFF2-40B4-BE49-F238E27FC236}">
                            <a16:creationId xmlns:a16="http://schemas.microsoft.com/office/drawing/2014/main" id="{00000000-0008-0000-0000-0000B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DC7F69" id="Text Box 1169" o:spid="_x0000_s1026" type="#_x0000_t202" style="position:absolute;margin-left:0;margin-top:0;width:6pt;height:2.25pt;z-index:25447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75264" behindDoc="0" locked="0" layoutInCell="1" allowOverlap="1" wp14:anchorId="34F4DA71" wp14:editId="40E63477">
                      <wp:simplePos x="0" y="0"/>
                      <wp:positionH relativeFrom="column">
                        <wp:posOffset>0</wp:posOffset>
                      </wp:positionH>
                      <wp:positionV relativeFrom="paragraph">
                        <wp:posOffset>0</wp:posOffset>
                      </wp:positionV>
                      <wp:extent cx="76200" cy="28575"/>
                      <wp:effectExtent l="19050" t="19050" r="19050" b="28575"/>
                      <wp:wrapNone/>
                      <wp:docPr id="2750" name="Text Box 1168">
                        <a:extLst xmlns:a="http://schemas.openxmlformats.org/drawingml/2006/main">
                          <a:ext uri="{FF2B5EF4-FFF2-40B4-BE49-F238E27FC236}">
                            <a16:creationId xmlns:a16="http://schemas.microsoft.com/office/drawing/2014/main" id="{00000000-0008-0000-0000-0000B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C83A70" id="Text Box 1168" o:spid="_x0000_s1026" type="#_x0000_t202" style="position:absolute;margin-left:0;margin-top:0;width:6pt;height:2.25pt;z-index:25447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76288" behindDoc="0" locked="0" layoutInCell="1" allowOverlap="1" wp14:anchorId="306CEEAE" wp14:editId="08EE806C">
                      <wp:simplePos x="0" y="0"/>
                      <wp:positionH relativeFrom="column">
                        <wp:posOffset>0</wp:posOffset>
                      </wp:positionH>
                      <wp:positionV relativeFrom="paragraph">
                        <wp:posOffset>0</wp:posOffset>
                      </wp:positionV>
                      <wp:extent cx="76200" cy="28575"/>
                      <wp:effectExtent l="19050" t="19050" r="19050" b="28575"/>
                      <wp:wrapNone/>
                      <wp:docPr id="2751" name="Text Box 1167">
                        <a:extLst xmlns:a="http://schemas.openxmlformats.org/drawingml/2006/main">
                          <a:ext uri="{FF2B5EF4-FFF2-40B4-BE49-F238E27FC236}">
                            <a16:creationId xmlns:a16="http://schemas.microsoft.com/office/drawing/2014/main" id="{00000000-0008-0000-0000-0000B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578E6A" id="Text Box 1167" o:spid="_x0000_s1026" type="#_x0000_t202" style="position:absolute;margin-left:0;margin-top:0;width:6pt;height:2.25pt;z-index:25447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77312" behindDoc="0" locked="0" layoutInCell="1" allowOverlap="1" wp14:anchorId="5E0D4394" wp14:editId="7D1FB01A">
                      <wp:simplePos x="0" y="0"/>
                      <wp:positionH relativeFrom="column">
                        <wp:posOffset>0</wp:posOffset>
                      </wp:positionH>
                      <wp:positionV relativeFrom="paragraph">
                        <wp:posOffset>0</wp:posOffset>
                      </wp:positionV>
                      <wp:extent cx="76200" cy="28575"/>
                      <wp:effectExtent l="19050" t="19050" r="19050" b="28575"/>
                      <wp:wrapNone/>
                      <wp:docPr id="2752" name="Text Box 1166">
                        <a:extLst xmlns:a="http://schemas.openxmlformats.org/drawingml/2006/main">
                          <a:ext uri="{FF2B5EF4-FFF2-40B4-BE49-F238E27FC236}">
                            <a16:creationId xmlns:a16="http://schemas.microsoft.com/office/drawing/2014/main" id="{00000000-0008-0000-0000-0000C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9A525E" id="Text Box 1166" o:spid="_x0000_s1026" type="#_x0000_t202" style="position:absolute;margin-left:0;margin-top:0;width:6pt;height:2.25pt;z-index:25447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78336" behindDoc="0" locked="0" layoutInCell="1" allowOverlap="1" wp14:anchorId="3DE671B6" wp14:editId="7928C44E">
                      <wp:simplePos x="0" y="0"/>
                      <wp:positionH relativeFrom="column">
                        <wp:posOffset>0</wp:posOffset>
                      </wp:positionH>
                      <wp:positionV relativeFrom="paragraph">
                        <wp:posOffset>0</wp:posOffset>
                      </wp:positionV>
                      <wp:extent cx="76200" cy="28575"/>
                      <wp:effectExtent l="19050" t="19050" r="19050" b="28575"/>
                      <wp:wrapNone/>
                      <wp:docPr id="2753" name="Text Box 1165">
                        <a:extLst xmlns:a="http://schemas.openxmlformats.org/drawingml/2006/main">
                          <a:ext uri="{FF2B5EF4-FFF2-40B4-BE49-F238E27FC236}">
                            <a16:creationId xmlns:a16="http://schemas.microsoft.com/office/drawing/2014/main" id="{00000000-0008-0000-0000-0000C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7F7179" id="Text Box 1165" o:spid="_x0000_s1026" type="#_x0000_t202" style="position:absolute;margin-left:0;margin-top:0;width:6pt;height:2.25pt;z-index:25447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79360" behindDoc="0" locked="0" layoutInCell="1" allowOverlap="1" wp14:anchorId="4CA53100" wp14:editId="30DF6304">
                      <wp:simplePos x="0" y="0"/>
                      <wp:positionH relativeFrom="column">
                        <wp:posOffset>0</wp:posOffset>
                      </wp:positionH>
                      <wp:positionV relativeFrom="paragraph">
                        <wp:posOffset>0</wp:posOffset>
                      </wp:positionV>
                      <wp:extent cx="76200" cy="28575"/>
                      <wp:effectExtent l="19050" t="19050" r="19050" b="28575"/>
                      <wp:wrapNone/>
                      <wp:docPr id="2754" name="Text Box 1164">
                        <a:extLst xmlns:a="http://schemas.openxmlformats.org/drawingml/2006/main">
                          <a:ext uri="{FF2B5EF4-FFF2-40B4-BE49-F238E27FC236}">
                            <a16:creationId xmlns:a16="http://schemas.microsoft.com/office/drawing/2014/main" id="{00000000-0008-0000-0000-0000C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4D12F1" id="Text Box 1164" o:spid="_x0000_s1026" type="#_x0000_t202" style="position:absolute;margin-left:0;margin-top:0;width:6pt;height:2.25pt;z-index:25447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80384" behindDoc="0" locked="0" layoutInCell="1" allowOverlap="1" wp14:anchorId="7855BDB0" wp14:editId="06329212">
                      <wp:simplePos x="0" y="0"/>
                      <wp:positionH relativeFrom="column">
                        <wp:posOffset>0</wp:posOffset>
                      </wp:positionH>
                      <wp:positionV relativeFrom="paragraph">
                        <wp:posOffset>0</wp:posOffset>
                      </wp:positionV>
                      <wp:extent cx="76200" cy="28575"/>
                      <wp:effectExtent l="19050" t="19050" r="19050" b="28575"/>
                      <wp:wrapNone/>
                      <wp:docPr id="2755" name="Text Box 1163">
                        <a:extLst xmlns:a="http://schemas.openxmlformats.org/drawingml/2006/main">
                          <a:ext uri="{FF2B5EF4-FFF2-40B4-BE49-F238E27FC236}">
                            <a16:creationId xmlns:a16="http://schemas.microsoft.com/office/drawing/2014/main" id="{00000000-0008-0000-0000-0000C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AAD733" id="Text Box 1163" o:spid="_x0000_s1026" type="#_x0000_t202" style="position:absolute;margin-left:0;margin-top:0;width:6pt;height:2.25pt;z-index:25448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92672" behindDoc="0" locked="0" layoutInCell="1" allowOverlap="1" wp14:anchorId="0C5B1056" wp14:editId="414F930E">
                      <wp:simplePos x="0" y="0"/>
                      <wp:positionH relativeFrom="column">
                        <wp:posOffset>0</wp:posOffset>
                      </wp:positionH>
                      <wp:positionV relativeFrom="paragraph">
                        <wp:posOffset>0</wp:posOffset>
                      </wp:positionV>
                      <wp:extent cx="76200" cy="28575"/>
                      <wp:effectExtent l="19050" t="19050" r="19050" b="28575"/>
                      <wp:wrapNone/>
                      <wp:docPr id="2767" name="Text Box 1162">
                        <a:extLst xmlns:a="http://schemas.openxmlformats.org/drawingml/2006/main">
                          <a:ext uri="{FF2B5EF4-FFF2-40B4-BE49-F238E27FC236}">
                            <a16:creationId xmlns:a16="http://schemas.microsoft.com/office/drawing/2014/main" id="{00000000-0008-0000-0000-0000C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031534" id="Text Box 1162" o:spid="_x0000_s1026" type="#_x0000_t202" style="position:absolute;margin-left:0;margin-top:0;width:6pt;height:2.25pt;z-index:25449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93696" behindDoc="0" locked="0" layoutInCell="1" allowOverlap="1" wp14:anchorId="1C8E6F69" wp14:editId="4AB3FE8A">
                      <wp:simplePos x="0" y="0"/>
                      <wp:positionH relativeFrom="column">
                        <wp:posOffset>0</wp:posOffset>
                      </wp:positionH>
                      <wp:positionV relativeFrom="paragraph">
                        <wp:posOffset>0</wp:posOffset>
                      </wp:positionV>
                      <wp:extent cx="76200" cy="28575"/>
                      <wp:effectExtent l="19050" t="19050" r="19050" b="28575"/>
                      <wp:wrapNone/>
                      <wp:docPr id="2768" name="Text Box 1161">
                        <a:extLst xmlns:a="http://schemas.openxmlformats.org/drawingml/2006/main">
                          <a:ext uri="{FF2B5EF4-FFF2-40B4-BE49-F238E27FC236}">
                            <a16:creationId xmlns:a16="http://schemas.microsoft.com/office/drawing/2014/main" id="{00000000-0008-0000-0000-0000D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CF624C" id="Text Box 1161" o:spid="_x0000_s1026" type="#_x0000_t202" style="position:absolute;margin-left:0;margin-top:0;width:6pt;height:2.25pt;z-index:25449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94720" behindDoc="0" locked="0" layoutInCell="1" allowOverlap="1" wp14:anchorId="1F54E384" wp14:editId="68D2A0F3">
                      <wp:simplePos x="0" y="0"/>
                      <wp:positionH relativeFrom="column">
                        <wp:posOffset>0</wp:posOffset>
                      </wp:positionH>
                      <wp:positionV relativeFrom="paragraph">
                        <wp:posOffset>0</wp:posOffset>
                      </wp:positionV>
                      <wp:extent cx="76200" cy="28575"/>
                      <wp:effectExtent l="19050" t="19050" r="19050" b="28575"/>
                      <wp:wrapNone/>
                      <wp:docPr id="2769" name="Text Box 1160">
                        <a:extLst xmlns:a="http://schemas.openxmlformats.org/drawingml/2006/main">
                          <a:ext uri="{FF2B5EF4-FFF2-40B4-BE49-F238E27FC236}">
                            <a16:creationId xmlns:a16="http://schemas.microsoft.com/office/drawing/2014/main" id="{00000000-0008-0000-0000-0000D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FC71F3" id="Text Box 1160" o:spid="_x0000_s1026" type="#_x0000_t202" style="position:absolute;margin-left:0;margin-top:0;width:6pt;height:2.25pt;z-index:25449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95744" behindDoc="0" locked="0" layoutInCell="1" allowOverlap="1" wp14:anchorId="16A906AA" wp14:editId="7322E2EE">
                      <wp:simplePos x="0" y="0"/>
                      <wp:positionH relativeFrom="column">
                        <wp:posOffset>0</wp:posOffset>
                      </wp:positionH>
                      <wp:positionV relativeFrom="paragraph">
                        <wp:posOffset>0</wp:posOffset>
                      </wp:positionV>
                      <wp:extent cx="76200" cy="28575"/>
                      <wp:effectExtent l="19050" t="19050" r="19050" b="28575"/>
                      <wp:wrapNone/>
                      <wp:docPr id="2770" name="Text Box 1159">
                        <a:extLst xmlns:a="http://schemas.openxmlformats.org/drawingml/2006/main">
                          <a:ext uri="{FF2B5EF4-FFF2-40B4-BE49-F238E27FC236}">
                            <a16:creationId xmlns:a16="http://schemas.microsoft.com/office/drawing/2014/main" id="{00000000-0008-0000-0000-0000D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D02947" id="Text Box 1159" o:spid="_x0000_s1026" type="#_x0000_t202" style="position:absolute;margin-left:0;margin-top:0;width:6pt;height:2.25pt;z-index:25449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96768" behindDoc="0" locked="0" layoutInCell="1" allowOverlap="1" wp14:anchorId="6D7154B6" wp14:editId="3D7C61FD">
                      <wp:simplePos x="0" y="0"/>
                      <wp:positionH relativeFrom="column">
                        <wp:posOffset>0</wp:posOffset>
                      </wp:positionH>
                      <wp:positionV relativeFrom="paragraph">
                        <wp:posOffset>0</wp:posOffset>
                      </wp:positionV>
                      <wp:extent cx="76200" cy="28575"/>
                      <wp:effectExtent l="19050" t="19050" r="19050" b="28575"/>
                      <wp:wrapNone/>
                      <wp:docPr id="2771" name="Text Box 1158">
                        <a:extLst xmlns:a="http://schemas.openxmlformats.org/drawingml/2006/main">
                          <a:ext uri="{FF2B5EF4-FFF2-40B4-BE49-F238E27FC236}">
                            <a16:creationId xmlns:a16="http://schemas.microsoft.com/office/drawing/2014/main" id="{00000000-0008-0000-0000-0000D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41A92F" id="Text Box 1158" o:spid="_x0000_s1026" type="#_x0000_t202" style="position:absolute;margin-left:0;margin-top:0;width:6pt;height:2.25pt;z-index:25449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97792" behindDoc="0" locked="0" layoutInCell="1" allowOverlap="1" wp14:anchorId="2FCBC9B9" wp14:editId="7C7C825E">
                      <wp:simplePos x="0" y="0"/>
                      <wp:positionH relativeFrom="column">
                        <wp:posOffset>0</wp:posOffset>
                      </wp:positionH>
                      <wp:positionV relativeFrom="paragraph">
                        <wp:posOffset>0</wp:posOffset>
                      </wp:positionV>
                      <wp:extent cx="76200" cy="28575"/>
                      <wp:effectExtent l="19050" t="19050" r="19050" b="28575"/>
                      <wp:wrapNone/>
                      <wp:docPr id="2772" name="Text Box 1157">
                        <a:extLst xmlns:a="http://schemas.openxmlformats.org/drawingml/2006/main">
                          <a:ext uri="{FF2B5EF4-FFF2-40B4-BE49-F238E27FC236}">
                            <a16:creationId xmlns:a16="http://schemas.microsoft.com/office/drawing/2014/main" id="{00000000-0008-0000-0000-0000D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3D3B60" id="Text Box 1157" o:spid="_x0000_s1026" type="#_x0000_t202" style="position:absolute;margin-left:0;margin-top:0;width:6pt;height:2.25pt;z-index:25449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98816" behindDoc="0" locked="0" layoutInCell="1" allowOverlap="1" wp14:anchorId="38067E92" wp14:editId="3DB8000D">
                      <wp:simplePos x="0" y="0"/>
                      <wp:positionH relativeFrom="column">
                        <wp:posOffset>0</wp:posOffset>
                      </wp:positionH>
                      <wp:positionV relativeFrom="paragraph">
                        <wp:posOffset>0</wp:posOffset>
                      </wp:positionV>
                      <wp:extent cx="76200" cy="28575"/>
                      <wp:effectExtent l="19050" t="19050" r="19050" b="28575"/>
                      <wp:wrapNone/>
                      <wp:docPr id="2773" name="Text Box 1156">
                        <a:extLst xmlns:a="http://schemas.openxmlformats.org/drawingml/2006/main">
                          <a:ext uri="{FF2B5EF4-FFF2-40B4-BE49-F238E27FC236}">
                            <a16:creationId xmlns:a16="http://schemas.microsoft.com/office/drawing/2014/main" id="{00000000-0008-0000-0000-0000D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6468EC" id="Text Box 1156" o:spid="_x0000_s1026" type="#_x0000_t202" style="position:absolute;margin-left:0;margin-top:0;width:6pt;height:2.25pt;z-index:25449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499840" behindDoc="0" locked="0" layoutInCell="1" allowOverlap="1" wp14:anchorId="6C328200" wp14:editId="452A74A1">
                      <wp:simplePos x="0" y="0"/>
                      <wp:positionH relativeFrom="column">
                        <wp:posOffset>0</wp:posOffset>
                      </wp:positionH>
                      <wp:positionV relativeFrom="paragraph">
                        <wp:posOffset>0</wp:posOffset>
                      </wp:positionV>
                      <wp:extent cx="76200" cy="28575"/>
                      <wp:effectExtent l="19050" t="19050" r="19050" b="28575"/>
                      <wp:wrapNone/>
                      <wp:docPr id="2774" name="Text Box 1155">
                        <a:extLst xmlns:a="http://schemas.openxmlformats.org/drawingml/2006/main">
                          <a:ext uri="{FF2B5EF4-FFF2-40B4-BE49-F238E27FC236}">
                            <a16:creationId xmlns:a16="http://schemas.microsoft.com/office/drawing/2014/main" id="{00000000-0008-0000-0000-0000D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0175E7" id="Text Box 1155" o:spid="_x0000_s1026" type="#_x0000_t202" style="position:absolute;margin-left:0;margin-top:0;width:6pt;height:2.25pt;z-index:25449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00864" behindDoc="0" locked="0" layoutInCell="1" allowOverlap="1" wp14:anchorId="68B22778" wp14:editId="43E0F0C8">
                      <wp:simplePos x="0" y="0"/>
                      <wp:positionH relativeFrom="column">
                        <wp:posOffset>0</wp:posOffset>
                      </wp:positionH>
                      <wp:positionV relativeFrom="paragraph">
                        <wp:posOffset>0</wp:posOffset>
                      </wp:positionV>
                      <wp:extent cx="76200" cy="28575"/>
                      <wp:effectExtent l="19050" t="19050" r="19050" b="28575"/>
                      <wp:wrapNone/>
                      <wp:docPr id="2775" name="Text Box 1154">
                        <a:extLst xmlns:a="http://schemas.openxmlformats.org/drawingml/2006/main">
                          <a:ext uri="{FF2B5EF4-FFF2-40B4-BE49-F238E27FC236}">
                            <a16:creationId xmlns:a16="http://schemas.microsoft.com/office/drawing/2014/main" id="{00000000-0008-0000-0000-0000D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20478A" id="Text Box 1154" o:spid="_x0000_s1026" type="#_x0000_t202" style="position:absolute;margin-left:0;margin-top:0;width:6pt;height:2.25pt;z-index:25450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01888" behindDoc="0" locked="0" layoutInCell="1" allowOverlap="1" wp14:anchorId="15A10EF9" wp14:editId="670A157B">
                      <wp:simplePos x="0" y="0"/>
                      <wp:positionH relativeFrom="column">
                        <wp:posOffset>0</wp:posOffset>
                      </wp:positionH>
                      <wp:positionV relativeFrom="paragraph">
                        <wp:posOffset>0</wp:posOffset>
                      </wp:positionV>
                      <wp:extent cx="76200" cy="28575"/>
                      <wp:effectExtent l="19050" t="19050" r="19050" b="28575"/>
                      <wp:wrapNone/>
                      <wp:docPr id="2776" name="Text Box 1153">
                        <a:extLst xmlns:a="http://schemas.openxmlformats.org/drawingml/2006/main">
                          <a:ext uri="{FF2B5EF4-FFF2-40B4-BE49-F238E27FC236}">
                            <a16:creationId xmlns:a16="http://schemas.microsoft.com/office/drawing/2014/main" id="{00000000-0008-0000-0000-0000D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ECFE2A" id="Text Box 1153" o:spid="_x0000_s1026" type="#_x0000_t202" style="position:absolute;margin-left:0;margin-top:0;width:6pt;height:2.25pt;z-index:25450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02912" behindDoc="0" locked="0" layoutInCell="1" allowOverlap="1" wp14:anchorId="5EC81AE8" wp14:editId="42C0F02F">
                      <wp:simplePos x="0" y="0"/>
                      <wp:positionH relativeFrom="column">
                        <wp:posOffset>0</wp:posOffset>
                      </wp:positionH>
                      <wp:positionV relativeFrom="paragraph">
                        <wp:posOffset>0</wp:posOffset>
                      </wp:positionV>
                      <wp:extent cx="76200" cy="28575"/>
                      <wp:effectExtent l="19050" t="19050" r="19050" b="28575"/>
                      <wp:wrapNone/>
                      <wp:docPr id="2777" name="Text Box 1152">
                        <a:extLst xmlns:a="http://schemas.openxmlformats.org/drawingml/2006/main">
                          <a:ext uri="{FF2B5EF4-FFF2-40B4-BE49-F238E27FC236}">
                            <a16:creationId xmlns:a16="http://schemas.microsoft.com/office/drawing/2014/main" id="{00000000-0008-0000-0000-0000D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461E71" id="Text Box 1152" o:spid="_x0000_s1026" type="#_x0000_t202" style="position:absolute;margin-left:0;margin-top:0;width:6pt;height:2.25pt;z-index:25450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03936" behindDoc="0" locked="0" layoutInCell="1" allowOverlap="1" wp14:anchorId="3DBD15D1" wp14:editId="32A4680E">
                      <wp:simplePos x="0" y="0"/>
                      <wp:positionH relativeFrom="column">
                        <wp:posOffset>0</wp:posOffset>
                      </wp:positionH>
                      <wp:positionV relativeFrom="paragraph">
                        <wp:posOffset>0</wp:posOffset>
                      </wp:positionV>
                      <wp:extent cx="76200" cy="28575"/>
                      <wp:effectExtent l="19050" t="19050" r="19050" b="28575"/>
                      <wp:wrapNone/>
                      <wp:docPr id="2778" name="Text Box 1151">
                        <a:extLst xmlns:a="http://schemas.openxmlformats.org/drawingml/2006/main">
                          <a:ext uri="{FF2B5EF4-FFF2-40B4-BE49-F238E27FC236}">
                            <a16:creationId xmlns:a16="http://schemas.microsoft.com/office/drawing/2014/main" id="{00000000-0008-0000-0000-0000D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A3D0BF" id="Text Box 1151" o:spid="_x0000_s1026" type="#_x0000_t202" style="position:absolute;margin-left:0;margin-top:0;width:6pt;height:2.25pt;z-index:25450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04960" behindDoc="0" locked="0" layoutInCell="1" allowOverlap="1" wp14:anchorId="19FABD1C" wp14:editId="5CB7CBB9">
                      <wp:simplePos x="0" y="0"/>
                      <wp:positionH relativeFrom="column">
                        <wp:posOffset>0</wp:posOffset>
                      </wp:positionH>
                      <wp:positionV relativeFrom="paragraph">
                        <wp:posOffset>0</wp:posOffset>
                      </wp:positionV>
                      <wp:extent cx="76200" cy="28575"/>
                      <wp:effectExtent l="19050" t="19050" r="19050" b="28575"/>
                      <wp:wrapNone/>
                      <wp:docPr id="2779" name="Text Box 1150">
                        <a:extLst xmlns:a="http://schemas.openxmlformats.org/drawingml/2006/main">
                          <a:ext uri="{FF2B5EF4-FFF2-40B4-BE49-F238E27FC236}">
                            <a16:creationId xmlns:a16="http://schemas.microsoft.com/office/drawing/2014/main" id="{00000000-0008-0000-0000-0000D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27D34F" id="Text Box 1150" o:spid="_x0000_s1026" type="#_x0000_t202" style="position:absolute;margin-left:0;margin-top:0;width:6pt;height:2.25pt;z-index:25450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05984" behindDoc="0" locked="0" layoutInCell="1" allowOverlap="1" wp14:anchorId="433587E7" wp14:editId="0AE92073">
                      <wp:simplePos x="0" y="0"/>
                      <wp:positionH relativeFrom="column">
                        <wp:posOffset>0</wp:posOffset>
                      </wp:positionH>
                      <wp:positionV relativeFrom="paragraph">
                        <wp:posOffset>0</wp:posOffset>
                      </wp:positionV>
                      <wp:extent cx="76200" cy="28575"/>
                      <wp:effectExtent l="19050" t="19050" r="19050" b="28575"/>
                      <wp:wrapNone/>
                      <wp:docPr id="2780" name="Text Box 1149">
                        <a:extLst xmlns:a="http://schemas.openxmlformats.org/drawingml/2006/main">
                          <a:ext uri="{FF2B5EF4-FFF2-40B4-BE49-F238E27FC236}">
                            <a16:creationId xmlns:a16="http://schemas.microsoft.com/office/drawing/2014/main" id="{00000000-0008-0000-0000-0000D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4D73DC" id="Text Box 1149" o:spid="_x0000_s1026" type="#_x0000_t202" style="position:absolute;margin-left:0;margin-top:0;width:6pt;height:2.25pt;z-index:25450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07008" behindDoc="0" locked="0" layoutInCell="1" allowOverlap="1" wp14:anchorId="77AB939D" wp14:editId="20F9AE9D">
                      <wp:simplePos x="0" y="0"/>
                      <wp:positionH relativeFrom="column">
                        <wp:posOffset>0</wp:posOffset>
                      </wp:positionH>
                      <wp:positionV relativeFrom="paragraph">
                        <wp:posOffset>0</wp:posOffset>
                      </wp:positionV>
                      <wp:extent cx="76200" cy="28575"/>
                      <wp:effectExtent l="19050" t="19050" r="19050" b="28575"/>
                      <wp:wrapNone/>
                      <wp:docPr id="2781" name="Text Box 1148">
                        <a:extLst xmlns:a="http://schemas.openxmlformats.org/drawingml/2006/main">
                          <a:ext uri="{FF2B5EF4-FFF2-40B4-BE49-F238E27FC236}">
                            <a16:creationId xmlns:a16="http://schemas.microsoft.com/office/drawing/2014/main" id="{00000000-0008-0000-0000-0000D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75731F" id="Text Box 1148" o:spid="_x0000_s1026" type="#_x0000_t202" style="position:absolute;margin-left:0;margin-top:0;width:6pt;height:2.25pt;z-index:25450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08032" behindDoc="0" locked="0" layoutInCell="1" allowOverlap="1" wp14:anchorId="0C4AE10E" wp14:editId="61C3A0D6">
                      <wp:simplePos x="0" y="0"/>
                      <wp:positionH relativeFrom="column">
                        <wp:posOffset>0</wp:posOffset>
                      </wp:positionH>
                      <wp:positionV relativeFrom="paragraph">
                        <wp:posOffset>0</wp:posOffset>
                      </wp:positionV>
                      <wp:extent cx="76200" cy="28575"/>
                      <wp:effectExtent l="19050" t="19050" r="19050" b="28575"/>
                      <wp:wrapNone/>
                      <wp:docPr id="2782" name="Text Box 1147">
                        <a:extLst xmlns:a="http://schemas.openxmlformats.org/drawingml/2006/main">
                          <a:ext uri="{FF2B5EF4-FFF2-40B4-BE49-F238E27FC236}">
                            <a16:creationId xmlns:a16="http://schemas.microsoft.com/office/drawing/2014/main" id="{00000000-0008-0000-0000-0000D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9C9943" id="Text Box 1147" o:spid="_x0000_s1026" type="#_x0000_t202" style="position:absolute;margin-left:0;margin-top:0;width:6pt;height:2.25pt;z-index:25450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09056" behindDoc="0" locked="0" layoutInCell="1" allowOverlap="1" wp14:anchorId="2FA882AB" wp14:editId="6F856FB7">
                      <wp:simplePos x="0" y="0"/>
                      <wp:positionH relativeFrom="column">
                        <wp:posOffset>0</wp:posOffset>
                      </wp:positionH>
                      <wp:positionV relativeFrom="paragraph">
                        <wp:posOffset>0</wp:posOffset>
                      </wp:positionV>
                      <wp:extent cx="76200" cy="28575"/>
                      <wp:effectExtent l="19050" t="19050" r="19050" b="28575"/>
                      <wp:wrapNone/>
                      <wp:docPr id="2783" name="Text Box 1146">
                        <a:extLst xmlns:a="http://schemas.openxmlformats.org/drawingml/2006/main">
                          <a:ext uri="{FF2B5EF4-FFF2-40B4-BE49-F238E27FC236}">
                            <a16:creationId xmlns:a16="http://schemas.microsoft.com/office/drawing/2014/main" id="{00000000-0008-0000-0000-0000D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4E3214" id="Text Box 1146" o:spid="_x0000_s1026" type="#_x0000_t202" style="position:absolute;margin-left:0;margin-top:0;width:6pt;height:2.25pt;z-index:25450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10080" behindDoc="0" locked="0" layoutInCell="1" allowOverlap="1" wp14:anchorId="6EA9B6E1" wp14:editId="7823706A">
                      <wp:simplePos x="0" y="0"/>
                      <wp:positionH relativeFrom="column">
                        <wp:posOffset>0</wp:posOffset>
                      </wp:positionH>
                      <wp:positionV relativeFrom="paragraph">
                        <wp:posOffset>0</wp:posOffset>
                      </wp:positionV>
                      <wp:extent cx="76200" cy="28575"/>
                      <wp:effectExtent l="19050" t="19050" r="19050" b="28575"/>
                      <wp:wrapNone/>
                      <wp:docPr id="2784" name="Text Box 1145">
                        <a:extLst xmlns:a="http://schemas.openxmlformats.org/drawingml/2006/main">
                          <a:ext uri="{FF2B5EF4-FFF2-40B4-BE49-F238E27FC236}">
                            <a16:creationId xmlns:a16="http://schemas.microsoft.com/office/drawing/2014/main" id="{00000000-0008-0000-0000-0000E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350A7C" id="Text Box 1145" o:spid="_x0000_s1026" type="#_x0000_t202" style="position:absolute;margin-left:0;margin-top:0;width:6pt;height:2.25pt;z-index:25451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11104" behindDoc="0" locked="0" layoutInCell="1" allowOverlap="1" wp14:anchorId="7FD9D0FE" wp14:editId="70D68443">
                      <wp:simplePos x="0" y="0"/>
                      <wp:positionH relativeFrom="column">
                        <wp:posOffset>0</wp:posOffset>
                      </wp:positionH>
                      <wp:positionV relativeFrom="paragraph">
                        <wp:posOffset>0</wp:posOffset>
                      </wp:positionV>
                      <wp:extent cx="76200" cy="28575"/>
                      <wp:effectExtent l="19050" t="19050" r="19050" b="28575"/>
                      <wp:wrapNone/>
                      <wp:docPr id="2785" name="Text Box 1144">
                        <a:extLst xmlns:a="http://schemas.openxmlformats.org/drawingml/2006/main">
                          <a:ext uri="{FF2B5EF4-FFF2-40B4-BE49-F238E27FC236}">
                            <a16:creationId xmlns:a16="http://schemas.microsoft.com/office/drawing/2014/main" id="{00000000-0008-0000-0000-0000E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8CB4CB" id="Text Box 1144" o:spid="_x0000_s1026" type="#_x0000_t202" style="position:absolute;margin-left:0;margin-top:0;width:6pt;height:2.25pt;z-index:25451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12128" behindDoc="0" locked="0" layoutInCell="1" allowOverlap="1" wp14:anchorId="623398D5" wp14:editId="447B7DEA">
                      <wp:simplePos x="0" y="0"/>
                      <wp:positionH relativeFrom="column">
                        <wp:posOffset>0</wp:posOffset>
                      </wp:positionH>
                      <wp:positionV relativeFrom="paragraph">
                        <wp:posOffset>0</wp:posOffset>
                      </wp:positionV>
                      <wp:extent cx="76200" cy="28575"/>
                      <wp:effectExtent l="19050" t="19050" r="19050" b="28575"/>
                      <wp:wrapNone/>
                      <wp:docPr id="2786" name="Text Box 1143">
                        <a:extLst xmlns:a="http://schemas.openxmlformats.org/drawingml/2006/main">
                          <a:ext uri="{FF2B5EF4-FFF2-40B4-BE49-F238E27FC236}">
                            <a16:creationId xmlns:a16="http://schemas.microsoft.com/office/drawing/2014/main" id="{00000000-0008-0000-0000-0000E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B229F6" id="Text Box 1143" o:spid="_x0000_s1026" type="#_x0000_t202" style="position:absolute;margin-left:0;margin-top:0;width:6pt;height:2.25pt;z-index:25451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13152" behindDoc="0" locked="0" layoutInCell="1" allowOverlap="1" wp14:anchorId="707B0741" wp14:editId="23F47D1F">
                      <wp:simplePos x="0" y="0"/>
                      <wp:positionH relativeFrom="column">
                        <wp:posOffset>0</wp:posOffset>
                      </wp:positionH>
                      <wp:positionV relativeFrom="paragraph">
                        <wp:posOffset>0</wp:posOffset>
                      </wp:positionV>
                      <wp:extent cx="76200" cy="28575"/>
                      <wp:effectExtent l="19050" t="19050" r="19050" b="28575"/>
                      <wp:wrapNone/>
                      <wp:docPr id="2787" name="Text Box 1142">
                        <a:extLst xmlns:a="http://schemas.openxmlformats.org/drawingml/2006/main">
                          <a:ext uri="{FF2B5EF4-FFF2-40B4-BE49-F238E27FC236}">
                            <a16:creationId xmlns:a16="http://schemas.microsoft.com/office/drawing/2014/main" id="{00000000-0008-0000-0000-0000E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127415" id="Text Box 1142" o:spid="_x0000_s1026" type="#_x0000_t202" style="position:absolute;margin-left:0;margin-top:0;width:6pt;height:2.25pt;z-index:25451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14176" behindDoc="0" locked="0" layoutInCell="1" allowOverlap="1" wp14:anchorId="3AD24DB0" wp14:editId="3A1E7842">
                      <wp:simplePos x="0" y="0"/>
                      <wp:positionH relativeFrom="column">
                        <wp:posOffset>0</wp:posOffset>
                      </wp:positionH>
                      <wp:positionV relativeFrom="paragraph">
                        <wp:posOffset>0</wp:posOffset>
                      </wp:positionV>
                      <wp:extent cx="76200" cy="28575"/>
                      <wp:effectExtent l="19050" t="19050" r="19050" b="28575"/>
                      <wp:wrapNone/>
                      <wp:docPr id="2788" name="Text Box 1141">
                        <a:extLst xmlns:a="http://schemas.openxmlformats.org/drawingml/2006/main">
                          <a:ext uri="{FF2B5EF4-FFF2-40B4-BE49-F238E27FC236}">
                            <a16:creationId xmlns:a16="http://schemas.microsoft.com/office/drawing/2014/main" id="{00000000-0008-0000-0000-0000E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F16915" id="Text Box 1141" o:spid="_x0000_s1026" type="#_x0000_t202" style="position:absolute;margin-left:0;margin-top:0;width:6pt;height:2.25pt;z-index:25451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15200" behindDoc="0" locked="0" layoutInCell="1" allowOverlap="1" wp14:anchorId="30FB2331" wp14:editId="61447BFE">
                      <wp:simplePos x="0" y="0"/>
                      <wp:positionH relativeFrom="column">
                        <wp:posOffset>0</wp:posOffset>
                      </wp:positionH>
                      <wp:positionV relativeFrom="paragraph">
                        <wp:posOffset>0</wp:posOffset>
                      </wp:positionV>
                      <wp:extent cx="76200" cy="28575"/>
                      <wp:effectExtent l="19050" t="19050" r="19050" b="28575"/>
                      <wp:wrapNone/>
                      <wp:docPr id="2789" name="Text Box 1140">
                        <a:extLst xmlns:a="http://schemas.openxmlformats.org/drawingml/2006/main">
                          <a:ext uri="{FF2B5EF4-FFF2-40B4-BE49-F238E27FC236}">
                            <a16:creationId xmlns:a16="http://schemas.microsoft.com/office/drawing/2014/main" id="{00000000-0008-0000-0000-0000E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625399" id="Text Box 1140" o:spid="_x0000_s1026" type="#_x0000_t202" style="position:absolute;margin-left:0;margin-top:0;width:6pt;height:2.25pt;z-index:25451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16224" behindDoc="0" locked="0" layoutInCell="1" allowOverlap="1" wp14:anchorId="2D81E8DE" wp14:editId="47B1424E">
                      <wp:simplePos x="0" y="0"/>
                      <wp:positionH relativeFrom="column">
                        <wp:posOffset>0</wp:posOffset>
                      </wp:positionH>
                      <wp:positionV relativeFrom="paragraph">
                        <wp:posOffset>0</wp:posOffset>
                      </wp:positionV>
                      <wp:extent cx="76200" cy="28575"/>
                      <wp:effectExtent l="19050" t="19050" r="19050" b="28575"/>
                      <wp:wrapNone/>
                      <wp:docPr id="2790" name="Text Box 1139">
                        <a:extLst xmlns:a="http://schemas.openxmlformats.org/drawingml/2006/main">
                          <a:ext uri="{FF2B5EF4-FFF2-40B4-BE49-F238E27FC236}">
                            <a16:creationId xmlns:a16="http://schemas.microsoft.com/office/drawing/2014/main" id="{00000000-0008-0000-0000-0000E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6A8DDA" id="Text Box 1139" o:spid="_x0000_s1026" type="#_x0000_t202" style="position:absolute;margin-left:0;margin-top:0;width:6pt;height:2.25pt;z-index:25451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17248" behindDoc="0" locked="0" layoutInCell="1" allowOverlap="1" wp14:anchorId="6BCF4CDC" wp14:editId="21B1DDBE">
                      <wp:simplePos x="0" y="0"/>
                      <wp:positionH relativeFrom="column">
                        <wp:posOffset>0</wp:posOffset>
                      </wp:positionH>
                      <wp:positionV relativeFrom="paragraph">
                        <wp:posOffset>0</wp:posOffset>
                      </wp:positionV>
                      <wp:extent cx="76200" cy="28575"/>
                      <wp:effectExtent l="19050" t="19050" r="19050" b="28575"/>
                      <wp:wrapNone/>
                      <wp:docPr id="2791" name="Text Box 1138">
                        <a:extLst xmlns:a="http://schemas.openxmlformats.org/drawingml/2006/main">
                          <a:ext uri="{FF2B5EF4-FFF2-40B4-BE49-F238E27FC236}">
                            <a16:creationId xmlns:a16="http://schemas.microsoft.com/office/drawing/2014/main" id="{00000000-0008-0000-0000-0000E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50AA8F" id="Text Box 1138" o:spid="_x0000_s1026" type="#_x0000_t202" style="position:absolute;margin-left:0;margin-top:0;width:6pt;height:2.25pt;z-index:25451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18272" behindDoc="0" locked="0" layoutInCell="1" allowOverlap="1" wp14:anchorId="0AC48751" wp14:editId="5E281483">
                      <wp:simplePos x="0" y="0"/>
                      <wp:positionH relativeFrom="column">
                        <wp:posOffset>0</wp:posOffset>
                      </wp:positionH>
                      <wp:positionV relativeFrom="paragraph">
                        <wp:posOffset>0</wp:posOffset>
                      </wp:positionV>
                      <wp:extent cx="76200" cy="28575"/>
                      <wp:effectExtent l="19050" t="19050" r="19050" b="28575"/>
                      <wp:wrapNone/>
                      <wp:docPr id="2792" name="Text Box 1137">
                        <a:extLst xmlns:a="http://schemas.openxmlformats.org/drawingml/2006/main">
                          <a:ext uri="{FF2B5EF4-FFF2-40B4-BE49-F238E27FC236}">
                            <a16:creationId xmlns:a16="http://schemas.microsoft.com/office/drawing/2014/main" id="{00000000-0008-0000-0000-0000E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C8ACE2" id="Text Box 1137" o:spid="_x0000_s1026" type="#_x0000_t202" style="position:absolute;margin-left:0;margin-top:0;width:6pt;height:2.25pt;z-index:25451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19296" behindDoc="0" locked="0" layoutInCell="1" allowOverlap="1" wp14:anchorId="3087D76A" wp14:editId="09C5E234">
                      <wp:simplePos x="0" y="0"/>
                      <wp:positionH relativeFrom="column">
                        <wp:posOffset>0</wp:posOffset>
                      </wp:positionH>
                      <wp:positionV relativeFrom="paragraph">
                        <wp:posOffset>0</wp:posOffset>
                      </wp:positionV>
                      <wp:extent cx="76200" cy="28575"/>
                      <wp:effectExtent l="19050" t="19050" r="19050" b="28575"/>
                      <wp:wrapNone/>
                      <wp:docPr id="2793" name="Text Box 1136">
                        <a:extLst xmlns:a="http://schemas.openxmlformats.org/drawingml/2006/main">
                          <a:ext uri="{FF2B5EF4-FFF2-40B4-BE49-F238E27FC236}">
                            <a16:creationId xmlns:a16="http://schemas.microsoft.com/office/drawing/2014/main" id="{00000000-0008-0000-0000-0000E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771781" id="Text Box 1136" o:spid="_x0000_s1026" type="#_x0000_t202" style="position:absolute;margin-left:0;margin-top:0;width:6pt;height:2.25pt;z-index:25451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20320" behindDoc="0" locked="0" layoutInCell="1" allowOverlap="1" wp14:anchorId="665FBEB2" wp14:editId="2EBD9971">
                      <wp:simplePos x="0" y="0"/>
                      <wp:positionH relativeFrom="column">
                        <wp:posOffset>0</wp:posOffset>
                      </wp:positionH>
                      <wp:positionV relativeFrom="paragraph">
                        <wp:posOffset>0</wp:posOffset>
                      </wp:positionV>
                      <wp:extent cx="76200" cy="28575"/>
                      <wp:effectExtent l="19050" t="19050" r="19050" b="28575"/>
                      <wp:wrapNone/>
                      <wp:docPr id="2794" name="Text Box 1135">
                        <a:extLst xmlns:a="http://schemas.openxmlformats.org/drawingml/2006/main">
                          <a:ext uri="{FF2B5EF4-FFF2-40B4-BE49-F238E27FC236}">
                            <a16:creationId xmlns:a16="http://schemas.microsoft.com/office/drawing/2014/main" id="{00000000-0008-0000-0000-0000E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6C5B3" id="Text Box 1135" o:spid="_x0000_s1026" type="#_x0000_t202" style="position:absolute;margin-left:0;margin-top:0;width:6pt;height:2.25pt;z-index:25452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21344" behindDoc="0" locked="0" layoutInCell="1" allowOverlap="1" wp14:anchorId="02238D8E" wp14:editId="5BBF8DD8">
                      <wp:simplePos x="0" y="0"/>
                      <wp:positionH relativeFrom="column">
                        <wp:posOffset>0</wp:posOffset>
                      </wp:positionH>
                      <wp:positionV relativeFrom="paragraph">
                        <wp:posOffset>0</wp:posOffset>
                      </wp:positionV>
                      <wp:extent cx="76200" cy="28575"/>
                      <wp:effectExtent l="19050" t="19050" r="19050" b="28575"/>
                      <wp:wrapNone/>
                      <wp:docPr id="2795" name="Text Box 1134">
                        <a:extLst xmlns:a="http://schemas.openxmlformats.org/drawingml/2006/main">
                          <a:ext uri="{FF2B5EF4-FFF2-40B4-BE49-F238E27FC236}">
                            <a16:creationId xmlns:a16="http://schemas.microsoft.com/office/drawing/2014/main" id="{00000000-0008-0000-0000-0000E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4AFA15" id="Text Box 1134" o:spid="_x0000_s1026" type="#_x0000_t202" style="position:absolute;margin-left:0;margin-top:0;width:6pt;height:2.25pt;z-index:25452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22368" behindDoc="0" locked="0" layoutInCell="1" allowOverlap="1" wp14:anchorId="28FA40BA" wp14:editId="353F111D">
                      <wp:simplePos x="0" y="0"/>
                      <wp:positionH relativeFrom="column">
                        <wp:posOffset>0</wp:posOffset>
                      </wp:positionH>
                      <wp:positionV relativeFrom="paragraph">
                        <wp:posOffset>0</wp:posOffset>
                      </wp:positionV>
                      <wp:extent cx="76200" cy="28575"/>
                      <wp:effectExtent l="19050" t="19050" r="19050" b="28575"/>
                      <wp:wrapNone/>
                      <wp:docPr id="2796" name="Text Box 1133">
                        <a:extLst xmlns:a="http://schemas.openxmlformats.org/drawingml/2006/main">
                          <a:ext uri="{FF2B5EF4-FFF2-40B4-BE49-F238E27FC236}">
                            <a16:creationId xmlns:a16="http://schemas.microsoft.com/office/drawing/2014/main" id="{00000000-0008-0000-0000-0000E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F86F3B" id="Text Box 1133" o:spid="_x0000_s1026" type="#_x0000_t202" style="position:absolute;margin-left:0;margin-top:0;width:6pt;height:2.25pt;z-index:25452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23392" behindDoc="0" locked="0" layoutInCell="1" allowOverlap="1" wp14:anchorId="2391E5A2" wp14:editId="0E8542C8">
                      <wp:simplePos x="0" y="0"/>
                      <wp:positionH relativeFrom="column">
                        <wp:posOffset>0</wp:posOffset>
                      </wp:positionH>
                      <wp:positionV relativeFrom="paragraph">
                        <wp:posOffset>0</wp:posOffset>
                      </wp:positionV>
                      <wp:extent cx="76200" cy="28575"/>
                      <wp:effectExtent l="19050" t="19050" r="19050" b="28575"/>
                      <wp:wrapNone/>
                      <wp:docPr id="2797" name="Text Box 1132">
                        <a:extLst xmlns:a="http://schemas.openxmlformats.org/drawingml/2006/main">
                          <a:ext uri="{FF2B5EF4-FFF2-40B4-BE49-F238E27FC236}">
                            <a16:creationId xmlns:a16="http://schemas.microsoft.com/office/drawing/2014/main" id="{00000000-0008-0000-0000-0000E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1960E7" id="Text Box 1132" o:spid="_x0000_s1026" type="#_x0000_t202" style="position:absolute;margin-left:0;margin-top:0;width:6pt;height:2.25pt;z-index:25452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24416" behindDoc="0" locked="0" layoutInCell="1" allowOverlap="1" wp14:anchorId="2F233BF6" wp14:editId="09C5D258">
                      <wp:simplePos x="0" y="0"/>
                      <wp:positionH relativeFrom="column">
                        <wp:posOffset>0</wp:posOffset>
                      </wp:positionH>
                      <wp:positionV relativeFrom="paragraph">
                        <wp:posOffset>0</wp:posOffset>
                      </wp:positionV>
                      <wp:extent cx="76200" cy="28575"/>
                      <wp:effectExtent l="19050" t="19050" r="19050" b="28575"/>
                      <wp:wrapNone/>
                      <wp:docPr id="2798" name="Text Box 1131">
                        <a:extLst xmlns:a="http://schemas.openxmlformats.org/drawingml/2006/main">
                          <a:ext uri="{FF2B5EF4-FFF2-40B4-BE49-F238E27FC236}">
                            <a16:creationId xmlns:a16="http://schemas.microsoft.com/office/drawing/2014/main" id="{00000000-0008-0000-0000-0000E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D9D280" id="Text Box 1131" o:spid="_x0000_s1026" type="#_x0000_t202" style="position:absolute;margin-left:0;margin-top:0;width:6pt;height:2.25pt;z-index:25452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25440" behindDoc="0" locked="0" layoutInCell="1" allowOverlap="1" wp14:anchorId="75C02A79" wp14:editId="534608A3">
                      <wp:simplePos x="0" y="0"/>
                      <wp:positionH relativeFrom="column">
                        <wp:posOffset>0</wp:posOffset>
                      </wp:positionH>
                      <wp:positionV relativeFrom="paragraph">
                        <wp:posOffset>0</wp:posOffset>
                      </wp:positionV>
                      <wp:extent cx="76200" cy="28575"/>
                      <wp:effectExtent l="19050" t="19050" r="19050" b="28575"/>
                      <wp:wrapNone/>
                      <wp:docPr id="2799" name="Text Box 1130">
                        <a:extLst xmlns:a="http://schemas.openxmlformats.org/drawingml/2006/main">
                          <a:ext uri="{FF2B5EF4-FFF2-40B4-BE49-F238E27FC236}">
                            <a16:creationId xmlns:a16="http://schemas.microsoft.com/office/drawing/2014/main" id="{00000000-0008-0000-0000-0000E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6E072C" id="Text Box 1130" o:spid="_x0000_s1026" type="#_x0000_t202" style="position:absolute;margin-left:0;margin-top:0;width:6pt;height:2.25pt;z-index:25452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26464" behindDoc="0" locked="0" layoutInCell="1" allowOverlap="1" wp14:anchorId="682A698D" wp14:editId="5F16E8D3">
                      <wp:simplePos x="0" y="0"/>
                      <wp:positionH relativeFrom="column">
                        <wp:posOffset>0</wp:posOffset>
                      </wp:positionH>
                      <wp:positionV relativeFrom="paragraph">
                        <wp:posOffset>0</wp:posOffset>
                      </wp:positionV>
                      <wp:extent cx="76200" cy="28575"/>
                      <wp:effectExtent l="19050" t="19050" r="19050" b="28575"/>
                      <wp:wrapNone/>
                      <wp:docPr id="2800" name="Text Box 1129">
                        <a:extLst xmlns:a="http://schemas.openxmlformats.org/drawingml/2006/main">
                          <a:ext uri="{FF2B5EF4-FFF2-40B4-BE49-F238E27FC236}">
                            <a16:creationId xmlns:a16="http://schemas.microsoft.com/office/drawing/2014/main" id="{00000000-0008-0000-0000-0000F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EC0145" id="Text Box 1129" o:spid="_x0000_s1026" type="#_x0000_t202" style="position:absolute;margin-left:0;margin-top:0;width:6pt;height:2.25pt;z-index:25452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27488" behindDoc="0" locked="0" layoutInCell="1" allowOverlap="1" wp14:anchorId="3E204155" wp14:editId="20459265">
                      <wp:simplePos x="0" y="0"/>
                      <wp:positionH relativeFrom="column">
                        <wp:posOffset>0</wp:posOffset>
                      </wp:positionH>
                      <wp:positionV relativeFrom="paragraph">
                        <wp:posOffset>0</wp:posOffset>
                      </wp:positionV>
                      <wp:extent cx="76200" cy="28575"/>
                      <wp:effectExtent l="19050" t="19050" r="19050" b="28575"/>
                      <wp:wrapNone/>
                      <wp:docPr id="2801" name="Text Box 1128">
                        <a:extLst xmlns:a="http://schemas.openxmlformats.org/drawingml/2006/main">
                          <a:ext uri="{FF2B5EF4-FFF2-40B4-BE49-F238E27FC236}">
                            <a16:creationId xmlns:a16="http://schemas.microsoft.com/office/drawing/2014/main" id="{00000000-0008-0000-0000-0000F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90CD74" id="Text Box 1128" o:spid="_x0000_s1026" type="#_x0000_t202" style="position:absolute;margin-left:0;margin-top:0;width:6pt;height:2.25pt;z-index:25452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28512" behindDoc="0" locked="0" layoutInCell="1" allowOverlap="1" wp14:anchorId="76771E10" wp14:editId="4F28FBD3">
                      <wp:simplePos x="0" y="0"/>
                      <wp:positionH relativeFrom="column">
                        <wp:posOffset>0</wp:posOffset>
                      </wp:positionH>
                      <wp:positionV relativeFrom="paragraph">
                        <wp:posOffset>0</wp:posOffset>
                      </wp:positionV>
                      <wp:extent cx="76200" cy="28575"/>
                      <wp:effectExtent l="19050" t="19050" r="19050" b="28575"/>
                      <wp:wrapNone/>
                      <wp:docPr id="2802" name="Text Box 1127">
                        <a:extLst xmlns:a="http://schemas.openxmlformats.org/drawingml/2006/main">
                          <a:ext uri="{FF2B5EF4-FFF2-40B4-BE49-F238E27FC236}">
                            <a16:creationId xmlns:a16="http://schemas.microsoft.com/office/drawing/2014/main" id="{00000000-0008-0000-0000-0000F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246463" id="Text Box 1127" o:spid="_x0000_s1026" type="#_x0000_t202" style="position:absolute;margin-left:0;margin-top:0;width:6pt;height:2.25pt;z-index:25452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29536" behindDoc="0" locked="0" layoutInCell="1" allowOverlap="1" wp14:anchorId="52C930E4" wp14:editId="44048264">
                      <wp:simplePos x="0" y="0"/>
                      <wp:positionH relativeFrom="column">
                        <wp:posOffset>0</wp:posOffset>
                      </wp:positionH>
                      <wp:positionV relativeFrom="paragraph">
                        <wp:posOffset>0</wp:posOffset>
                      </wp:positionV>
                      <wp:extent cx="76200" cy="28575"/>
                      <wp:effectExtent l="19050" t="19050" r="19050" b="28575"/>
                      <wp:wrapNone/>
                      <wp:docPr id="2803" name="Text Box 1126">
                        <a:extLst xmlns:a="http://schemas.openxmlformats.org/drawingml/2006/main">
                          <a:ext uri="{FF2B5EF4-FFF2-40B4-BE49-F238E27FC236}">
                            <a16:creationId xmlns:a16="http://schemas.microsoft.com/office/drawing/2014/main" id="{00000000-0008-0000-0000-0000F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930644" id="Text Box 1126" o:spid="_x0000_s1026" type="#_x0000_t202" style="position:absolute;margin-left:0;margin-top:0;width:6pt;height:2.25pt;z-index:25452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30560" behindDoc="0" locked="0" layoutInCell="1" allowOverlap="1" wp14:anchorId="0B657605" wp14:editId="2A533A53">
                      <wp:simplePos x="0" y="0"/>
                      <wp:positionH relativeFrom="column">
                        <wp:posOffset>0</wp:posOffset>
                      </wp:positionH>
                      <wp:positionV relativeFrom="paragraph">
                        <wp:posOffset>0</wp:posOffset>
                      </wp:positionV>
                      <wp:extent cx="76200" cy="28575"/>
                      <wp:effectExtent l="19050" t="19050" r="19050" b="28575"/>
                      <wp:wrapNone/>
                      <wp:docPr id="2804" name="Text Box 1125">
                        <a:extLst xmlns:a="http://schemas.openxmlformats.org/drawingml/2006/main">
                          <a:ext uri="{FF2B5EF4-FFF2-40B4-BE49-F238E27FC236}">
                            <a16:creationId xmlns:a16="http://schemas.microsoft.com/office/drawing/2014/main" id="{00000000-0008-0000-0000-0000F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6C1E17" id="Text Box 1125" o:spid="_x0000_s1026" type="#_x0000_t202" style="position:absolute;margin-left:0;margin-top:0;width:6pt;height:2.25pt;z-index:25453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31584" behindDoc="0" locked="0" layoutInCell="1" allowOverlap="1" wp14:anchorId="4E6D5377" wp14:editId="1234F38F">
                      <wp:simplePos x="0" y="0"/>
                      <wp:positionH relativeFrom="column">
                        <wp:posOffset>0</wp:posOffset>
                      </wp:positionH>
                      <wp:positionV relativeFrom="paragraph">
                        <wp:posOffset>0</wp:posOffset>
                      </wp:positionV>
                      <wp:extent cx="76200" cy="28575"/>
                      <wp:effectExtent l="19050" t="19050" r="19050" b="28575"/>
                      <wp:wrapNone/>
                      <wp:docPr id="2805" name="Text Box 1124">
                        <a:extLst xmlns:a="http://schemas.openxmlformats.org/drawingml/2006/main">
                          <a:ext uri="{FF2B5EF4-FFF2-40B4-BE49-F238E27FC236}">
                            <a16:creationId xmlns:a16="http://schemas.microsoft.com/office/drawing/2014/main" id="{00000000-0008-0000-0000-0000F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A468ED" id="Text Box 1124" o:spid="_x0000_s1026" type="#_x0000_t202" style="position:absolute;margin-left:0;margin-top:0;width:6pt;height:2.25pt;z-index:25453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32608" behindDoc="0" locked="0" layoutInCell="1" allowOverlap="1" wp14:anchorId="5327D82B" wp14:editId="133E0825">
                      <wp:simplePos x="0" y="0"/>
                      <wp:positionH relativeFrom="column">
                        <wp:posOffset>0</wp:posOffset>
                      </wp:positionH>
                      <wp:positionV relativeFrom="paragraph">
                        <wp:posOffset>0</wp:posOffset>
                      </wp:positionV>
                      <wp:extent cx="76200" cy="28575"/>
                      <wp:effectExtent l="19050" t="19050" r="19050" b="28575"/>
                      <wp:wrapNone/>
                      <wp:docPr id="2806" name="Text Box 1123">
                        <a:extLst xmlns:a="http://schemas.openxmlformats.org/drawingml/2006/main">
                          <a:ext uri="{FF2B5EF4-FFF2-40B4-BE49-F238E27FC236}">
                            <a16:creationId xmlns:a16="http://schemas.microsoft.com/office/drawing/2014/main" id="{00000000-0008-0000-0000-0000F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59D73E" id="Text Box 1123" o:spid="_x0000_s1026" type="#_x0000_t202" style="position:absolute;margin-left:0;margin-top:0;width:6pt;height:2.25pt;z-index:25453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33632" behindDoc="0" locked="0" layoutInCell="1" allowOverlap="1" wp14:anchorId="3A9CBE97" wp14:editId="340B8EF9">
                      <wp:simplePos x="0" y="0"/>
                      <wp:positionH relativeFrom="column">
                        <wp:posOffset>0</wp:posOffset>
                      </wp:positionH>
                      <wp:positionV relativeFrom="paragraph">
                        <wp:posOffset>0</wp:posOffset>
                      </wp:positionV>
                      <wp:extent cx="76200" cy="28575"/>
                      <wp:effectExtent l="19050" t="19050" r="19050" b="28575"/>
                      <wp:wrapNone/>
                      <wp:docPr id="2807" name="Text Box 1122">
                        <a:extLst xmlns:a="http://schemas.openxmlformats.org/drawingml/2006/main">
                          <a:ext uri="{FF2B5EF4-FFF2-40B4-BE49-F238E27FC236}">
                            <a16:creationId xmlns:a16="http://schemas.microsoft.com/office/drawing/2014/main" id="{00000000-0008-0000-0000-0000F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47FAFC" id="Text Box 1122" o:spid="_x0000_s1026" type="#_x0000_t202" style="position:absolute;margin-left:0;margin-top:0;width:6pt;height:2.25pt;z-index:25453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34656" behindDoc="0" locked="0" layoutInCell="1" allowOverlap="1" wp14:anchorId="2A487FF2" wp14:editId="76D0C742">
                      <wp:simplePos x="0" y="0"/>
                      <wp:positionH relativeFrom="column">
                        <wp:posOffset>0</wp:posOffset>
                      </wp:positionH>
                      <wp:positionV relativeFrom="paragraph">
                        <wp:posOffset>0</wp:posOffset>
                      </wp:positionV>
                      <wp:extent cx="76200" cy="28575"/>
                      <wp:effectExtent l="19050" t="19050" r="19050" b="28575"/>
                      <wp:wrapNone/>
                      <wp:docPr id="2808" name="Text Box 1121">
                        <a:extLst xmlns:a="http://schemas.openxmlformats.org/drawingml/2006/main">
                          <a:ext uri="{FF2B5EF4-FFF2-40B4-BE49-F238E27FC236}">
                            <a16:creationId xmlns:a16="http://schemas.microsoft.com/office/drawing/2014/main" id="{00000000-0008-0000-0000-0000F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DDA355" id="Text Box 1121" o:spid="_x0000_s1026" type="#_x0000_t202" style="position:absolute;margin-left:0;margin-top:0;width:6pt;height:2.25pt;z-index:25453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35680" behindDoc="0" locked="0" layoutInCell="1" allowOverlap="1" wp14:anchorId="3A613FA1" wp14:editId="005BBA36">
                      <wp:simplePos x="0" y="0"/>
                      <wp:positionH relativeFrom="column">
                        <wp:posOffset>0</wp:posOffset>
                      </wp:positionH>
                      <wp:positionV relativeFrom="paragraph">
                        <wp:posOffset>0</wp:posOffset>
                      </wp:positionV>
                      <wp:extent cx="76200" cy="28575"/>
                      <wp:effectExtent l="19050" t="19050" r="19050" b="28575"/>
                      <wp:wrapNone/>
                      <wp:docPr id="2809" name="Text Box 1120">
                        <a:extLst xmlns:a="http://schemas.openxmlformats.org/drawingml/2006/main">
                          <a:ext uri="{FF2B5EF4-FFF2-40B4-BE49-F238E27FC236}">
                            <a16:creationId xmlns:a16="http://schemas.microsoft.com/office/drawing/2014/main" id="{00000000-0008-0000-0000-0000F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94B55A" id="Text Box 1120" o:spid="_x0000_s1026" type="#_x0000_t202" style="position:absolute;margin-left:0;margin-top:0;width:6pt;height:2.25pt;z-index:25453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36704" behindDoc="0" locked="0" layoutInCell="1" allowOverlap="1" wp14:anchorId="3FD2DFBA" wp14:editId="4EE4E711">
                      <wp:simplePos x="0" y="0"/>
                      <wp:positionH relativeFrom="column">
                        <wp:posOffset>0</wp:posOffset>
                      </wp:positionH>
                      <wp:positionV relativeFrom="paragraph">
                        <wp:posOffset>0</wp:posOffset>
                      </wp:positionV>
                      <wp:extent cx="76200" cy="28575"/>
                      <wp:effectExtent l="19050" t="19050" r="19050" b="28575"/>
                      <wp:wrapNone/>
                      <wp:docPr id="2810" name="Text Box 1119">
                        <a:extLst xmlns:a="http://schemas.openxmlformats.org/drawingml/2006/main">
                          <a:ext uri="{FF2B5EF4-FFF2-40B4-BE49-F238E27FC236}">
                            <a16:creationId xmlns:a16="http://schemas.microsoft.com/office/drawing/2014/main" id="{00000000-0008-0000-0000-0000F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81205A" id="Text Box 1119" o:spid="_x0000_s1026" type="#_x0000_t202" style="position:absolute;margin-left:0;margin-top:0;width:6pt;height:2.25pt;z-index:25453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37728" behindDoc="0" locked="0" layoutInCell="1" allowOverlap="1" wp14:anchorId="17DDAD0D" wp14:editId="436B54E8">
                      <wp:simplePos x="0" y="0"/>
                      <wp:positionH relativeFrom="column">
                        <wp:posOffset>0</wp:posOffset>
                      </wp:positionH>
                      <wp:positionV relativeFrom="paragraph">
                        <wp:posOffset>0</wp:posOffset>
                      </wp:positionV>
                      <wp:extent cx="76200" cy="28575"/>
                      <wp:effectExtent l="19050" t="19050" r="19050" b="28575"/>
                      <wp:wrapNone/>
                      <wp:docPr id="2811" name="Text Box 1118">
                        <a:extLst xmlns:a="http://schemas.openxmlformats.org/drawingml/2006/main">
                          <a:ext uri="{FF2B5EF4-FFF2-40B4-BE49-F238E27FC236}">
                            <a16:creationId xmlns:a16="http://schemas.microsoft.com/office/drawing/2014/main" id="{00000000-0008-0000-0000-0000F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EE2DD6" id="Text Box 1118" o:spid="_x0000_s1026" type="#_x0000_t202" style="position:absolute;margin-left:0;margin-top:0;width:6pt;height:2.25pt;z-index:25453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38752" behindDoc="0" locked="0" layoutInCell="1" allowOverlap="1" wp14:anchorId="2E449454" wp14:editId="0F774C0F">
                      <wp:simplePos x="0" y="0"/>
                      <wp:positionH relativeFrom="column">
                        <wp:posOffset>0</wp:posOffset>
                      </wp:positionH>
                      <wp:positionV relativeFrom="paragraph">
                        <wp:posOffset>0</wp:posOffset>
                      </wp:positionV>
                      <wp:extent cx="76200" cy="28575"/>
                      <wp:effectExtent l="19050" t="19050" r="19050" b="28575"/>
                      <wp:wrapNone/>
                      <wp:docPr id="2812" name="Text Box 1117">
                        <a:extLst xmlns:a="http://schemas.openxmlformats.org/drawingml/2006/main">
                          <a:ext uri="{FF2B5EF4-FFF2-40B4-BE49-F238E27FC236}">
                            <a16:creationId xmlns:a16="http://schemas.microsoft.com/office/drawing/2014/main" id="{00000000-0008-0000-0000-0000F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E6A2BC" id="Text Box 1117" o:spid="_x0000_s1026" type="#_x0000_t202" style="position:absolute;margin-left:0;margin-top:0;width:6pt;height:2.25pt;z-index:25453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39776" behindDoc="0" locked="0" layoutInCell="1" allowOverlap="1" wp14:anchorId="17FB34BB" wp14:editId="689202EA">
                      <wp:simplePos x="0" y="0"/>
                      <wp:positionH relativeFrom="column">
                        <wp:posOffset>0</wp:posOffset>
                      </wp:positionH>
                      <wp:positionV relativeFrom="paragraph">
                        <wp:posOffset>0</wp:posOffset>
                      </wp:positionV>
                      <wp:extent cx="76200" cy="28575"/>
                      <wp:effectExtent l="19050" t="19050" r="19050" b="28575"/>
                      <wp:wrapNone/>
                      <wp:docPr id="2813" name="Text Box 1116">
                        <a:extLst xmlns:a="http://schemas.openxmlformats.org/drawingml/2006/main">
                          <a:ext uri="{FF2B5EF4-FFF2-40B4-BE49-F238E27FC236}">
                            <a16:creationId xmlns:a16="http://schemas.microsoft.com/office/drawing/2014/main" id="{00000000-0008-0000-0000-0000F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D9CE0E" id="Text Box 1116" o:spid="_x0000_s1026" type="#_x0000_t202" style="position:absolute;margin-left:0;margin-top:0;width:6pt;height:2.25pt;z-index:25453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40800" behindDoc="0" locked="0" layoutInCell="1" allowOverlap="1" wp14:anchorId="1B22B816" wp14:editId="0DB16C6F">
                      <wp:simplePos x="0" y="0"/>
                      <wp:positionH relativeFrom="column">
                        <wp:posOffset>0</wp:posOffset>
                      </wp:positionH>
                      <wp:positionV relativeFrom="paragraph">
                        <wp:posOffset>0</wp:posOffset>
                      </wp:positionV>
                      <wp:extent cx="76200" cy="28575"/>
                      <wp:effectExtent l="19050" t="19050" r="19050" b="28575"/>
                      <wp:wrapNone/>
                      <wp:docPr id="2814" name="Text Box 1115">
                        <a:extLst xmlns:a="http://schemas.openxmlformats.org/drawingml/2006/main">
                          <a:ext uri="{FF2B5EF4-FFF2-40B4-BE49-F238E27FC236}">
                            <a16:creationId xmlns:a16="http://schemas.microsoft.com/office/drawing/2014/main" id="{00000000-0008-0000-0000-0000F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573986" id="Text Box 1115" o:spid="_x0000_s1026" type="#_x0000_t202" style="position:absolute;margin-left:0;margin-top:0;width:6pt;height:2.25pt;z-index:25454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41824" behindDoc="0" locked="0" layoutInCell="1" allowOverlap="1" wp14:anchorId="1DFCE8C7" wp14:editId="6B895383">
                      <wp:simplePos x="0" y="0"/>
                      <wp:positionH relativeFrom="column">
                        <wp:posOffset>0</wp:posOffset>
                      </wp:positionH>
                      <wp:positionV relativeFrom="paragraph">
                        <wp:posOffset>0</wp:posOffset>
                      </wp:positionV>
                      <wp:extent cx="76200" cy="28575"/>
                      <wp:effectExtent l="19050" t="19050" r="19050" b="28575"/>
                      <wp:wrapNone/>
                      <wp:docPr id="2815" name="Text Box 1114">
                        <a:extLst xmlns:a="http://schemas.openxmlformats.org/drawingml/2006/main">
                          <a:ext uri="{FF2B5EF4-FFF2-40B4-BE49-F238E27FC236}">
                            <a16:creationId xmlns:a16="http://schemas.microsoft.com/office/drawing/2014/main" id="{00000000-0008-0000-0000-0000F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008514" id="Text Box 1114" o:spid="_x0000_s1026" type="#_x0000_t202" style="position:absolute;margin-left:0;margin-top:0;width:6pt;height:2.25pt;z-index:25454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42848" behindDoc="0" locked="0" layoutInCell="1" allowOverlap="1" wp14:anchorId="0A7AEA65" wp14:editId="34BAB5A1">
                      <wp:simplePos x="0" y="0"/>
                      <wp:positionH relativeFrom="column">
                        <wp:posOffset>0</wp:posOffset>
                      </wp:positionH>
                      <wp:positionV relativeFrom="paragraph">
                        <wp:posOffset>0</wp:posOffset>
                      </wp:positionV>
                      <wp:extent cx="76200" cy="28575"/>
                      <wp:effectExtent l="19050" t="19050" r="19050" b="28575"/>
                      <wp:wrapNone/>
                      <wp:docPr id="2816" name="Text Box 1113">
                        <a:extLst xmlns:a="http://schemas.openxmlformats.org/drawingml/2006/main">
                          <a:ext uri="{FF2B5EF4-FFF2-40B4-BE49-F238E27FC236}">
                            <a16:creationId xmlns:a16="http://schemas.microsoft.com/office/drawing/2014/main" id="{00000000-0008-0000-0000-00000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7302E1" id="Text Box 1113" o:spid="_x0000_s1026" type="#_x0000_t202" style="position:absolute;margin-left:0;margin-top:0;width:6pt;height:2.25pt;z-index:25454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43872" behindDoc="0" locked="0" layoutInCell="1" allowOverlap="1" wp14:anchorId="287EDED6" wp14:editId="0E2E8F66">
                      <wp:simplePos x="0" y="0"/>
                      <wp:positionH relativeFrom="column">
                        <wp:posOffset>0</wp:posOffset>
                      </wp:positionH>
                      <wp:positionV relativeFrom="paragraph">
                        <wp:posOffset>0</wp:posOffset>
                      </wp:positionV>
                      <wp:extent cx="76200" cy="28575"/>
                      <wp:effectExtent l="19050" t="19050" r="19050" b="28575"/>
                      <wp:wrapNone/>
                      <wp:docPr id="2817" name="Text Box 1112">
                        <a:extLst xmlns:a="http://schemas.openxmlformats.org/drawingml/2006/main">
                          <a:ext uri="{FF2B5EF4-FFF2-40B4-BE49-F238E27FC236}">
                            <a16:creationId xmlns:a16="http://schemas.microsoft.com/office/drawing/2014/main" id="{00000000-0008-0000-0000-00000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B1F2D5" id="Text Box 1112" o:spid="_x0000_s1026" type="#_x0000_t202" style="position:absolute;margin-left:0;margin-top:0;width:6pt;height:2.25pt;z-index:25454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44896" behindDoc="0" locked="0" layoutInCell="1" allowOverlap="1" wp14:anchorId="26378FC9" wp14:editId="3A4AEFF6">
                      <wp:simplePos x="0" y="0"/>
                      <wp:positionH relativeFrom="column">
                        <wp:posOffset>0</wp:posOffset>
                      </wp:positionH>
                      <wp:positionV relativeFrom="paragraph">
                        <wp:posOffset>0</wp:posOffset>
                      </wp:positionV>
                      <wp:extent cx="76200" cy="28575"/>
                      <wp:effectExtent l="19050" t="19050" r="19050" b="28575"/>
                      <wp:wrapNone/>
                      <wp:docPr id="2818" name="Text Box 1111">
                        <a:extLst xmlns:a="http://schemas.openxmlformats.org/drawingml/2006/main">
                          <a:ext uri="{FF2B5EF4-FFF2-40B4-BE49-F238E27FC236}">
                            <a16:creationId xmlns:a16="http://schemas.microsoft.com/office/drawing/2014/main" id="{00000000-0008-0000-0000-00000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205227" id="Text Box 1111" o:spid="_x0000_s1026" type="#_x0000_t202" style="position:absolute;margin-left:0;margin-top:0;width:6pt;height:2.25pt;z-index:25454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45920" behindDoc="0" locked="0" layoutInCell="1" allowOverlap="1" wp14:anchorId="3C93D5E8" wp14:editId="39E512F9">
                      <wp:simplePos x="0" y="0"/>
                      <wp:positionH relativeFrom="column">
                        <wp:posOffset>0</wp:posOffset>
                      </wp:positionH>
                      <wp:positionV relativeFrom="paragraph">
                        <wp:posOffset>0</wp:posOffset>
                      </wp:positionV>
                      <wp:extent cx="76200" cy="28575"/>
                      <wp:effectExtent l="19050" t="19050" r="19050" b="28575"/>
                      <wp:wrapNone/>
                      <wp:docPr id="2819" name="Text Box 1110">
                        <a:extLst xmlns:a="http://schemas.openxmlformats.org/drawingml/2006/main">
                          <a:ext uri="{FF2B5EF4-FFF2-40B4-BE49-F238E27FC236}">
                            <a16:creationId xmlns:a16="http://schemas.microsoft.com/office/drawing/2014/main" id="{00000000-0008-0000-0000-00000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3DFEBD" id="Text Box 1110" o:spid="_x0000_s1026" type="#_x0000_t202" style="position:absolute;margin-left:0;margin-top:0;width:6pt;height:2.25pt;z-index:25454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46944" behindDoc="0" locked="0" layoutInCell="1" allowOverlap="1" wp14:anchorId="0E81EE7D" wp14:editId="4B83FA62">
                      <wp:simplePos x="0" y="0"/>
                      <wp:positionH relativeFrom="column">
                        <wp:posOffset>0</wp:posOffset>
                      </wp:positionH>
                      <wp:positionV relativeFrom="paragraph">
                        <wp:posOffset>0</wp:posOffset>
                      </wp:positionV>
                      <wp:extent cx="76200" cy="28575"/>
                      <wp:effectExtent l="19050" t="19050" r="19050" b="28575"/>
                      <wp:wrapNone/>
                      <wp:docPr id="2820" name="Text Box 1109">
                        <a:extLst xmlns:a="http://schemas.openxmlformats.org/drawingml/2006/main">
                          <a:ext uri="{FF2B5EF4-FFF2-40B4-BE49-F238E27FC236}">
                            <a16:creationId xmlns:a16="http://schemas.microsoft.com/office/drawing/2014/main" id="{00000000-0008-0000-0000-00000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B51355" id="Text Box 1109" o:spid="_x0000_s1026" type="#_x0000_t202" style="position:absolute;margin-left:0;margin-top:0;width:6pt;height:2.25pt;z-index:25454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47968" behindDoc="0" locked="0" layoutInCell="1" allowOverlap="1" wp14:anchorId="29A6F6A5" wp14:editId="2F5AF630">
                      <wp:simplePos x="0" y="0"/>
                      <wp:positionH relativeFrom="column">
                        <wp:posOffset>0</wp:posOffset>
                      </wp:positionH>
                      <wp:positionV relativeFrom="paragraph">
                        <wp:posOffset>0</wp:posOffset>
                      </wp:positionV>
                      <wp:extent cx="76200" cy="28575"/>
                      <wp:effectExtent l="19050" t="19050" r="19050" b="28575"/>
                      <wp:wrapNone/>
                      <wp:docPr id="2821" name="Text Box 1108">
                        <a:extLst xmlns:a="http://schemas.openxmlformats.org/drawingml/2006/main">
                          <a:ext uri="{FF2B5EF4-FFF2-40B4-BE49-F238E27FC236}">
                            <a16:creationId xmlns:a16="http://schemas.microsoft.com/office/drawing/2014/main" id="{00000000-0008-0000-0000-00000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A9B920" id="Text Box 1108" o:spid="_x0000_s1026" type="#_x0000_t202" style="position:absolute;margin-left:0;margin-top:0;width:6pt;height:2.25pt;z-index:25454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48992" behindDoc="0" locked="0" layoutInCell="1" allowOverlap="1" wp14:anchorId="0550EB7E" wp14:editId="4D6E6F9E">
                      <wp:simplePos x="0" y="0"/>
                      <wp:positionH relativeFrom="column">
                        <wp:posOffset>0</wp:posOffset>
                      </wp:positionH>
                      <wp:positionV relativeFrom="paragraph">
                        <wp:posOffset>0</wp:posOffset>
                      </wp:positionV>
                      <wp:extent cx="76200" cy="28575"/>
                      <wp:effectExtent l="19050" t="19050" r="19050" b="28575"/>
                      <wp:wrapNone/>
                      <wp:docPr id="2822" name="Text Box 1107">
                        <a:extLst xmlns:a="http://schemas.openxmlformats.org/drawingml/2006/main">
                          <a:ext uri="{FF2B5EF4-FFF2-40B4-BE49-F238E27FC236}">
                            <a16:creationId xmlns:a16="http://schemas.microsoft.com/office/drawing/2014/main" id="{00000000-0008-0000-0000-00000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F6E199" id="Text Box 1107" o:spid="_x0000_s1026" type="#_x0000_t202" style="position:absolute;margin-left:0;margin-top:0;width:6pt;height:2.25pt;z-index:25454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50016" behindDoc="0" locked="0" layoutInCell="1" allowOverlap="1" wp14:anchorId="0C66E232" wp14:editId="14F29CA2">
                      <wp:simplePos x="0" y="0"/>
                      <wp:positionH relativeFrom="column">
                        <wp:posOffset>0</wp:posOffset>
                      </wp:positionH>
                      <wp:positionV relativeFrom="paragraph">
                        <wp:posOffset>0</wp:posOffset>
                      </wp:positionV>
                      <wp:extent cx="76200" cy="28575"/>
                      <wp:effectExtent l="19050" t="19050" r="19050" b="28575"/>
                      <wp:wrapNone/>
                      <wp:docPr id="2823" name="Text Box 1106">
                        <a:extLst xmlns:a="http://schemas.openxmlformats.org/drawingml/2006/main">
                          <a:ext uri="{FF2B5EF4-FFF2-40B4-BE49-F238E27FC236}">
                            <a16:creationId xmlns:a16="http://schemas.microsoft.com/office/drawing/2014/main" id="{00000000-0008-0000-0000-00000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84E8D1" id="Text Box 1106" o:spid="_x0000_s1026" type="#_x0000_t202" style="position:absolute;margin-left:0;margin-top:0;width:6pt;height:2.25pt;z-index:25455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51040" behindDoc="0" locked="0" layoutInCell="1" allowOverlap="1" wp14:anchorId="62004C16" wp14:editId="6086248A">
                      <wp:simplePos x="0" y="0"/>
                      <wp:positionH relativeFrom="column">
                        <wp:posOffset>0</wp:posOffset>
                      </wp:positionH>
                      <wp:positionV relativeFrom="paragraph">
                        <wp:posOffset>0</wp:posOffset>
                      </wp:positionV>
                      <wp:extent cx="76200" cy="28575"/>
                      <wp:effectExtent l="19050" t="19050" r="19050" b="28575"/>
                      <wp:wrapNone/>
                      <wp:docPr id="2824" name="Text Box 1105">
                        <a:extLst xmlns:a="http://schemas.openxmlformats.org/drawingml/2006/main">
                          <a:ext uri="{FF2B5EF4-FFF2-40B4-BE49-F238E27FC236}">
                            <a16:creationId xmlns:a16="http://schemas.microsoft.com/office/drawing/2014/main" id="{00000000-0008-0000-0000-00000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12E010" id="Text Box 1105" o:spid="_x0000_s1026" type="#_x0000_t202" style="position:absolute;margin-left:0;margin-top:0;width:6pt;height:2.25pt;z-index:25455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52064" behindDoc="0" locked="0" layoutInCell="1" allowOverlap="1" wp14:anchorId="4073E379" wp14:editId="30FAAA11">
                      <wp:simplePos x="0" y="0"/>
                      <wp:positionH relativeFrom="column">
                        <wp:posOffset>0</wp:posOffset>
                      </wp:positionH>
                      <wp:positionV relativeFrom="paragraph">
                        <wp:posOffset>0</wp:posOffset>
                      </wp:positionV>
                      <wp:extent cx="76200" cy="28575"/>
                      <wp:effectExtent l="19050" t="19050" r="19050" b="28575"/>
                      <wp:wrapNone/>
                      <wp:docPr id="2825" name="Text Box 1104">
                        <a:extLst xmlns:a="http://schemas.openxmlformats.org/drawingml/2006/main">
                          <a:ext uri="{FF2B5EF4-FFF2-40B4-BE49-F238E27FC236}">
                            <a16:creationId xmlns:a16="http://schemas.microsoft.com/office/drawing/2014/main" id="{00000000-0008-0000-0000-00000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2823E6" id="Text Box 1104" o:spid="_x0000_s1026" type="#_x0000_t202" style="position:absolute;margin-left:0;margin-top:0;width:6pt;height:2.25pt;z-index:25455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53088" behindDoc="0" locked="0" layoutInCell="1" allowOverlap="1" wp14:anchorId="38EA7FFC" wp14:editId="61A977CE">
                      <wp:simplePos x="0" y="0"/>
                      <wp:positionH relativeFrom="column">
                        <wp:posOffset>0</wp:posOffset>
                      </wp:positionH>
                      <wp:positionV relativeFrom="paragraph">
                        <wp:posOffset>0</wp:posOffset>
                      </wp:positionV>
                      <wp:extent cx="76200" cy="28575"/>
                      <wp:effectExtent l="19050" t="19050" r="19050" b="28575"/>
                      <wp:wrapNone/>
                      <wp:docPr id="2826" name="Text Box 1103">
                        <a:extLst xmlns:a="http://schemas.openxmlformats.org/drawingml/2006/main">
                          <a:ext uri="{FF2B5EF4-FFF2-40B4-BE49-F238E27FC236}">
                            <a16:creationId xmlns:a16="http://schemas.microsoft.com/office/drawing/2014/main" id="{00000000-0008-0000-0000-00000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1B2E44" id="Text Box 1103" o:spid="_x0000_s1026" type="#_x0000_t202" style="position:absolute;margin-left:0;margin-top:0;width:6pt;height:2.25pt;z-index:25455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54112" behindDoc="0" locked="0" layoutInCell="1" allowOverlap="1" wp14:anchorId="173CB706" wp14:editId="6067994D">
                      <wp:simplePos x="0" y="0"/>
                      <wp:positionH relativeFrom="column">
                        <wp:posOffset>0</wp:posOffset>
                      </wp:positionH>
                      <wp:positionV relativeFrom="paragraph">
                        <wp:posOffset>0</wp:posOffset>
                      </wp:positionV>
                      <wp:extent cx="76200" cy="28575"/>
                      <wp:effectExtent l="19050" t="19050" r="19050" b="28575"/>
                      <wp:wrapNone/>
                      <wp:docPr id="2827" name="Text Box 1102">
                        <a:extLst xmlns:a="http://schemas.openxmlformats.org/drawingml/2006/main">
                          <a:ext uri="{FF2B5EF4-FFF2-40B4-BE49-F238E27FC236}">
                            <a16:creationId xmlns:a16="http://schemas.microsoft.com/office/drawing/2014/main" id="{00000000-0008-0000-0000-00000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A4D908" id="Text Box 1102" o:spid="_x0000_s1026" type="#_x0000_t202" style="position:absolute;margin-left:0;margin-top:0;width:6pt;height:2.25pt;z-index:25455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55136" behindDoc="0" locked="0" layoutInCell="1" allowOverlap="1" wp14:anchorId="0F4617CE" wp14:editId="53498B3B">
                      <wp:simplePos x="0" y="0"/>
                      <wp:positionH relativeFrom="column">
                        <wp:posOffset>0</wp:posOffset>
                      </wp:positionH>
                      <wp:positionV relativeFrom="paragraph">
                        <wp:posOffset>0</wp:posOffset>
                      </wp:positionV>
                      <wp:extent cx="76200" cy="28575"/>
                      <wp:effectExtent l="19050" t="19050" r="19050" b="28575"/>
                      <wp:wrapNone/>
                      <wp:docPr id="2828" name="Text Box 1101">
                        <a:extLst xmlns:a="http://schemas.openxmlformats.org/drawingml/2006/main">
                          <a:ext uri="{FF2B5EF4-FFF2-40B4-BE49-F238E27FC236}">
                            <a16:creationId xmlns:a16="http://schemas.microsoft.com/office/drawing/2014/main" id="{00000000-0008-0000-0000-00000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4FD878" id="Text Box 1101" o:spid="_x0000_s1026" type="#_x0000_t202" style="position:absolute;margin-left:0;margin-top:0;width:6pt;height:2.25pt;z-index:25455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56160" behindDoc="0" locked="0" layoutInCell="1" allowOverlap="1" wp14:anchorId="0F0BFD46" wp14:editId="24328AF2">
                      <wp:simplePos x="0" y="0"/>
                      <wp:positionH relativeFrom="column">
                        <wp:posOffset>0</wp:posOffset>
                      </wp:positionH>
                      <wp:positionV relativeFrom="paragraph">
                        <wp:posOffset>0</wp:posOffset>
                      </wp:positionV>
                      <wp:extent cx="76200" cy="28575"/>
                      <wp:effectExtent l="19050" t="19050" r="19050" b="28575"/>
                      <wp:wrapNone/>
                      <wp:docPr id="2829" name="Text Box 1100">
                        <a:extLst xmlns:a="http://schemas.openxmlformats.org/drawingml/2006/main">
                          <a:ext uri="{FF2B5EF4-FFF2-40B4-BE49-F238E27FC236}">
                            <a16:creationId xmlns:a16="http://schemas.microsoft.com/office/drawing/2014/main" id="{00000000-0008-0000-0000-00000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FEC56D" id="Text Box 1100" o:spid="_x0000_s1026" type="#_x0000_t202" style="position:absolute;margin-left:0;margin-top:0;width:6pt;height:2.25pt;z-index:25455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57184" behindDoc="0" locked="0" layoutInCell="1" allowOverlap="1" wp14:anchorId="5A002C30" wp14:editId="6F3BE8D0">
                      <wp:simplePos x="0" y="0"/>
                      <wp:positionH relativeFrom="column">
                        <wp:posOffset>0</wp:posOffset>
                      </wp:positionH>
                      <wp:positionV relativeFrom="paragraph">
                        <wp:posOffset>0</wp:posOffset>
                      </wp:positionV>
                      <wp:extent cx="76200" cy="28575"/>
                      <wp:effectExtent l="19050" t="19050" r="19050" b="28575"/>
                      <wp:wrapNone/>
                      <wp:docPr id="2830" name="Text Box 1099">
                        <a:extLst xmlns:a="http://schemas.openxmlformats.org/drawingml/2006/main">
                          <a:ext uri="{FF2B5EF4-FFF2-40B4-BE49-F238E27FC236}">
                            <a16:creationId xmlns:a16="http://schemas.microsoft.com/office/drawing/2014/main" id="{00000000-0008-0000-0000-00000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926E3A" id="Text Box 1099" o:spid="_x0000_s1026" type="#_x0000_t202" style="position:absolute;margin-left:0;margin-top:0;width:6pt;height:2.25pt;z-index:25455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58208" behindDoc="0" locked="0" layoutInCell="1" allowOverlap="1" wp14:anchorId="53AC0B66" wp14:editId="1C7D3FEA">
                      <wp:simplePos x="0" y="0"/>
                      <wp:positionH relativeFrom="column">
                        <wp:posOffset>0</wp:posOffset>
                      </wp:positionH>
                      <wp:positionV relativeFrom="paragraph">
                        <wp:posOffset>0</wp:posOffset>
                      </wp:positionV>
                      <wp:extent cx="76200" cy="28575"/>
                      <wp:effectExtent l="19050" t="19050" r="19050" b="28575"/>
                      <wp:wrapNone/>
                      <wp:docPr id="2831" name="Text Box 1098">
                        <a:extLst xmlns:a="http://schemas.openxmlformats.org/drawingml/2006/main">
                          <a:ext uri="{FF2B5EF4-FFF2-40B4-BE49-F238E27FC236}">
                            <a16:creationId xmlns:a16="http://schemas.microsoft.com/office/drawing/2014/main" id="{00000000-0008-0000-0000-00000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96CCA9" id="Text Box 1098" o:spid="_x0000_s1026" type="#_x0000_t202" style="position:absolute;margin-left:0;margin-top:0;width:6pt;height:2.25pt;z-index:25455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59232" behindDoc="0" locked="0" layoutInCell="1" allowOverlap="1" wp14:anchorId="0A3E195B" wp14:editId="1EC14479">
                      <wp:simplePos x="0" y="0"/>
                      <wp:positionH relativeFrom="column">
                        <wp:posOffset>0</wp:posOffset>
                      </wp:positionH>
                      <wp:positionV relativeFrom="paragraph">
                        <wp:posOffset>0</wp:posOffset>
                      </wp:positionV>
                      <wp:extent cx="76200" cy="28575"/>
                      <wp:effectExtent l="19050" t="19050" r="19050" b="28575"/>
                      <wp:wrapNone/>
                      <wp:docPr id="2832" name="Text Box 1097">
                        <a:extLst xmlns:a="http://schemas.openxmlformats.org/drawingml/2006/main">
                          <a:ext uri="{FF2B5EF4-FFF2-40B4-BE49-F238E27FC236}">
                            <a16:creationId xmlns:a16="http://schemas.microsoft.com/office/drawing/2014/main" id="{00000000-0008-0000-0000-00001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BB942C" id="Text Box 1097" o:spid="_x0000_s1026" type="#_x0000_t202" style="position:absolute;margin-left:0;margin-top:0;width:6pt;height:2.25pt;z-index:25455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60256" behindDoc="0" locked="0" layoutInCell="1" allowOverlap="1" wp14:anchorId="0B5F6E9C" wp14:editId="2F56D832">
                      <wp:simplePos x="0" y="0"/>
                      <wp:positionH relativeFrom="column">
                        <wp:posOffset>0</wp:posOffset>
                      </wp:positionH>
                      <wp:positionV relativeFrom="paragraph">
                        <wp:posOffset>0</wp:posOffset>
                      </wp:positionV>
                      <wp:extent cx="76200" cy="28575"/>
                      <wp:effectExtent l="19050" t="19050" r="19050" b="28575"/>
                      <wp:wrapNone/>
                      <wp:docPr id="2833" name="Text Box 1096">
                        <a:extLst xmlns:a="http://schemas.openxmlformats.org/drawingml/2006/main">
                          <a:ext uri="{FF2B5EF4-FFF2-40B4-BE49-F238E27FC236}">
                            <a16:creationId xmlns:a16="http://schemas.microsoft.com/office/drawing/2014/main" id="{00000000-0008-0000-0000-00001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3C8ECE" id="Text Box 1096" o:spid="_x0000_s1026" type="#_x0000_t202" style="position:absolute;margin-left:0;margin-top:0;width:6pt;height:2.25pt;z-index:25456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61280" behindDoc="0" locked="0" layoutInCell="1" allowOverlap="1" wp14:anchorId="67231323" wp14:editId="6004F5B5">
                      <wp:simplePos x="0" y="0"/>
                      <wp:positionH relativeFrom="column">
                        <wp:posOffset>0</wp:posOffset>
                      </wp:positionH>
                      <wp:positionV relativeFrom="paragraph">
                        <wp:posOffset>0</wp:posOffset>
                      </wp:positionV>
                      <wp:extent cx="76200" cy="28575"/>
                      <wp:effectExtent l="19050" t="19050" r="19050" b="28575"/>
                      <wp:wrapNone/>
                      <wp:docPr id="2834" name="Text Box 1095">
                        <a:extLst xmlns:a="http://schemas.openxmlformats.org/drawingml/2006/main">
                          <a:ext uri="{FF2B5EF4-FFF2-40B4-BE49-F238E27FC236}">
                            <a16:creationId xmlns:a16="http://schemas.microsoft.com/office/drawing/2014/main" id="{00000000-0008-0000-0000-00001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FD7983" id="Text Box 1095" o:spid="_x0000_s1026" type="#_x0000_t202" style="position:absolute;margin-left:0;margin-top:0;width:6pt;height:2.25pt;z-index:25456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62304" behindDoc="0" locked="0" layoutInCell="1" allowOverlap="1" wp14:anchorId="47A215F5" wp14:editId="20F97C74">
                      <wp:simplePos x="0" y="0"/>
                      <wp:positionH relativeFrom="column">
                        <wp:posOffset>0</wp:posOffset>
                      </wp:positionH>
                      <wp:positionV relativeFrom="paragraph">
                        <wp:posOffset>0</wp:posOffset>
                      </wp:positionV>
                      <wp:extent cx="76200" cy="28575"/>
                      <wp:effectExtent l="19050" t="19050" r="19050" b="28575"/>
                      <wp:wrapNone/>
                      <wp:docPr id="2835" name="Text Box 1094">
                        <a:extLst xmlns:a="http://schemas.openxmlformats.org/drawingml/2006/main">
                          <a:ext uri="{FF2B5EF4-FFF2-40B4-BE49-F238E27FC236}">
                            <a16:creationId xmlns:a16="http://schemas.microsoft.com/office/drawing/2014/main" id="{00000000-0008-0000-0000-00001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93FA4D" id="Text Box 1094" o:spid="_x0000_s1026" type="#_x0000_t202" style="position:absolute;margin-left:0;margin-top:0;width:6pt;height:2.25pt;z-index:25456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63328" behindDoc="0" locked="0" layoutInCell="1" allowOverlap="1" wp14:anchorId="30313597" wp14:editId="6CDA9C52">
                      <wp:simplePos x="0" y="0"/>
                      <wp:positionH relativeFrom="column">
                        <wp:posOffset>0</wp:posOffset>
                      </wp:positionH>
                      <wp:positionV relativeFrom="paragraph">
                        <wp:posOffset>0</wp:posOffset>
                      </wp:positionV>
                      <wp:extent cx="76200" cy="28575"/>
                      <wp:effectExtent l="19050" t="19050" r="19050" b="28575"/>
                      <wp:wrapNone/>
                      <wp:docPr id="2836" name="Text Box 1093">
                        <a:extLst xmlns:a="http://schemas.openxmlformats.org/drawingml/2006/main">
                          <a:ext uri="{FF2B5EF4-FFF2-40B4-BE49-F238E27FC236}">
                            <a16:creationId xmlns:a16="http://schemas.microsoft.com/office/drawing/2014/main" id="{00000000-0008-0000-0000-00001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DB0EF1" id="Text Box 1093" o:spid="_x0000_s1026" type="#_x0000_t202" style="position:absolute;margin-left:0;margin-top:0;width:6pt;height:2.25pt;z-index:25456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64352" behindDoc="0" locked="0" layoutInCell="1" allowOverlap="1" wp14:anchorId="6AE1B6AC" wp14:editId="5CB70AF2">
                      <wp:simplePos x="0" y="0"/>
                      <wp:positionH relativeFrom="column">
                        <wp:posOffset>0</wp:posOffset>
                      </wp:positionH>
                      <wp:positionV relativeFrom="paragraph">
                        <wp:posOffset>0</wp:posOffset>
                      </wp:positionV>
                      <wp:extent cx="76200" cy="28575"/>
                      <wp:effectExtent l="19050" t="19050" r="19050" b="28575"/>
                      <wp:wrapNone/>
                      <wp:docPr id="2837" name="Text Box 1092">
                        <a:extLst xmlns:a="http://schemas.openxmlformats.org/drawingml/2006/main">
                          <a:ext uri="{FF2B5EF4-FFF2-40B4-BE49-F238E27FC236}">
                            <a16:creationId xmlns:a16="http://schemas.microsoft.com/office/drawing/2014/main" id="{00000000-0008-0000-0000-00001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CC8A49" id="Text Box 1092" o:spid="_x0000_s1026" type="#_x0000_t202" style="position:absolute;margin-left:0;margin-top:0;width:6pt;height:2.25pt;z-index:25456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65376" behindDoc="0" locked="0" layoutInCell="1" allowOverlap="1" wp14:anchorId="7029D600" wp14:editId="0D990955">
                      <wp:simplePos x="0" y="0"/>
                      <wp:positionH relativeFrom="column">
                        <wp:posOffset>0</wp:posOffset>
                      </wp:positionH>
                      <wp:positionV relativeFrom="paragraph">
                        <wp:posOffset>0</wp:posOffset>
                      </wp:positionV>
                      <wp:extent cx="76200" cy="28575"/>
                      <wp:effectExtent l="19050" t="19050" r="19050" b="28575"/>
                      <wp:wrapNone/>
                      <wp:docPr id="2838" name="Text Box 1091">
                        <a:extLst xmlns:a="http://schemas.openxmlformats.org/drawingml/2006/main">
                          <a:ext uri="{FF2B5EF4-FFF2-40B4-BE49-F238E27FC236}">
                            <a16:creationId xmlns:a16="http://schemas.microsoft.com/office/drawing/2014/main" id="{00000000-0008-0000-0000-00001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D90AF5" id="Text Box 1091" o:spid="_x0000_s1026" type="#_x0000_t202" style="position:absolute;margin-left:0;margin-top:0;width:6pt;height:2.25pt;z-index:25456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66400" behindDoc="0" locked="0" layoutInCell="1" allowOverlap="1" wp14:anchorId="10039F09" wp14:editId="1883D411">
                      <wp:simplePos x="0" y="0"/>
                      <wp:positionH relativeFrom="column">
                        <wp:posOffset>0</wp:posOffset>
                      </wp:positionH>
                      <wp:positionV relativeFrom="paragraph">
                        <wp:posOffset>0</wp:posOffset>
                      </wp:positionV>
                      <wp:extent cx="76200" cy="28575"/>
                      <wp:effectExtent l="19050" t="19050" r="19050" b="28575"/>
                      <wp:wrapNone/>
                      <wp:docPr id="2839" name="Text Box 1090">
                        <a:extLst xmlns:a="http://schemas.openxmlformats.org/drawingml/2006/main">
                          <a:ext uri="{FF2B5EF4-FFF2-40B4-BE49-F238E27FC236}">
                            <a16:creationId xmlns:a16="http://schemas.microsoft.com/office/drawing/2014/main" id="{00000000-0008-0000-0000-00001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C2F946" id="Text Box 1090" o:spid="_x0000_s1026" type="#_x0000_t202" style="position:absolute;margin-left:0;margin-top:0;width:6pt;height:2.25pt;z-index:25456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67424" behindDoc="0" locked="0" layoutInCell="1" allowOverlap="1" wp14:anchorId="75F8D86F" wp14:editId="6721AEAE">
                      <wp:simplePos x="0" y="0"/>
                      <wp:positionH relativeFrom="column">
                        <wp:posOffset>0</wp:posOffset>
                      </wp:positionH>
                      <wp:positionV relativeFrom="paragraph">
                        <wp:posOffset>0</wp:posOffset>
                      </wp:positionV>
                      <wp:extent cx="76200" cy="28575"/>
                      <wp:effectExtent l="19050" t="19050" r="19050" b="28575"/>
                      <wp:wrapNone/>
                      <wp:docPr id="2840" name="Text Box 1089">
                        <a:extLst xmlns:a="http://schemas.openxmlformats.org/drawingml/2006/main">
                          <a:ext uri="{FF2B5EF4-FFF2-40B4-BE49-F238E27FC236}">
                            <a16:creationId xmlns:a16="http://schemas.microsoft.com/office/drawing/2014/main" id="{00000000-0008-0000-0000-00001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0301AD" id="Text Box 1089" o:spid="_x0000_s1026" type="#_x0000_t202" style="position:absolute;margin-left:0;margin-top:0;width:6pt;height:2.25pt;z-index:25456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68448" behindDoc="0" locked="0" layoutInCell="1" allowOverlap="1" wp14:anchorId="6694150E" wp14:editId="32F6BE78">
                      <wp:simplePos x="0" y="0"/>
                      <wp:positionH relativeFrom="column">
                        <wp:posOffset>0</wp:posOffset>
                      </wp:positionH>
                      <wp:positionV relativeFrom="paragraph">
                        <wp:posOffset>0</wp:posOffset>
                      </wp:positionV>
                      <wp:extent cx="76200" cy="28575"/>
                      <wp:effectExtent l="19050" t="19050" r="19050" b="28575"/>
                      <wp:wrapNone/>
                      <wp:docPr id="2841" name="Text Box 1088">
                        <a:extLst xmlns:a="http://schemas.openxmlformats.org/drawingml/2006/main">
                          <a:ext uri="{FF2B5EF4-FFF2-40B4-BE49-F238E27FC236}">
                            <a16:creationId xmlns:a16="http://schemas.microsoft.com/office/drawing/2014/main" id="{00000000-0008-0000-0000-00001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00C746" id="Text Box 1088" o:spid="_x0000_s1026" type="#_x0000_t202" style="position:absolute;margin-left:0;margin-top:0;width:6pt;height:2.25pt;z-index:25456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69472" behindDoc="0" locked="0" layoutInCell="1" allowOverlap="1" wp14:anchorId="59F8A84E" wp14:editId="4FF30085">
                      <wp:simplePos x="0" y="0"/>
                      <wp:positionH relativeFrom="column">
                        <wp:posOffset>0</wp:posOffset>
                      </wp:positionH>
                      <wp:positionV relativeFrom="paragraph">
                        <wp:posOffset>0</wp:posOffset>
                      </wp:positionV>
                      <wp:extent cx="76200" cy="28575"/>
                      <wp:effectExtent l="19050" t="19050" r="19050" b="28575"/>
                      <wp:wrapNone/>
                      <wp:docPr id="2842" name="Text Box 1087">
                        <a:extLst xmlns:a="http://schemas.openxmlformats.org/drawingml/2006/main">
                          <a:ext uri="{FF2B5EF4-FFF2-40B4-BE49-F238E27FC236}">
                            <a16:creationId xmlns:a16="http://schemas.microsoft.com/office/drawing/2014/main" id="{00000000-0008-0000-0000-00001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E0A06E" id="Text Box 1087" o:spid="_x0000_s1026" type="#_x0000_t202" style="position:absolute;margin-left:0;margin-top:0;width:6pt;height:2.25pt;z-index:25456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70496" behindDoc="0" locked="0" layoutInCell="1" allowOverlap="1" wp14:anchorId="335D9998" wp14:editId="57C13D3E">
                      <wp:simplePos x="0" y="0"/>
                      <wp:positionH relativeFrom="column">
                        <wp:posOffset>0</wp:posOffset>
                      </wp:positionH>
                      <wp:positionV relativeFrom="paragraph">
                        <wp:posOffset>0</wp:posOffset>
                      </wp:positionV>
                      <wp:extent cx="76200" cy="28575"/>
                      <wp:effectExtent l="19050" t="19050" r="19050" b="28575"/>
                      <wp:wrapNone/>
                      <wp:docPr id="2843" name="Text Box 1086">
                        <a:extLst xmlns:a="http://schemas.openxmlformats.org/drawingml/2006/main">
                          <a:ext uri="{FF2B5EF4-FFF2-40B4-BE49-F238E27FC236}">
                            <a16:creationId xmlns:a16="http://schemas.microsoft.com/office/drawing/2014/main" id="{00000000-0008-0000-0000-00001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F81030" id="Text Box 1086" o:spid="_x0000_s1026" type="#_x0000_t202" style="position:absolute;margin-left:0;margin-top:0;width:6pt;height:2.25pt;z-index:25457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71520" behindDoc="0" locked="0" layoutInCell="1" allowOverlap="1" wp14:anchorId="28DA2D38" wp14:editId="31F70E17">
                      <wp:simplePos x="0" y="0"/>
                      <wp:positionH relativeFrom="column">
                        <wp:posOffset>0</wp:posOffset>
                      </wp:positionH>
                      <wp:positionV relativeFrom="paragraph">
                        <wp:posOffset>0</wp:posOffset>
                      </wp:positionV>
                      <wp:extent cx="76200" cy="28575"/>
                      <wp:effectExtent l="19050" t="19050" r="19050" b="28575"/>
                      <wp:wrapNone/>
                      <wp:docPr id="2844" name="Text Box 1085">
                        <a:extLst xmlns:a="http://schemas.openxmlformats.org/drawingml/2006/main">
                          <a:ext uri="{FF2B5EF4-FFF2-40B4-BE49-F238E27FC236}">
                            <a16:creationId xmlns:a16="http://schemas.microsoft.com/office/drawing/2014/main" id="{00000000-0008-0000-0000-00001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B480EA" id="Text Box 1085" o:spid="_x0000_s1026" type="#_x0000_t202" style="position:absolute;margin-left:0;margin-top:0;width:6pt;height:2.25pt;z-index:25457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72544" behindDoc="0" locked="0" layoutInCell="1" allowOverlap="1" wp14:anchorId="55057E61" wp14:editId="667E8484">
                      <wp:simplePos x="0" y="0"/>
                      <wp:positionH relativeFrom="column">
                        <wp:posOffset>0</wp:posOffset>
                      </wp:positionH>
                      <wp:positionV relativeFrom="paragraph">
                        <wp:posOffset>0</wp:posOffset>
                      </wp:positionV>
                      <wp:extent cx="76200" cy="28575"/>
                      <wp:effectExtent l="19050" t="19050" r="19050" b="28575"/>
                      <wp:wrapNone/>
                      <wp:docPr id="2845" name="Text Box 1084">
                        <a:extLst xmlns:a="http://schemas.openxmlformats.org/drawingml/2006/main">
                          <a:ext uri="{FF2B5EF4-FFF2-40B4-BE49-F238E27FC236}">
                            <a16:creationId xmlns:a16="http://schemas.microsoft.com/office/drawing/2014/main" id="{00000000-0008-0000-0000-00001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B705BD" id="Text Box 1084" o:spid="_x0000_s1026" type="#_x0000_t202" style="position:absolute;margin-left:0;margin-top:0;width:6pt;height:2.25pt;z-index:25457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73568" behindDoc="0" locked="0" layoutInCell="1" allowOverlap="1" wp14:anchorId="4ECE428D" wp14:editId="5EB2D8C3">
                      <wp:simplePos x="0" y="0"/>
                      <wp:positionH relativeFrom="column">
                        <wp:posOffset>0</wp:posOffset>
                      </wp:positionH>
                      <wp:positionV relativeFrom="paragraph">
                        <wp:posOffset>0</wp:posOffset>
                      </wp:positionV>
                      <wp:extent cx="76200" cy="28575"/>
                      <wp:effectExtent l="19050" t="19050" r="19050" b="28575"/>
                      <wp:wrapNone/>
                      <wp:docPr id="2846" name="Text Box 1083">
                        <a:extLst xmlns:a="http://schemas.openxmlformats.org/drawingml/2006/main">
                          <a:ext uri="{FF2B5EF4-FFF2-40B4-BE49-F238E27FC236}">
                            <a16:creationId xmlns:a16="http://schemas.microsoft.com/office/drawing/2014/main" id="{00000000-0008-0000-0000-00001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0096EC" id="Text Box 1083" o:spid="_x0000_s1026" type="#_x0000_t202" style="position:absolute;margin-left:0;margin-top:0;width:6pt;height:2.25pt;z-index:25457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74592" behindDoc="0" locked="0" layoutInCell="1" allowOverlap="1" wp14:anchorId="59DC09F7" wp14:editId="41BAB26A">
                      <wp:simplePos x="0" y="0"/>
                      <wp:positionH relativeFrom="column">
                        <wp:posOffset>0</wp:posOffset>
                      </wp:positionH>
                      <wp:positionV relativeFrom="paragraph">
                        <wp:posOffset>0</wp:posOffset>
                      </wp:positionV>
                      <wp:extent cx="76200" cy="28575"/>
                      <wp:effectExtent l="19050" t="19050" r="19050" b="28575"/>
                      <wp:wrapNone/>
                      <wp:docPr id="2847" name="Text Box 1082">
                        <a:extLst xmlns:a="http://schemas.openxmlformats.org/drawingml/2006/main">
                          <a:ext uri="{FF2B5EF4-FFF2-40B4-BE49-F238E27FC236}">
                            <a16:creationId xmlns:a16="http://schemas.microsoft.com/office/drawing/2014/main" id="{00000000-0008-0000-0000-00001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73D59E" id="Text Box 1082" o:spid="_x0000_s1026" type="#_x0000_t202" style="position:absolute;margin-left:0;margin-top:0;width:6pt;height:2.25pt;z-index:25457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75616" behindDoc="0" locked="0" layoutInCell="1" allowOverlap="1" wp14:anchorId="69773466" wp14:editId="54E8CAB0">
                      <wp:simplePos x="0" y="0"/>
                      <wp:positionH relativeFrom="column">
                        <wp:posOffset>0</wp:posOffset>
                      </wp:positionH>
                      <wp:positionV relativeFrom="paragraph">
                        <wp:posOffset>0</wp:posOffset>
                      </wp:positionV>
                      <wp:extent cx="76200" cy="28575"/>
                      <wp:effectExtent l="19050" t="19050" r="19050" b="28575"/>
                      <wp:wrapNone/>
                      <wp:docPr id="2848" name="Text Box 1081">
                        <a:extLst xmlns:a="http://schemas.openxmlformats.org/drawingml/2006/main">
                          <a:ext uri="{FF2B5EF4-FFF2-40B4-BE49-F238E27FC236}">
                            <a16:creationId xmlns:a16="http://schemas.microsoft.com/office/drawing/2014/main" id="{00000000-0008-0000-0000-00002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639853" id="Text Box 1081" o:spid="_x0000_s1026" type="#_x0000_t202" style="position:absolute;margin-left:0;margin-top:0;width:6pt;height:2.25pt;z-index:25457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76640" behindDoc="0" locked="0" layoutInCell="1" allowOverlap="1" wp14:anchorId="1D222DEF" wp14:editId="10DA11C1">
                      <wp:simplePos x="0" y="0"/>
                      <wp:positionH relativeFrom="column">
                        <wp:posOffset>0</wp:posOffset>
                      </wp:positionH>
                      <wp:positionV relativeFrom="paragraph">
                        <wp:posOffset>0</wp:posOffset>
                      </wp:positionV>
                      <wp:extent cx="76200" cy="28575"/>
                      <wp:effectExtent l="19050" t="19050" r="19050" b="28575"/>
                      <wp:wrapNone/>
                      <wp:docPr id="2849" name="Text Box 1080">
                        <a:extLst xmlns:a="http://schemas.openxmlformats.org/drawingml/2006/main">
                          <a:ext uri="{FF2B5EF4-FFF2-40B4-BE49-F238E27FC236}">
                            <a16:creationId xmlns:a16="http://schemas.microsoft.com/office/drawing/2014/main" id="{00000000-0008-0000-0000-00002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B077B6" id="Text Box 1080" o:spid="_x0000_s1026" type="#_x0000_t202" style="position:absolute;margin-left:0;margin-top:0;width:6pt;height:2.25pt;z-index:25457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77664" behindDoc="0" locked="0" layoutInCell="1" allowOverlap="1" wp14:anchorId="4348ED7C" wp14:editId="2C136D53">
                      <wp:simplePos x="0" y="0"/>
                      <wp:positionH relativeFrom="column">
                        <wp:posOffset>0</wp:posOffset>
                      </wp:positionH>
                      <wp:positionV relativeFrom="paragraph">
                        <wp:posOffset>0</wp:posOffset>
                      </wp:positionV>
                      <wp:extent cx="76200" cy="28575"/>
                      <wp:effectExtent l="19050" t="19050" r="19050" b="28575"/>
                      <wp:wrapNone/>
                      <wp:docPr id="2850" name="Text Box 1079">
                        <a:extLst xmlns:a="http://schemas.openxmlformats.org/drawingml/2006/main">
                          <a:ext uri="{FF2B5EF4-FFF2-40B4-BE49-F238E27FC236}">
                            <a16:creationId xmlns:a16="http://schemas.microsoft.com/office/drawing/2014/main" id="{00000000-0008-0000-0000-00002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C05A97" id="Text Box 1079" o:spid="_x0000_s1026" type="#_x0000_t202" style="position:absolute;margin-left:0;margin-top:0;width:6pt;height:2.25pt;z-index:25457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78688" behindDoc="0" locked="0" layoutInCell="1" allowOverlap="1" wp14:anchorId="5FCB88B5" wp14:editId="542821F1">
                      <wp:simplePos x="0" y="0"/>
                      <wp:positionH relativeFrom="column">
                        <wp:posOffset>0</wp:posOffset>
                      </wp:positionH>
                      <wp:positionV relativeFrom="paragraph">
                        <wp:posOffset>0</wp:posOffset>
                      </wp:positionV>
                      <wp:extent cx="76200" cy="28575"/>
                      <wp:effectExtent l="19050" t="19050" r="19050" b="28575"/>
                      <wp:wrapNone/>
                      <wp:docPr id="2851" name="Text Box 1078">
                        <a:extLst xmlns:a="http://schemas.openxmlformats.org/drawingml/2006/main">
                          <a:ext uri="{FF2B5EF4-FFF2-40B4-BE49-F238E27FC236}">
                            <a16:creationId xmlns:a16="http://schemas.microsoft.com/office/drawing/2014/main" id="{00000000-0008-0000-0000-00002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C18D78" id="Text Box 1078" o:spid="_x0000_s1026" type="#_x0000_t202" style="position:absolute;margin-left:0;margin-top:0;width:6pt;height:2.25pt;z-index:25457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79712" behindDoc="0" locked="0" layoutInCell="1" allowOverlap="1" wp14:anchorId="1E487FB7" wp14:editId="3FE4148A">
                      <wp:simplePos x="0" y="0"/>
                      <wp:positionH relativeFrom="column">
                        <wp:posOffset>0</wp:posOffset>
                      </wp:positionH>
                      <wp:positionV relativeFrom="paragraph">
                        <wp:posOffset>0</wp:posOffset>
                      </wp:positionV>
                      <wp:extent cx="76200" cy="28575"/>
                      <wp:effectExtent l="19050" t="19050" r="19050" b="28575"/>
                      <wp:wrapNone/>
                      <wp:docPr id="2852" name="Text Box 1077">
                        <a:extLst xmlns:a="http://schemas.openxmlformats.org/drawingml/2006/main">
                          <a:ext uri="{FF2B5EF4-FFF2-40B4-BE49-F238E27FC236}">
                            <a16:creationId xmlns:a16="http://schemas.microsoft.com/office/drawing/2014/main" id="{00000000-0008-0000-0000-00002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877CFA" id="Text Box 1077" o:spid="_x0000_s1026" type="#_x0000_t202" style="position:absolute;margin-left:0;margin-top:0;width:6pt;height:2.25pt;z-index:25457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80736" behindDoc="0" locked="0" layoutInCell="1" allowOverlap="1" wp14:anchorId="5E5861E6" wp14:editId="4DAFA539">
                      <wp:simplePos x="0" y="0"/>
                      <wp:positionH relativeFrom="column">
                        <wp:posOffset>0</wp:posOffset>
                      </wp:positionH>
                      <wp:positionV relativeFrom="paragraph">
                        <wp:posOffset>0</wp:posOffset>
                      </wp:positionV>
                      <wp:extent cx="76200" cy="28575"/>
                      <wp:effectExtent l="19050" t="19050" r="19050" b="28575"/>
                      <wp:wrapNone/>
                      <wp:docPr id="2853" name="Text Box 1076">
                        <a:extLst xmlns:a="http://schemas.openxmlformats.org/drawingml/2006/main">
                          <a:ext uri="{FF2B5EF4-FFF2-40B4-BE49-F238E27FC236}">
                            <a16:creationId xmlns:a16="http://schemas.microsoft.com/office/drawing/2014/main" id="{00000000-0008-0000-0000-00002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3AD3AC" id="Text Box 1076" o:spid="_x0000_s1026" type="#_x0000_t202" style="position:absolute;margin-left:0;margin-top:0;width:6pt;height:2.25pt;z-index:25458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81760" behindDoc="0" locked="0" layoutInCell="1" allowOverlap="1" wp14:anchorId="7FB0AD43" wp14:editId="21366A39">
                      <wp:simplePos x="0" y="0"/>
                      <wp:positionH relativeFrom="column">
                        <wp:posOffset>0</wp:posOffset>
                      </wp:positionH>
                      <wp:positionV relativeFrom="paragraph">
                        <wp:posOffset>0</wp:posOffset>
                      </wp:positionV>
                      <wp:extent cx="76200" cy="28575"/>
                      <wp:effectExtent l="19050" t="19050" r="19050" b="28575"/>
                      <wp:wrapNone/>
                      <wp:docPr id="2854" name="Text Box 1075">
                        <a:extLst xmlns:a="http://schemas.openxmlformats.org/drawingml/2006/main">
                          <a:ext uri="{FF2B5EF4-FFF2-40B4-BE49-F238E27FC236}">
                            <a16:creationId xmlns:a16="http://schemas.microsoft.com/office/drawing/2014/main" id="{00000000-0008-0000-0000-00002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914F3B" id="Text Box 1075" o:spid="_x0000_s1026" type="#_x0000_t202" style="position:absolute;margin-left:0;margin-top:0;width:6pt;height:2.25pt;z-index:25458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82784" behindDoc="0" locked="0" layoutInCell="1" allowOverlap="1" wp14:anchorId="37F3D515" wp14:editId="301D7A35">
                      <wp:simplePos x="0" y="0"/>
                      <wp:positionH relativeFrom="column">
                        <wp:posOffset>0</wp:posOffset>
                      </wp:positionH>
                      <wp:positionV relativeFrom="paragraph">
                        <wp:posOffset>0</wp:posOffset>
                      </wp:positionV>
                      <wp:extent cx="76200" cy="28575"/>
                      <wp:effectExtent l="19050" t="19050" r="19050" b="28575"/>
                      <wp:wrapNone/>
                      <wp:docPr id="2855" name="Text Box 1074">
                        <a:extLst xmlns:a="http://schemas.openxmlformats.org/drawingml/2006/main">
                          <a:ext uri="{FF2B5EF4-FFF2-40B4-BE49-F238E27FC236}">
                            <a16:creationId xmlns:a16="http://schemas.microsoft.com/office/drawing/2014/main" id="{00000000-0008-0000-0000-00002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013ACF" id="Text Box 1074" o:spid="_x0000_s1026" type="#_x0000_t202" style="position:absolute;margin-left:0;margin-top:0;width:6pt;height:2.25pt;z-index:25458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83808" behindDoc="0" locked="0" layoutInCell="1" allowOverlap="1" wp14:anchorId="20425648" wp14:editId="381210CE">
                      <wp:simplePos x="0" y="0"/>
                      <wp:positionH relativeFrom="column">
                        <wp:posOffset>0</wp:posOffset>
                      </wp:positionH>
                      <wp:positionV relativeFrom="paragraph">
                        <wp:posOffset>0</wp:posOffset>
                      </wp:positionV>
                      <wp:extent cx="76200" cy="28575"/>
                      <wp:effectExtent l="19050" t="19050" r="19050" b="28575"/>
                      <wp:wrapNone/>
                      <wp:docPr id="2856" name="Text Box 1073">
                        <a:extLst xmlns:a="http://schemas.openxmlformats.org/drawingml/2006/main">
                          <a:ext uri="{FF2B5EF4-FFF2-40B4-BE49-F238E27FC236}">
                            <a16:creationId xmlns:a16="http://schemas.microsoft.com/office/drawing/2014/main" id="{00000000-0008-0000-0000-00002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F0E0BF" id="Text Box 1073" o:spid="_x0000_s1026" type="#_x0000_t202" style="position:absolute;margin-left:0;margin-top:0;width:6pt;height:2.25pt;z-index:25458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84832" behindDoc="0" locked="0" layoutInCell="1" allowOverlap="1" wp14:anchorId="2BF4BEDB" wp14:editId="7675D736">
                      <wp:simplePos x="0" y="0"/>
                      <wp:positionH relativeFrom="column">
                        <wp:posOffset>0</wp:posOffset>
                      </wp:positionH>
                      <wp:positionV relativeFrom="paragraph">
                        <wp:posOffset>0</wp:posOffset>
                      </wp:positionV>
                      <wp:extent cx="76200" cy="28575"/>
                      <wp:effectExtent l="19050" t="19050" r="19050" b="28575"/>
                      <wp:wrapNone/>
                      <wp:docPr id="2857" name="Text Box 1072">
                        <a:extLst xmlns:a="http://schemas.openxmlformats.org/drawingml/2006/main">
                          <a:ext uri="{FF2B5EF4-FFF2-40B4-BE49-F238E27FC236}">
                            <a16:creationId xmlns:a16="http://schemas.microsoft.com/office/drawing/2014/main" id="{00000000-0008-0000-0000-00002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6227A5" id="Text Box 1072" o:spid="_x0000_s1026" type="#_x0000_t202" style="position:absolute;margin-left:0;margin-top:0;width:6pt;height:2.25pt;z-index:25458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85856" behindDoc="0" locked="0" layoutInCell="1" allowOverlap="1" wp14:anchorId="674AA1F6" wp14:editId="51EBC513">
                      <wp:simplePos x="0" y="0"/>
                      <wp:positionH relativeFrom="column">
                        <wp:posOffset>0</wp:posOffset>
                      </wp:positionH>
                      <wp:positionV relativeFrom="paragraph">
                        <wp:posOffset>0</wp:posOffset>
                      </wp:positionV>
                      <wp:extent cx="76200" cy="28575"/>
                      <wp:effectExtent l="19050" t="19050" r="19050" b="28575"/>
                      <wp:wrapNone/>
                      <wp:docPr id="2858" name="Text Box 1071">
                        <a:extLst xmlns:a="http://schemas.openxmlformats.org/drawingml/2006/main">
                          <a:ext uri="{FF2B5EF4-FFF2-40B4-BE49-F238E27FC236}">
                            <a16:creationId xmlns:a16="http://schemas.microsoft.com/office/drawing/2014/main" id="{00000000-0008-0000-0000-00002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18B65C" id="Text Box 1071" o:spid="_x0000_s1026" type="#_x0000_t202" style="position:absolute;margin-left:0;margin-top:0;width:6pt;height:2.25pt;z-index:25458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86880" behindDoc="0" locked="0" layoutInCell="1" allowOverlap="1" wp14:anchorId="3534425E" wp14:editId="49742403">
                      <wp:simplePos x="0" y="0"/>
                      <wp:positionH relativeFrom="column">
                        <wp:posOffset>0</wp:posOffset>
                      </wp:positionH>
                      <wp:positionV relativeFrom="paragraph">
                        <wp:posOffset>0</wp:posOffset>
                      </wp:positionV>
                      <wp:extent cx="76200" cy="28575"/>
                      <wp:effectExtent l="19050" t="19050" r="19050" b="28575"/>
                      <wp:wrapNone/>
                      <wp:docPr id="2859" name="Text Box 1070">
                        <a:extLst xmlns:a="http://schemas.openxmlformats.org/drawingml/2006/main">
                          <a:ext uri="{FF2B5EF4-FFF2-40B4-BE49-F238E27FC236}">
                            <a16:creationId xmlns:a16="http://schemas.microsoft.com/office/drawing/2014/main" id="{00000000-0008-0000-0000-00002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DCDEB4" id="Text Box 1070" o:spid="_x0000_s1026" type="#_x0000_t202" style="position:absolute;margin-left:0;margin-top:0;width:6pt;height:2.25pt;z-index:25458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87904" behindDoc="0" locked="0" layoutInCell="1" allowOverlap="1" wp14:anchorId="30E2EE7C" wp14:editId="2CE15008">
                      <wp:simplePos x="0" y="0"/>
                      <wp:positionH relativeFrom="column">
                        <wp:posOffset>0</wp:posOffset>
                      </wp:positionH>
                      <wp:positionV relativeFrom="paragraph">
                        <wp:posOffset>0</wp:posOffset>
                      </wp:positionV>
                      <wp:extent cx="76200" cy="28575"/>
                      <wp:effectExtent l="19050" t="19050" r="19050" b="28575"/>
                      <wp:wrapNone/>
                      <wp:docPr id="2860" name="Text Box 1069">
                        <a:extLst xmlns:a="http://schemas.openxmlformats.org/drawingml/2006/main">
                          <a:ext uri="{FF2B5EF4-FFF2-40B4-BE49-F238E27FC236}">
                            <a16:creationId xmlns:a16="http://schemas.microsoft.com/office/drawing/2014/main" id="{00000000-0008-0000-0000-00002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8B8700" id="Text Box 1069" o:spid="_x0000_s1026" type="#_x0000_t202" style="position:absolute;margin-left:0;margin-top:0;width:6pt;height:2.25pt;z-index:25458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88928" behindDoc="0" locked="0" layoutInCell="1" allowOverlap="1" wp14:anchorId="0CE3D8D3" wp14:editId="687D1A54">
                      <wp:simplePos x="0" y="0"/>
                      <wp:positionH relativeFrom="column">
                        <wp:posOffset>0</wp:posOffset>
                      </wp:positionH>
                      <wp:positionV relativeFrom="paragraph">
                        <wp:posOffset>0</wp:posOffset>
                      </wp:positionV>
                      <wp:extent cx="76200" cy="28575"/>
                      <wp:effectExtent l="19050" t="19050" r="19050" b="28575"/>
                      <wp:wrapNone/>
                      <wp:docPr id="2861" name="Text Box 1068">
                        <a:extLst xmlns:a="http://schemas.openxmlformats.org/drawingml/2006/main">
                          <a:ext uri="{FF2B5EF4-FFF2-40B4-BE49-F238E27FC236}">
                            <a16:creationId xmlns:a16="http://schemas.microsoft.com/office/drawing/2014/main" id="{00000000-0008-0000-0000-00002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D91D85" id="Text Box 1068" o:spid="_x0000_s1026" type="#_x0000_t202" style="position:absolute;margin-left:0;margin-top:0;width:6pt;height:2.25pt;z-index:25458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89952" behindDoc="0" locked="0" layoutInCell="1" allowOverlap="1" wp14:anchorId="1C01DEF6" wp14:editId="23175656">
                      <wp:simplePos x="0" y="0"/>
                      <wp:positionH relativeFrom="column">
                        <wp:posOffset>0</wp:posOffset>
                      </wp:positionH>
                      <wp:positionV relativeFrom="paragraph">
                        <wp:posOffset>0</wp:posOffset>
                      </wp:positionV>
                      <wp:extent cx="76200" cy="28575"/>
                      <wp:effectExtent l="19050" t="19050" r="19050" b="28575"/>
                      <wp:wrapNone/>
                      <wp:docPr id="2862" name="Text Box 1067">
                        <a:extLst xmlns:a="http://schemas.openxmlformats.org/drawingml/2006/main">
                          <a:ext uri="{FF2B5EF4-FFF2-40B4-BE49-F238E27FC236}">
                            <a16:creationId xmlns:a16="http://schemas.microsoft.com/office/drawing/2014/main" id="{00000000-0008-0000-0000-00002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DF2F17" id="Text Box 1067" o:spid="_x0000_s1026" type="#_x0000_t202" style="position:absolute;margin-left:0;margin-top:0;width:6pt;height:2.25pt;z-index:25458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90976" behindDoc="0" locked="0" layoutInCell="1" allowOverlap="1" wp14:anchorId="0ED341B6" wp14:editId="0D424971">
                      <wp:simplePos x="0" y="0"/>
                      <wp:positionH relativeFrom="column">
                        <wp:posOffset>0</wp:posOffset>
                      </wp:positionH>
                      <wp:positionV relativeFrom="paragraph">
                        <wp:posOffset>0</wp:posOffset>
                      </wp:positionV>
                      <wp:extent cx="76200" cy="28575"/>
                      <wp:effectExtent l="19050" t="19050" r="19050" b="28575"/>
                      <wp:wrapNone/>
                      <wp:docPr id="2863" name="Text Box 1066">
                        <a:extLst xmlns:a="http://schemas.openxmlformats.org/drawingml/2006/main">
                          <a:ext uri="{FF2B5EF4-FFF2-40B4-BE49-F238E27FC236}">
                            <a16:creationId xmlns:a16="http://schemas.microsoft.com/office/drawing/2014/main" id="{00000000-0008-0000-0000-00002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14409A" id="Text Box 1066" o:spid="_x0000_s1026" type="#_x0000_t202" style="position:absolute;margin-left:0;margin-top:0;width:6pt;height:2.25pt;z-index:25459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92000" behindDoc="0" locked="0" layoutInCell="1" allowOverlap="1" wp14:anchorId="598C9B63" wp14:editId="520BD078">
                      <wp:simplePos x="0" y="0"/>
                      <wp:positionH relativeFrom="column">
                        <wp:posOffset>0</wp:posOffset>
                      </wp:positionH>
                      <wp:positionV relativeFrom="paragraph">
                        <wp:posOffset>0</wp:posOffset>
                      </wp:positionV>
                      <wp:extent cx="76200" cy="28575"/>
                      <wp:effectExtent l="19050" t="19050" r="19050" b="28575"/>
                      <wp:wrapNone/>
                      <wp:docPr id="2864" name="Text Box 1065">
                        <a:extLst xmlns:a="http://schemas.openxmlformats.org/drawingml/2006/main">
                          <a:ext uri="{FF2B5EF4-FFF2-40B4-BE49-F238E27FC236}">
                            <a16:creationId xmlns:a16="http://schemas.microsoft.com/office/drawing/2014/main" id="{00000000-0008-0000-0000-00003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158AC9" id="Text Box 1065" o:spid="_x0000_s1026" type="#_x0000_t202" style="position:absolute;margin-left:0;margin-top:0;width:6pt;height:2.25pt;z-index:25459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93024" behindDoc="0" locked="0" layoutInCell="1" allowOverlap="1" wp14:anchorId="02320E9E" wp14:editId="24F65D53">
                      <wp:simplePos x="0" y="0"/>
                      <wp:positionH relativeFrom="column">
                        <wp:posOffset>0</wp:posOffset>
                      </wp:positionH>
                      <wp:positionV relativeFrom="paragraph">
                        <wp:posOffset>0</wp:posOffset>
                      </wp:positionV>
                      <wp:extent cx="76200" cy="28575"/>
                      <wp:effectExtent l="19050" t="19050" r="19050" b="28575"/>
                      <wp:wrapNone/>
                      <wp:docPr id="2865" name="Text Box 1064">
                        <a:extLst xmlns:a="http://schemas.openxmlformats.org/drawingml/2006/main">
                          <a:ext uri="{FF2B5EF4-FFF2-40B4-BE49-F238E27FC236}">
                            <a16:creationId xmlns:a16="http://schemas.microsoft.com/office/drawing/2014/main" id="{00000000-0008-0000-0000-00003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B4EAA4" id="Text Box 1064" o:spid="_x0000_s1026" type="#_x0000_t202" style="position:absolute;margin-left:0;margin-top:0;width:6pt;height:2.25pt;z-index:25459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94048" behindDoc="0" locked="0" layoutInCell="1" allowOverlap="1" wp14:anchorId="55677B38" wp14:editId="7BF7B404">
                      <wp:simplePos x="0" y="0"/>
                      <wp:positionH relativeFrom="column">
                        <wp:posOffset>0</wp:posOffset>
                      </wp:positionH>
                      <wp:positionV relativeFrom="paragraph">
                        <wp:posOffset>0</wp:posOffset>
                      </wp:positionV>
                      <wp:extent cx="76200" cy="28575"/>
                      <wp:effectExtent l="19050" t="19050" r="19050" b="28575"/>
                      <wp:wrapNone/>
                      <wp:docPr id="2866" name="Text Box 1063">
                        <a:extLst xmlns:a="http://schemas.openxmlformats.org/drawingml/2006/main">
                          <a:ext uri="{FF2B5EF4-FFF2-40B4-BE49-F238E27FC236}">
                            <a16:creationId xmlns:a16="http://schemas.microsoft.com/office/drawing/2014/main" id="{00000000-0008-0000-0000-00003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F727C3" id="Text Box 1063" o:spid="_x0000_s1026" type="#_x0000_t202" style="position:absolute;margin-left:0;margin-top:0;width:6pt;height:2.25pt;z-index:25459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95072" behindDoc="0" locked="0" layoutInCell="1" allowOverlap="1" wp14:anchorId="7DEEF98B" wp14:editId="02759FCB">
                      <wp:simplePos x="0" y="0"/>
                      <wp:positionH relativeFrom="column">
                        <wp:posOffset>0</wp:posOffset>
                      </wp:positionH>
                      <wp:positionV relativeFrom="paragraph">
                        <wp:posOffset>0</wp:posOffset>
                      </wp:positionV>
                      <wp:extent cx="76200" cy="28575"/>
                      <wp:effectExtent l="19050" t="19050" r="19050" b="28575"/>
                      <wp:wrapNone/>
                      <wp:docPr id="2867" name="Text Box 1062">
                        <a:extLst xmlns:a="http://schemas.openxmlformats.org/drawingml/2006/main">
                          <a:ext uri="{FF2B5EF4-FFF2-40B4-BE49-F238E27FC236}">
                            <a16:creationId xmlns:a16="http://schemas.microsoft.com/office/drawing/2014/main" id="{00000000-0008-0000-0000-00003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4ADB80" id="Text Box 1062" o:spid="_x0000_s1026" type="#_x0000_t202" style="position:absolute;margin-left:0;margin-top:0;width:6pt;height:2.25pt;z-index:25459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96096" behindDoc="0" locked="0" layoutInCell="1" allowOverlap="1" wp14:anchorId="53E85769" wp14:editId="4F9944F5">
                      <wp:simplePos x="0" y="0"/>
                      <wp:positionH relativeFrom="column">
                        <wp:posOffset>0</wp:posOffset>
                      </wp:positionH>
                      <wp:positionV relativeFrom="paragraph">
                        <wp:posOffset>0</wp:posOffset>
                      </wp:positionV>
                      <wp:extent cx="76200" cy="28575"/>
                      <wp:effectExtent l="19050" t="19050" r="19050" b="28575"/>
                      <wp:wrapNone/>
                      <wp:docPr id="2868" name="Text Box 1061">
                        <a:extLst xmlns:a="http://schemas.openxmlformats.org/drawingml/2006/main">
                          <a:ext uri="{FF2B5EF4-FFF2-40B4-BE49-F238E27FC236}">
                            <a16:creationId xmlns:a16="http://schemas.microsoft.com/office/drawing/2014/main" id="{00000000-0008-0000-0000-00003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839914" id="Text Box 1061" o:spid="_x0000_s1026" type="#_x0000_t202" style="position:absolute;margin-left:0;margin-top:0;width:6pt;height:2.25pt;z-index:25459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97120" behindDoc="0" locked="0" layoutInCell="1" allowOverlap="1" wp14:anchorId="136E322F" wp14:editId="3AD34900">
                      <wp:simplePos x="0" y="0"/>
                      <wp:positionH relativeFrom="column">
                        <wp:posOffset>0</wp:posOffset>
                      </wp:positionH>
                      <wp:positionV relativeFrom="paragraph">
                        <wp:posOffset>0</wp:posOffset>
                      </wp:positionV>
                      <wp:extent cx="76200" cy="28575"/>
                      <wp:effectExtent l="19050" t="19050" r="19050" b="28575"/>
                      <wp:wrapNone/>
                      <wp:docPr id="2869" name="Text Box 1060">
                        <a:extLst xmlns:a="http://schemas.openxmlformats.org/drawingml/2006/main">
                          <a:ext uri="{FF2B5EF4-FFF2-40B4-BE49-F238E27FC236}">
                            <a16:creationId xmlns:a16="http://schemas.microsoft.com/office/drawing/2014/main" id="{00000000-0008-0000-0000-00003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615527" id="Text Box 1060" o:spid="_x0000_s1026" type="#_x0000_t202" style="position:absolute;margin-left:0;margin-top:0;width:6pt;height:2.25pt;z-index:25459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98144" behindDoc="0" locked="0" layoutInCell="1" allowOverlap="1" wp14:anchorId="05880327" wp14:editId="21C735CE">
                      <wp:simplePos x="0" y="0"/>
                      <wp:positionH relativeFrom="column">
                        <wp:posOffset>0</wp:posOffset>
                      </wp:positionH>
                      <wp:positionV relativeFrom="paragraph">
                        <wp:posOffset>0</wp:posOffset>
                      </wp:positionV>
                      <wp:extent cx="76200" cy="28575"/>
                      <wp:effectExtent l="19050" t="19050" r="19050" b="28575"/>
                      <wp:wrapNone/>
                      <wp:docPr id="2870" name="Text Box 1059">
                        <a:extLst xmlns:a="http://schemas.openxmlformats.org/drawingml/2006/main">
                          <a:ext uri="{FF2B5EF4-FFF2-40B4-BE49-F238E27FC236}">
                            <a16:creationId xmlns:a16="http://schemas.microsoft.com/office/drawing/2014/main" id="{00000000-0008-0000-0000-00003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A9F245" id="Text Box 1059" o:spid="_x0000_s1026" type="#_x0000_t202" style="position:absolute;margin-left:0;margin-top:0;width:6pt;height:2.25pt;z-index:25459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599168" behindDoc="0" locked="0" layoutInCell="1" allowOverlap="1" wp14:anchorId="4DEDACFC" wp14:editId="093BBF1F">
                      <wp:simplePos x="0" y="0"/>
                      <wp:positionH relativeFrom="column">
                        <wp:posOffset>0</wp:posOffset>
                      </wp:positionH>
                      <wp:positionV relativeFrom="paragraph">
                        <wp:posOffset>0</wp:posOffset>
                      </wp:positionV>
                      <wp:extent cx="76200" cy="28575"/>
                      <wp:effectExtent l="19050" t="19050" r="19050" b="28575"/>
                      <wp:wrapNone/>
                      <wp:docPr id="2871" name="Text Box 1058">
                        <a:extLst xmlns:a="http://schemas.openxmlformats.org/drawingml/2006/main">
                          <a:ext uri="{FF2B5EF4-FFF2-40B4-BE49-F238E27FC236}">
                            <a16:creationId xmlns:a16="http://schemas.microsoft.com/office/drawing/2014/main" id="{00000000-0008-0000-0000-00003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C5EA4A" id="Text Box 1058" o:spid="_x0000_s1026" type="#_x0000_t202" style="position:absolute;margin-left:0;margin-top:0;width:6pt;height:2.25pt;z-index:25459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00192" behindDoc="0" locked="0" layoutInCell="1" allowOverlap="1" wp14:anchorId="321213C4" wp14:editId="3AB072FB">
                      <wp:simplePos x="0" y="0"/>
                      <wp:positionH relativeFrom="column">
                        <wp:posOffset>0</wp:posOffset>
                      </wp:positionH>
                      <wp:positionV relativeFrom="paragraph">
                        <wp:posOffset>0</wp:posOffset>
                      </wp:positionV>
                      <wp:extent cx="76200" cy="28575"/>
                      <wp:effectExtent l="19050" t="19050" r="19050" b="28575"/>
                      <wp:wrapNone/>
                      <wp:docPr id="2872" name="Text Box 1057">
                        <a:extLst xmlns:a="http://schemas.openxmlformats.org/drawingml/2006/main">
                          <a:ext uri="{FF2B5EF4-FFF2-40B4-BE49-F238E27FC236}">
                            <a16:creationId xmlns:a16="http://schemas.microsoft.com/office/drawing/2014/main" id="{00000000-0008-0000-0000-00003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0D2FF6" id="Text Box 1057" o:spid="_x0000_s1026" type="#_x0000_t202" style="position:absolute;margin-left:0;margin-top:0;width:6pt;height:2.25pt;z-index:25460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01216" behindDoc="0" locked="0" layoutInCell="1" allowOverlap="1" wp14:anchorId="7A8D2655" wp14:editId="06C55FA3">
                      <wp:simplePos x="0" y="0"/>
                      <wp:positionH relativeFrom="column">
                        <wp:posOffset>0</wp:posOffset>
                      </wp:positionH>
                      <wp:positionV relativeFrom="paragraph">
                        <wp:posOffset>0</wp:posOffset>
                      </wp:positionV>
                      <wp:extent cx="76200" cy="28575"/>
                      <wp:effectExtent l="19050" t="19050" r="19050" b="28575"/>
                      <wp:wrapNone/>
                      <wp:docPr id="2873" name="Text Box 1056">
                        <a:extLst xmlns:a="http://schemas.openxmlformats.org/drawingml/2006/main">
                          <a:ext uri="{FF2B5EF4-FFF2-40B4-BE49-F238E27FC236}">
                            <a16:creationId xmlns:a16="http://schemas.microsoft.com/office/drawing/2014/main" id="{00000000-0008-0000-0000-00003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9F06E2" id="Text Box 1056" o:spid="_x0000_s1026" type="#_x0000_t202" style="position:absolute;margin-left:0;margin-top:0;width:6pt;height:2.25pt;z-index:25460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02240" behindDoc="0" locked="0" layoutInCell="1" allowOverlap="1" wp14:anchorId="14048CCF" wp14:editId="0B74AC24">
                      <wp:simplePos x="0" y="0"/>
                      <wp:positionH relativeFrom="column">
                        <wp:posOffset>0</wp:posOffset>
                      </wp:positionH>
                      <wp:positionV relativeFrom="paragraph">
                        <wp:posOffset>0</wp:posOffset>
                      </wp:positionV>
                      <wp:extent cx="76200" cy="28575"/>
                      <wp:effectExtent l="19050" t="19050" r="19050" b="28575"/>
                      <wp:wrapNone/>
                      <wp:docPr id="2874" name="Text Box 1055">
                        <a:extLst xmlns:a="http://schemas.openxmlformats.org/drawingml/2006/main">
                          <a:ext uri="{FF2B5EF4-FFF2-40B4-BE49-F238E27FC236}">
                            <a16:creationId xmlns:a16="http://schemas.microsoft.com/office/drawing/2014/main" id="{00000000-0008-0000-0000-00003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9197A3" id="Text Box 1055" o:spid="_x0000_s1026" type="#_x0000_t202" style="position:absolute;margin-left:0;margin-top:0;width:6pt;height:2.25pt;z-index:25460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03264" behindDoc="0" locked="0" layoutInCell="1" allowOverlap="1" wp14:anchorId="0D9A937B" wp14:editId="0F414FEF">
                      <wp:simplePos x="0" y="0"/>
                      <wp:positionH relativeFrom="column">
                        <wp:posOffset>0</wp:posOffset>
                      </wp:positionH>
                      <wp:positionV relativeFrom="paragraph">
                        <wp:posOffset>0</wp:posOffset>
                      </wp:positionV>
                      <wp:extent cx="76200" cy="28575"/>
                      <wp:effectExtent l="19050" t="19050" r="19050" b="28575"/>
                      <wp:wrapNone/>
                      <wp:docPr id="2875" name="Text Box 1054">
                        <a:extLst xmlns:a="http://schemas.openxmlformats.org/drawingml/2006/main">
                          <a:ext uri="{FF2B5EF4-FFF2-40B4-BE49-F238E27FC236}">
                            <a16:creationId xmlns:a16="http://schemas.microsoft.com/office/drawing/2014/main" id="{00000000-0008-0000-0000-00003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42DF13" id="Text Box 1054" o:spid="_x0000_s1026" type="#_x0000_t202" style="position:absolute;margin-left:0;margin-top:0;width:6pt;height:2.25pt;z-index:25460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04288" behindDoc="0" locked="0" layoutInCell="1" allowOverlap="1" wp14:anchorId="7E188496" wp14:editId="38F82DA2">
                      <wp:simplePos x="0" y="0"/>
                      <wp:positionH relativeFrom="column">
                        <wp:posOffset>0</wp:posOffset>
                      </wp:positionH>
                      <wp:positionV relativeFrom="paragraph">
                        <wp:posOffset>0</wp:posOffset>
                      </wp:positionV>
                      <wp:extent cx="76200" cy="28575"/>
                      <wp:effectExtent l="19050" t="19050" r="19050" b="28575"/>
                      <wp:wrapNone/>
                      <wp:docPr id="2876" name="Text Box 1053">
                        <a:extLst xmlns:a="http://schemas.openxmlformats.org/drawingml/2006/main">
                          <a:ext uri="{FF2B5EF4-FFF2-40B4-BE49-F238E27FC236}">
                            <a16:creationId xmlns:a16="http://schemas.microsoft.com/office/drawing/2014/main" id="{00000000-0008-0000-0000-00003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FFB54F" id="Text Box 1053" o:spid="_x0000_s1026" type="#_x0000_t202" style="position:absolute;margin-left:0;margin-top:0;width:6pt;height:2.25pt;z-index:25460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05312" behindDoc="0" locked="0" layoutInCell="1" allowOverlap="1" wp14:anchorId="0DA36375" wp14:editId="11F43320">
                      <wp:simplePos x="0" y="0"/>
                      <wp:positionH relativeFrom="column">
                        <wp:posOffset>0</wp:posOffset>
                      </wp:positionH>
                      <wp:positionV relativeFrom="paragraph">
                        <wp:posOffset>0</wp:posOffset>
                      </wp:positionV>
                      <wp:extent cx="76200" cy="28575"/>
                      <wp:effectExtent l="19050" t="19050" r="19050" b="28575"/>
                      <wp:wrapNone/>
                      <wp:docPr id="2877" name="Text Box 1052">
                        <a:extLst xmlns:a="http://schemas.openxmlformats.org/drawingml/2006/main">
                          <a:ext uri="{FF2B5EF4-FFF2-40B4-BE49-F238E27FC236}">
                            <a16:creationId xmlns:a16="http://schemas.microsoft.com/office/drawing/2014/main" id="{00000000-0008-0000-0000-00003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14E846" id="Text Box 1052" o:spid="_x0000_s1026" type="#_x0000_t202" style="position:absolute;margin-left:0;margin-top:0;width:6pt;height:2.25pt;z-index:25460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06336" behindDoc="0" locked="0" layoutInCell="1" allowOverlap="1" wp14:anchorId="502B47CF" wp14:editId="795BBF90">
                      <wp:simplePos x="0" y="0"/>
                      <wp:positionH relativeFrom="column">
                        <wp:posOffset>0</wp:posOffset>
                      </wp:positionH>
                      <wp:positionV relativeFrom="paragraph">
                        <wp:posOffset>0</wp:posOffset>
                      </wp:positionV>
                      <wp:extent cx="76200" cy="28575"/>
                      <wp:effectExtent l="19050" t="19050" r="19050" b="28575"/>
                      <wp:wrapNone/>
                      <wp:docPr id="2878" name="Text Box 1051">
                        <a:extLst xmlns:a="http://schemas.openxmlformats.org/drawingml/2006/main">
                          <a:ext uri="{FF2B5EF4-FFF2-40B4-BE49-F238E27FC236}">
                            <a16:creationId xmlns:a16="http://schemas.microsoft.com/office/drawing/2014/main" id="{00000000-0008-0000-0000-00003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BBC617" id="Text Box 1051" o:spid="_x0000_s1026" type="#_x0000_t202" style="position:absolute;margin-left:0;margin-top:0;width:6pt;height:2.25pt;z-index:25460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07360" behindDoc="0" locked="0" layoutInCell="1" allowOverlap="1" wp14:anchorId="276EB4E8" wp14:editId="488AF296">
                      <wp:simplePos x="0" y="0"/>
                      <wp:positionH relativeFrom="column">
                        <wp:posOffset>0</wp:posOffset>
                      </wp:positionH>
                      <wp:positionV relativeFrom="paragraph">
                        <wp:posOffset>0</wp:posOffset>
                      </wp:positionV>
                      <wp:extent cx="76200" cy="28575"/>
                      <wp:effectExtent l="19050" t="19050" r="19050" b="28575"/>
                      <wp:wrapNone/>
                      <wp:docPr id="2879" name="Text Box 1050">
                        <a:extLst xmlns:a="http://schemas.openxmlformats.org/drawingml/2006/main">
                          <a:ext uri="{FF2B5EF4-FFF2-40B4-BE49-F238E27FC236}">
                            <a16:creationId xmlns:a16="http://schemas.microsoft.com/office/drawing/2014/main" id="{00000000-0008-0000-0000-00003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ED564E" id="Text Box 1050" o:spid="_x0000_s1026" type="#_x0000_t202" style="position:absolute;margin-left:0;margin-top:0;width:6pt;height:2.25pt;z-index:25460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08384" behindDoc="0" locked="0" layoutInCell="1" allowOverlap="1" wp14:anchorId="5D1EE08D" wp14:editId="1131E31B">
                      <wp:simplePos x="0" y="0"/>
                      <wp:positionH relativeFrom="column">
                        <wp:posOffset>0</wp:posOffset>
                      </wp:positionH>
                      <wp:positionV relativeFrom="paragraph">
                        <wp:posOffset>0</wp:posOffset>
                      </wp:positionV>
                      <wp:extent cx="76200" cy="28575"/>
                      <wp:effectExtent l="19050" t="19050" r="19050" b="28575"/>
                      <wp:wrapNone/>
                      <wp:docPr id="2880" name="Text Box 1049">
                        <a:extLst xmlns:a="http://schemas.openxmlformats.org/drawingml/2006/main">
                          <a:ext uri="{FF2B5EF4-FFF2-40B4-BE49-F238E27FC236}">
                            <a16:creationId xmlns:a16="http://schemas.microsoft.com/office/drawing/2014/main" id="{00000000-0008-0000-0000-00004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D305DA" id="Text Box 1049" o:spid="_x0000_s1026" type="#_x0000_t202" style="position:absolute;margin-left:0;margin-top:0;width:6pt;height:2.25pt;z-index:25460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09408" behindDoc="0" locked="0" layoutInCell="1" allowOverlap="1" wp14:anchorId="04996AE0" wp14:editId="705D9519">
                      <wp:simplePos x="0" y="0"/>
                      <wp:positionH relativeFrom="column">
                        <wp:posOffset>0</wp:posOffset>
                      </wp:positionH>
                      <wp:positionV relativeFrom="paragraph">
                        <wp:posOffset>0</wp:posOffset>
                      </wp:positionV>
                      <wp:extent cx="76200" cy="28575"/>
                      <wp:effectExtent l="19050" t="19050" r="19050" b="28575"/>
                      <wp:wrapNone/>
                      <wp:docPr id="2881" name="Text Box 1048">
                        <a:extLst xmlns:a="http://schemas.openxmlformats.org/drawingml/2006/main">
                          <a:ext uri="{FF2B5EF4-FFF2-40B4-BE49-F238E27FC236}">
                            <a16:creationId xmlns:a16="http://schemas.microsoft.com/office/drawing/2014/main" id="{00000000-0008-0000-0000-00004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B4CE01" id="Text Box 1048" o:spid="_x0000_s1026" type="#_x0000_t202" style="position:absolute;margin-left:0;margin-top:0;width:6pt;height:2.25pt;z-index:25460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10432" behindDoc="0" locked="0" layoutInCell="1" allowOverlap="1" wp14:anchorId="0CA5CB33" wp14:editId="329E123C">
                      <wp:simplePos x="0" y="0"/>
                      <wp:positionH relativeFrom="column">
                        <wp:posOffset>0</wp:posOffset>
                      </wp:positionH>
                      <wp:positionV relativeFrom="paragraph">
                        <wp:posOffset>0</wp:posOffset>
                      </wp:positionV>
                      <wp:extent cx="76200" cy="28575"/>
                      <wp:effectExtent l="19050" t="19050" r="19050" b="28575"/>
                      <wp:wrapNone/>
                      <wp:docPr id="2882" name="Text Box 1047">
                        <a:extLst xmlns:a="http://schemas.openxmlformats.org/drawingml/2006/main">
                          <a:ext uri="{FF2B5EF4-FFF2-40B4-BE49-F238E27FC236}">
                            <a16:creationId xmlns:a16="http://schemas.microsoft.com/office/drawing/2014/main" id="{00000000-0008-0000-0000-00004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541612" id="Text Box 1047" o:spid="_x0000_s1026" type="#_x0000_t202" style="position:absolute;margin-left:0;margin-top:0;width:6pt;height:2.25pt;z-index:25461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11456" behindDoc="0" locked="0" layoutInCell="1" allowOverlap="1" wp14:anchorId="4F71235E" wp14:editId="4137F186">
                      <wp:simplePos x="0" y="0"/>
                      <wp:positionH relativeFrom="column">
                        <wp:posOffset>0</wp:posOffset>
                      </wp:positionH>
                      <wp:positionV relativeFrom="paragraph">
                        <wp:posOffset>0</wp:posOffset>
                      </wp:positionV>
                      <wp:extent cx="76200" cy="28575"/>
                      <wp:effectExtent l="19050" t="19050" r="19050" b="28575"/>
                      <wp:wrapNone/>
                      <wp:docPr id="2883" name="Text Box 1046">
                        <a:extLst xmlns:a="http://schemas.openxmlformats.org/drawingml/2006/main">
                          <a:ext uri="{FF2B5EF4-FFF2-40B4-BE49-F238E27FC236}">
                            <a16:creationId xmlns:a16="http://schemas.microsoft.com/office/drawing/2014/main" id="{00000000-0008-0000-0000-00004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03025F" id="Text Box 1046" o:spid="_x0000_s1026" type="#_x0000_t202" style="position:absolute;margin-left:0;margin-top:0;width:6pt;height:2.25pt;z-index:25461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12480" behindDoc="0" locked="0" layoutInCell="1" allowOverlap="1" wp14:anchorId="42669DB2" wp14:editId="4C370288">
                      <wp:simplePos x="0" y="0"/>
                      <wp:positionH relativeFrom="column">
                        <wp:posOffset>0</wp:posOffset>
                      </wp:positionH>
                      <wp:positionV relativeFrom="paragraph">
                        <wp:posOffset>0</wp:posOffset>
                      </wp:positionV>
                      <wp:extent cx="76200" cy="28575"/>
                      <wp:effectExtent l="19050" t="19050" r="19050" b="28575"/>
                      <wp:wrapNone/>
                      <wp:docPr id="2884" name="Text Box 1045">
                        <a:extLst xmlns:a="http://schemas.openxmlformats.org/drawingml/2006/main">
                          <a:ext uri="{FF2B5EF4-FFF2-40B4-BE49-F238E27FC236}">
                            <a16:creationId xmlns:a16="http://schemas.microsoft.com/office/drawing/2014/main" id="{00000000-0008-0000-0000-00004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D33093" id="Text Box 1045" o:spid="_x0000_s1026" type="#_x0000_t202" style="position:absolute;margin-left:0;margin-top:0;width:6pt;height:2.25pt;z-index:25461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13504" behindDoc="0" locked="0" layoutInCell="1" allowOverlap="1" wp14:anchorId="75BC999E" wp14:editId="24A28380">
                      <wp:simplePos x="0" y="0"/>
                      <wp:positionH relativeFrom="column">
                        <wp:posOffset>0</wp:posOffset>
                      </wp:positionH>
                      <wp:positionV relativeFrom="paragraph">
                        <wp:posOffset>0</wp:posOffset>
                      </wp:positionV>
                      <wp:extent cx="76200" cy="28575"/>
                      <wp:effectExtent l="19050" t="19050" r="19050" b="28575"/>
                      <wp:wrapNone/>
                      <wp:docPr id="2885" name="Text Box 1044">
                        <a:extLst xmlns:a="http://schemas.openxmlformats.org/drawingml/2006/main">
                          <a:ext uri="{FF2B5EF4-FFF2-40B4-BE49-F238E27FC236}">
                            <a16:creationId xmlns:a16="http://schemas.microsoft.com/office/drawing/2014/main" id="{00000000-0008-0000-0000-00004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3B9F1C" id="Text Box 1044" o:spid="_x0000_s1026" type="#_x0000_t202" style="position:absolute;margin-left:0;margin-top:0;width:6pt;height:2.25pt;z-index:25461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14528" behindDoc="0" locked="0" layoutInCell="1" allowOverlap="1" wp14:anchorId="5F5E2813" wp14:editId="25A222B3">
                      <wp:simplePos x="0" y="0"/>
                      <wp:positionH relativeFrom="column">
                        <wp:posOffset>0</wp:posOffset>
                      </wp:positionH>
                      <wp:positionV relativeFrom="paragraph">
                        <wp:posOffset>0</wp:posOffset>
                      </wp:positionV>
                      <wp:extent cx="76200" cy="28575"/>
                      <wp:effectExtent l="19050" t="19050" r="19050" b="28575"/>
                      <wp:wrapNone/>
                      <wp:docPr id="2886" name="Text Box 1043">
                        <a:extLst xmlns:a="http://schemas.openxmlformats.org/drawingml/2006/main">
                          <a:ext uri="{FF2B5EF4-FFF2-40B4-BE49-F238E27FC236}">
                            <a16:creationId xmlns:a16="http://schemas.microsoft.com/office/drawing/2014/main" id="{00000000-0008-0000-0000-00004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A97C9B" id="Text Box 1043" o:spid="_x0000_s1026" type="#_x0000_t202" style="position:absolute;margin-left:0;margin-top:0;width:6pt;height:2.25pt;z-index:25461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15552" behindDoc="0" locked="0" layoutInCell="1" allowOverlap="1" wp14:anchorId="3A344D79" wp14:editId="659007DA">
                      <wp:simplePos x="0" y="0"/>
                      <wp:positionH relativeFrom="column">
                        <wp:posOffset>0</wp:posOffset>
                      </wp:positionH>
                      <wp:positionV relativeFrom="paragraph">
                        <wp:posOffset>0</wp:posOffset>
                      </wp:positionV>
                      <wp:extent cx="76200" cy="28575"/>
                      <wp:effectExtent l="19050" t="19050" r="19050" b="28575"/>
                      <wp:wrapNone/>
                      <wp:docPr id="2887" name="Text Box 1042">
                        <a:extLst xmlns:a="http://schemas.openxmlformats.org/drawingml/2006/main">
                          <a:ext uri="{FF2B5EF4-FFF2-40B4-BE49-F238E27FC236}">
                            <a16:creationId xmlns:a16="http://schemas.microsoft.com/office/drawing/2014/main" id="{00000000-0008-0000-0000-00004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65EDC9" id="Text Box 1042" o:spid="_x0000_s1026" type="#_x0000_t202" style="position:absolute;margin-left:0;margin-top:0;width:6pt;height:2.25pt;z-index:25461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16576" behindDoc="0" locked="0" layoutInCell="1" allowOverlap="1" wp14:anchorId="038CFC5E" wp14:editId="5F0D0E7B">
                      <wp:simplePos x="0" y="0"/>
                      <wp:positionH relativeFrom="column">
                        <wp:posOffset>0</wp:posOffset>
                      </wp:positionH>
                      <wp:positionV relativeFrom="paragraph">
                        <wp:posOffset>0</wp:posOffset>
                      </wp:positionV>
                      <wp:extent cx="76200" cy="28575"/>
                      <wp:effectExtent l="19050" t="19050" r="19050" b="28575"/>
                      <wp:wrapNone/>
                      <wp:docPr id="2888" name="Text Box 1041">
                        <a:extLst xmlns:a="http://schemas.openxmlformats.org/drawingml/2006/main">
                          <a:ext uri="{FF2B5EF4-FFF2-40B4-BE49-F238E27FC236}">
                            <a16:creationId xmlns:a16="http://schemas.microsoft.com/office/drawing/2014/main" id="{00000000-0008-0000-0000-00004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908109" id="Text Box 1041" o:spid="_x0000_s1026" type="#_x0000_t202" style="position:absolute;margin-left:0;margin-top:0;width:6pt;height:2.25pt;z-index:25461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17600" behindDoc="0" locked="0" layoutInCell="1" allowOverlap="1" wp14:anchorId="52BA5AB8" wp14:editId="4E0BD103">
                      <wp:simplePos x="0" y="0"/>
                      <wp:positionH relativeFrom="column">
                        <wp:posOffset>0</wp:posOffset>
                      </wp:positionH>
                      <wp:positionV relativeFrom="paragraph">
                        <wp:posOffset>0</wp:posOffset>
                      </wp:positionV>
                      <wp:extent cx="76200" cy="28575"/>
                      <wp:effectExtent l="19050" t="19050" r="19050" b="28575"/>
                      <wp:wrapNone/>
                      <wp:docPr id="2889" name="Text Box 1040">
                        <a:extLst xmlns:a="http://schemas.openxmlformats.org/drawingml/2006/main">
                          <a:ext uri="{FF2B5EF4-FFF2-40B4-BE49-F238E27FC236}">
                            <a16:creationId xmlns:a16="http://schemas.microsoft.com/office/drawing/2014/main" id="{00000000-0008-0000-0000-00004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16AA6A" id="Text Box 1040" o:spid="_x0000_s1026" type="#_x0000_t202" style="position:absolute;margin-left:0;margin-top:0;width:6pt;height:2.25pt;z-index:25461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18624" behindDoc="0" locked="0" layoutInCell="1" allowOverlap="1" wp14:anchorId="52372400" wp14:editId="2042B138">
                      <wp:simplePos x="0" y="0"/>
                      <wp:positionH relativeFrom="column">
                        <wp:posOffset>0</wp:posOffset>
                      </wp:positionH>
                      <wp:positionV relativeFrom="paragraph">
                        <wp:posOffset>0</wp:posOffset>
                      </wp:positionV>
                      <wp:extent cx="76200" cy="28575"/>
                      <wp:effectExtent l="19050" t="19050" r="19050" b="28575"/>
                      <wp:wrapNone/>
                      <wp:docPr id="2890" name="Text Box 1039">
                        <a:extLst xmlns:a="http://schemas.openxmlformats.org/drawingml/2006/main">
                          <a:ext uri="{FF2B5EF4-FFF2-40B4-BE49-F238E27FC236}">
                            <a16:creationId xmlns:a16="http://schemas.microsoft.com/office/drawing/2014/main" id="{00000000-0008-0000-0000-00004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C2389" id="Text Box 1039" o:spid="_x0000_s1026" type="#_x0000_t202" style="position:absolute;margin-left:0;margin-top:0;width:6pt;height:2.25pt;z-index:25461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19648" behindDoc="0" locked="0" layoutInCell="1" allowOverlap="1" wp14:anchorId="286D0811" wp14:editId="6F3801BD">
                      <wp:simplePos x="0" y="0"/>
                      <wp:positionH relativeFrom="column">
                        <wp:posOffset>0</wp:posOffset>
                      </wp:positionH>
                      <wp:positionV relativeFrom="paragraph">
                        <wp:posOffset>0</wp:posOffset>
                      </wp:positionV>
                      <wp:extent cx="76200" cy="28575"/>
                      <wp:effectExtent l="19050" t="19050" r="19050" b="28575"/>
                      <wp:wrapNone/>
                      <wp:docPr id="2891" name="Text Box 1038">
                        <a:extLst xmlns:a="http://schemas.openxmlformats.org/drawingml/2006/main">
                          <a:ext uri="{FF2B5EF4-FFF2-40B4-BE49-F238E27FC236}">
                            <a16:creationId xmlns:a16="http://schemas.microsoft.com/office/drawing/2014/main" id="{00000000-0008-0000-0000-00004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4C81D2" id="Text Box 1038" o:spid="_x0000_s1026" type="#_x0000_t202" style="position:absolute;margin-left:0;margin-top:0;width:6pt;height:2.25pt;z-index:25461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20672" behindDoc="0" locked="0" layoutInCell="1" allowOverlap="1" wp14:anchorId="79DB3583" wp14:editId="361F0AA8">
                      <wp:simplePos x="0" y="0"/>
                      <wp:positionH relativeFrom="column">
                        <wp:posOffset>0</wp:posOffset>
                      </wp:positionH>
                      <wp:positionV relativeFrom="paragraph">
                        <wp:posOffset>0</wp:posOffset>
                      </wp:positionV>
                      <wp:extent cx="76200" cy="28575"/>
                      <wp:effectExtent l="19050" t="19050" r="19050" b="28575"/>
                      <wp:wrapNone/>
                      <wp:docPr id="2892" name="Text Box 1037">
                        <a:extLst xmlns:a="http://schemas.openxmlformats.org/drawingml/2006/main">
                          <a:ext uri="{FF2B5EF4-FFF2-40B4-BE49-F238E27FC236}">
                            <a16:creationId xmlns:a16="http://schemas.microsoft.com/office/drawing/2014/main" id="{00000000-0008-0000-0000-00004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6B1FA7" id="Text Box 1037" o:spid="_x0000_s1026" type="#_x0000_t202" style="position:absolute;margin-left:0;margin-top:0;width:6pt;height:2.25pt;z-index:25462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21696" behindDoc="0" locked="0" layoutInCell="1" allowOverlap="1" wp14:anchorId="69A0CB6A" wp14:editId="5060212D">
                      <wp:simplePos x="0" y="0"/>
                      <wp:positionH relativeFrom="column">
                        <wp:posOffset>0</wp:posOffset>
                      </wp:positionH>
                      <wp:positionV relativeFrom="paragraph">
                        <wp:posOffset>0</wp:posOffset>
                      </wp:positionV>
                      <wp:extent cx="76200" cy="28575"/>
                      <wp:effectExtent l="19050" t="19050" r="19050" b="28575"/>
                      <wp:wrapNone/>
                      <wp:docPr id="2893" name="Text Box 1036">
                        <a:extLst xmlns:a="http://schemas.openxmlformats.org/drawingml/2006/main">
                          <a:ext uri="{FF2B5EF4-FFF2-40B4-BE49-F238E27FC236}">
                            <a16:creationId xmlns:a16="http://schemas.microsoft.com/office/drawing/2014/main" id="{00000000-0008-0000-0000-00004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0F4A35" id="Text Box 1036" o:spid="_x0000_s1026" type="#_x0000_t202" style="position:absolute;margin-left:0;margin-top:0;width:6pt;height:2.25pt;z-index:25462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22720" behindDoc="0" locked="0" layoutInCell="1" allowOverlap="1" wp14:anchorId="58A87FD7" wp14:editId="798CC0D6">
                      <wp:simplePos x="0" y="0"/>
                      <wp:positionH relativeFrom="column">
                        <wp:posOffset>0</wp:posOffset>
                      </wp:positionH>
                      <wp:positionV relativeFrom="paragraph">
                        <wp:posOffset>0</wp:posOffset>
                      </wp:positionV>
                      <wp:extent cx="76200" cy="28575"/>
                      <wp:effectExtent l="19050" t="19050" r="19050" b="28575"/>
                      <wp:wrapNone/>
                      <wp:docPr id="2894" name="Text Box 1035">
                        <a:extLst xmlns:a="http://schemas.openxmlformats.org/drawingml/2006/main">
                          <a:ext uri="{FF2B5EF4-FFF2-40B4-BE49-F238E27FC236}">
                            <a16:creationId xmlns:a16="http://schemas.microsoft.com/office/drawing/2014/main" id="{00000000-0008-0000-0000-00004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178AD0" id="Text Box 1035" o:spid="_x0000_s1026" type="#_x0000_t202" style="position:absolute;margin-left:0;margin-top:0;width:6pt;height:2.25pt;z-index:25462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23744" behindDoc="0" locked="0" layoutInCell="1" allowOverlap="1" wp14:anchorId="533D4F3E" wp14:editId="427C7132">
                      <wp:simplePos x="0" y="0"/>
                      <wp:positionH relativeFrom="column">
                        <wp:posOffset>0</wp:posOffset>
                      </wp:positionH>
                      <wp:positionV relativeFrom="paragraph">
                        <wp:posOffset>0</wp:posOffset>
                      </wp:positionV>
                      <wp:extent cx="76200" cy="28575"/>
                      <wp:effectExtent l="19050" t="19050" r="19050" b="28575"/>
                      <wp:wrapNone/>
                      <wp:docPr id="2895" name="Text Box 1034">
                        <a:extLst xmlns:a="http://schemas.openxmlformats.org/drawingml/2006/main">
                          <a:ext uri="{FF2B5EF4-FFF2-40B4-BE49-F238E27FC236}">
                            <a16:creationId xmlns:a16="http://schemas.microsoft.com/office/drawing/2014/main" id="{00000000-0008-0000-0000-00004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267EEE" id="Text Box 1034" o:spid="_x0000_s1026" type="#_x0000_t202" style="position:absolute;margin-left:0;margin-top:0;width:6pt;height:2.25pt;z-index:25462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24768" behindDoc="0" locked="0" layoutInCell="1" allowOverlap="1" wp14:anchorId="7215EC31" wp14:editId="6EEF6360">
                      <wp:simplePos x="0" y="0"/>
                      <wp:positionH relativeFrom="column">
                        <wp:posOffset>0</wp:posOffset>
                      </wp:positionH>
                      <wp:positionV relativeFrom="paragraph">
                        <wp:posOffset>0</wp:posOffset>
                      </wp:positionV>
                      <wp:extent cx="76200" cy="28575"/>
                      <wp:effectExtent l="19050" t="19050" r="19050" b="28575"/>
                      <wp:wrapNone/>
                      <wp:docPr id="2896" name="Text Box 1033">
                        <a:extLst xmlns:a="http://schemas.openxmlformats.org/drawingml/2006/main">
                          <a:ext uri="{FF2B5EF4-FFF2-40B4-BE49-F238E27FC236}">
                            <a16:creationId xmlns:a16="http://schemas.microsoft.com/office/drawing/2014/main" id="{00000000-0008-0000-0000-00005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750718" id="Text Box 1033" o:spid="_x0000_s1026" type="#_x0000_t202" style="position:absolute;margin-left:0;margin-top:0;width:6pt;height:2.25pt;z-index:25462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25792" behindDoc="0" locked="0" layoutInCell="1" allowOverlap="1" wp14:anchorId="4E12F881" wp14:editId="5170C5D9">
                      <wp:simplePos x="0" y="0"/>
                      <wp:positionH relativeFrom="column">
                        <wp:posOffset>0</wp:posOffset>
                      </wp:positionH>
                      <wp:positionV relativeFrom="paragraph">
                        <wp:posOffset>0</wp:posOffset>
                      </wp:positionV>
                      <wp:extent cx="76200" cy="28575"/>
                      <wp:effectExtent l="19050" t="19050" r="19050" b="28575"/>
                      <wp:wrapNone/>
                      <wp:docPr id="2897" name="Text Box 1032">
                        <a:extLst xmlns:a="http://schemas.openxmlformats.org/drawingml/2006/main">
                          <a:ext uri="{FF2B5EF4-FFF2-40B4-BE49-F238E27FC236}">
                            <a16:creationId xmlns:a16="http://schemas.microsoft.com/office/drawing/2014/main" id="{00000000-0008-0000-0000-00005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6242DC" id="Text Box 1032" o:spid="_x0000_s1026" type="#_x0000_t202" style="position:absolute;margin-left:0;margin-top:0;width:6pt;height:2.25pt;z-index:25462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26816" behindDoc="0" locked="0" layoutInCell="1" allowOverlap="1" wp14:anchorId="48D44B7F" wp14:editId="7E09CDB1">
                      <wp:simplePos x="0" y="0"/>
                      <wp:positionH relativeFrom="column">
                        <wp:posOffset>0</wp:posOffset>
                      </wp:positionH>
                      <wp:positionV relativeFrom="paragraph">
                        <wp:posOffset>0</wp:posOffset>
                      </wp:positionV>
                      <wp:extent cx="76200" cy="28575"/>
                      <wp:effectExtent l="19050" t="19050" r="19050" b="28575"/>
                      <wp:wrapNone/>
                      <wp:docPr id="2898" name="Text Box 1031">
                        <a:extLst xmlns:a="http://schemas.openxmlformats.org/drawingml/2006/main">
                          <a:ext uri="{FF2B5EF4-FFF2-40B4-BE49-F238E27FC236}">
                            <a16:creationId xmlns:a16="http://schemas.microsoft.com/office/drawing/2014/main" id="{00000000-0008-0000-0000-00005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EAA0A1" id="Text Box 1031" o:spid="_x0000_s1026" type="#_x0000_t202" style="position:absolute;margin-left:0;margin-top:0;width:6pt;height:2.25pt;z-index:25462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27840" behindDoc="0" locked="0" layoutInCell="1" allowOverlap="1" wp14:anchorId="136130CA" wp14:editId="09FC8751">
                      <wp:simplePos x="0" y="0"/>
                      <wp:positionH relativeFrom="column">
                        <wp:posOffset>0</wp:posOffset>
                      </wp:positionH>
                      <wp:positionV relativeFrom="paragraph">
                        <wp:posOffset>0</wp:posOffset>
                      </wp:positionV>
                      <wp:extent cx="76200" cy="28575"/>
                      <wp:effectExtent l="19050" t="19050" r="19050" b="28575"/>
                      <wp:wrapNone/>
                      <wp:docPr id="2899" name="Text Box 1030">
                        <a:extLst xmlns:a="http://schemas.openxmlformats.org/drawingml/2006/main">
                          <a:ext uri="{FF2B5EF4-FFF2-40B4-BE49-F238E27FC236}">
                            <a16:creationId xmlns:a16="http://schemas.microsoft.com/office/drawing/2014/main" id="{00000000-0008-0000-0000-00005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EDE0D3" id="Text Box 1030" o:spid="_x0000_s1026" type="#_x0000_t202" style="position:absolute;margin-left:0;margin-top:0;width:6pt;height:2.25pt;z-index:25462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28864" behindDoc="0" locked="0" layoutInCell="1" allowOverlap="1" wp14:anchorId="12996D35" wp14:editId="2B19F476">
                      <wp:simplePos x="0" y="0"/>
                      <wp:positionH relativeFrom="column">
                        <wp:posOffset>0</wp:posOffset>
                      </wp:positionH>
                      <wp:positionV relativeFrom="paragraph">
                        <wp:posOffset>0</wp:posOffset>
                      </wp:positionV>
                      <wp:extent cx="76200" cy="28575"/>
                      <wp:effectExtent l="19050" t="19050" r="19050" b="28575"/>
                      <wp:wrapNone/>
                      <wp:docPr id="2900" name="Text Box 1029">
                        <a:extLst xmlns:a="http://schemas.openxmlformats.org/drawingml/2006/main">
                          <a:ext uri="{FF2B5EF4-FFF2-40B4-BE49-F238E27FC236}">
                            <a16:creationId xmlns:a16="http://schemas.microsoft.com/office/drawing/2014/main" id="{00000000-0008-0000-0000-00005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4C242A" id="Text Box 1029" o:spid="_x0000_s1026" type="#_x0000_t202" style="position:absolute;margin-left:0;margin-top:0;width:6pt;height:2.25pt;z-index:25462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29888" behindDoc="0" locked="0" layoutInCell="1" allowOverlap="1" wp14:anchorId="22FF4A18" wp14:editId="1195B335">
                      <wp:simplePos x="0" y="0"/>
                      <wp:positionH relativeFrom="column">
                        <wp:posOffset>0</wp:posOffset>
                      </wp:positionH>
                      <wp:positionV relativeFrom="paragraph">
                        <wp:posOffset>0</wp:posOffset>
                      </wp:positionV>
                      <wp:extent cx="76200" cy="28575"/>
                      <wp:effectExtent l="19050" t="19050" r="19050" b="28575"/>
                      <wp:wrapNone/>
                      <wp:docPr id="2901" name="Text Box 1028">
                        <a:extLst xmlns:a="http://schemas.openxmlformats.org/drawingml/2006/main">
                          <a:ext uri="{FF2B5EF4-FFF2-40B4-BE49-F238E27FC236}">
                            <a16:creationId xmlns:a16="http://schemas.microsoft.com/office/drawing/2014/main" id="{00000000-0008-0000-0000-00005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2D257" id="Text Box 1028" o:spid="_x0000_s1026" type="#_x0000_t202" style="position:absolute;margin-left:0;margin-top:0;width:6pt;height:2.25pt;z-index:25462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30912" behindDoc="0" locked="0" layoutInCell="1" allowOverlap="1" wp14:anchorId="36CA4B44" wp14:editId="4403A813">
                      <wp:simplePos x="0" y="0"/>
                      <wp:positionH relativeFrom="column">
                        <wp:posOffset>0</wp:posOffset>
                      </wp:positionH>
                      <wp:positionV relativeFrom="paragraph">
                        <wp:posOffset>0</wp:posOffset>
                      </wp:positionV>
                      <wp:extent cx="76200" cy="28575"/>
                      <wp:effectExtent l="19050" t="19050" r="19050" b="28575"/>
                      <wp:wrapNone/>
                      <wp:docPr id="2902" name="Text Box 1027">
                        <a:extLst xmlns:a="http://schemas.openxmlformats.org/drawingml/2006/main">
                          <a:ext uri="{FF2B5EF4-FFF2-40B4-BE49-F238E27FC236}">
                            <a16:creationId xmlns:a16="http://schemas.microsoft.com/office/drawing/2014/main" id="{00000000-0008-0000-0000-00005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DE6BEE" id="Text Box 1027" o:spid="_x0000_s1026" type="#_x0000_t202" style="position:absolute;margin-left:0;margin-top:0;width:6pt;height:2.25pt;z-index:25463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33984" behindDoc="0" locked="0" layoutInCell="1" allowOverlap="1" wp14:anchorId="09B653A9" wp14:editId="7E6101AD">
                      <wp:simplePos x="0" y="0"/>
                      <wp:positionH relativeFrom="column">
                        <wp:posOffset>0</wp:posOffset>
                      </wp:positionH>
                      <wp:positionV relativeFrom="paragraph">
                        <wp:posOffset>0</wp:posOffset>
                      </wp:positionV>
                      <wp:extent cx="76200" cy="28575"/>
                      <wp:effectExtent l="19050" t="19050" r="19050" b="28575"/>
                      <wp:wrapNone/>
                      <wp:docPr id="2905" name="Text Box 1026">
                        <a:extLst xmlns:a="http://schemas.openxmlformats.org/drawingml/2006/main">
                          <a:ext uri="{FF2B5EF4-FFF2-40B4-BE49-F238E27FC236}">
                            <a16:creationId xmlns:a16="http://schemas.microsoft.com/office/drawing/2014/main" id="{00000000-0008-0000-0000-00005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672F13" id="Text Box 1026" o:spid="_x0000_s1026" type="#_x0000_t202" style="position:absolute;margin-left:0;margin-top:0;width:6pt;height:2.25pt;z-index:25463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35008" behindDoc="0" locked="0" layoutInCell="1" allowOverlap="1" wp14:anchorId="32B439B6" wp14:editId="1B8D61B0">
                      <wp:simplePos x="0" y="0"/>
                      <wp:positionH relativeFrom="column">
                        <wp:posOffset>0</wp:posOffset>
                      </wp:positionH>
                      <wp:positionV relativeFrom="paragraph">
                        <wp:posOffset>0</wp:posOffset>
                      </wp:positionV>
                      <wp:extent cx="76200" cy="28575"/>
                      <wp:effectExtent l="19050" t="19050" r="19050" b="28575"/>
                      <wp:wrapNone/>
                      <wp:docPr id="2906" name="Text Box 1025">
                        <a:extLst xmlns:a="http://schemas.openxmlformats.org/drawingml/2006/main">
                          <a:ext uri="{FF2B5EF4-FFF2-40B4-BE49-F238E27FC236}">
                            <a16:creationId xmlns:a16="http://schemas.microsoft.com/office/drawing/2014/main" id="{00000000-0008-0000-0000-00005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920739" id="Text Box 1025" o:spid="_x0000_s1026" type="#_x0000_t202" style="position:absolute;margin-left:0;margin-top:0;width:6pt;height:2.25pt;z-index:25463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36032" behindDoc="0" locked="0" layoutInCell="1" allowOverlap="1" wp14:anchorId="4716C140" wp14:editId="1C971F85">
                      <wp:simplePos x="0" y="0"/>
                      <wp:positionH relativeFrom="column">
                        <wp:posOffset>0</wp:posOffset>
                      </wp:positionH>
                      <wp:positionV relativeFrom="paragraph">
                        <wp:posOffset>0</wp:posOffset>
                      </wp:positionV>
                      <wp:extent cx="76200" cy="28575"/>
                      <wp:effectExtent l="19050" t="19050" r="19050" b="28575"/>
                      <wp:wrapNone/>
                      <wp:docPr id="2907" name="Text Box 1024">
                        <a:extLst xmlns:a="http://schemas.openxmlformats.org/drawingml/2006/main">
                          <a:ext uri="{FF2B5EF4-FFF2-40B4-BE49-F238E27FC236}">
                            <a16:creationId xmlns:a16="http://schemas.microsoft.com/office/drawing/2014/main" id="{00000000-0008-0000-0000-00005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EA134E" id="Text Box 1024" o:spid="_x0000_s1026" type="#_x0000_t202" style="position:absolute;margin-left:0;margin-top:0;width:6pt;height:2.25pt;z-index:25463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37056" behindDoc="0" locked="0" layoutInCell="1" allowOverlap="1" wp14:anchorId="4F008EB0" wp14:editId="679E6310">
                      <wp:simplePos x="0" y="0"/>
                      <wp:positionH relativeFrom="column">
                        <wp:posOffset>0</wp:posOffset>
                      </wp:positionH>
                      <wp:positionV relativeFrom="paragraph">
                        <wp:posOffset>0</wp:posOffset>
                      </wp:positionV>
                      <wp:extent cx="76200" cy="28575"/>
                      <wp:effectExtent l="19050" t="19050" r="19050" b="28575"/>
                      <wp:wrapNone/>
                      <wp:docPr id="2908" name="Text Box 1023">
                        <a:extLst xmlns:a="http://schemas.openxmlformats.org/drawingml/2006/main">
                          <a:ext uri="{FF2B5EF4-FFF2-40B4-BE49-F238E27FC236}">
                            <a16:creationId xmlns:a16="http://schemas.microsoft.com/office/drawing/2014/main" id="{00000000-0008-0000-0000-00005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40C041" id="Text Box 1023" o:spid="_x0000_s1026" type="#_x0000_t202" style="position:absolute;margin-left:0;margin-top:0;width:6pt;height:2.25pt;z-index:25463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38080" behindDoc="0" locked="0" layoutInCell="1" allowOverlap="1" wp14:anchorId="636ED8FE" wp14:editId="7A84A8FA">
                      <wp:simplePos x="0" y="0"/>
                      <wp:positionH relativeFrom="column">
                        <wp:posOffset>0</wp:posOffset>
                      </wp:positionH>
                      <wp:positionV relativeFrom="paragraph">
                        <wp:posOffset>0</wp:posOffset>
                      </wp:positionV>
                      <wp:extent cx="76200" cy="28575"/>
                      <wp:effectExtent l="19050" t="19050" r="19050" b="28575"/>
                      <wp:wrapNone/>
                      <wp:docPr id="2909" name="Text Box 1022">
                        <a:extLst xmlns:a="http://schemas.openxmlformats.org/drawingml/2006/main">
                          <a:ext uri="{FF2B5EF4-FFF2-40B4-BE49-F238E27FC236}">
                            <a16:creationId xmlns:a16="http://schemas.microsoft.com/office/drawing/2014/main" id="{00000000-0008-0000-0000-00005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B8E5A5" id="Text Box 1022" o:spid="_x0000_s1026" type="#_x0000_t202" style="position:absolute;margin-left:0;margin-top:0;width:6pt;height:2.25pt;z-index:25463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39104" behindDoc="0" locked="0" layoutInCell="1" allowOverlap="1" wp14:anchorId="2E87670F" wp14:editId="1E451C52">
                      <wp:simplePos x="0" y="0"/>
                      <wp:positionH relativeFrom="column">
                        <wp:posOffset>0</wp:posOffset>
                      </wp:positionH>
                      <wp:positionV relativeFrom="paragraph">
                        <wp:posOffset>0</wp:posOffset>
                      </wp:positionV>
                      <wp:extent cx="76200" cy="28575"/>
                      <wp:effectExtent l="19050" t="19050" r="19050" b="28575"/>
                      <wp:wrapNone/>
                      <wp:docPr id="2910" name="Text Box 1021">
                        <a:extLst xmlns:a="http://schemas.openxmlformats.org/drawingml/2006/main">
                          <a:ext uri="{FF2B5EF4-FFF2-40B4-BE49-F238E27FC236}">
                            <a16:creationId xmlns:a16="http://schemas.microsoft.com/office/drawing/2014/main" id="{00000000-0008-0000-0000-00005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7412A9" id="Text Box 1021" o:spid="_x0000_s1026" type="#_x0000_t202" style="position:absolute;margin-left:0;margin-top:0;width:6pt;height:2.25pt;z-index:25463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40128" behindDoc="0" locked="0" layoutInCell="1" allowOverlap="1" wp14:anchorId="1B897BAD" wp14:editId="10924D27">
                      <wp:simplePos x="0" y="0"/>
                      <wp:positionH relativeFrom="column">
                        <wp:posOffset>0</wp:posOffset>
                      </wp:positionH>
                      <wp:positionV relativeFrom="paragraph">
                        <wp:posOffset>0</wp:posOffset>
                      </wp:positionV>
                      <wp:extent cx="76200" cy="28575"/>
                      <wp:effectExtent l="19050" t="19050" r="19050" b="28575"/>
                      <wp:wrapNone/>
                      <wp:docPr id="2911" name="Text Box 1020">
                        <a:extLst xmlns:a="http://schemas.openxmlformats.org/drawingml/2006/main">
                          <a:ext uri="{FF2B5EF4-FFF2-40B4-BE49-F238E27FC236}">
                            <a16:creationId xmlns:a16="http://schemas.microsoft.com/office/drawing/2014/main" id="{00000000-0008-0000-0000-00005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42EE90" id="Text Box 1020" o:spid="_x0000_s1026" type="#_x0000_t202" style="position:absolute;margin-left:0;margin-top:0;width:6pt;height:2.25pt;z-index:25464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41152" behindDoc="0" locked="0" layoutInCell="1" allowOverlap="1" wp14:anchorId="045A4B6E" wp14:editId="341E8BC8">
                      <wp:simplePos x="0" y="0"/>
                      <wp:positionH relativeFrom="column">
                        <wp:posOffset>0</wp:posOffset>
                      </wp:positionH>
                      <wp:positionV relativeFrom="paragraph">
                        <wp:posOffset>0</wp:posOffset>
                      </wp:positionV>
                      <wp:extent cx="76200" cy="28575"/>
                      <wp:effectExtent l="19050" t="19050" r="19050" b="28575"/>
                      <wp:wrapNone/>
                      <wp:docPr id="2912" name="Text Box 1019">
                        <a:extLst xmlns:a="http://schemas.openxmlformats.org/drawingml/2006/main">
                          <a:ext uri="{FF2B5EF4-FFF2-40B4-BE49-F238E27FC236}">
                            <a16:creationId xmlns:a16="http://schemas.microsoft.com/office/drawing/2014/main" id="{00000000-0008-0000-0000-00006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CFB2E9" id="Text Box 1019" o:spid="_x0000_s1026" type="#_x0000_t202" style="position:absolute;margin-left:0;margin-top:0;width:6pt;height:2.25pt;z-index:25464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42176" behindDoc="0" locked="0" layoutInCell="1" allowOverlap="1" wp14:anchorId="170C7B8D" wp14:editId="42D18B8F">
                      <wp:simplePos x="0" y="0"/>
                      <wp:positionH relativeFrom="column">
                        <wp:posOffset>0</wp:posOffset>
                      </wp:positionH>
                      <wp:positionV relativeFrom="paragraph">
                        <wp:posOffset>0</wp:posOffset>
                      </wp:positionV>
                      <wp:extent cx="76200" cy="28575"/>
                      <wp:effectExtent l="19050" t="19050" r="19050" b="28575"/>
                      <wp:wrapNone/>
                      <wp:docPr id="2913" name="Text Box 1018">
                        <a:extLst xmlns:a="http://schemas.openxmlformats.org/drawingml/2006/main">
                          <a:ext uri="{FF2B5EF4-FFF2-40B4-BE49-F238E27FC236}">
                            <a16:creationId xmlns:a16="http://schemas.microsoft.com/office/drawing/2014/main" id="{00000000-0008-0000-0000-00006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0BD93B" id="Text Box 1018" o:spid="_x0000_s1026" type="#_x0000_t202" style="position:absolute;margin-left:0;margin-top:0;width:6pt;height:2.25pt;z-index:25464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43200" behindDoc="0" locked="0" layoutInCell="1" allowOverlap="1" wp14:anchorId="54EC99BA" wp14:editId="0D1D4C26">
                      <wp:simplePos x="0" y="0"/>
                      <wp:positionH relativeFrom="column">
                        <wp:posOffset>0</wp:posOffset>
                      </wp:positionH>
                      <wp:positionV relativeFrom="paragraph">
                        <wp:posOffset>0</wp:posOffset>
                      </wp:positionV>
                      <wp:extent cx="76200" cy="28575"/>
                      <wp:effectExtent l="19050" t="19050" r="19050" b="28575"/>
                      <wp:wrapNone/>
                      <wp:docPr id="2914" name="Text Box 1017">
                        <a:extLst xmlns:a="http://schemas.openxmlformats.org/drawingml/2006/main">
                          <a:ext uri="{FF2B5EF4-FFF2-40B4-BE49-F238E27FC236}">
                            <a16:creationId xmlns:a16="http://schemas.microsoft.com/office/drawing/2014/main" id="{00000000-0008-0000-0000-00006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53AF60" id="Text Box 1017" o:spid="_x0000_s1026" type="#_x0000_t202" style="position:absolute;margin-left:0;margin-top:0;width:6pt;height:2.25pt;z-index:25464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44224" behindDoc="0" locked="0" layoutInCell="1" allowOverlap="1" wp14:anchorId="13D255AE" wp14:editId="2A404972">
                      <wp:simplePos x="0" y="0"/>
                      <wp:positionH relativeFrom="column">
                        <wp:posOffset>0</wp:posOffset>
                      </wp:positionH>
                      <wp:positionV relativeFrom="paragraph">
                        <wp:posOffset>0</wp:posOffset>
                      </wp:positionV>
                      <wp:extent cx="76200" cy="28575"/>
                      <wp:effectExtent l="19050" t="19050" r="19050" b="28575"/>
                      <wp:wrapNone/>
                      <wp:docPr id="2915" name="Text Box 1016">
                        <a:extLst xmlns:a="http://schemas.openxmlformats.org/drawingml/2006/main">
                          <a:ext uri="{FF2B5EF4-FFF2-40B4-BE49-F238E27FC236}">
                            <a16:creationId xmlns:a16="http://schemas.microsoft.com/office/drawing/2014/main" id="{00000000-0008-0000-0000-00006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9A55BB" id="Text Box 1016" o:spid="_x0000_s1026" type="#_x0000_t202" style="position:absolute;margin-left:0;margin-top:0;width:6pt;height:2.25pt;z-index:25464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45248" behindDoc="0" locked="0" layoutInCell="1" allowOverlap="1" wp14:anchorId="072DB747" wp14:editId="7DE74E07">
                      <wp:simplePos x="0" y="0"/>
                      <wp:positionH relativeFrom="column">
                        <wp:posOffset>0</wp:posOffset>
                      </wp:positionH>
                      <wp:positionV relativeFrom="paragraph">
                        <wp:posOffset>0</wp:posOffset>
                      </wp:positionV>
                      <wp:extent cx="76200" cy="28575"/>
                      <wp:effectExtent l="19050" t="19050" r="19050" b="28575"/>
                      <wp:wrapNone/>
                      <wp:docPr id="2916" name="Text Box 1015">
                        <a:extLst xmlns:a="http://schemas.openxmlformats.org/drawingml/2006/main">
                          <a:ext uri="{FF2B5EF4-FFF2-40B4-BE49-F238E27FC236}">
                            <a16:creationId xmlns:a16="http://schemas.microsoft.com/office/drawing/2014/main" id="{00000000-0008-0000-0000-00006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168A4C" id="Text Box 1015" o:spid="_x0000_s1026" type="#_x0000_t202" style="position:absolute;margin-left:0;margin-top:0;width:6pt;height:2.25pt;z-index:25464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46272" behindDoc="0" locked="0" layoutInCell="1" allowOverlap="1" wp14:anchorId="7FDCC1B5" wp14:editId="78E3E464">
                      <wp:simplePos x="0" y="0"/>
                      <wp:positionH relativeFrom="column">
                        <wp:posOffset>0</wp:posOffset>
                      </wp:positionH>
                      <wp:positionV relativeFrom="paragraph">
                        <wp:posOffset>0</wp:posOffset>
                      </wp:positionV>
                      <wp:extent cx="76200" cy="28575"/>
                      <wp:effectExtent l="19050" t="19050" r="19050" b="28575"/>
                      <wp:wrapNone/>
                      <wp:docPr id="2917" name="Text Box 1014">
                        <a:extLst xmlns:a="http://schemas.openxmlformats.org/drawingml/2006/main">
                          <a:ext uri="{FF2B5EF4-FFF2-40B4-BE49-F238E27FC236}">
                            <a16:creationId xmlns:a16="http://schemas.microsoft.com/office/drawing/2014/main" id="{00000000-0008-0000-0000-00006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B421DC" id="Text Box 1014" o:spid="_x0000_s1026" type="#_x0000_t202" style="position:absolute;margin-left:0;margin-top:0;width:6pt;height:2.25pt;z-index:25464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47296" behindDoc="0" locked="0" layoutInCell="1" allowOverlap="1" wp14:anchorId="53002F52" wp14:editId="4F8FAFD5">
                      <wp:simplePos x="0" y="0"/>
                      <wp:positionH relativeFrom="column">
                        <wp:posOffset>0</wp:posOffset>
                      </wp:positionH>
                      <wp:positionV relativeFrom="paragraph">
                        <wp:posOffset>0</wp:posOffset>
                      </wp:positionV>
                      <wp:extent cx="76200" cy="28575"/>
                      <wp:effectExtent l="19050" t="19050" r="19050" b="28575"/>
                      <wp:wrapNone/>
                      <wp:docPr id="2918" name="Text Box 1013">
                        <a:extLst xmlns:a="http://schemas.openxmlformats.org/drawingml/2006/main">
                          <a:ext uri="{FF2B5EF4-FFF2-40B4-BE49-F238E27FC236}">
                            <a16:creationId xmlns:a16="http://schemas.microsoft.com/office/drawing/2014/main" id="{00000000-0008-0000-0000-00006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B28EEB" id="Text Box 1013" o:spid="_x0000_s1026" type="#_x0000_t202" style="position:absolute;margin-left:0;margin-top:0;width:6pt;height:2.25pt;z-index:25464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48320" behindDoc="0" locked="0" layoutInCell="1" allowOverlap="1" wp14:anchorId="49242C4A" wp14:editId="196C3569">
                      <wp:simplePos x="0" y="0"/>
                      <wp:positionH relativeFrom="column">
                        <wp:posOffset>0</wp:posOffset>
                      </wp:positionH>
                      <wp:positionV relativeFrom="paragraph">
                        <wp:posOffset>0</wp:posOffset>
                      </wp:positionV>
                      <wp:extent cx="76200" cy="28575"/>
                      <wp:effectExtent l="19050" t="19050" r="19050" b="28575"/>
                      <wp:wrapNone/>
                      <wp:docPr id="2919" name="Text Box 1012">
                        <a:extLst xmlns:a="http://schemas.openxmlformats.org/drawingml/2006/main">
                          <a:ext uri="{FF2B5EF4-FFF2-40B4-BE49-F238E27FC236}">
                            <a16:creationId xmlns:a16="http://schemas.microsoft.com/office/drawing/2014/main" id="{00000000-0008-0000-0000-00006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CCA434" id="Text Box 1012" o:spid="_x0000_s1026" type="#_x0000_t202" style="position:absolute;margin-left:0;margin-top:0;width:6pt;height:2.25pt;z-index:25464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49344" behindDoc="0" locked="0" layoutInCell="1" allowOverlap="1" wp14:anchorId="0BC3E203" wp14:editId="5CB69724">
                      <wp:simplePos x="0" y="0"/>
                      <wp:positionH relativeFrom="column">
                        <wp:posOffset>0</wp:posOffset>
                      </wp:positionH>
                      <wp:positionV relativeFrom="paragraph">
                        <wp:posOffset>0</wp:posOffset>
                      </wp:positionV>
                      <wp:extent cx="76200" cy="28575"/>
                      <wp:effectExtent l="19050" t="19050" r="19050" b="28575"/>
                      <wp:wrapNone/>
                      <wp:docPr id="2920" name="Text Box 1011">
                        <a:extLst xmlns:a="http://schemas.openxmlformats.org/drawingml/2006/main">
                          <a:ext uri="{FF2B5EF4-FFF2-40B4-BE49-F238E27FC236}">
                            <a16:creationId xmlns:a16="http://schemas.microsoft.com/office/drawing/2014/main" id="{00000000-0008-0000-0000-00006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3D2586" id="Text Box 1011" o:spid="_x0000_s1026" type="#_x0000_t202" style="position:absolute;margin-left:0;margin-top:0;width:6pt;height:2.25pt;z-index:25464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50368" behindDoc="0" locked="0" layoutInCell="1" allowOverlap="1" wp14:anchorId="74C2395F" wp14:editId="47EA6A2F">
                      <wp:simplePos x="0" y="0"/>
                      <wp:positionH relativeFrom="column">
                        <wp:posOffset>0</wp:posOffset>
                      </wp:positionH>
                      <wp:positionV relativeFrom="paragraph">
                        <wp:posOffset>0</wp:posOffset>
                      </wp:positionV>
                      <wp:extent cx="76200" cy="28575"/>
                      <wp:effectExtent l="19050" t="19050" r="19050" b="28575"/>
                      <wp:wrapNone/>
                      <wp:docPr id="2921" name="Text Box 1010">
                        <a:extLst xmlns:a="http://schemas.openxmlformats.org/drawingml/2006/main">
                          <a:ext uri="{FF2B5EF4-FFF2-40B4-BE49-F238E27FC236}">
                            <a16:creationId xmlns:a16="http://schemas.microsoft.com/office/drawing/2014/main" id="{00000000-0008-0000-0000-00006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34BD7F" id="Text Box 1010" o:spid="_x0000_s1026" type="#_x0000_t202" style="position:absolute;margin-left:0;margin-top:0;width:6pt;height:2.25pt;z-index:25465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51392" behindDoc="0" locked="0" layoutInCell="1" allowOverlap="1" wp14:anchorId="5A1FD8C3" wp14:editId="4B33E3E9">
                      <wp:simplePos x="0" y="0"/>
                      <wp:positionH relativeFrom="column">
                        <wp:posOffset>0</wp:posOffset>
                      </wp:positionH>
                      <wp:positionV relativeFrom="paragraph">
                        <wp:posOffset>0</wp:posOffset>
                      </wp:positionV>
                      <wp:extent cx="76200" cy="28575"/>
                      <wp:effectExtent l="19050" t="19050" r="19050" b="28575"/>
                      <wp:wrapNone/>
                      <wp:docPr id="2922" name="Text Box 1009">
                        <a:extLst xmlns:a="http://schemas.openxmlformats.org/drawingml/2006/main">
                          <a:ext uri="{FF2B5EF4-FFF2-40B4-BE49-F238E27FC236}">
                            <a16:creationId xmlns:a16="http://schemas.microsoft.com/office/drawing/2014/main" id="{00000000-0008-0000-0000-00006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FBFDF5" id="Text Box 1009" o:spid="_x0000_s1026" type="#_x0000_t202" style="position:absolute;margin-left:0;margin-top:0;width:6pt;height:2.25pt;z-index:25465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52416" behindDoc="0" locked="0" layoutInCell="1" allowOverlap="1" wp14:anchorId="12CB965F" wp14:editId="78E2B8B8">
                      <wp:simplePos x="0" y="0"/>
                      <wp:positionH relativeFrom="column">
                        <wp:posOffset>0</wp:posOffset>
                      </wp:positionH>
                      <wp:positionV relativeFrom="paragraph">
                        <wp:posOffset>0</wp:posOffset>
                      </wp:positionV>
                      <wp:extent cx="76200" cy="28575"/>
                      <wp:effectExtent l="19050" t="19050" r="19050" b="28575"/>
                      <wp:wrapNone/>
                      <wp:docPr id="2923" name="Text Box 1008">
                        <a:extLst xmlns:a="http://schemas.openxmlformats.org/drawingml/2006/main">
                          <a:ext uri="{FF2B5EF4-FFF2-40B4-BE49-F238E27FC236}">
                            <a16:creationId xmlns:a16="http://schemas.microsoft.com/office/drawing/2014/main" id="{00000000-0008-0000-0000-00006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7E2723" id="Text Box 1008" o:spid="_x0000_s1026" type="#_x0000_t202" style="position:absolute;margin-left:0;margin-top:0;width:6pt;height:2.25pt;z-index:25465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53440" behindDoc="0" locked="0" layoutInCell="1" allowOverlap="1" wp14:anchorId="275472B6" wp14:editId="0C267771">
                      <wp:simplePos x="0" y="0"/>
                      <wp:positionH relativeFrom="column">
                        <wp:posOffset>0</wp:posOffset>
                      </wp:positionH>
                      <wp:positionV relativeFrom="paragraph">
                        <wp:posOffset>0</wp:posOffset>
                      </wp:positionV>
                      <wp:extent cx="76200" cy="28575"/>
                      <wp:effectExtent l="19050" t="19050" r="19050" b="28575"/>
                      <wp:wrapNone/>
                      <wp:docPr id="2924" name="Text Box 1007">
                        <a:extLst xmlns:a="http://schemas.openxmlformats.org/drawingml/2006/main">
                          <a:ext uri="{FF2B5EF4-FFF2-40B4-BE49-F238E27FC236}">
                            <a16:creationId xmlns:a16="http://schemas.microsoft.com/office/drawing/2014/main" id="{00000000-0008-0000-0000-00006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5C46CB" id="Text Box 1007" o:spid="_x0000_s1026" type="#_x0000_t202" style="position:absolute;margin-left:0;margin-top:0;width:6pt;height:2.25pt;z-index:25465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54464" behindDoc="0" locked="0" layoutInCell="1" allowOverlap="1" wp14:anchorId="6DC16C6F" wp14:editId="691BAA95">
                      <wp:simplePos x="0" y="0"/>
                      <wp:positionH relativeFrom="column">
                        <wp:posOffset>0</wp:posOffset>
                      </wp:positionH>
                      <wp:positionV relativeFrom="paragraph">
                        <wp:posOffset>0</wp:posOffset>
                      </wp:positionV>
                      <wp:extent cx="76200" cy="28575"/>
                      <wp:effectExtent l="19050" t="19050" r="19050" b="28575"/>
                      <wp:wrapNone/>
                      <wp:docPr id="2925" name="Text Box 1006">
                        <a:extLst xmlns:a="http://schemas.openxmlformats.org/drawingml/2006/main">
                          <a:ext uri="{FF2B5EF4-FFF2-40B4-BE49-F238E27FC236}">
                            <a16:creationId xmlns:a16="http://schemas.microsoft.com/office/drawing/2014/main" id="{00000000-0008-0000-0000-00006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683096" id="Text Box 1006" o:spid="_x0000_s1026" type="#_x0000_t202" style="position:absolute;margin-left:0;margin-top:0;width:6pt;height:2.25pt;z-index:25465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55488" behindDoc="0" locked="0" layoutInCell="1" allowOverlap="1" wp14:anchorId="3069C0A2" wp14:editId="53B21E11">
                      <wp:simplePos x="0" y="0"/>
                      <wp:positionH relativeFrom="column">
                        <wp:posOffset>0</wp:posOffset>
                      </wp:positionH>
                      <wp:positionV relativeFrom="paragraph">
                        <wp:posOffset>0</wp:posOffset>
                      </wp:positionV>
                      <wp:extent cx="76200" cy="28575"/>
                      <wp:effectExtent l="19050" t="19050" r="19050" b="28575"/>
                      <wp:wrapNone/>
                      <wp:docPr id="2926" name="Text Box 1005">
                        <a:extLst xmlns:a="http://schemas.openxmlformats.org/drawingml/2006/main">
                          <a:ext uri="{FF2B5EF4-FFF2-40B4-BE49-F238E27FC236}">
                            <a16:creationId xmlns:a16="http://schemas.microsoft.com/office/drawing/2014/main" id="{00000000-0008-0000-0000-00006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AEC4AA" id="Text Box 1005" o:spid="_x0000_s1026" type="#_x0000_t202" style="position:absolute;margin-left:0;margin-top:0;width:6pt;height:2.25pt;z-index:25465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56512" behindDoc="0" locked="0" layoutInCell="1" allowOverlap="1" wp14:anchorId="640FC650" wp14:editId="3CF2E4C7">
                      <wp:simplePos x="0" y="0"/>
                      <wp:positionH relativeFrom="column">
                        <wp:posOffset>0</wp:posOffset>
                      </wp:positionH>
                      <wp:positionV relativeFrom="paragraph">
                        <wp:posOffset>0</wp:posOffset>
                      </wp:positionV>
                      <wp:extent cx="76200" cy="28575"/>
                      <wp:effectExtent l="19050" t="19050" r="19050" b="28575"/>
                      <wp:wrapNone/>
                      <wp:docPr id="2927" name="Text Box 1004">
                        <a:extLst xmlns:a="http://schemas.openxmlformats.org/drawingml/2006/main">
                          <a:ext uri="{FF2B5EF4-FFF2-40B4-BE49-F238E27FC236}">
                            <a16:creationId xmlns:a16="http://schemas.microsoft.com/office/drawing/2014/main" id="{00000000-0008-0000-0000-00006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A9CB9F" id="Text Box 1004" o:spid="_x0000_s1026" type="#_x0000_t202" style="position:absolute;margin-left:0;margin-top:0;width:6pt;height:2.25pt;z-index:25465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57536" behindDoc="0" locked="0" layoutInCell="1" allowOverlap="1" wp14:anchorId="4C37E57F" wp14:editId="5BF37D33">
                      <wp:simplePos x="0" y="0"/>
                      <wp:positionH relativeFrom="column">
                        <wp:posOffset>0</wp:posOffset>
                      </wp:positionH>
                      <wp:positionV relativeFrom="paragraph">
                        <wp:posOffset>0</wp:posOffset>
                      </wp:positionV>
                      <wp:extent cx="76200" cy="28575"/>
                      <wp:effectExtent l="19050" t="19050" r="19050" b="28575"/>
                      <wp:wrapNone/>
                      <wp:docPr id="2928" name="Text Box 1003">
                        <a:extLst xmlns:a="http://schemas.openxmlformats.org/drawingml/2006/main">
                          <a:ext uri="{FF2B5EF4-FFF2-40B4-BE49-F238E27FC236}">
                            <a16:creationId xmlns:a16="http://schemas.microsoft.com/office/drawing/2014/main" id="{00000000-0008-0000-0000-00007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1C6AA1" id="Text Box 1003" o:spid="_x0000_s1026" type="#_x0000_t202" style="position:absolute;margin-left:0;margin-top:0;width:6pt;height:2.25pt;z-index:25465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58560" behindDoc="0" locked="0" layoutInCell="1" allowOverlap="1" wp14:anchorId="176C0B56" wp14:editId="0AF469C8">
                      <wp:simplePos x="0" y="0"/>
                      <wp:positionH relativeFrom="column">
                        <wp:posOffset>0</wp:posOffset>
                      </wp:positionH>
                      <wp:positionV relativeFrom="paragraph">
                        <wp:posOffset>0</wp:posOffset>
                      </wp:positionV>
                      <wp:extent cx="76200" cy="28575"/>
                      <wp:effectExtent l="19050" t="19050" r="19050" b="28575"/>
                      <wp:wrapNone/>
                      <wp:docPr id="2929" name="Text Box 1002">
                        <a:extLst xmlns:a="http://schemas.openxmlformats.org/drawingml/2006/main">
                          <a:ext uri="{FF2B5EF4-FFF2-40B4-BE49-F238E27FC236}">
                            <a16:creationId xmlns:a16="http://schemas.microsoft.com/office/drawing/2014/main" id="{00000000-0008-0000-0000-00007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837055" id="Text Box 1002" o:spid="_x0000_s1026" type="#_x0000_t202" style="position:absolute;margin-left:0;margin-top:0;width:6pt;height:2.25pt;z-index:25465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59584" behindDoc="0" locked="0" layoutInCell="1" allowOverlap="1" wp14:anchorId="26FB9FAF" wp14:editId="02D09AF1">
                      <wp:simplePos x="0" y="0"/>
                      <wp:positionH relativeFrom="column">
                        <wp:posOffset>0</wp:posOffset>
                      </wp:positionH>
                      <wp:positionV relativeFrom="paragraph">
                        <wp:posOffset>0</wp:posOffset>
                      </wp:positionV>
                      <wp:extent cx="76200" cy="28575"/>
                      <wp:effectExtent l="19050" t="19050" r="19050" b="28575"/>
                      <wp:wrapNone/>
                      <wp:docPr id="2930" name="Text Box 1001">
                        <a:extLst xmlns:a="http://schemas.openxmlformats.org/drawingml/2006/main">
                          <a:ext uri="{FF2B5EF4-FFF2-40B4-BE49-F238E27FC236}">
                            <a16:creationId xmlns:a16="http://schemas.microsoft.com/office/drawing/2014/main" id="{00000000-0008-0000-0000-00007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D90DE8" id="Text Box 1001" o:spid="_x0000_s1026" type="#_x0000_t202" style="position:absolute;margin-left:0;margin-top:0;width:6pt;height:2.25pt;z-index:25465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60608" behindDoc="0" locked="0" layoutInCell="1" allowOverlap="1" wp14:anchorId="1E29D451" wp14:editId="1EECC97B">
                      <wp:simplePos x="0" y="0"/>
                      <wp:positionH relativeFrom="column">
                        <wp:posOffset>0</wp:posOffset>
                      </wp:positionH>
                      <wp:positionV relativeFrom="paragraph">
                        <wp:posOffset>0</wp:posOffset>
                      </wp:positionV>
                      <wp:extent cx="76200" cy="28575"/>
                      <wp:effectExtent l="19050" t="19050" r="19050" b="28575"/>
                      <wp:wrapNone/>
                      <wp:docPr id="2931" name="Text Box 1000">
                        <a:extLst xmlns:a="http://schemas.openxmlformats.org/drawingml/2006/main">
                          <a:ext uri="{FF2B5EF4-FFF2-40B4-BE49-F238E27FC236}">
                            <a16:creationId xmlns:a16="http://schemas.microsoft.com/office/drawing/2014/main" id="{00000000-0008-0000-0000-00007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378DAE" id="Text Box 1000" o:spid="_x0000_s1026" type="#_x0000_t202" style="position:absolute;margin-left:0;margin-top:0;width:6pt;height:2.25pt;z-index:25466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61632" behindDoc="0" locked="0" layoutInCell="1" allowOverlap="1" wp14:anchorId="45C2F5CD" wp14:editId="4C014B83">
                      <wp:simplePos x="0" y="0"/>
                      <wp:positionH relativeFrom="column">
                        <wp:posOffset>0</wp:posOffset>
                      </wp:positionH>
                      <wp:positionV relativeFrom="paragraph">
                        <wp:posOffset>0</wp:posOffset>
                      </wp:positionV>
                      <wp:extent cx="76200" cy="28575"/>
                      <wp:effectExtent l="19050" t="19050" r="19050" b="28575"/>
                      <wp:wrapNone/>
                      <wp:docPr id="2932" name="Text Box 999">
                        <a:extLst xmlns:a="http://schemas.openxmlformats.org/drawingml/2006/main">
                          <a:ext uri="{FF2B5EF4-FFF2-40B4-BE49-F238E27FC236}">
                            <a16:creationId xmlns:a16="http://schemas.microsoft.com/office/drawing/2014/main" id="{00000000-0008-0000-0000-00007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39F622" id="Text Box 999" o:spid="_x0000_s1026" type="#_x0000_t202" style="position:absolute;margin-left:0;margin-top:0;width:6pt;height:2.25pt;z-index:25466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62656" behindDoc="0" locked="0" layoutInCell="1" allowOverlap="1" wp14:anchorId="635C9329" wp14:editId="3FAA6E80">
                      <wp:simplePos x="0" y="0"/>
                      <wp:positionH relativeFrom="column">
                        <wp:posOffset>0</wp:posOffset>
                      </wp:positionH>
                      <wp:positionV relativeFrom="paragraph">
                        <wp:posOffset>0</wp:posOffset>
                      </wp:positionV>
                      <wp:extent cx="76200" cy="28575"/>
                      <wp:effectExtent l="19050" t="19050" r="19050" b="28575"/>
                      <wp:wrapNone/>
                      <wp:docPr id="2933" name="Text Box 998">
                        <a:extLst xmlns:a="http://schemas.openxmlformats.org/drawingml/2006/main">
                          <a:ext uri="{FF2B5EF4-FFF2-40B4-BE49-F238E27FC236}">
                            <a16:creationId xmlns:a16="http://schemas.microsoft.com/office/drawing/2014/main" id="{00000000-0008-0000-0000-00007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0AD4F2" id="Text Box 998" o:spid="_x0000_s1026" type="#_x0000_t202" style="position:absolute;margin-left:0;margin-top:0;width:6pt;height:2.25pt;z-index:25466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63680" behindDoc="0" locked="0" layoutInCell="1" allowOverlap="1" wp14:anchorId="718675FE" wp14:editId="10034FE9">
                      <wp:simplePos x="0" y="0"/>
                      <wp:positionH relativeFrom="column">
                        <wp:posOffset>0</wp:posOffset>
                      </wp:positionH>
                      <wp:positionV relativeFrom="paragraph">
                        <wp:posOffset>0</wp:posOffset>
                      </wp:positionV>
                      <wp:extent cx="76200" cy="28575"/>
                      <wp:effectExtent l="19050" t="19050" r="19050" b="28575"/>
                      <wp:wrapNone/>
                      <wp:docPr id="2934" name="Text Box 997">
                        <a:extLst xmlns:a="http://schemas.openxmlformats.org/drawingml/2006/main">
                          <a:ext uri="{FF2B5EF4-FFF2-40B4-BE49-F238E27FC236}">
                            <a16:creationId xmlns:a16="http://schemas.microsoft.com/office/drawing/2014/main" id="{00000000-0008-0000-0000-00007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518E0D" id="Text Box 997" o:spid="_x0000_s1026" type="#_x0000_t202" style="position:absolute;margin-left:0;margin-top:0;width:6pt;height:2.25pt;z-index:25466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64704" behindDoc="0" locked="0" layoutInCell="1" allowOverlap="1" wp14:anchorId="4E6972E8" wp14:editId="0E56AE8C">
                      <wp:simplePos x="0" y="0"/>
                      <wp:positionH relativeFrom="column">
                        <wp:posOffset>0</wp:posOffset>
                      </wp:positionH>
                      <wp:positionV relativeFrom="paragraph">
                        <wp:posOffset>0</wp:posOffset>
                      </wp:positionV>
                      <wp:extent cx="76200" cy="28575"/>
                      <wp:effectExtent l="19050" t="19050" r="19050" b="28575"/>
                      <wp:wrapNone/>
                      <wp:docPr id="2935" name="Text Box 996">
                        <a:extLst xmlns:a="http://schemas.openxmlformats.org/drawingml/2006/main">
                          <a:ext uri="{FF2B5EF4-FFF2-40B4-BE49-F238E27FC236}">
                            <a16:creationId xmlns:a16="http://schemas.microsoft.com/office/drawing/2014/main" id="{00000000-0008-0000-0000-00007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B952B3" id="Text Box 996" o:spid="_x0000_s1026" type="#_x0000_t202" style="position:absolute;margin-left:0;margin-top:0;width:6pt;height:2.25pt;z-index:25466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65728" behindDoc="0" locked="0" layoutInCell="1" allowOverlap="1" wp14:anchorId="3E69FBD5" wp14:editId="7BF0B5F5">
                      <wp:simplePos x="0" y="0"/>
                      <wp:positionH relativeFrom="column">
                        <wp:posOffset>0</wp:posOffset>
                      </wp:positionH>
                      <wp:positionV relativeFrom="paragraph">
                        <wp:posOffset>0</wp:posOffset>
                      </wp:positionV>
                      <wp:extent cx="76200" cy="28575"/>
                      <wp:effectExtent l="19050" t="19050" r="19050" b="28575"/>
                      <wp:wrapNone/>
                      <wp:docPr id="2936" name="Text Box 995">
                        <a:extLst xmlns:a="http://schemas.openxmlformats.org/drawingml/2006/main">
                          <a:ext uri="{FF2B5EF4-FFF2-40B4-BE49-F238E27FC236}">
                            <a16:creationId xmlns:a16="http://schemas.microsoft.com/office/drawing/2014/main" id="{00000000-0008-0000-0000-00007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00B111" id="Text Box 995" o:spid="_x0000_s1026" type="#_x0000_t202" style="position:absolute;margin-left:0;margin-top:0;width:6pt;height:2.25pt;z-index:25466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66752" behindDoc="0" locked="0" layoutInCell="1" allowOverlap="1" wp14:anchorId="02EEF426" wp14:editId="6709F723">
                      <wp:simplePos x="0" y="0"/>
                      <wp:positionH relativeFrom="column">
                        <wp:posOffset>0</wp:posOffset>
                      </wp:positionH>
                      <wp:positionV relativeFrom="paragraph">
                        <wp:posOffset>0</wp:posOffset>
                      </wp:positionV>
                      <wp:extent cx="76200" cy="28575"/>
                      <wp:effectExtent l="19050" t="19050" r="19050" b="28575"/>
                      <wp:wrapNone/>
                      <wp:docPr id="2937" name="Text Box 994">
                        <a:extLst xmlns:a="http://schemas.openxmlformats.org/drawingml/2006/main">
                          <a:ext uri="{FF2B5EF4-FFF2-40B4-BE49-F238E27FC236}">
                            <a16:creationId xmlns:a16="http://schemas.microsoft.com/office/drawing/2014/main" id="{00000000-0008-0000-0000-00007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DDB36B" id="Text Box 994" o:spid="_x0000_s1026" type="#_x0000_t202" style="position:absolute;margin-left:0;margin-top:0;width:6pt;height:2.25pt;z-index:25466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67776" behindDoc="0" locked="0" layoutInCell="1" allowOverlap="1" wp14:anchorId="2418FA26" wp14:editId="3464D26A">
                      <wp:simplePos x="0" y="0"/>
                      <wp:positionH relativeFrom="column">
                        <wp:posOffset>0</wp:posOffset>
                      </wp:positionH>
                      <wp:positionV relativeFrom="paragraph">
                        <wp:posOffset>0</wp:posOffset>
                      </wp:positionV>
                      <wp:extent cx="76200" cy="28575"/>
                      <wp:effectExtent l="19050" t="19050" r="19050" b="28575"/>
                      <wp:wrapNone/>
                      <wp:docPr id="2938" name="Text Box 993">
                        <a:extLst xmlns:a="http://schemas.openxmlformats.org/drawingml/2006/main">
                          <a:ext uri="{FF2B5EF4-FFF2-40B4-BE49-F238E27FC236}">
                            <a16:creationId xmlns:a16="http://schemas.microsoft.com/office/drawing/2014/main" id="{00000000-0008-0000-0000-00007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47E01D" id="Text Box 993" o:spid="_x0000_s1026" type="#_x0000_t202" style="position:absolute;margin-left:0;margin-top:0;width:6pt;height:2.25pt;z-index:25466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68800" behindDoc="0" locked="0" layoutInCell="1" allowOverlap="1" wp14:anchorId="6D413AF4" wp14:editId="328EABE1">
                      <wp:simplePos x="0" y="0"/>
                      <wp:positionH relativeFrom="column">
                        <wp:posOffset>0</wp:posOffset>
                      </wp:positionH>
                      <wp:positionV relativeFrom="paragraph">
                        <wp:posOffset>0</wp:posOffset>
                      </wp:positionV>
                      <wp:extent cx="76200" cy="28575"/>
                      <wp:effectExtent l="19050" t="19050" r="19050" b="28575"/>
                      <wp:wrapNone/>
                      <wp:docPr id="2939" name="Text Box 992">
                        <a:extLst xmlns:a="http://schemas.openxmlformats.org/drawingml/2006/main">
                          <a:ext uri="{FF2B5EF4-FFF2-40B4-BE49-F238E27FC236}">
                            <a16:creationId xmlns:a16="http://schemas.microsoft.com/office/drawing/2014/main" id="{00000000-0008-0000-0000-00007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05A1A8" id="Text Box 992" o:spid="_x0000_s1026" type="#_x0000_t202" style="position:absolute;margin-left:0;margin-top:0;width:6pt;height:2.25pt;z-index:25466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69824" behindDoc="0" locked="0" layoutInCell="1" allowOverlap="1" wp14:anchorId="7A7F877E" wp14:editId="0747C0E1">
                      <wp:simplePos x="0" y="0"/>
                      <wp:positionH relativeFrom="column">
                        <wp:posOffset>0</wp:posOffset>
                      </wp:positionH>
                      <wp:positionV relativeFrom="paragraph">
                        <wp:posOffset>0</wp:posOffset>
                      </wp:positionV>
                      <wp:extent cx="76200" cy="28575"/>
                      <wp:effectExtent l="19050" t="19050" r="19050" b="28575"/>
                      <wp:wrapNone/>
                      <wp:docPr id="2940" name="Text Box 991">
                        <a:extLst xmlns:a="http://schemas.openxmlformats.org/drawingml/2006/main">
                          <a:ext uri="{FF2B5EF4-FFF2-40B4-BE49-F238E27FC236}">
                            <a16:creationId xmlns:a16="http://schemas.microsoft.com/office/drawing/2014/main" id="{00000000-0008-0000-0000-00007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273478" id="Text Box 991" o:spid="_x0000_s1026" type="#_x0000_t202" style="position:absolute;margin-left:0;margin-top:0;width:6pt;height:2.25pt;z-index:2546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70848" behindDoc="0" locked="0" layoutInCell="1" allowOverlap="1" wp14:anchorId="097DD980" wp14:editId="77D6BE97">
                      <wp:simplePos x="0" y="0"/>
                      <wp:positionH relativeFrom="column">
                        <wp:posOffset>0</wp:posOffset>
                      </wp:positionH>
                      <wp:positionV relativeFrom="paragraph">
                        <wp:posOffset>0</wp:posOffset>
                      </wp:positionV>
                      <wp:extent cx="76200" cy="28575"/>
                      <wp:effectExtent l="19050" t="19050" r="19050" b="28575"/>
                      <wp:wrapNone/>
                      <wp:docPr id="2941" name="Text Box 990">
                        <a:extLst xmlns:a="http://schemas.openxmlformats.org/drawingml/2006/main">
                          <a:ext uri="{FF2B5EF4-FFF2-40B4-BE49-F238E27FC236}">
                            <a16:creationId xmlns:a16="http://schemas.microsoft.com/office/drawing/2014/main" id="{00000000-0008-0000-0000-00007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18843E" id="Text Box 990" o:spid="_x0000_s1026" type="#_x0000_t202" style="position:absolute;margin-left:0;margin-top:0;width:6pt;height:2.25pt;z-index:25467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71872" behindDoc="0" locked="0" layoutInCell="1" allowOverlap="1" wp14:anchorId="3C0DA631" wp14:editId="0682627C">
                      <wp:simplePos x="0" y="0"/>
                      <wp:positionH relativeFrom="column">
                        <wp:posOffset>0</wp:posOffset>
                      </wp:positionH>
                      <wp:positionV relativeFrom="paragraph">
                        <wp:posOffset>0</wp:posOffset>
                      </wp:positionV>
                      <wp:extent cx="76200" cy="28575"/>
                      <wp:effectExtent l="19050" t="19050" r="19050" b="28575"/>
                      <wp:wrapNone/>
                      <wp:docPr id="2942" name="Text Box 989">
                        <a:extLst xmlns:a="http://schemas.openxmlformats.org/drawingml/2006/main">
                          <a:ext uri="{FF2B5EF4-FFF2-40B4-BE49-F238E27FC236}">
                            <a16:creationId xmlns:a16="http://schemas.microsoft.com/office/drawing/2014/main" id="{00000000-0008-0000-0000-00007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28E861" id="Text Box 989" o:spid="_x0000_s1026" type="#_x0000_t202" style="position:absolute;margin-left:0;margin-top:0;width:6pt;height:2.25pt;z-index:25467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72896" behindDoc="0" locked="0" layoutInCell="1" allowOverlap="1" wp14:anchorId="72AD8375" wp14:editId="45C9F4CE">
                      <wp:simplePos x="0" y="0"/>
                      <wp:positionH relativeFrom="column">
                        <wp:posOffset>0</wp:posOffset>
                      </wp:positionH>
                      <wp:positionV relativeFrom="paragraph">
                        <wp:posOffset>0</wp:posOffset>
                      </wp:positionV>
                      <wp:extent cx="76200" cy="28575"/>
                      <wp:effectExtent l="19050" t="19050" r="19050" b="28575"/>
                      <wp:wrapNone/>
                      <wp:docPr id="2943" name="Text Box 988">
                        <a:extLst xmlns:a="http://schemas.openxmlformats.org/drawingml/2006/main">
                          <a:ext uri="{FF2B5EF4-FFF2-40B4-BE49-F238E27FC236}">
                            <a16:creationId xmlns:a16="http://schemas.microsoft.com/office/drawing/2014/main" id="{00000000-0008-0000-0000-00007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F93228" id="Text Box 988" o:spid="_x0000_s1026" type="#_x0000_t202" style="position:absolute;margin-left:0;margin-top:0;width:6pt;height:2.25pt;z-index:25467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73920" behindDoc="0" locked="0" layoutInCell="1" allowOverlap="1" wp14:anchorId="059921A9" wp14:editId="22FBE924">
                      <wp:simplePos x="0" y="0"/>
                      <wp:positionH relativeFrom="column">
                        <wp:posOffset>0</wp:posOffset>
                      </wp:positionH>
                      <wp:positionV relativeFrom="paragraph">
                        <wp:posOffset>0</wp:posOffset>
                      </wp:positionV>
                      <wp:extent cx="76200" cy="28575"/>
                      <wp:effectExtent l="19050" t="19050" r="19050" b="28575"/>
                      <wp:wrapNone/>
                      <wp:docPr id="2944" name="Text Box 987">
                        <a:extLst xmlns:a="http://schemas.openxmlformats.org/drawingml/2006/main">
                          <a:ext uri="{FF2B5EF4-FFF2-40B4-BE49-F238E27FC236}">
                            <a16:creationId xmlns:a16="http://schemas.microsoft.com/office/drawing/2014/main" id="{00000000-0008-0000-0000-00008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22DB3A" id="Text Box 987" o:spid="_x0000_s1026" type="#_x0000_t202" style="position:absolute;margin-left:0;margin-top:0;width:6pt;height:2.25pt;z-index:25467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74944" behindDoc="0" locked="0" layoutInCell="1" allowOverlap="1" wp14:anchorId="5EACF123" wp14:editId="267341CF">
                      <wp:simplePos x="0" y="0"/>
                      <wp:positionH relativeFrom="column">
                        <wp:posOffset>0</wp:posOffset>
                      </wp:positionH>
                      <wp:positionV relativeFrom="paragraph">
                        <wp:posOffset>0</wp:posOffset>
                      </wp:positionV>
                      <wp:extent cx="76200" cy="28575"/>
                      <wp:effectExtent l="19050" t="19050" r="19050" b="28575"/>
                      <wp:wrapNone/>
                      <wp:docPr id="2945" name="Text Box 986">
                        <a:extLst xmlns:a="http://schemas.openxmlformats.org/drawingml/2006/main">
                          <a:ext uri="{FF2B5EF4-FFF2-40B4-BE49-F238E27FC236}">
                            <a16:creationId xmlns:a16="http://schemas.microsoft.com/office/drawing/2014/main" id="{00000000-0008-0000-0000-00008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FAE18B" id="Text Box 986" o:spid="_x0000_s1026" type="#_x0000_t202" style="position:absolute;margin-left:0;margin-top:0;width:6pt;height:2.25pt;z-index:25467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75968" behindDoc="0" locked="0" layoutInCell="1" allowOverlap="1" wp14:anchorId="2BABB404" wp14:editId="7B41FCBA">
                      <wp:simplePos x="0" y="0"/>
                      <wp:positionH relativeFrom="column">
                        <wp:posOffset>0</wp:posOffset>
                      </wp:positionH>
                      <wp:positionV relativeFrom="paragraph">
                        <wp:posOffset>0</wp:posOffset>
                      </wp:positionV>
                      <wp:extent cx="76200" cy="28575"/>
                      <wp:effectExtent l="19050" t="19050" r="19050" b="28575"/>
                      <wp:wrapNone/>
                      <wp:docPr id="2946" name="Text Box 985">
                        <a:extLst xmlns:a="http://schemas.openxmlformats.org/drawingml/2006/main">
                          <a:ext uri="{FF2B5EF4-FFF2-40B4-BE49-F238E27FC236}">
                            <a16:creationId xmlns:a16="http://schemas.microsoft.com/office/drawing/2014/main" id="{00000000-0008-0000-0000-00008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382452" id="Text Box 985" o:spid="_x0000_s1026" type="#_x0000_t202" style="position:absolute;margin-left:0;margin-top:0;width:6pt;height:2.25pt;z-index:2546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76992" behindDoc="0" locked="0" layoutInCell="1" allowOverlap="1" wp14:anchorId="7525D14C" wp14:editId="435BF353">
                      <wp:simplePos x="0" y="0"/>
                      <wp:positionH relativeFrom="column">
                        <wp:posOffset>0</wp:posOffset>
                      </wp:positionH>
                      <wp:positionV relativeFrom="paragraph">
                        <wp:posOffset>0</wp:posOffset>
                      </wp:positionV>
                      <wp:extent cx="76200" cy="28575"/>
                      <wp:effectExtent l="19050" t="19050" r="19050" b="28575"/>
                      <wp:wrapNone/>
                      <wp:docPr id="2947" name="Text Box 984">
                        <a:extLst xmlns:a="http://schemas.openxmlformats.org/drawingml/2006/main">
                          <a:ext uri="{FF2B5EF4-FFF2-40B4-BE49-F238E27FC236}">
                            <a16:creationId xmlns:a16="http://schemas.microsoft.com/office/drawing/2014/main" id="{00000000-0008-0000-0000-00008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2BAB3B" id="Text Box 984" o:spid="_x0000_s1026" type="#_x0000_t202" style="position:absolute;margin-left:0;margin-top:0;width:6pt;height:2.25pt;z-index:25467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78016" behindDoc="0" locked="0" layoutInCell="1" allowOverlap="1" wp14:anchorId="46DB3444" wp14:editId="5A2C05C8">
                      <wp:simplePos x="0" y="0"/>
                      <wp:positionH relativeFrom="column">
                        <wp:posOffset>0</wp:posOffset>
                      </wp:positionH>
                      <wp:positionV relativeFrom="paragraph">
                        <wp:posOffset>0</wp:posOffset>
                      </wp:positionV>
                      <wp:extent cx="76200" cy="28575"/>
                      <wp:effectExtent l="19050" t="19050" r="19050" b="28575"/>
                      <wp:wrapNone/>
                      <wp:docPr id="2948" name="Text Box 983">
                        <a:extLst xmlns:a="http://schemas.openxmlformats.org/drawingml/2006/main">
                          <a:ext uri="{FF2B5EF4-FFF2-40B4-BE49-F238E27FC236}">
                            <a16:creationId xmlns:a16="http://schemas.microsoft.com/office/drawing/2014/main" id="{00000000-0008-0000-0000-00008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EE778B" id="Text Box 983" o:spid="_x0000_s1026" type="#_x0000_t202" style="position:absolute;margin-left:0;margin-top:0;width:6pt;height:2.25pt;z-index:25467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79040" behindDoc="0" locked="0" layoutInCell="1" allowOverlap="1" wp14:anchorId="6270DEA8" wp14:editId="20739F28">
                      <wp:simplePos x="0" y="0"/>
                      <wp:positionH relativeFrom="column">
                        <wp:posOffset>0</wp:posOffset>
                      </wp:positionH>
                      <wp:positionV relativeFrom="paragraph">
                        <wp:posOffset>0</wp:posOffset>
                      </wp:positionV>
                      <wp:extent cx="76200" cy="28575"/>
                      <wp:effectExtent l="19050" t="19050" r="19050" b="28575"/>
                      <wp:wrapNone/>
                      <wp:docPr id="2949" name="Text Box 982">
                        <a:extLst xmlns:a="http://schemas.openxmlformats.org/drawingml/2006/main">
                          <a:ext uri="{FF2B5EF4-FFF2-40B4-BE49-F238E27FC236}">
                            <a16:creationId xmlns:a16="http://schemas.microsoft.com/office/drawing/2014/main" id="{00000000-0008-0000-0000-00008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DF77BE" id="Text Box 982" o:spid="_x0000_s1026" type="#_x0000_t202" style="position:absolute;margin-left:0;margin-top:0;width:6pt;height:2.25pt;z-index:25467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80064" behindDoc="0" locked="0" layoutInCell="1" allowOverlap="1" wp14:anchorId="1F1AB796" wp14:editId="2FF6F1BE">
                      <wp:simplePos x="0" y="0"/>
                      <wp:positionH relativeFrom="column">
                        <wp:posOffset>0</wp:posOffset>
                      </wp:positionH>
                      <wp:positionV relativeFrom="paragraph">
                        <wp:posOffset>0</wp:posOffset>
                      </wp:positionV>
                      <wp:extent cx="76200" cy="28575"/>
                      <wp:effectExtent l="19050" t="19050" r="19050" b="28575"/>
                      <wp:wrapNone/>
                      <wp:docPr id="2950" name="Text Box 981">
                        <a:extLst xmlns:a="http://schemas.openxmlformats.org/drawingml/2006/main">
                          <a:ext uri="{FF2B5EF4-FFF2-40B4-BE49-F238E27FC236}">
                            <a16:creationId xmlns:a16="http://schemas.microsoft.com/office/drawing/2014/main" id="{00000000-0008-0000-0000-00008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2B6791" id="Text Box 981" o:spid="_x0000_s1026" type="#_x0000_t202" style="position:absolute;margin-left:0;margin-top:0;width:6pt;height:2.25pt;z-index:25468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81088" behindDoc="0" locked="0" layoutInCell="1" allowOverlap="1" wp14:anchorId="5F01C630" wp14:editId="0F5D1060">
                      <wp:simplePos x="0" y="0"/>
                      <wp:positionH relativeFrom="column">
                        <wp:posOffset>0</wp:posOffset>
                      </wp:positionH>
                      <wp:positionV relativeFrom="paragraph">
                        <wp:posOffset>0</wp:posOffset>
                      </wp:positionV>
                      <wp:extent cx="76200" cy="28575"/>
                      <wp:effectExtent l="19050" t="19050" r="19050" b="28575"/>
                      <wp:wrapNone/>
                      <wp:docPr id="2951" name="Text Box 980">
                        <a:extLst xmlns:a="http://schemas.openxmlformats.org/drawingml/2006/main">
                          <a:ext uri="{FF2B5EF4-FFF2-40B4-BE49-F238E27FC236}">
                            <a16:creationId xmlns:a16="http://schemas.microsoft.com/office/drawing/2014/main" id="{00000000-0008-0000-0000-00008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42F44A" id="Text Box 980" o:spid="_x0000_s1026" type="#_x0000_t202" style="position:absolute;margin-left:0;margin-top:0;width:6pt;height:2.25pt;z-index:25468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82112" behindDoc="0" locked="0" layoutInCell="1" allowOverlap="1" wp14:anchorId="621D1154" wp14:editId="2A9148AB">
                      <wp:simplePos x="0" y="0"/>
                      <wp:positionH relativeFrom="column">
                        <wp:posOffset>0</wp:posOffset>
                      </wp:positionH>
                      <wp:positionV relativeFrom="paragraph">
                        <wp:posOffset>0</wp:posOffset>
                      </wp:positionV>
                      <wp:extent cx="76200" cy="28575"/>
                      <wp:effectExtent l="19050" t="19050" r="19050" b="28575"/>
                      <wp:wrapNone/>
                      <wp:docPr id="2952" name="Text Box 979">
                        <a:extLst xmlns:a="http://schemas.openxmlformats.org/drawingml/2006/main">
                          <a:ext uri="{FF2B5EF4-FFF2-40B4-BE49-F238E27FC236}">
                            <a16:creationId xmlns:a16="http://schemas.microsoft.com/office/drawing/2014/main" id="{00000000-0008-0000-0000-00008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00EE6E" id="Text Box 979" o:spid="_x0000_s1026" type="#_x0000_t202" style="position:absolute;margin-left:0;margin-top:0;width:6pt;height:2.25pt;z-index:25468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83136" behindDoc="0" locked="0" layoutInCell="1" allowOverlap="1" wp14:anchorId="102EA0F4" wp14:editId="3885F6BC">
                      <wp:simplePos x="0" y="0"/>
                      <wp:positionH relativeFrom="column">
                        <wp:posOffset>0</wp:posOffset>
                      </wp:positionH>
                      <wp:positionV relativeFrom="paragraph">
                        <wp:posOffset>0</wp:posOffset>
                      </wp:positionV>
                      <wp:extent cx="76200" cy="28575"/>
                      <wp:effectExtent l="19050" t="19050" r="19050" b="28575"/>
                      <wp:wrapNone/>
                      <wp:docPr id="2953" name="Text Box 978">
                        <a:extLst xmlns:a="http://schemas.openxmlformats.org/drawingml/2006/main">
                          <a:ext uri="{FF2B5EF4-FFF2-40B4-BE49-F238E27FC236}">
                            <a16:creationId xmlns:a16="http://schemas.microsoft.com/office/drawing/2014/main" id="{00000000-0008-0000-0000-00008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692CBA" id="Text Box 978" o:spid="_x0000_s1026" type="#_x0000_t202" style="position:absolute;margin-left:0;margin-top:0;width:6pt;height:2.25pt;z-index:25468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84160" behindDoc="0" locked="0" layoutInCell="1" allowOverlap="1" wp14:anchorId="67E17785" wp14:editId="68A57888">
                      <wp:simplePos x="0" y="0"/>
                      <wp:positionH relativeFrom="column">
                        <wp:posOffset>0</wp:posOffset>
                      </wp:positionH>
                      <wp:positionV relativeFrom="paragraph">
                        <wp:posOffset>0</wp:posOffset>
                      </wp:positionV>
                      <wp:extent cx="76200" cy="28575"/>
                      <wp:effectExtent l="19050" t="19050" r="19050" b="28575"/>
                      <wp:wrapNone/>
                      <wp:docPr id="2954" name="Text Box 977">
                        <a:extLst xmlns:a="http://schemas.openxmlformats.org/drawingml/2006/main">
                          <a:ext uri="{FF2B5EF4-FFF2-40B4-BE49-F238E27FC236}">
                            <a16:creationId xmlns:a16="http://schemas.microsoft.com/office/drawing/2014/main" id="{00000000-0008-0000-0000-00008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5E5446" id="Text Box 977" o:spid="_x0000_s1026" type="#_x0000_t202" style="position:absolute;margin-left:0;margin-top:0;width:6pt;height:2.25pt;z-index:25468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85184" behindDoc="0" locked="0" layoutInCell="1" allowOverlap="1" wp14:anchorId="4FB32313" wp14:editId="3383F4E1">
                      <wp:simplePos x="0" y="0"/>
                      <wp:positionH relativeFrom="column">
                        <wp:posOffset>0</wp:posOffset>
                      </wp:positionH>
                      <wp:positionV relativeFrom="paragraph">
                        <wp:posOffset>0</wp:posOffset>
                      </wp:positionV>
                      <wp:extent cx="76200" cy="28575"/>
                      <wp:effectExtent l="19050" t="19050" r="19050" b="28575"/>
                      <wp:wrapNone/>
                      <wp:docPr id="2955" name="Text Box 976">
                        <a:extLst xmlns:a="http://schemas.openxmlformats.org/drawingml/2006/main">
                          <a:ext uri="{FF2B5EF4-FFF2-40B4-BE49-F238E27FC236}">
                            <a16:creationId xmlns:a16="http://schemas.microsoft.com/office/drawing/2014/main" id="{00000000-0008-0000-0000-00008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D9C851" id="Text Box 976" o:spid="_x0000_s1026" type="#_x0000_t202" style="position:absolute;margin-left:0;margin-top:0;width:6pt;height:2.25pt;z-index:25468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86208" behindDoc="0" locked="0" layoutInCell="1" allowOverlap="1" wp14:anchorId="2655701D" wp14:editId="7E01AB62">
                      <wp:simplePos x="0" y="0"/>
                      <wp:positionH relativeFrom="column">
                        <wp:posOffset>0</wp:posOffset>
                      </wp:positionH>
                      <wp:positionV relativeFrom="paragraph">
                        <wp:posOffset>0</wp:posOffset>
                      </wp:positionV>
                      <wp:extent cx="76200" cy="28575"/>
                      <wp:effectExtent l="19050" t="19050" r="19050" b="28575"/>
                      <wp:wrapNone/>
                      <wp:docPr id="2956" name="Text Box 975">
                        <a:extLst xmlns:a="http://schemas.openxmlformats.org/drawingml/2006/main">
                          <a:ext uri="{FF2B5EF4-FFF2-40B4-BE49-F238E27FC236}">
                            <a16:creationId xmlns:a16="http://schemas.microsoft.com/office/drawing/2014/main" id="{00000000-0008-0000-0000-00008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1087FA" id="Text Box 975" o:spid="_x0000_s1026" type="#_x0000_t202" style="position:absolute;margin-left:0;margin-top:0;width:6pt;height:2.25pt;z-index:25468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87232" behindDoc="0" locked="0" layoutInCell="1" allowOverlap="1" wp14:anchorId="36BAC4B4" wp14:editId="3A21A732">
                      <wp:simplePos x="0" y="0"/>
                      <wp:positionH relativeFrom="column">
                        <wp:posOffset>0</wp:posOffset>
                      </wp:positionH>
                      <wp:positionV relativeFrom="paragraph">
                        <wp:posOffset>0</wp:posOffset>
                      </wp:positionV>
                      <wp:extent cx="76200" cy="28575"/>
                      <wp:effectExtent l="19050" t="19050" r="19050" b="28575"/>
                      <wp:wrapNone/>
                      <wp:docPr id="2957" name="Text Box 974">
                        <a:extLst xmlns:a="http://schemas.openxmlformats.org/drawingml/2006/main">
                          <a:ext uri="{FF2B5EF4-FFF2-40B4-BE49-F238E27FC236}">
                            <a16:creationId xmlns:a16="http://schemas.microsoft.com/office/drawing/2014/main" id="{00000000-0008-0000-0000-00008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5C5E5E" id="Text Box 974" o:spid="_x0000_s1026" type="#_x0000_t202" style="position:absolute;margin-left:0;margin-top:0;width:6pt;height:2.25pt;z-index:25468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88256" behindDoc="0" locked="0" layoutInCell="1" allowOverlap="1" wp14:anchorId="361901C3" wp14:editId="0773CC92">
                      <wp:simplePos x="0" y="0"/>
                      <wp:positionH relativeFrom="column">
                        <wp:posOffset>0</wp:posOffset>
                      </wp:positionH>
                      <wp:positionV relativeFrom="paragraph">
                        <wp:posOffset>0</wp:posOffset>
                      </wp:positionV>
                      <wp:extent cx="76200" cy="28575"/>
                      <wp:effectExtent l="19050" t="19050" r="19050" b="28575"/>
                      <wp:wrapNone/>
                      <wp:docPr id="2958" name="Text Box 973">
                        <a:extLst xmlns:a="http://schemas.openxmlformats.org/drawingml/2006/main">
                          <a:ext uri="{FF2B5EF4-FFF2-40B4-BE49-F238E27FC236}">
                            <a16:creationId xmlns:a16="http://schemas.microsoft.com/office/drawing/2014/main" id="{00000000-0008-0000-0000-00008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DD9556" id="Text Box 973" o:spid="_x0000_s1026" type="#_x0000_t202" style="position:absolute;margin-left:0;margin-top:0;width:6pt;height:2.25pt;z-index:25468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89280" behindDoc="0" locked="0" layoutInCell="1" allowOverlap="1" wp14:anchorId="78655D8B" wp14:editId="20F2080A">
                      <wp:simplePos x="0" y="0"/>
                      <wp:positionH relativeFrom="column">
                        <wp:posOffset>0</wp:posOffset>
                      </wp:positionH>
                      <wp:positionV relativeFrom="paragraph">
                        <wp:posOffset>0</wp:posOffset>
                      </wp:positionV>
                      <wp:extent cx="76200" cy="28575"/>
                      <wp:effectExtent l="19050" t="19050" r="19050" b="28575"/>
                      <wp:wrapNone/>
                      <wp:docPr id="2959" name="Text Box 972">
                        <a:extLst xmlns:a="http://schemas.openxmlformats.org/drawingml/2006/main">
                          <a:ext uri="{FF2B5EF4-FFF2-40B4-BE49-F238E27FC236}">
                            <a16:creationId xmlns:a16="http://schemas.microsoft.com/office/drawing/2014/main" id="{00000000-0008-0000-0000-00008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B54248" id="Text Box 972" o:spid="_x0000_s1026" type="#_x0000_t202" style="position:absolute;margin-left:0;margin-top:0;width:6pt;height:2.25pt;z-index:25468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90304" behindDoc="0" locked="0" layoutInCell="1" allowOverlap="1" wp14:anchorId="63C2972E" wp14:editId="16B2B5B5">
                      <wp:simplePos x="0" y="0"/>
                      <wp:positionH relativeFrom="column">
                        <wp:posOffset>0</wp:posOffset>
                      </wp:positionH>
                      <wp:positionV relativeFrom="paragraph">
                        <wp:posOffset>0</wp:posOffset>
                      </wp:positionV>
                      <wp:extent cx="76200" cy="28575"/>
                      <wp:effectExtent l="19050" t="19050" r="19050" b="28575"/>
                      <wp:wrapNone/>
                      <wp:docPr id="2960" name="Text Box 971">
                        <a:extLst xmlns:a="http://schemas.openxmlformats.org/drawingml/2006/main">
                          <a:ext uri="{FF2B5EF4-FFF2-40B4-BE49-F238E27FC236}">
                            <a16:creationId xmlns:a16="http://schemas.microsoft.com/office/drawing/2014/main" id="{00000000-0008-0000-0000-00009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691EE9" id="Text Box 971" o:spid="_x0000_s1026" type="#_x0000_t202" style="position:absolute;margin-left:0;margin-top:0;width:6pt;height:2.25pt;z-index:25469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91328" behindDoc="0" locked="0" layoutInCell="1" allowOverlap="1" wp14:anchorId="3B2E98F3" wp14:editId="63D01405">
                      <wp:simplePos x="0" y="0"/>
                      <wp:positionH relativeFrom="column">
                        <wp:posOffset>0</wp:posOffset>
                      </wp:positionH>
                      <wp:positionV relativeFrom="paragraph">
                        <wp:posOffset>0</wp:posOffset>
                      </wp:positionV>
                      <wp:extent cx="76200" cy="28575"/>
                      <wp:effectExtent l="19050" t="19050" r="19050" b="28575"/>
                      <wp:wrapNone/>
                      <wp:docPr id="2961" name="Text Box 970">
                        <a:extLst xmlns:a="http://schemas.openxmlformats.org/drawingml/2006/main">
                          <a:ext uri="{FF2B5EF4-FFF2-40B4-BE49-F238E27FC236}">
                            <a16:creationId xmlns:a16="http://schemas.microsoft.com/office/drawing/2014/main" id="{00000000-0008-0000-0000-00009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F7813F" id="Text Box 970" o:spid="_x0000_s1026" type="#_x0000_t202" style="position:absolute;margin-left:0;margin-top:0;width:6pt;height:2.25pt;z-index:25469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92352" behindDoc="0" locked="0" layoutInCell="1" allowOverlap="1" wp14:anchorId="05AE88EF" wp14:editId="2F73A013">
                      <wp:simplePos x="0" y="0"/>
                      <wp:positionH relativeFrom="column">
                        <wp:posOffset>0</wp:posOffset>
                      </wp:positionH>
                      <wp:positionV relativeFrom="paragraph">
                        <wp:posOffset>0</wp:posOffset>
                      </wp:positionV>
                      <wp:extent cx="76200" cy="28575"/>
                      <wp:effectExtent l="19050" t="19050" r="19050" b="28575"/>
                      <wp:wrapNone/>
                      <wp:docPr id="2962" name="Text Box 969">
                        <a:extLst xmlns:a="http://schemas.openxmlformats.org/drawingml/2006/main">
                          <a:ext uri="{FF2B5EF4-FFF2-40B4-BE49-F238E27FC236}">
                            <a16:creationId xmlns:a16="http://schemas.microsoft.com/office/drawing/2014/main" id="{00000000-0008-0000-0000-00009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239589" id="Text Box 969" o:spid="_x0000_s1026" type="#_x0000_t202" style="position:absolute;margin-left:0;margin-top:0;width:6pt;height:2.25pt;z-index:25469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93376" behindDoc="0" locked="0" layoutInCell="1" allowOverlap="1" wp14:anchorId="13C7E675" wp14:editId="227423D9">
                      <wp:simplePos x="0" y="0"/>
                      <wp:positionH relativeFrom="column">
                        <wp:posOffset>0</wp:posOffset>
                      </wp:positionH>
                      <wp:positionV relativeFrom="paragraph">
                        <wp:posOffset>0</wp:posOffset>
                      </wp:positionV>
                      <wp:extent cx="76200" cy="28575"/>
                      <wp:effectExtent l="19050" t="19050" r="19050" b="28575"/>
                      <wp:wrapNone/>
                      <wp:docPr id="2963" name="Text Box 968">
                        <a:extLst xmlns:a="http://schemas.openxmlformats.org/drawingml/2006/main">
                          <a:ext uri="{FF2B5EF4-FFF2-40B4-BE49-F238E27FC236}">
                            <a16:creationId xmlns:a16="http://schemas.microsoft.com/office/drawing/2014/main" id="{00000000-0008-0000-0000-00009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33248B" id="Text Box 968" o:spid="_x0000_s1026" type="#_x0000_t202" style="position:absolute;margin-left:0;margin-top:0;width:6pt;height:2.25pt;z-index:2546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94400" behindDoc="0" locked="0" layoutInCell="1" allowOverlap="1" wp14:anchorId="76E0E1BB" wp14:editId="680A5A75">
                      <wp:simplePos x="0" y="0"/>
                      <wp:positionH relativeFrom="column">
                        <wp:posOffset>0</wp:posOffset>
                      </wp:positionH>
                      <wp:positionV relativeFrom="paragraph">
                        <wp:posOffset>0</wp:posOffset>
                      </wp:positionV>
                      <wp:extent cx="76200" cy="28575"/>
                      <wp:effectExtent l="19050" t="19050" r="19050" b="28575"/>
                      <wp:wrapNone/>
                      <wp:docPr id="2964" name="Text Box 967">
                        <a:extLst xmlns:a="http://schemas.openxmlformats.org/drawingml/2006/main">
                          <a:ext uri="{FF2B5EF4-FFF2-40B4-BE49-F238E27FC236}">
                            <a16:creationId xmlns:a16="http://schemas.microsoft.com/office/drawing/2014/main" id="{00000000-0008-0000-0000-00009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F11B45" id="Text Box 967" o:spid="_x0000_s1026" type="#_x0000_t202" style="position:absolute;margin-left:0;margin-top:0;width:6pt;height:2.25pt;z-index:25469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95424" behindDoc="0" locked="0" layoutInCell="1" allowOverlap="1" wp14:anchorId="2C40AADC" wp14:editId="3AB299CB">
                      <wp:simplePos x="0" y="0"/>
                      <wp:positionH relativeFrom="column">
                        <wp:posOffset>0</wp:posOffset>
                      </wp:positionH>
                      <wp:positionV relativeFrom="paragraph">
                        <wp:posOffset>0</wp:posOffset>
                      </wp:positionV>
                      <wp:extent cx="76200" cy="28575"/>
                      <wp:effectExtent l="19050" t="19050" r="19050" b="28575"/>
                      <wp:wrapNone/>
                      <wp:docPr id="2965" name="Text Box 966">
                        <a:extLst xmlns:a="http://schemas.openxmlformats.org/drawingml/2006/main">
                          <a:ext uri="{FF2B5EF4-FFF2-40B4-BE49-F238E27FC236}">
                            <a16:creationId xmlns:a16="http://schemas.microsoft.com/office/drawing/2014/main" id="{00000000-0008-0000-0000-00009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FF12E3" id="Text Box 966" o:spid="_x0000_s1026" type="#_x0000_t202" style="position:absolute;margin-left:0;margin-top:0;width:6pt;height:2.25pt;z-index:2546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96448" behindDoc="0" locked="0" layoutInCell="1" allowOverlap="1" wp14:anchorId="47E7915D" wp14:editId="5D9A58E9">
                      <wp:simplePos x="0" y="0"/>
                      <wp:positionH relativeFrom="column">
                        <wp:posOffset>0</wp:posOffset>
                      </wp:positionH>
                      <wp:positionV relativeFrom="paragraph">
                        <wp:posOffset>0</wp:posOffset>
                      </wp:positionV>
                      <wp:extent cx="76200" cy="28575"/>
                      <wp:effectExtent l="19050" t="19050" r="19050" b="28575"/>
                      <wp:wrapNone/>
                      <wp:docPr id="2966" name="Text Box 965">
                        <a:extLst xmlns:a="http://schemas.openxmlformats.org/drawingml/2006/main">
                          <a:ext uri="{FF2B5EF4-FFF2-40B4-BE49-F238E27FC236}">
                            <a16:creationId xmlns:a16="http://schemas.microsoft.com/office/drawing/2014/main" id="{00000000-0008-0000-0000-00009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375C8A" id="Text Box 965" o:spid="_x0000_s1026" type="#_x0000_t202" style="position:absolute;margin-left:0;margin-top:0;width:6pt;height:2.25pt;z-index:2546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97472" behindDoc="0" locked="0" layoutInCell="1" allowOverlap="1" wp14:anchorId="19C075A7" wp14:editId="7A65EB64">
                      <wp:simplePos x="0" y="0"/>
                      <wp:positionH relativeFrom="column">
                        <wp:posOffset>0</wp:posOffset>
                      </wp:positionH>
                      <wp:positionV relativeFrom="paragraph">
                        <wp:posOffset>0</wp:posOffset>
                      </wp:positionV>
                      <wp:extent cx="76200" cy="28575"/>
                      <wp:effectExtent l="19050" t="19050" r="19050" b="28575"/>
                      <wp:wrapNone/>
                      <wp:docPr id="2967" name="Text Box 964">
                        <a:extLst xmlns:a="http://schemas.openxmlformats.org/drawingml/2006/main">
                          <a:ext uri="{FF2B5EF4-FFF2-40B4-BE49-F238E27FC236}">
                            <a16:creationId xmlns:a16="http://schemas.microsoft.com/office/drawing/2014/main" id="{00000000-0008-0000-0000-00009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7C6F0A" id="Text Box 964" o:spid="_x0000_s1026" type="#_x0000_t202" style="position:absolute;margin-left:0;margin-top:0;width:6pt;height:2.25pt;z-index:25469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98496" behindDoc="0" locked="0" layoutInCell="1" allowOverlap="1" wp14:anchorId="076E4B7B" wp14:editId="30E3A5BF">
                      <wp:simplePos x="0" y="0"/>
                      <wp:positionH relativeFrom="column">
                        <wp:posOffset>0</wp:posOffset>
                      </wp:positionH>
                      <wp:positionV relativeFrom="paragraph">
                        <wp:posOffset>0</wp:posOffset>
                      </wp:positionV>
                      <wp:extent cx="76200" cy="28575"/>
                      <wp:effectExtent l="19050" t="19050" r="19050" b="28575"/>
                      <wp:wrapNone/>
                      <wp:docPr id="2968" name="Text Box 963">
                        <a:extLst xmlns:a="http://schemas.openxmlformats.org/drawingml/2006/main">
                          <a:ext uri="{FF2B5EF4-FFF2-40B4-BE49-F238E27FC236}">
                            <a16:creationId xmlns:a16="http://schemas.microsoft.com/office/drawing/2014/main" id="{00000000-0008-0000-0000-00009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F5B2F1" id="Text Box 963" o:spid="_x0000_s1026" type="#_x0000_t202" style="position:absolute;margin-left:0;margin-top:0;width:6pt;height:2.25pt;z-index:2546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99520" behindDoc="0" locked="0" layoutInCell="1" allowOverlap="1" wp14:anchorId="2D526FEC" wp14:editId="43D64E68">
                      <wp:simplePos x="0" y="0"/>
                      <wp:positionH relativeFrom="column">
                        <wp:posOffset>0</wp:posOffset>
                      </wp:positionH>
                      <wp:positionV relativeFrom="paragraph">
                        <wp:posOffset>0</wp:posOffset>
                      </wp:positionV>
                      <wp:extent cx="76200" cy="28575"/>
                      <wp:effectExtent l="19050" t="19050" r="19050" b="28575"/>
                      <wp:wrapNone/>
                      <wp:docPr id="2969" name="Text Box 962">
                        <a:extLst xmlns:a="http://schemas.openxmlformats.org/drawingml/2006/main">
                          <a:ext uri="{FF2B5EF4-FFF2-40B4-BE49-F238E27FC236}">
                            <a16:creationId xmlns:a16="http://schemas.microsoft.com/office/drawing/2014/main" id="{00000000-0008-0000-0000-00009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C448FB" id="Text Box 962" o:spid="_x0000_s1026" type="#_x0000_t202" style="position:absolute;margin-left:0;margin-top:0;width:6pt;height:2.25pt;z-index:25469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00544" behindDoc="0" locked="0" layoutInCell="1" allowOverlap="1" wp14:anchorId="4E9C7A17" wp14:editId="2165AE14">
                      <wp:simplePos x="0" y="0"/>
                      <wp:positionH relativeFrom="column">
                        <wp:posOffset>0</wp:posOffset>
                      </wp:positionH>
                      <wp:positionV relativeFrom="paragraph">
                        <wp:posOffset>0</wp:posOffset>
                      </wp:positionV>
                      <wp:extent cx="76200" cy="28575"/>
                      <wp:effectExtent l="19050" t="19050" r="19050" b="28575"/>
                      <wp:wrapNone/>
                      <wp:docPr id="2970" name="Text Box 961">
                        <a:extLst xmlns:a="http://schemas.openxmlformats.org/drawingml/2006/main">
                          <a:ext uri="{FF2B5EF4-FFF2-40B4-BE49-F238E27FC236}">
                            <a16:creationId xmlns:a16="http://schemas.microsoft.com/office/drawing/2014/main" id="{00000000-0008-0000-0000-00009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1C5133" id="Text Box 961" o:spid="_x0000_s1026" type="#_x0000_t202" style="position:absolute;margin-left:0;margin-top:0;width:6pt;height:2.25pt;z-index:2547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01568" behindDoc="0" locked="0" layoutInCell="1" allowOverlap="1" wp14:anchorId="64049786" wp14:editId="02FE6F75">
                      <wp:simplePos x="0" y="0"/>
                      <wp:positionH relativeFrom="column">
                        <wp:posOffset>0</wp:posOffset>
                      </wp:positionH>
                      <wp:positionV relativeFrom="paragraph">
                        <wp:posOffset>0</wp:posOffset>
                      </wp:positionV>
                      <wp:extent cx="76200" cy="28575"/>
                      <wp:effectExtent l="19050" t="19050" r="19050" b="28575"/>
                      <wp:wrapNone/>
                      <wp:docPr id="2971" name="Text Box 960">
                        <a:extLst xmlns:a="http://schemas.openxmlformats.org/drawingml/2006/main">
                          <a:ext uri="{FF2B5EF4-FFF2-40B4-BE49-F238E27FC236}">
                            <a16:creationId xmlns:a16="http://schemas.microsoft.com/office/drawing/2014/main" id="{00000000-0008-0000-0000-00009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531CE9" id="Text Box 960" o:spid="_x0000_s1026" type="#_x0000_t202" style="position:absolute;margin-left:0;margin-top:0;width:6pt;height:2.25pt;z-index:25470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02592" behindDoc="0" locked="0" layoutInCell="1" allowOverlap="1" wp14:anchorId="1F35E159" wp14:editId="51181932">
                      <wp:simplePos x="0" y="0"/>
                      <wp:positionH relativeFrom="column">
                        <wp:posOffset>0</wp:posOffset>
                      </wp:positionH>
                      <wp:positionV relativeFrom="paragraph">
                        <wp:posOffset>0</wp:posOffset>
                      </wp:positionV>
                      <wp:extent cx="76200" cy="28575"/>
                      <wp:effectExtent l="19050" t="19050" r="19050" b="28575"/>
                      <wp:wrapNone/>
                      <wp:docPr id="2972" name="Text Box 959">
                        <a:extLst xmlns:a="http://schemas.openxmlformats.org/drawingml/2006/main">
                          <a:ext uri="{FF2B5EF4-FFF2-40B4-BE49-F238E27FC236}">
                            <a16:creationId xmlns:a16="http://schemas.microsoft.com/office/drawing/2014/main" id="{00000000-0008-0000-0000-00009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AA53F2" id="Text Box 959" o:spid="_x0000_s1026" type="#_x0000_t202" style="position:absolute;margin-left:0;margin-top:0;width:6pt;height:2.25pt;z-index:2547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03616" behindDoc="0" locked="0" layoutInCell="1" allowOverlap="1" wp14:anchorId="7112DBDC" wp14:editId="44977F9E">
                      <wp:simplePos x="0" y="0"/>
                      <wp:positionH relativeFrom="column">
                        <wp:posOffset>0</wp:posOffset>
                      </wp:positionH>
                      <wp:positionV relativeFrom="paragraph">
                        <wp:posOffset>0</wp:posOffset>
                      </wp:positionV>
                      <wp:extent cx="76200" cy="28575"/>
                      <wp:effectExtent l="19050" t="19050" r="19050" b="28575"/>
                      <wp:wrapNone/>
                      <wp:docPr id="2973" name="Text Box 958">
                        <a:extLst xmlns:a="http://schemas.openxmlformats.org/drawingml/2006/main">
                          <a:ext uri="{FF2B5EF4-FFF2-40B4-BE49-F238E27FC236}">
                            <a16:creationId xmlns:a16="http://schemas.microsoft.com/office/drawing/2014/main" id="{00000000-0008-0000-0000-00009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7A9F4E" id="Text Box 958" o:spid="_x0000_s1026" type="#_x0000_t202" style="position:absolute;margin-left:0;margin-top:0;width:6pt;height:2.25pt;z-index:2547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04640" behindDoc="0" locked="0" layoutInCell="1" allowOverlap="1" wp14:anchorId="7B898087" wp14:editId="11DA6A60">
                      <wp:simplePos x="0" y="0"/>
                      <wp:positionH relativeFrom="column">
                        <wp:posOffset>0</wp:posOffset>
                      </wp:positionH>
                      <wp:positionV relativeFrom="paragraph">
                        <wp:posOffset>0</wp:posOffset>
                      </wp:positionV>
                      <wp:extent cx="76200" cy="28575"/>
                      <wp:effectExtent l="19050" t="19050" r="19050" b="28575"/>
                      <wp:wrapNone/>
                      <wp:docPr id="2974" name="Text Box 957">
                        <a:extLst xmlns:a="http://schemas.openxmlformats.org/drawingml/2006/main">
                          <a:ext uri="{FF2B5EF4-FFF2-40B4-BE49-F238E27FC236}">
                            <a16:creationId xmlns:a16="http://schemas.microsoft.com/office/drawing/2014/main" id="{00000000-0008-0000-0000-00009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062D5C" id="Text Box 957" o:spid="_x0000_s1026" type="#_x0000_t202" style="position:absolute;margin-left:0;margin-top:0;width:6pt;height:2.25pt;z-index:2547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05664" behindDoc="0" locked="0" layoutInCell="1" allowOverlap="1" wp14:anchorId="6514B3C0" wp14:editId="629271B4">
                      <wp:simplePos x="0" y="0"/>
                      <wp:positionH relativeFrom="column">
                        <wp:posOffset>0</wp:posOffset>
                      </wp:positionH>
                      <wp:positionV relativeFrom="paragraph">
                        <wp:posOffset>0</wp:posOffset>
                      </wp:positionV>
                      <wp:extent cx="76200" cy="28575"/>
                      <wp:effectExtent l="19050" t="19050" r="19050" b="28575"/>
                      <wp:wrapNone/>
                      <wp:docPr id="2975" name="Text Box 956">
                        <a:extLst xmlns:a="http://schemas.openxmlformats.org/drawingml/2006/main">
                          <a:ext uri="{FF2B5EF4-FFF2-40B4-BE49-F238E27FC236}">
                            <a16:creationId xmlns:a16="http://schemas.microsoft.com/office/drawing/2014/main" id="{00000000-0008-0000-0000-00009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E79C2A" id="Text Box 956" o:spid="_x0000_s1026" type="#_x0000_t202" style="position:absolute;margin-left:0;margin-top:0;width:6pt;height:2.25pt;z-index:2547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06688" behindDoc="0" locked="0" layoutInCell="1" allowOverlap="1" wp14:anchorId="6640BE90" wp14:editId="5DA00F89">
                      <wp:simplePos x="0" y="0"/>
                      <wp:positionH relativeFrom="column">
                        <wp:posOffset>0</wp:posOffset>
                      </wp:positionH>
                      <wp:positionV relativeFrom="paragraph">
                        <wp:posOffset>0</wp:posOffset>
                      </wp:positionV>
                      <wp:extent cx="76200" cy="28575"/>
                      <wp:effectExtent l="19050" t="19050" r="19050" b="28575"/>
                      <wp:wrapNone/>
                      <wp:docPr id="2976" name="Text Box 955">
                        <a:extLst xmlns:a="http://schemas.openxmlformats.org/drawingml/2006/main">
                          <a:ext uri="{FF2B5EF4-FFF2-40B4-BE49-F238E27FC236}">
                            <a16:creationId xmlns:a16="http://schemas.microsoft.com/office/drawing/2014/main" id="{00000000-0008-0000-0000-0000A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2D4240" id="Text Box 955" o:spid="_x0000_s1026" type="#_x0000_t202" style="position:absolute;margin-left:0;margin-top:0;width:6pt;height:2.25pt;z-index:2547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07712" behindDoc="0" locked="0" layoutInCell="1" allowOverlap="1" wp14:anchorId="5CDB9724" wp14:editId="42A63734">
                      <wp:simplePos x="0" y="0"/>
                      <wp:positionH relativeFrom="column">
                        <wp:posOffset>0</wp:posOffset>
                      </wp:positionH>
                      <wp:positionV relativeFrom="paragraph">
                        <wp:posOffset>0</wp:posOffset>
                      </wp:positionV>
                      <wp:extent cx="76200" cy="28575"/>
                      <wp:effectExtent l="19050" t="19050" r="19050" b="28575"/>
                      <wp:wrapNone/>
                      <wp:docPr id="2977" name="Text Box 954">
                        <a:extLst xmlns:a="http://schemas.openxmlformats.org/drawingml/2006/main">
                          <a:ext uri="{FF2B5EF4-FFF2-40B4-BE49-F238E27FC236}">
                            <a16:creationId xmlns:a16="http://schemas.microsoft.com/office/drawing/2014/main" id="{00000000-0008-0000-0000-0000A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6EDE20" id="Text Box 954" o:spid="_x0000_s1026" type="#_x0000_t202" style="position:absolute;margin-left:0;margin-top:0;width:6pt;height:2.25pt;z-index:25470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08736" behindDoc="0" locked="0" layoutInCell="1" allowOverlap="1" wp14:anchorId="6F423171" wp14:editId="5DFCBB90">
                      <wp:simplePos x="0" y="0"/>
                      <wp:positionH relativeFrom="column">
                        <wp:posOffset>0</wp:posOffset>
                      </wp:positionH>
                      <wp:positionV relativeFrom="paragraph">
                        <wp:posOffset>0</wp:posOffset>
                      </wp:positionV>
                      <wp:extent cx="76200" cy="28575"/>
                      <wp:effectExtent l="19050" t="19050" r="19050" b="28575"/>
                      <wp:wrapNone/>
                      <wp:docPr id="2978" name="Text Box 953">
                        <a:extLst xmlns:a="http://schemas.openxmlformats.org/drawingml/2006/main">
                          <a:ext uri="{FF2B5EF4-FFF2-40B4-BE49-F238E27FC236}">
                            <a16:creationId xmlns:a16="http://schemas.microsoft.com/office/drawing/2014/main" id="{00000000-0008-0000-0000-0000A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A6277B" id="Text Box 953" o:spid="_x0000_s1026" type="#_x0000_t202" style="position:absolute;margin-left:0;margin-top:0;width:6pt;height:2.25pt;z-index:2547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09760" behindDoc="0" locked="0" layoutInCell="1" allowOverlap="1" wp14:anchorId="596FB56F" wp14:editId="4DF8F7D2">
                      <wp:simplePos x="0" y="0"/>
                      <wp:positionH relativeFrom="column">
                        <wp:posOffset>0</wp:posOffset>
                      </wp:positionH>
                      <wp:positionV relativeFrom="paragraph">
                        <wp:posOffset>0</wp:posOffset>
                      </wp:positionV>
                      <wp:extent cx="76200" cy="28575"/>
                      <wp:effectExtent l="19050" t="19050" r="19050" b="28575"/>
                      <wp:wrapNone/>
                      <wp:docPr id="2979" name="Text Box 952">
                        <a:extLst xmlns:a="http://schemas.openxmlformats.org/drawingml/2006/main">
                          <a:ext uri="{FF2B5EF4-FFF2-40B4-BE49-F238E27FC236}">
                            <a16:creationId xmlns:a16="http://schemas.microsoft.com/office/drawing/2014/main" id="{00000000-0008-0000-0000-0000A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D10811" id="Text Box 952" o:spid="_x0000_s1026" type="#_x0000_t202" style="position:absolute;margin-left:0;margin-top:0;width:6pt;height:2.25pt;z-index:25470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10784" behindDoc="0" locked="0" layoutInCell="1" allowOverlap="1" wp14:anchorId="2D90470E" wp14:editId="2A41E0E3">
                      <wp:simplePos x="0" y="0"/>
                      <wp:positionH relativeFrom="column">
                        <wp:posOffset>0</wp:posOffset>
                      </wp:positionH>
                      <wp:positionV relativeFrom="paragraph">
                        <wp:posOffset>0</wp:posOffset>
                      </wp:positionV>
                      <wp:extent cx="76200" cy="28575"/>
                      <wp:effectExtent l="19050" t="19050" r="19050" b="28575"/>
                      <wp:wrapNone/>
                      <wp:docPr id="2980" name="Text Box 951">
                        <a:extLst xmlns:a="http://schemas.openxmlformats.org/drawingml/2006/main">
                          <a:ext uri="{FF2B5EF4-FFF2-40B4-BE49-F238E27FC236}">
                            <a16:creationId xmlns:a16="http://schemas.microsoft.com/office/drawing/2014/main" id="{00000000-0008-0000-0000-0000A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023A7" id="Text Box 951" o:spid="_x0000_s1026" type="#_x0000_t202" style="position:absolute;margin-left:0;margin-top:0;width:6pt;height:2.25pt;z-index:2547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11808" behindDoc="0" locked="0" layoutInCell="1" allowOverlap="1" wp14:anchorId="1302B4DD" wp14:editId="2C5F9968">
                      <wp:simplePos x="0" y="0"/>
                      <wp:positionH relativeFrom="column">
                        <wp:posOffset>0</wp:posOffset>
                      </wp:positionH>
                      <wp:positionV relativeFrom="paragraph">
                        <wp:posOffset>0</wp:posOffset>
                      </wp:positionV>
                      <wp:extent cx="76200" cy="28575"/>
                      <wp:effectExtent l="19050" t="19050" r="19050" b="28575"/>
                      <wp:wrapNone/>
                      <wp:docPr id="2981" name="Text Box 950">
                        <a:extLst xmlns:a="http://schemas.openxmlformats.org/drawingml/2006/main">
                          <a:ext uri="{FF2B5EF4-FFF2-40B4-BE49-F238E27FC236}">
                            <a16:creationId xmlns:a16="http://schemas.microsoft.com/office/drawing/2014/main" id="{00000000-0008-0000-0000-0000A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224ABB" id="Text Box 950" o:spid="_x0000_s1026" type="#_x0000_t202" style="position:absolute;margin-left:0;margin-top:0;width:6pt;height:2.25pt;z-index:2547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12832" behindDoc="0" locked="0" layoutInCell="1" allowOverlap="1" wp14:anchorId="69E12E6A" wp14:editId="4AD3CEF8">
                      <wp:simplePos x="0" y="0"/>
                      <wp:positionH relativeFrom="column">
                        <wp:posOffset>0</wp:posOffset>
                      </wp:positionH>
                      <wp:positionV relativeFrom="paragraph">
                        <wp:posOffset>0</wp:posOffset>
                      </wp:positionV>
                      <wp:extent cx="76200" cy="28575"/>
                      <wp:effectExtent l="19050" t="19050" r="19050" b="28575"/>
                      <wp:wrapNone/>
                      <wp:docPr id="2982" name="Text Box 949">
                        <a:extLst xmlns:a="http://schemas.openxmlformats.org/drawingml/2006/main">
                          <a:ext uri="{FF2B5EF4-FFF2-40B4-BE49-F238E27FC236}">
                            <a16:creationId xmlns:a16="http://schemas.microsoft.com/office/drawing/2014/main" id="{00000000-0008-0000-0000-0000A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4E993B" id="Text Box 949" o:spid="_x0000_s1026" type="#_x0000_t202" style="position:absolute;margin-left:0;margin-top:0;width:6pt;height:2.25pt;z-index:2547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13856" behindDoc="0" locked="0" layoutInCell="1" allowOverlap="1" wp14:anchorId="7EBE982F" wp14:editId="2D319420">
                      <wp:simplePos x="0" y="0"/>
                      <wp:positionH relativeFrom="column">
                        <wp:posOffset>0</wp:posOffset>
                      </wp:positionH>
                      <wp:positionV relativeFrom="paragraph">
                        <wp:posOffset>0</wp:posOffset>
                      </wp:positionV>
                      <wp:extent cx="76200" cy="28575"/>
                      <wp:effectExtent l="19050" t="19050" r="19050" b="28575"/>
                      <wp:wrapNone/>
                      <wp:docPr id="2983" name="Text Box 948">
                        <a:extLst xmlns:a="http://schemas.openxmlformats.org/drawingml/2006/main">
                          <a:ext uri="{FF2B5EF4-FFF2-40B4-BE49-F238E27FC236}">
                            <a16:creationId xmlns:a16="http://schemas.microsoft.com/office/drawing/2014/main" id="{00000000-0008-0000-0000-0000A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871290" id="Text Box 948" o:spid="_x0000_s1026" type="#_x0000_t202" style="position:absolute;margin-left:0;margin-top:0;width:6pt;height:2.25pt;z-index:25471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14880" behindDoc="0" locked="0" layoutInCell="1" allowOverlap="1" wp14:anchorId="70E130B1" wp14:editId="31DFD72B">
                      <wp:simplePos x="0" y="0"/>
                      <wp:positionH relativeFrom="column">
                        <wp:posOffset>0</wp:posOffset>
                      </wp:positionH>
                      <wp:positionV relativeFrom="paragraph">
                        <wp:posOffset>0</wp:posOffset>
                      </wp:positionV>
                      <wp:extent cx="76200" cy="28575"/>
                      <wp:effectExtent l="19050" t="19050" r="19050" b="28575"/>
                      <wp:wrapNone/>
                      <wp:docPr id="2984" name="Text Box 947">
                        <a:extLst xmlns:a="http://schemas.openxmlformats.org/drawingml/2006/main">
                          <a:ext uri="{FF2B5EF4-FFF2-40B4-BE49-F238E27FC236}">
                            <a16:creationId xmlns:a16="http://schemas.microsoft.com/office/drawing/2014/main" id="{00000000-0008-0000-0000-0000A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F26A43" id="Text Box 947" o:spid="_x0000_s1026" type="#_x0000_t202" style="position:absolute;margin-left:0;margin-top:0;width:6pt;height:2.25pt;z-index:2547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15904" behindDoc="0" locked="0" layoutInCell="1" allowOverlap="1" wp14:anchorId="0A15EC9E" wp14:editId="45817E07">
                      <wp:simplePos x="0" y="0"/>
                      <wp:positionH relativeFrom="column">
                        <wp:posOffset>0</wp:posOffset>
                      </wp:positionH>
                      <wp:positionV relativeFrom="paragraph">
                        <wp:posOffset>0</wp:posOffset>
                      </wp:positionV>
                      <wp:extent cx="76200" cy="28575"/>
                      <wp:effectExtent l="19050" t="19050" r="19050" b="28575"/>
                      <wp:wrapNone/>
                      <wp:docPr id="2985" name="Text Box 946">
                        <a:extLst xmlns:a="http://schemas.openxmlformats.org/drawingml/2006/main">
                          <a:ext uri="{FF2B5EF4-FFF2-40B4-BE49-F238E27FC236}">
                            <a16:creationId xmlns:a16="http://schemas.microsoft.com/office/drawing/2014/main" id="{00000000-0008-0000-0000-0000A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2AA7F5" id="Text Box 946" o:spid="_x0000_s1026" type="#_x0000_t202" style="position:absolute;margin-left:0;margin-top:0;width:6pt;height:2.25pt;z-index:25471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16928" behindDoc="0" locked="0" layoutInCell="1" allowOverlap="1" wp14:anchorId="062315AF" wp14:editId="280077A7">
                      <wp:simplePos x="0" y="0"/>
                      <wp:positionH relativeFrom="column">
                        <wp:posOffset>0</wp:posOffset>
                      </wp:positionH>
                      <wp:positionV relativeFrom="paragraph">
                        <wp:posOffset>0</wp:posOffset>
                      </wp:positionV>
                      <wp:extent cx="76200" cy="28575"/>
                      <wp:effectExtent l="19050" t="19050" r="19050" b="28575"/>
                      <wp:wrapNone/>
                      <wp:docPr id="2986" name="Text Box 945">
                        <a:extLst xmlns:a="http://schemas.openxmlformats.org/drawingml/2006/main">
                          <a:ext uri="{FF2B5EF4-FFF2-40B4-BE49-F238E27FC236}">
                            <a16:creationId xmlns:a16="http://schemas.microsoft.com/office/drawing/2014/main" id="{00000000-0008-0000-0000-0000A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95BE3D" id="Text Box 945" o:spid="_x0000_s1026" type="#_x0000_t202" style="position:absolute;margin-left:0;margin-top:0;width:6pt;height:2.25pt;z-index:2547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17952" behindDoc="0" locked="0" layoutInCell="1" allowOverlap="1" wp14:anchorId="0B039B77" wp14:editId="51E5E83A">
                      <wp:simplePos x="0" y="0"/>
                      <wp:positionH relativeFrom="column">
                        <wp:posOffset>0</wp:posOffset>
                      </wp:positionH>
                      <wp:positionV relativeFrom="paragraph">
                        <wp:posOffset>0</wp:posOffset>
                      </wp:positionV>
                      <wp:extent cx="76200" cy="28575"/>
                      <wp:effectExtent l="19050" t="19050" r="19050" b="28575"/>
                      <wp:wrapNone/>
                      <wp:docPr id="2987" name="Text Box 944">
                        <a:extLst xmlns:a="http://schemas.openxmlformats.org/drawingml/2006/main">
                          <a:ext uri="{FF2B5EF4-FFF2-40B4-BE49-F238E27FC236}">
                            <a16:creationId xmlns:a16="http://schemas.microsoft.com/office/drawing/2014/main" id="{00000000-0008-0000-0000-0000A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9F0BF4" id="Text Box 944" o:spid="_x0000_s1026" type="#_x0000_t202" style="position:absolute;margin-left:0;margin-top:0;width:6pt;height:2.25pt;z-index:25471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18976" behindDoc="0" locked="0" layoutInCell="1" allowOverlap="1" wp14:anchorId="246FE33F" wp14:editId="7DEB5B1D">
                      <wp:simplePos x="0" y="0"/>
                      <wp:positionH relativeFrom="column">
                        <wp:posOffset>0</wp:posOffset>
                      </wp:positionH>
                      <wp:positionV relativeFrom="paragraph">
                        <wp:posOffset>0</wp:posOffset>
                      </wp:positionV>
                      <wp:extent cx="76200" cy="28575"/>
                      <wp:effectExtent l="19050" t="19050" r="19050" b="28575"/>
                      <wp:wrapNone/>
                      <wp:docPr id="2988" name="Text Box 943">
                        <a:extLst xmlns:a="http://schemas.openxmlformats.org/drawingml/2006/main">
                          <a:ext uri="{FF2B5EF4-FFF2-40B4-BE49-F238E27FC236}">
                            <a16:creationId xmlns:a16="http://schemas.microsoft.com/office/drawing/2014/main" id="{00000000-0008-0000-0000-0000A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603704" id="Text Box 943" o:spid="_x0000_s1026" type="#_x0000_t202" style="position:absolute;margin-left:0;margin-top:0;width:6pt;height:2.25pt;z-index:25471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20000" behindDoc="0" locked="0" layoutInCell="1" allowOverlap="1" wp14:anchorId="736DB882" wp14:editId="1F5C4239">
                      <wp:simplePos x="0" y="0"/>
                      <wp:positionH relativeFrom="column">
                        <wp:posOffset>0</wp:posOffset>
                      </wp:positionH>
                      <wp:positionV relativeFrom="paragraph">
                        <wp:posOffset>0</wp:posOffset>
                      </wp:positionV>
                      <wp:extent cx="76200" cy="28575"/>
                      <wp:effectExtent l="19050" t="19050" r="19050" b="28575"/>
                      <wp:wrapNone/>
                      <wp:docPr id="2989" name="Text Box 942">
                        <a:extLst xmlns:a="http://schemas.openxmlformats.org/drawingml/2006/main">
                          <a:ext uri="{FF2B5EF4-FFF2-40B4-BE49-F238E27FC236}">
                            <a16:creationId xmlns:a16="http://schemas.microsoft.com/office/drawing/2014/main" id="{00000000-0008-0000-0000-0000A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422D29" id="Text Box 942" o:spid="_x0000_s1026" type="#_x0000_t202" style="position:absolute;margin-left:0;margin-top:0;width:6pt;height:2.25pt;z-index:2547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21024" behindDoc="0" locked="0" layoutInCell="1" allowOverlap="1" wp14:anchorId="534C3E26" wp14:editId="1C2974AD">
                      <wp:simplePos x="0" y="0"/>
                      <wp:positionH relativeFrom="column">
                        <wp:posOffset>0</wp:posOffset>
                      </wp:positionH>
                      <wp:positionV relativeFrom="paragraph">
                        <wp:posOffset>0</wp:posOffset>
                      </wp:positionV>
                      <wp:extent cx="76200" cy="28575"/>
                      <wp:effectExtent l="19050" t="19050" r="19050" b="28575"/>
                      <wp:wrapNone/>
                      <wp:docPr id="2990" name="Text Box 941">
                        <a:extLst xmlns:a="http://schemas.openxmlformats.org/drawingml/2006/main">
                          <a:ext uri="{FF2B5EF4-FFF2-40B4-BE49-F238E27FC236}">
                            <a16:creationId xmlns:a16="http://schemas.microsoft.com/office/drawing/2014/main" id="{00000000-0008-0000-0000-0000A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63F30D" id="Text Box 941" o:spid="_x0000_s1026" type="#_x0000_t202" style="position:absolute;margin-left:0;margin-top:0;width:6pt;height:2.25pt;z-index:2547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22048" behindDoc="0" locked="0" layoutInCell="1" allowOverlap="1" wp14:anchorId="2EF91970" wp14:editId="0C209376">
                      <wp:simplePos x="0" y="0"/>
                      <wp:positionH relativeFrom="column">
                        <wp:posOffset>0</wp:posOffset>
                      </wp:positionH>
                      <wp:positionV relativeFrom="paragraph">
                        <wp:posOffset>0</wp:posOffset>
                      </wp:positionV>
                      <wp:extent cx="76200" cy="28575"/>
                      <wp:effectExtent l="19050" t="19050" r="19050" b="28575"/>
                      <wp:wrapNone/>
                      <wp:docPr id="2991" name="Text Box 940">
                        <a:extLst xmlns:a="http://schemas.openxmlformats.org/drawingml/2006/main">
                          <a:ext uri="{FF2B5EF4-FFF2-40B4-BE49-F238E27FC236}">
                            <a16:creationId xmlns:a16="http://schemas.microsoft.com/office/drawing/2014/main" id="{00000000-0008-0000-0000-0000A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023D5" id="Text Box 940" o:spid="_x0000_s1026" type="#_x0000_t202" style="position:absolute;margin-left:0;margin-top:0;width:6pt;height:2.25pt;z-index:2547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23072" behindDoc="0" locked="0" layoutInCell="1" allowOverlap="1" wp14:anchorId="2551AB2A" wp14:editId="4DD1E163">
                      <wp:simplePos x="0" y="0"/>
                      <wp:positionH relativeFrom="column">
                        <wp:posOffset>0</wp:posOffset>
                      </wp:positionH>
                      <wp:positionV relativeFrom="paragraph">
                        <wp:posOffset>0</wp:posOffset>
                      </wp:positionV>
                      <wp:extent cx="76200" cy="28575"/>
                      <wp:effectExtent l="19050" t="19050" r="19050" b="28575"/>
                      <wp:wrapNone/>
                      <wp:docPr id="2992" name="Text Box 939">
                        <a:extLst xmlns:a="http://schemas.openxmlformats.org/drawingml/2006/main">
                          <a:ext uri="{FF2B5EF4-FFF2-40B4-BE49-F238E27FC236}">
                            <a16:creationId xmlns:a16="http://schemas.microsoft.com/office/drawing/2014/main" id="{00000000-0008-0000-0000-0000B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95B1FD" id="Text Box 939" o:spid="_x0000_s1026" type="#_x0000_t202" style="position:absolute;margin-left:0;margin-top:0;width:6pt;height:2.25pt;z-index:25472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24096" behindDoc="0" locked="0" layoutInCell="1" allowOverlap="1" wp14:anchorId="49203D0E" wp14:editId="07E77281">
                      <wp:simplePos x="0" y="0"/>
                      <wp:positionH relativeFrom="column">
                        <wp:posOffset>0</wp:posOffset>
                      </wp:positionH>
                      <wp:positionV relativeFrom="paragraph">
                        <wp:posOffset>0</wp:posOffset>
                      </wp:positionV>
                      <wp:extent cx="76200" cy="28575"/>
                      <wp:effectExtent l="19050" t="19050" r="19050" b="28575"/>
                      <wp:wrapNone/>
                      <wp:docPr id="2993" name="Text Box 938">
                        <a:extLst xmlns:a="http://schemas.openxmlformats.org/drawingml/2006/main">
                          <a:ext uri="{FF2B5EF4-FFF2-40B4-BE49-F238E27FC236}">
                            <a16:creationId xmlns:a16="http://schemas.microsoft.com/office/drawing/2014/main" id="{00000000-0008-0000-0000-0000B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CC6DF2" id="Text Box 938" o:spid="_x0000_s1026" type="#_x0000_t202" style="position:absolute;margin-left:0;margin-top:0;width:6pt;height:2.25pt;z-index:2547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25120" behindDoc="0" locked="0" layoutInCell="1" allowOverlap="1" wp14:anchorId="74D310E8" wp14:editId="02453A05">
                      <wp:simplePos x="0" y="0"/>
                      <wp:positionH relativeFrom="column">
                        <wp:posOffset>0</wp:posOffset>
                      </wp:positionH>
                      <wp:positionV relativeFrom="paragraph">
                        <wp:posOffset>0</wp:posOffset>
                      </wp:positionV>
                      <wp:extent cx="76200" cy="28575"/>
                      <wp:effectExtent l="19050" t="19050" r="19050" b="28575"/>
                      <wp:wrapNone/>
                      <wp:docPr id="2994" name="Text Box 937">
                        <a:extLst xmlns:a="http://schemas.openxmlformats.org/drawingml/2006/main">
                          <a:ext uri="{FF2B5EF4-FFF2-40B4-BE49-F238E27FC236}">
                            <a16:creationId xmlns:a16="http://schemas.microsoft.com/office/drawing/2014/main" id="{00000000-0008-0000-0000-0000B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C8CF1A" id="Text Box 937" o:spid="_x0000_s1026" type="#_x0000_t202" style="position:absolute;margin-left:0;margin-top:0;width:6pt;height:2.25pt;z-index:25472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26144" behindDoc="0" locked="0" layoutInCell="1" allowOverlap="1" wp14:anchorId="603C97C7" wp14:editId="0EE28924">
                      <wp:simplePos x="0" y="0"/>
                      <wp:positionH relativeFrom="column">
                        <wp:posOffset>0</wp:posOffset>
                      </wp:positionH>
                      <wp:positionV relativeFrom="paragraph">
                        <wp:posOffset>0</wp:posOffset>
                      </wp:positionV>
                      <wp:extent cx="76200" cy="28575"/>
                      <wp:effectExtent l="19050" t="19050" r="19050" b="28575"/>
                      <wp:wrapNone/>
                      <wp:docPr id="2995" name="Text Box 936">
                        <a:extLst xmlns:a="http://schemas.openxmlformats.org/drawingml/2006/main">
                          <a:ext uri="{FF2B5EF4-FFF2-40B4-BE49-F238E27FC236}">
                            <a16:creationId xmlns:a16="http://schemas.microsoft.com/office/drawing/2014/main" id="{00000000-0008-0000-0000-0000B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4E27B0" id="Text Box 936" o:spid="_x0000_s1026" type="#_x0000_t202" style="position:absolute;margin-left:0;margin-top:0;width:6pt;height:2.25pt;z-index:2547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27168" behindDoc="0" locked="0" layoutInCell="1" allowOverlap="1" wp14:anchorId="0F97A51B" wp14:editId="19784A10">
                      <wp:simplePos x="0" y="0"/>
                      <wp:positionH relativeFrom="column">
                        <wp:posOffset>0</wp:posOffset>
                      </wp:positionH>
                      <wp:positionV relativeFrom="paragraph">
                        <wp:posOffset>0</wp:posOffset>
                      </wp:positionV>
                      <wp:extent cx="76200" cy="28575"/>
                      <wp:effectExtent l="19050" t="19050" r="19050" b="28575"/>
                      <wp:wrapNone/>
                      <wp:docPr id="2996" name="Text Box 935">
                        <a:extLst xmlns:a="http://schemas.openxmlformats.org/drawingml/2006/main">
                          <a:ext uri="{FF2B5EF4-FFF2-40B4-BE49-F238E27FC236}">
                            <a16:creationId xmlns:a16="http://schemas.microsoft.com/office/drawing/2014/main" id="{00000000-0008-0000-0000-0000B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DA5DD8" id="Text Box 935" o:spid="_x0000_s1026" type="#_x0000_t202" style="position:absolute;margin-left:0;margin-top:0;width:6pt;height:2.25pt;z-index:25472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28192" behindDoc="0" locked="0" layoutInCell="1" allowOverlap="1" wp14:anchorId="47A5C14B" wp14:editId="2F6ED748">
                      <wp:simplePos x="0" y="0"/>
                      <wp:positionH relativeFrom="column">
                        <wp:posOffset>0</wp:posOffset>
                      </wp:positionH>
                      <wp:positionV relativeFrom="paragraph">
                        <wp:posOffset>0</wp:posOffset>
                      </wp:positionV>
                      <wp:extent cx="76200" cy="28575"/>
                      <wp:effectExtent l="19050" t="19050" r="19050" b="28575"/>
                      <wp:wrapNone/>
                      <wp:docPr id="2997" name="Text Box 934">
                        <a:extLst xmlns:a="http://schemas.openxmlformats.org/drawingml/2006/main">
                          <a:ext uri="{FF2B5EF4-FFF2-40B4-BE49-F238E27FC236}">
                            <a16:creationId xmlns:a16="http://schemas.microsoft.com/office/drawing/2014/main" id="{00000000-0008-0000-0000-0000B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4AAE41" id="Text Box 934" o:spid="_x0000_s1026" type="#_x0000_t202" style="position:absolute;margin-left:0;margin-top:0;width:6pt;height:2.25pt;z-index:25472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29216" behindDoc="0" locked="0" layoutInCell="1" allowOverlap="1" wp14:anchorId="3CF534D6" wp14:editId="585B3F1A">
                      <wp:simplePos x="0" y="0"/>
                      <wp:positionH relativeFrom="column">
                        <wp:posOffset>0</wp:posOffset>
                      </wp:positionH>
                      <wp:positionV relativeFrom="paragraph">
                        <wp:posOffset>0</wp:posOffset>
                      </wp:positionV>
                      <wp:extent cx="76200" cy="28575"/>
                      <wp:effectExtent l="19050" t="19050" r="19050" b="28575"/>
                      <wp:wrapNone/>
                      <wp:docPr id="2998" name="Text Box 933">
                        <a:extLst xmlns:a="http://schemas.openxmlformats.org/drawingml/2006/main">
                          <a:ext uri="{FF2B5EF4-FFF2-40B4-BE49-F238E27FC236}">
                            <a16:creationId xmlns:a16="http://schemas.microsoft.com/office/drawing/2014/main" id="{00000000-0008-0000-0000-0000B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E537CE" id="Text Box 933" o:spid="_x0000_s1026" type="#_x0000_t202" style="position:absolute;margin-left:0;margin-top:0;width:6pt;height:2.25pt;z-index:25472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30240" behindDoc="0" locked="0" layoutInCell="1" allowOverlap="1" wp14:anchorId="25F8C05F" wp14:editId="163220C9">
                      <wp:simplePos x="0" y="0"/>
                      <wp:positionH relativeFrom="column">
                        <wp:posOffset>0</wp:posOffset>
                      </wp:positionH>
                      <wp:positionV relativeFrom="paragraph">
                        <wp:posOffset>0</wp:posOffset>
                      </wp:positionV>
                      <wp:extent cx="76200" cy="28575"/>
                      <wp:effectExtent l="19050" t="19050" r="19050" b="28575"/>
                      <wp:wrapNone/>
                      <wp:docPr id="2999" name="Text Box 932">
                        <a:extLst xmlns:a="http://schemas.openxmlformats.org/drawingml/2006/main">
                          <a:ext uri="{FF2B5EF4-FFF2-40B4-BE49-F238E27FC236}">
                            <a16:creationId xmlns:a16="http://schemas.microsoft.com/office/drawing/2014/main" id="{00000000-0008-0000-0000-0000B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FD7E49" id="Text Box 932" o:spid="_x0000_s1026" type="#_x0000_t202" style="position:absolute;margin-left:0;margin-top:0;width:6pt;height:2.25pt;z-index:25473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31264" behindDoc="0" locked="0" layoutInCell="1" allowOverlap="1" wp14:anchorId="52F8D30E" wp14:editId="5615AD76">
                      <wp:simplePos x="0" y="0"/>
                      <wp:positionH relativeFrom="column">
                        <wp:posOffset>0</wp:posOffset>
                      </wp:positionH>
                      <wp:positionV relativeFrom="paragraph">
                        <wp:posOffset>0</wp:posOffset>
                      </wp:positionV>
                      <wp:extent cx="76200" cy="28575"/>
                      <wp:effectExtent l="19050" t="19050" r="19050" b="28575"/>
                      <wp:wrapNone/>
                      <wp:docPr id="3000" name="Text Box 931">
                        <a:extLst xmlns:a="http://schemas.openxmlformats.org/drawingml/2006/main">
                          <a:ext uri="{FF2B5EF4-FFF2-40B4-BE49-F238E27FC236}">
                            <a16:creationId xmlns:a16="http://schemas.microsoft.com/office/drawing/2014/main" id="{00000000-0008-0000-0000-0000B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56A53F" id="Text Box 931" o:spid="_x0000_s1026" type="#_x0000_t202" style="position:absolute;margin-left:0;margin-top:0;width:6pt;height:2.25pt;z-index:25473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32288" behindDoc="0" locked="0" layoutInCell="1" allowOverlap="1" wp14:anchorId="2EC5920F" wp14:editId="2A29A9A2">
                      <wp:simplePos x="0" y="0"/>
                      <wp:positionH relativeFrom="column">
                        <wp:posOffset>0</wp:posOffset>
                      </wp:positionH>
                      <wp:positionV relativeFrom="paragraph">
                        <wp:posOffset>0</wp:posOffset>
                      </wp:positionV>
                      <wp:extent cx="76200" cy="28575"/>
                      <wp:effectExtent l="19050" t="19050" r="19050" b="28575"/>
                      <wp:wrapNone/>
                      <wp:docPr id="3001" name="Text Box 930">
                        <a:extLst xmlns:a="http://schemas.openxmlformats.org/drawingml/2006/main">
                          <a:ext uri="{FF2B5EF4-FFF2-40B4-BE49-F238E27FC236}">
                            <a16:creationId xmlns:a16="http://schemas.microsoft.com/office/drawing/2014/main" id="{00000000-0008-0000-0000-0000B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280AE1" id="Text Box 930" o:spid="_x0000_s1026" type="#_x0000_t202" style="position:absolute;margin-left:0;margin-top:0;width:6pt;height:2.25pt;z-index:2547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33312" behindDoc="0" locked="0" layoutInCell="1" allowOverlap="1" wp14:anchorId="6C811859" wp14:editId="0DED6F8D">
                      <wp:simplePos x="0" y="0"/>
                      <wp:positionH relativeFrom="column">
                        <wp:posOffset>0</wp:posOffset>
                      </wp:positionH>
                      <wp:positionV relativeFrom="paragraph">
                        <wp:posOffset>0</wp:posOffset>
                      </wp:positionV>
                      <wp:extent cx="76200" cy="28575"/>
                      <wp:effectExtent l="19050" t="19050" r="19050" b="28575"/>
                      <wp:wrapNone/>
                      <wp:docPr id="3002" name="Text Box 929">
                        <a:extLst xmlns:a="http://schemas.openxmlformats.org/drawingml/2006/main">
                          <a:ext uri="{FF2B5EF4-FFF2-40B4-BE49-F238E27FC236}">
                            <a16:creationId xmlns:a16="http://schemas.microsoft.com/office/drawing/2014/main" id="{00000000-0008-0000-0000-0000B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28036C" id="Text Box 929" o:spid="_x0000_s1026" type="#_x0000_t202" style="position:absolute;margin-left:0;margin-top:0;width:6pt;height:2.25pt;z-index:2547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34336" behindDoc="0" locked="0" layoutInCell="1" allowOverlap="1" wp14:anchorId="2F8FF270" wp14:editId="1C4AFF2C">
                      <wp:simplePos x="0" y="0"/>
                      <wp:positionH relativeFrom="column">
                        <wp:posOffset>0</wp:posOffset>
                      </wp:positionH>
                      <wp:positionV relativeFrom="paragraph">
                        <wp:posOffset>0</wp:posOffset>
                      </wp:positionV>
                      <wp:extent cx="76200" cy="28575"/>
                      <wp:effectExtent l="19050" t="19050" r="19050" b="28575"/>
                      <wp:wrapNone/>
                      <wp:docPr id="3003" name="Text Box 928">
                        <a:extLst xmlns:a="http://schemas.openxmlformats.org/drawingml/2006/main">
                          <a:ext uri="{FF2B5EF4-FFF2-40B4-BE49-F238E27FC236}">
                            <a16:creationId xmlns:a16="http://schemas.microsoft.com/office/drawing/2014/main" id="{00000000-0008-0000-0000-0000B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48F98B" id="Text Box 928" o:spid="_x0000_s1026" type="#_x0000_t202" style="position:absolute;margin-left:0;margin-top:0;width:6pt;height:2.25pt;z-index:2547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35360" behindDoc="0" locked="0" layoutInCell="1" allowOverlap="1" wp14:anchorId="40547FF0" wp14:editId="298DB6B2">
                      <wp:simplePos x="0" y="0"/>
                      <wp:positionH relativeFrom="column">
                        <wp:posOffset>0</wp:posOffset>
                      </wp:positionH>
                      <wp:positionV relativeFrom="paragraph">
                        <wp:posOffset>0</wp:posOffset>
                      </wp:positionV>
                      <wp:extent cx="76200" cy="28575"/>
                      <wp:effectExtent l="19050" t="19050" r="19050" b="28575"/>
                      <wp:wrapNone/>
                      <wp:docPr id="3004" name="Text Box 927">
                        <a:extLst xmlns:a="http://schemas.openxmlformats.org/drawingml/2006/main">
                          <a:ext uri="{FF2B5EF4-FFF2-40B4-BE49-F238E27FC236}">
                            <a16:creationId xmlns:a16="http://schemas.microsoft.com/office/drawing/2014/main" id="{00000000-0008-0000-0000-0000B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A97B21" id="Text Box 927" o:spid="_x0000_s1026" type="#_x0000_t202" style="position:absolute;margin-left:0;margin-top:0;width:6pt;height:2.25pt;z-index:2547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36384" behindDoc="0" locked="0" layoutInCell="1" allowOverlap="1" wp14:anchorId="04BCFE72" wp14:editId="67A8C9DB">
                      <wp:simplePos x="0" y="0"/>
                      <wp:positionH relativeFrom="column">
                        <wp:posOffset>0</wp:posOffset>
                      </wp:positionH>
                      <wp:positionV relativeFrom="paragraph">
                        <wp:posOffset>0</wp:posOffset>
                      </wp:positionV>
                      <wp:extent cx="76200" cy="28575"/>
                      <wp:effectExtent l="19050" t="19050" r="19050" b="28575"/>
                      <wp:wrapNone/>
                      <wp:docPr id="3005" name="Text Box 926">
                        <a:extLst xmlns:a="http://schemas.openxmlformats.org/drawingml/2006/main">
                          <a:ext uri="{FF2B5EF4-FFF2-40B4-BE49-F238E27FC236}">
                            <a16:creationId xmlns:a16="http://schemas.microsoft.com/office/drawing/2014/main" id="{00000000-0008-0000-0000-0000B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BA9D41" id="Text Box 926" o:spid="_x0000_s1026" type="#_x0000_t202" style="position:absolute;margin-left:0;margin-top:0;width:6pt;height:2.25pt;z-index:2547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37408" behindDoc="0" locked="0" layoutInCell="1" allowOverlap="1" wp14:anchorId="617A103D" wp14:editId="4ECCE96F">
                      <wp:simplePos x="0" y="0"/>
                      <wp:positionH relativeFrom="column">
                        <wp:posOffset>0</wp:posOffset>
                      </wp:positionH>
                      <wp:positionV relativeFrom="paragraph">
                        <wp:posOffset>0</wp:posOffset>
                      </wp:positionV>
                      <wp:extent cx="76200" cy="28575"/>
                      <wp:effectExtent l="19050" t="19050" r="19050" b="28575"/>
                      <wp:wrapNone/>
                      <wp:docPr id="3006" name="Text Box 925">
                        <a:extLst xmlns:a="http://schemas.openxmlformats.org/drawingml/2006/main">
                          <a:ext uri="{FF2B5EF4-FFF2-40B4-BE49-F238E27FC236}">
                            <a16:creationId xmlns:a16="http://schemas.microsoft.com/office/drawing/2014/main" id="{00000000-0008-0000-0000-0000B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7A8C3D" id="Text Box 925" o:spid="_x0000_s1026" type="#_x0000_t202" style="position:absolute;margin-left:0;margin-top:0;width:6pt;height:2.25pt;z-index:2547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38432" behindDoc="0" locked="0" layoutInCell="1" allowOverlap="1" wp14:anchorId="22CDD02D" wp14:editId="3150AF33">
                      <wp:simplePos x="0" y="0"/>
                      <wp:positionH relativeFrom="column">
                        <wp:posOffset>0</wp:posOffset>
                      </wp:positionH>
                      <wp:positionV relativeFrom="paragraph">
                        <wp:posOffset>0</wp:posOffset>
                      </wp:positionV>
                      <wp:extent cx="76200" cy="28575"/>
                      <wp:effectExtent l="19050" t="19050" r="19050" b="28575"/>
                      <wp:wrapNone/>
                      <wp:docPr id="3007" name="Text Box 924">
                        <a:extLst xmlns:a="http://schemas.openxmlformats.org/drawingml/2006/main">
                          <a:ext uri="{FF2B5EF4-FFF2-40B4-BE49-F238E27FC236}">
                            <a16:creationId xmlns:a16="http://schemas.microsoft.com/office/drawing/2014/main" id="{00000000-0008-0000-0000-0000B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622FDD" id="Text Box 924" o:spid="_x0000_s1026" type="#_x0000_t202" style="position:absolute;margin-left:0;margin-top:0;width:6pt;height:2.25pt;z-index:2547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39456" behindDoc="0" locked="0" layoutInCell="1" allowOverlap="1" wp14:anchorId="4CB803EC" wp14:editId="4FBC61E5">
                      <wp:simplePos x="0" y="0"/>
                      <wp:positionH relativeFrom="column">
                        <wp:posOffset>0</wp:posOffset>
                      </wp:positionH>
                      <wp:positionV relativeFrom="paragraph">
                        <wp:posOffset>0</wp:posOffset>
                      </wp:positionV>
                      <wp:extent cx="76200" cy="28575"/>
                      <wp:effectExtent l="19050" t="19050" r="19050" b="28575"/>
                      <wp:wrapNone/>
                      <wp:docPr id="3008" name="Text Box 923">
                        <a:extLst xmlns:a="http://schemas.openxmlformats.org/drawingml/2006/main">
                          <a:ext uri="{FF2B5EF4-FFF2-40B4-BE49-F238E27FC236}">
                            <a16:creationId xmlns:a16="http://schemas.microsoft.com/office/drawing/2014/main" id="{00000000-0008-0000-0000-0000C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125BAF" id="Text Box 923" o:spid="_x0000_s1026" type="#_x0000_t202" style="position:absolute;margin-left:0;margin-top:0;width:6pt;height:2.25pt;z-index:2547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40480" behindDoc="0" locked="0" layoutInCell="1" allowOverlap="1" wp14:anchorId="4A7B49B4" wp14:editId="72835F45">
                      <wp:simplePos x="0" y="0"/>
                      <wp:positionH relativeFrom="column">
                        <wp:posOffset>0</wp:posOffset>
                      </wp:positionH>
                      <wp:positionV relativeFrom="paragraph">
                        <wp:posOffset>0</wp:posOffset>
                      </wp:positionV>
                      <wp:extent cx="76200" cy="28575"/>
                      <wp:effectExtent l="19050" t="19050" r="19050" b="28575"/>
                      <wp:wrapNone/>
                      <wp:docPr id="3009" name="Text Box 922">
                        <a:extLst xmlns:a="http://schemas.openxmlformats.org/drawingml/2006/main">
                          <a:ext uri="{FF2B5EF4-FFF2-40B4-BE49-F238E27FC236}">
                            <a16:creationId xmlns:a16="http://schemas.microsoft.com/office/drawing/2014/main" id="{00000000-0008-0000-0000-0000C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5B5D70" id="Text Box 922" o:spid="_x0000_s1026" type="#_x0000_t202" style="position:absolute;margin-left:0;margin-top:0;width:6pt;height:2.25pt;z-index:2547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41504" behindDoc="0" locked="0" layoutInCell="1" allowOverlap="1" wp14:anchorId="76C7577A" wp14:editId="6E728427">
                      <wp:simplePos x="0" y="0"/>
                      <wp:positionH relativeFrom="column">
                        <wp:posOffset>0</wp:posOffset>
                      </wp:positionH>
                      <wp:positionV relativeFrom="paragraph">
                        <wp:posOffset>0</wp:posOffset>
                      </wp:positionV>
                      <wp:extent cx="76200" cy="28575"/>
                      <wp:effectExtent l="19050" t="19050" r="19050" b="28575"/>
                      <wp:wrapNone/>
                      <wp:docPr id="3010" name="Text Box 921">
                        <a:extLst xmlns:a="http://schemas.openxmlformats.org/drawingml/2006/main">
                          <a:ext uri="{FF2B5EF4-FFF2-40B4-BE49-F238E27FC236}">
                            <a16:creationId xmlns:a16="http://schemas.microsoft.com/office/drawing/2014/main" id="{00000000-0008-0000-0000-0000C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43D64A" id="Text Box 921" o:spid="_x0000_s1026" type="#_x0000_t202" style="position:absolute;margin-left:0;margin-top:0;width:6pt;height:2.25pt;z-index:2547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42528" behindDoc="0" locked="0" layoutInCell="1" allowOverlap="1" wp14:anchorId="5873E266" wp14:editId="22520EF9">
                      <wp:simplePos x="0" y="0"/>
                      <wp:positionH relativeFrom="column">
                        <wp:posOffset>0</wp:posOffset>
                      </wp:positionH>
                      <wp:positionV relativeFrom="paragraph">
                        <wp:posOffset>0</wp:posOffset>
                      </wp:positionV>
                      <wp:extent cx="76200" cy="28575"/>
                      <wp:effectExtent l="19050" t="19050" r="19050" b="28575"/>
                      <wp:wrapNone/>
                      <wp:docPr id="3011" name="Text Box 920">
                        <a:extLst xmlns:a="http://schemas.openxmlformats.org/drawingml/2006/main">
                          <a:ext uri="{FF2B5EF4-FFF2-40B4-BE49-F238E27FC236}">
                            <a16:creationId xmlns:a16="http://schemas.microsoft.com/office/drawing/2014/main" id="{00000000-0008-0000-0000-0000C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1CE3E1" id="Text Box 920" o:spid="_x0000_s1026" type="#_x0000_t202" style="position:absolute;margin-left:0;margin-top:0;width:6pt;height:2.25pt;z-index:2547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43552" behindDoc="0" locked="0" layoutInCell="1" allowOverlap="1" wp14:anchorId="70C13F4A" wp14:editId="347650A9">
                      <wp:simplePos x="0" y="0"/>
                      <wp:positionH relativeFrom="column">
                        <wp:posOffset>0</wp:posOffset>
                      </wp:positionH>
                      <wp:positionV relativeFrom="paragraph">
                        <wp:posOffset>0</wp:posOffset>
                      </wp:positionV>
                      <wp:extent cx="76200" cy="28575"/>
                      <wp:effectExtent l="19050" t="19050" r="19050" b="28575"/>
                      <wp:wrapNone/>
                      <wp:docPr id="3012" name="Text Box 919">
                        <a:extLst xmlns:a="http://schemas.openxmlformats.org/drawingml/2006/main">
                          <a:ext uri="{FF2B5EF4-FFF2-40B4-BE49-F238E27FC236}">
                            <a16:creationId xmlns:a16="http://schemas.microsoft.com/office/drawing/2014/main" id="{00000000-0008-0000-0000-0000C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0D52EC" id="Text Box 919" o:spid="_x0000_s1026" type="#_x0000_t202" style="position:absolute;margin-left:0;margin-top:0;width:6pt;height:2.25pt;z-index:2547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44576" behindDoc="0" locked="0" layoutInCell="1" allowOverlap="1" wp14:anchorId="40A5EABA" wp14:editId="5CB86A08">
                      <wp:simplePos x="0" y="0"/>
                      <wp:positionH relativeFrom="column">
                        <wp:posOffset>0</wp:posOffset>
                      </wp:positionH>
                      <wp:positionV relativeFrom="paragraph">
                        <wp:posOffset>0</wp:posOffset>
                      </wp:positionV>
                      <wp:extent cx="76200" cy="28575"/>
                      <wp:effectExtent l="19050" t="19050" r="19050" b="28575"/>
                      <wp:wrapNone/>
                      <wp:docPr id="3013" name="Text Box 918">
                        <a:extLst xmlns:a="http://schemas.openxmlformats.org/drawingml/2006/main">
                          <a:ext uri="{FF2B5EF4-FFF2-40B4-BE49-F238E27FC236}">
                            <a16:creationId xmlns:a16="http://schemas.microsoft.com/office/drawing/2014/main" id="{00000000-0008-0000-0000-0000C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B54D2F" id="Text Box 918" o:spid="_x0000_s1026" type="#_x0000_t202" style="position:absolute;margin-left:0;margin-top:0;width:6pt;height:2.25pt;z-index:2547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45600" behindDoc="0" locked="0" layoutInCell="1" allowOverlap="1" wp14:anchorId="382AAA54" wp14:editId="69E4FB2F">
                      <wp:simplePos x="0" y="0"/>
                      <wp:positionH relativeFrom="column">
                        <wp:posOffset>0</wp:posOffset>
                      </wp:positionH>
                      <wp:positionV relativeFrom="paragraph">
                        <wp:posOffset>0</wp:posOffset>
                      </wp:positionV>
                      <wp:extent cx="76200" cy="28575"/>
                      <wp:effectExtent l="19050" t="19050" r="19050" b="28575"/>
                      <wp:wrapNone/>
                      <wp:docPr id="3014" name="Text Box 917">
                        <a:extLst xmlns:a="http://schemas.openxmlformats.org/drawingml/2006/main">
                          <a:ext uri="{FF2B5EF4-FFF2-40B4-BE49-F238E27FC236}">
                            <a16:creationId xmlns:a16="http://schemas.microsoft.com/office/drawing/2014/main" id="{00000000-0008-0000-0000-0000C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8EBC0C" id="Text Box 917" o:spid="_x0000_s1026" type="#_x0000_t202" style="position:absolute;margin-left:0;margin-top:0;width:6pt;height:2.25pt;z-index:2547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46624" behindDoc="0" locked="0" layoutInCell="1" allowOverlap="1" wp14:anchorId="57D51A4D" wp14:editId="4BF104AC">
                      <wp:simplePos x="0" y="0"/>
                      <wp:positionH relativeFrom="column">
                        <wp:posOffset>0</wp:posOffset>
                      </wp:positionH>
                      <wp:positionV relativeFrom="paragraph">
                        <wp:posOffset>0</wp:posOffset>
                      </wp:positionV>
                      <wp:extent cx="76200" cy="28575"/>
                      <wp:effectExtent l="19050" t="19050" r="19050" b="28575"/>
                      <wp:wrapNone/>
                      <wp:docPr id="3015" name="Text Box 916">
                        <a:extLst xmlns:a="http://schemas.openxmlformats.org/drawingml/2006/main">
                          <a:ext uri="{FF2B5EF4-FFF2-40B4-BE49-F238E27FC236}">
                            <a16:creationId xmlns:a16="http://schemas.microsoft.com/office/drawing/2014/main" id="{00000000-0008-0000-0000-0000C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3FB113" id="Text Box 916" o:spid="_x0000_s1026" type="#_x0000_t202" style="position:absolute;margin-left:0;margin-top:0;width:6pt;height:2.25pt;z-index:2547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47648" behindDoc="0" locked="0" layoutInCell="1" allowOverlap="1" wp14:anchorId="255EE83F" wp14:editId="5178943E">
                      <wp:simplePos x="0" y="0"/>
                      <wp:positionH relativeFrom="column">
                        <wp:posOffset>0</wp:posOffset>
                      </wp:positionH>
                      <wp:positionV relativeFrom="paragraph">
                        <wp:posOffset>0</wp:posOffset>
                      </wp:positionV>
                      <wp:extent cx="76200" cy="28575"/>
                      <wp:effectExtent l="19050" t="19050" r="19050" b="28575"/>
                      <wp:wrapNone/>
                      <wp:docPr id="3016" name="Text Box 915">
                        <a:extLst xmlns:a="http://schemas.openxmlformats.org/drawingml/2006/main">
                          <a:ext uri="{FF2B5EF4-FFF2-40B4-BE49-F238E27FC236}">
                            <a16:creationId xmlns:a16="http://schemas.microsoft.com/office/drawing/2014/main" id="{00000000-0008-0000-0000-0000C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E49DDF" id="Text Box 915" o:spid="_x0000_s1026" type="#_x0000_t202" style="position:absolute;margin-left:0;margin-top:0;width:6pt;height:2.25pt;z-index:2547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48672" behindDoc="0" locked="0" layoutInCell="1" allowOverlap="1" wp14:anchorId="45007E6C" wp14:editId="26BB8E37">
                      <wp:simplePos x="0" y="0"/>
                      <wp:positionH relativeFrom="column">
                        <wp:posOffset>0</wp:posOffset>
                      </wp:positionH>
                      <wp:positionV relativeFrom="paragraph">
                        <wp:posOffset>0</wp:posOffset>
                      </wp:positionV>
                      <wp:extent cx="76200" cy="28575"/>
                      <wp:effectExtent l="19050" t="19050" r="19050" b="28575"/>
                      <wp:wrapNone/>
                      <wp:docPr id="3017" name="Text Box 914">
                        <a:extLst xmlns:a="http://schemas.openxmlformats.org/drawingml/2006/main">
                          <a:ext uri="{FF2B5EF4-FFF2-40B4-BE49-F238E27FC236}">
                            <a16:creationId xmlns:a16="http://schemas.microsoft.com/office/drawing/2014/main" id="{00000000-0008-0000-0000-0000C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FA5C35" id="Text Box 914" o:spid="_x0000_s1026" type="#_x0000_t202" style="position:absolute;margin-left:0;margin-top:0;width:6pt;height:2.25pt;z-index:2547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49696" behindDoc="0" locked="0" layoutInCell="1" allowOverlap="1" wp14:anchorId="3EFEBE4A" wp14:editId="7982E834">
                      <wp:simplePos x="0" y="0"/>
                      <wp:positionH relativeFrom="column">
                        <wp:posOffset>0</wp:posOffset>
                      </wp:positionH>
                      <wp:positionV relativeFrom="paragraph">
                        <wp:posOffset>0</wp:posOffset>
                      </wp:positionV>
                      <wp:extent cx="76200" cy="28575"/>
                      <wp:effectExtent l="19050" t="19050" r="19050" b="28575"/>
                      <wp:wrapNone/>
                      <wp:docPr id="3018" name="Text Box 913">
                        <a:extLst xmlns:a="http://schemas.openxmlformats.org/drawingml/2006/main">
                          <a:ext uri="{FF2B5EF4-FFF2-40B4-BE49-F238E27FC236}">
                            <a16:creationId xmlns:a16="http://schemas.microsoft.com/office/drawing/2014/main" id="{00000000-0008-0000-0000-0000C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C815A0" id="Text Box 913" o:spid="_x0000_s1026" type="#_x0000_t202" style="position:absolute;margin-left:0;margin-top:0;width:6pt;height:2.25pt;z-index:2547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50720" behindDoc="0" locked="0" layoutInCell="1" allowOverlap="1" wp14:anchorId="4DD6FA8B" wp14:editId="6A2CAB3F">
                      <wp:simplePos x="0" y="0"/>
                      <wp:positionH relativeFrom="column">
                        <wp:posOffset>0</wp:posOffset>
                      </wp:positionH>
                      <wp:positionV relativeFrom="paragraph">
                        <wp:posOffset>0</wp:posOffset>
                      </wp:positionV>
                      <wp:extent cx="76200" cy="28575"/>
                      <wp:effectExtent l="19050" t="19050" r="19050" b="28575"/>
                      <wp:wrapNone/>
                      <wp:docPr id="3019" name="Text Box 912">
                        <a:extLst xmlns:a="http://schemas.openxmlformats.org/drawingml/2006/main">
                          <a:ext uri="{FF2B5EF4-FFF2-40B4-BE49-F238E27FC236}">
                            <a16:creationId xmlns:a16="http://schemas.microsoft.com/office/drawing/2014/main" id="{00000000-0008-0000-0000-0000C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35EACA" id="Text Box 912" o:spid="_x0000_s1026" type="#_x0000_t202" style="position:absolute;margin-left:0;margin-top:0;width:6pt;height:2.25pt;z-index:2547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51744" behindDoc="0" locked="0" layoutInCell="1" allowOverlap="1" wp14:anchorId="4B568248" wp14:editId="165E45B0">
                      <wp:simplePos x="0" y="0"/>
                      <wp:positionH relativeFrom="column">
                        <wp:posOffset>0</wp:posOffset>
                      </wp:positionH>
                      <wp:positionV relativeFrom="paragraph">
                        <wp:posOffset>0</wp:posOffset>
                      </wp:positionV>
                      <wp:extent cx="76200" cy="28575"/>
                      <wp:effectExtent l="19050" t="19050" r="19050" b="28575"/>
                      <wp:wrapNone/>
                      <wp:docPr id="3020" name="Text Box 911">
                        <a:extLst xmlns:a="http://schemas.openxmlformats.org/drawingml/2006/main">
                          <a:ext uri="{FF2B5EF4-FFF2-40B4-BE49-F238E27FC236}">
                            <a16:creationId xmlns:a16="http://schemas.microsoft.com/office/drawing/2014/main" id="{00000000-0008-0000-0000-0000C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BF3162" id="Text Box 911" o:spid="_x0000_s1026" type="#_x0000_t202" style="position:absolute;margin-left:0;margin-top:0;width:6pt;height:2.25pt;z-index:2547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52768" behindDoc="0" locked="0" layoutInCell="1" allowOverlap="1" wp14:anchorId="50D0F18D" wp14:editId="3EF9273D">
                      <wp:simplePos x="0" y="0"/>
                      <wp:positionH relativeFrom="column">
                        <wp:posOffset>0</wp:posOffset>
                      </wp:positionH>
                      <wp:positionV relativeFrom="paragraph">
                        <wp:posOffset>0</wp:posOffset>
                      </wp:positionV>
                      <wp:extent cx="76200" cy="28575"/>
                      <wp:effectExtent l="19050" t="19050" r="19050" b="28575"/>
                      <wp:wrapNone/>
                      <wp:docPr id="3021" name="Text Box 910">
                        <a:extLst xmlns:a="http://schemas.openxmlformats.org/drawingml/2006/main">
                          <a:ext uri="{FF2B5EF4-FFF2-40B4-BE49-F238E27FC236}">
                            <a16:creationId xmlns:a16="http://schemas.microsoft.com/office/drawing/2014/main" id="{00000000-0008-0000-0000-0000C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C56ED1" id="Text Box 910" o:spid="_x0000_s1026" type="#_x0000_t202" style="position:absolute;margin-left:0;margin-top:0;width:6pt;height:2.25pt;z-index:2547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53792" behindDoc="0" locked="0" layoutInCell="1" allowOverlap="1" wp14:anchorId="7ACF8F8D" wp14:editId="60C173EA">
                      <wp:simplePos x="0" y="0"/>
                      <wp:positionH relativeFrom="column">
                        <wp:posOffset>0</wp:posOffset>
                      </wp:positionH>
                      <wp:positionV relativeFrom="paragraph">
                        <wp:posOffset>0</wp:posOffset>
                      </wp:positionV>
                      <wp:extent cx="76200" cy="28575"/>
                      <wp:effectExtent l="19050" t="19050" r="19050" b="28575"/>
                      <wp:wrapNone/>
                      <wp:docPr id="3022" name="Text Box 909">
                        <a:extLst xmlns:a="http://schemas.openxmlformats.org/drawingml/2006/main">
                          <a:ext uri="{FF2B5EF4-FFF2-40B4-BE49-F238E27FC236}">
                            <a16:creationId xmlns:a16="http://schemas.microsoft.com/office/drawing/2014/main" id="{00000000-0008-0000-0000-0000C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CFBE3D" id="Text Box 909" o:spid="_x0000_s1026" type="#_x0000_t202" style="position:absolute;margin-left:0;margin-top:0;width:6pt;height:2.25pt;z-index:2547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54816" behindDoc="0" locked="0" layoutInCell="1" allowOverlap="1" wp14:anchorId="07C3128E" wp14:editId="3143A7CD">
                      <wp:simplePos x="0" y="0"/>
                      <wp:positionH relativeFrom="column">
                        <wp:posOffset>0</wp:posOffset>
                      </wp:positionH>
                      <wp:positionV relativeFrom="paragraph">
                        <wp:posOffset>0</wp:posOffset>
                      </wp:positionV>
                      <wp:extent cx="76200" cy="28575"/>
                      <wp:effectExtent l="19050" t="19050" r="19050" b="28575"/>
                      <wp:wrapNone/>
                      <wp:docPr id="3023" name="Text Box 908">
                        <a:extLst xmlns:a="http://schemas.openxmlformats.org/drawingml/2006/main">
                          <a:ext uri="{FF2B5EF4-FFF2-40B4-BE49-F238E27FC236}">
                            <a16:creationId xmlns:a16="http://schemas.microsoft.com/office/drawing/2014/main" id="{00000000-0008-0000-0000-0000C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83F714" id="Text Box 908" o:spid="_x0000_s1026" type="#_x0000_t202" style="position:absolute;margin-left:0;margin-top:0;width:6pt;height:2.25pt;z-index:2547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55840" behindDoc="0" locked="0" layoutInCell="1" allowOverlap="1" wp14:anchorId="61AB8EA7" wp14:editId="3BC6F327">
                      <wp:simplePos x="0" y="0"/>
                      <wp:positionH relativeFrom="column">
                        <wp:posOffset>0</wp:posOffset>
                      </wp:positionH>
                      <wp:positionV relativeFrom="paragraph">
                        <wp:posOffset>0</wp:posOffset>
                      </wp:positionV>
                      <wp:extent cx="76200" cy="28575"/>
                      <wp:effectExtent l="19050" t="19050" r="19050" b="28575"/>
                      <wp:wrapNone/>
                      <wp:docPr id="3024" name="Text Box 907">
                        <a:extLst xmlns:a="http://schemas.openxmlformats.org/drawingml/2006/main">
                          <a:ext uri="{FF2B5EF4-FFF2-40B4-BE49-F238E27FC236}">
                            <a16:creationId xmlns:a16="http://schemas.microsoft.com/office/drawing/2014/main" id="{00000000-0008-0000-0000-0000D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29A032" id="Text Box 907" o:spid="_x0000_s1026" type="#_x0000_t202" style="position:absolute;margin-left:0;margin-top:0;width:6pt;height:2.25pt;z-index:2547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56864" behindDoc="0" locked="0" layoutInCell="1" allowOverlap="1" wp14:anchorId="0D8C77EF" wp14:editId="3D862F84">
                      <wp:simplePos x="0" y="0"/>
                      <wp:positionH relativeFrom="column">
                        <wp:posOffset>0</wp:posOffset>
                      </wp:positionH>
                      <wp:positionV relativeFrom="paragraph">
                        <wp:posOffset>0</wp:posOffset>
                      </wp:positionV>
                      <wp:extent cx="76200" cy="28575"/>
                      <wp:effectExtent l="19050" t="19050" r="19050" b="28575"/>
                      <wp:wrapNone/>
                      <wp:docPr id="3025" name="Text Box 906">
                        <a:extLst xmlns:a="http://schemas.openxmlformats.org/drawingml/2006/main">
                          <a:ext uri="{FF2B5EF4-FFF2-40B4-BE49-F238E27FC236}">
                            <a16:creationId xmlns:a16="http://schemas.microsoft.com/office/drawing/2014/main" id="{00000000-0008-0000-0000-0000D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D5609E" id="Text Box 906" o:spid="_x0000_s1026" type="#_x0000_t202" style="position:absolute;margin-left:0;margin-top:0;width:6pt;height:2.25pt;z-index:2547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57888" behindDoc="0" locked="0" layoutInCell="1" allowOverlap="1" wp14:anchorId="60E1C871" wp14:editId="18B2DBA3">
                      <wp:simplePos x="0" y="0"/>
                      <wp:positionH relativeFrom="column">
                        <wp:posOffset>0</wp:posOffset>
                      </wp:positionH>
                      <wp:positionV relativeFrom="paragraph">
                        <wp:posOffset>0</wp:posOffset>
                      </wp:positionV>
                      <wp:extent cx="76200" cy="28575"/>
                      <wp:effectExtent l="19050" t="19050" r="19050" b="28575"/>
                      <wp:wrapNone/>
                      <wp:docPr id="3026" name="Text Box 905">
                        <a:extLst xmlns:a="http://schemas.openxmlformats.org/drawingml/2006/main">
                          <a:ext uri="{FF2B5EF4-FFF2-40B4-BE49-F238E27FC236}">
                            <a16:creationId xmlns:a16="http://schemas.microsoft.com/office/drawing/2014/main" id="{00000000-0008-0000-0000-0000D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328D47" id="Text Box 905" o:spid="_x0000_s1026" type="#_x0000_t202" style="position:absolute;margin-left:0;margin-top:0;width:6pt;height:2.25pt;z-index:2547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58912" behindDoc="0" locked="0" layoutInCell="1" allowOverlap="1" wp14:anchorId="50D36EDE" wp14:editId="7AC0308E">
                      <wp:simplePos x="0" y="0"/>
                      <wp:positionH relativeFrom="column">
                        <wp:posOffset>0</wp:posOffset>
                      </wp:positionH>
                      <wp:positionV relativeFrom="paragraph">
                        <wp:posOffset>0</wp:posOffset>
                      </wp:positionV>
                      <wp:extent cx="76200" cy="28575"/>
                      <wp:effectExtent l="19050" t="19050" r="19050" b="28575"/>
                      <wp:wrapNone/>
                      <wp:docPr id="3027" name="Text Box 904">
                        <a:extLst xmlns:a="http://schemas.openxmlformats.org/drawingml/2006/main">
                          <a:ext uri="{FF2B5EF4-FFF2-40B4-BE49-F238E27FC236}">
                            <a16:creationId xmlns:a16="http://schemas.microsoft.com/office/drawing/2014/main" id="{00000000-0008-0000-0000-0000D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BEA6D3" id="Text Box 904" o:spid="_x0000_s1026" type="#_x0000_t202" style="position:absolute;margin-left:0;margin-top:0;width:6pt;height:2.25pt;z-index:2547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59936" behindDoc="0" locked="0" layoutInCell="1" allowOverlap="1" wp14:anchorId="5A510FFE" wp14:editId="6C2D338A">
                      <wp:simplePos x="0" y="0"/>
                      <wp:positionH relativeFrom="column">
                        <wp:posOffset>0</wp:posOffset>
                      </wp:positionH>
                      <wp:positionV relativeFrom="paragraph">
                        <wp:posOffset>0</wp:posOffset>
                      </wp:positionV>
                      <wp:extent cx="76200" cy="28575"/>
                      <wp:effectExtent l="19050" t="19050" r="19050" b="28575"/>
                      <wp:wrapNone/>
                      <wp:docPr id="3028" name="Text Box 903">
                        <a:extLst xmlns:a="http://schemas.openxmlformats.org/drawingml/2006/main">
                          <a:ext uri="{FF2B5EF4-FFF2-40B4-BE49-F238E27FC236}">
                            <a16:creationId xmlns:a16="http://schemas.microsoft.com/office/drawing/2014/main" id="{00000000-0008-0000-0000-0000D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C4E36E" id="Text Box 903" o:spid="_x0000_s1026" type="#_x0000_t202" style="position:absolute;margin-left:0;margin-top:0;width:6pt;height:2.25pt;z-index:2547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60960" behindDoc="0" locked="0" layoutInCell="1" allowOverlap="1" wp14:anchorId="72DF58D7" wp14:editId="0E74F4F2">
                      <wp:simplePos x="0" y="0"/>
                      <wp:positionH relativeFrom="column">
                        <wp:posOffset>0</wp:posOffset>
                      </wp:positionH>
                      <wp:positionV relativeFrom="paragraph">
                        <wp:posOffset>0</wp:posOffset>
                      </wp:positionV>
                      <wp:extent cx="76200" cy="28575"/>
                      <wp:effectExtent l="19050" t="19050" r="19050" b="28575"/>
                      <wp:wrapNone/>
                      <wp:docPr id="3029" name="Text Box 902">
                        <a:extLst xmlns:a="http://schemas.openxmlformats.org/drawingml/2006/main">
                          <a:ext uri="{FF2B5EF4-FFF2-40B4-BE49-F238E27FC236}">
                            <a16:creationId xmlns:a16="http://schemas.microsoft.com/office/drawing/2014/main" id="{00000000-0008-0000-0000-0000D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847A64" id="Text Box 902" o:spid="_x0000_s1026" type="#_x0000_t202" style="position:absolute;margin-left:0;margin-top:0;width:6pt;height:2.25pt;z-index:2547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61984" behindDoc="0" locked="0" layoutInCell="1" allowOverlap="1" wp14:anchorId="7D601A93" wp14:editId="3BFD5BA4">
                      <wp:simplePos x="0" y="0"/>
                      <wp:positionH relativeFrom="column">
                        <wp:posOffset>0</wp:posOffset>
                      </wp:positionH>
                      <wp:positionV relativeFrom="paragraph">
                        <wp:posOffset>0</wp:posOffset>
                      </wp:positionV>
                      <wp:extent cx="76200" cy="28575"/>
                      <wp:effectExtent l="19050" t="19050" r="19050" b="28575"/>
                      <wp:wrapNone/>
                      <wp:docPr id="3030" name="Text Box 901">
                        <a:extLst xmlns:a="http://schemas.openxmlformats.org/drawingml/2006/main">
                          <a:ext uri="{FF2B5EF4-FFF2-40B4-BE49-F238E27FC236}">
                            <a16:creationId xmlns:a16="http://schemas.microsoft.com/office/drawing/2014/main" id="{00000000-0008-0000-0000-0000D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6C17B3" id="Text Box 901" o:spid="_x0000_s1026" type="#_x0000_t202" style="position:absolute;margin-left:0;margin-top:0;width:6pt;height:2.25pt;z-index:2547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63008" behindDoc="0" locked="0" layoutInCell="1" allowOverlap="1" wp14:anchorId="6AE87DF3" wp14:editId="7050F826">
                      <wp:simplePos x="0" y="0"/>
                      <wp:positionH relativeFrom="column">
                        <wp:posOffset>0</wp:posOffset>
                      </wp:positionH>
                      <wp:positionV relativeFrom="paragraph">
                        <wp:posOffset>0</wp:posOffset>
                      </wp:positionV>
                      <wp:extent cx="76200" cy="28575"/>
                      <wp:effectExtent l="19050" t="19050" r="19050" b="28575"/>
                      <wp:wrapNone/>
                      <wp:docPr id="3031" name="Text Box 900">
                        <a:extLst xmlns:a="http://schemas.openxmlformats.org/drawingml/2006/main">
                          <a:ext uri="{FF2B5EF4-FFF2-40B4-BE49-F238E27FC236}">
                            <a16:creationId xmlns:a16="http://schemas.microsoft.com/office/drawing/2014/main" id="{00000000-0008-0000-0000-0000D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6C54FC" id="Text Box 900" o:spid="_x0000_s1026" type="#_x0000_t202" style="position:absolute;margin-left:0;margin-top:0;width:6pt;height:2.25pt;z-index:2547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64032" behindDoc="0" locked="0" layoutInCell="1" allowOverlap="1" wp14:anchorId="7434B98D" wp14:editId="7C651939">
                      <wp:simplePos x="0" y="0"/>
                      <wp:positionH relativeFrom="column">
                        <wp:posOffset>0</wp:posOffset>
                      </wp:positionH>
                      <wp:positionV relativeFrom="paragraph">
                        <wp:posOffset>0</wp:posOffset>
                      </wp:positionV>
                      <wp:extent cx="76200" cy="28575"/>
                      <wp:effectExtent l="19050" t="19050" r="19050" b="28575"/>
                      <wp:wrapNone/>
                      <wp:docPr id="3032" name="Text Box 899">
                        <a:extLst xmlns:a="http://schemas.openxmlformats.org/drawingml/2006/main">
                          <a:ext uri="{FF2B5EF4-FFF2-40B4-BE49-F238E27FC236}">
                            <a16:creationId xmlns:a16="http://schemas.microsoft.com/office/drawing/2014/main" id="{00000000-0008-0000-0000-0000D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3A84A1" id="Text Box 899" o:spid="_x0000_s1026" type="#_x0000_t202" style="position:absolute;margin-left:0;margin-top:0;width:6pt;height:2.25pt;z-index:2547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65056" behindDoc="0" locked="0" layoutInCell="1" allowOverlap="1" wp14:anchorId="25BF542E" wp14:editId="62BFE54B">
                      <wp:simplePos x="0" y="0"/>
                      <wp:positionH relativeFrom="column">
                        <wp:posOffset>0</wp:posOffset>
                      </wp:positionH>
                      <wp:positionV relativeFrom="paragraph">
                        <wp:posOffset>0</wp:posOffset>
                      </wp:positionV>
                      <wp:extent cx="76200" cy="28575"/>
                      <wp:effectExtent l="19050" t="19050" r="19050" b="28575"/>
                      <wp:wrapNone/>
                      <wp:docPr id="3033" name="Text Box 898">
                        <a:extLst xmlns:a="http://schemas.openxmlformats.org/drawingml/2006/main">
                          <a:ext uri="{FF2B5EF4-FFF2-40B4-BE49-F238E27FC236}">
                            <a16:creationId xmlns:a16="http://schemas.microsoft.com/office/drawing/2014/main" id="{00000000-0008-0000-0000-0000D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B6B690" id="Text Box 898" o:spid="_x0000_s1026" type="#_x0000_t202" style="position:absolute;margin-left:0;margin-top:0;width:6pt;height:2.25pt;z-index:2547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66080" behindDoc="0" locked="0" layoutInCell="1" allowOverlap="1" wp14:anchorId="380D293A" wp14:editId="342F61D2">
                      <wp:simplePos x="0" y="0"/>
                      <wp:positionH relativeFrom="column">
                        <wp:posOffset>0</wp:posOffset>
                      </wp:positionH>
                      <wp:positionV relativeFrom="paragraph">
                        <wp:posOffset>0</wp:posOffset>
                      </wp:positionV>
                      <wp:extent cx="76200" cy="28575"/>
                      <wp:effectExtent l="19050" t="19050" r="19050" b="28575"/>
                      <wp:wrapNone/>
                      <wp:docPr id="3034" name="Text Box 897">
                        <a:extLst xmlns:a="http://schemas.openxmlformats.org/drawingml/2006/main">
                          <a:ext uri="{FF2B5EF4-FFF2-40B4-BE49-F238E27FC236}">
                            <a16:creationId xmlns:a16="http://schemas.microsoft.com/office/drawing/2014/main" id="{00000000-0008-0000-0000-0000D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6B0CF5" id="Text Box 897" o:spid="_x0000_s1026" type="#_x0000_t202" style="position:absolute;margin-left:0;margin-top:0;width:6pt;height:2.25pt;z-index:2547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67104" behindDoc="0" locked="0" layoutInCell="1" allowOverlap="1" wp14:anchorId="6BF3589B" wp14:editId="1C6BEE36">
                      <wp:simplePos x="0" y="0"/>
                      <wp:positionH relativeFrom="column">
                        <wp:posOffset>0</wp:posOffset>
                      </wp:positionH>
                      <wp:positionV relativeFrom="paragraph">
                        <wp:posOffset>0</wp:posOffset>
                      </wp:positionV>
                      <wp:extent cx="76200" cy="28575"/>
                      <wp:effectExtent l="19050" t="19050" r="19050" b="28575"/>
                      <wp:wrapNone/>
                      <wp:docPr id="3035" name="Text Box 896">
                        <a:extLst xmlns:a="http://schemas.openxmlformats.org/drawingml/2006/main">
                          <a:ext uri="{FF2B5EF4-FFF2-40B4-BE49-F238E27FC236}">
                            <a16:creationId xmlns:a16="http://schemas.microsoft.com/office/drawing/2014/main" id="{00000000-0008-0000-0000-0000D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D91116" id="Text Box 896" o:spid="_x0000_s1026" type="#_x0000_t202" style="position:absolute;margin-left:0;margin-top:0;width:6pt;height:2.25pt;z-index:2547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68128" behindDoc="0" locked="0" layoutInCell="1" allowOverlap="1" wp14:anchorId="719B1789" wp14:editId="13F99380">
                      <wp:simplePos x="0" y="0"/>
                      <wp:positionH relativeFrom="column">
                        <wp:posOffset>0</wp:posOffset>
                      </wp:positionH>
                      <wp:positionV relativeFrom="paragraph">
                        <wp:posOffset>0</wp:posOffset>
                      </wp:positionV>
                      <wp:extent cx="76200" cy="28575"/>
                      <wp:effectExtent l="19050" t="19050" r="19050" b="28575"/>
                      <wp:wrapNone/>
                      <wp:docPr id="3036" name="Text Box 895">
                        <a:extLst xmlns:a="http://schemas.openxmlformats.org/drawingml/2006/main">
                          <a:ext uri="{FF2B5EF4-FFF2-40B4-BE49-F238E27FC236}">
                            <a16:creationId xmlns:a16="http://schemas.microsoft.com/office/drawing/2014/main" id="{00000000-0008-0000-0000-0000D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301B83" id="Text Box 895" o:spid="_x0000_s1026" type="#_x0000_t202" style="position:absolute;margin-left:0;margin-top:0;width:6pt;height:2.25pt;z-index:2547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69152" behindDoc="0" locked="0" layoutInCell="1" allowOverlap="1" wp14:anchorId="65E2CBE4" wp14:editId="44BAE85B">
                      <wp:simplePos x="0" y="0"/>
                      <wp:positionH relativeFrom="column">
                        <wp:posOffset>0</wp:posOffset>
                      </wp:positionH>
                      <wp:positionV relativeFrom="paragraph">
                        <wp:posOffset>0</wp:posOffset>
                      </wp:positionV>
                      <wp:extent cx="76200" cy="28575"/>
                      <wp:effectExtent l="19050" t="19050" r="19050" b="28575"/>
                      <wp:wrapNone/>
                      <wp:docPr id="3037" name="Text Box 894">
                        <a:extLst xmlns:a="http://schemas.openxmlformats.org/drawingml/2006/main">
                          <a:ext uri="{FF2B5EF4-FFF2-40B4-BE49-F238E27FC236}">
                            <a16:creationId xmlns:a16="http://schemas.microsoft.com/office/drawing/2014/main" id="{00000000-0008-0000-0000-0000D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1F83B0" id="Text Box 894" o:spid="_x0000_s1026" type="#_x0000_t202" style="position:absolute;margin-left:0;margin-top:0;width:6pt;height:2.25pt;z-index:2547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70176" behindDoc="0" locked="0" layoutInCell="1" allowOverlap="1" wp14:anchorId="48B4E409" wp14:editId="1B54621F">
                      <wp:simplePos x="0" y="0"/>
                      <wp:positionH relativeFrom="column">
                        <wp:posOffset>0</wp:posOffset>
                      </wp:positionH>
                      <wp:positionV relativeFrom="paragraph">
                        <wp:posOffset>0</wp:posOffset>
                      </wp:positionV>
                      <wp:extent cx="76200" cy="28575"/>
                      <wp:effectExtent l="19050" t="19050" r="19050" b="28575"/>
                      <wp:wrapNone/>
                      <wp:docPr id="3038" name="Text Box 893">
                        <a:extLst xmlns:a="http://schemas.openxmlformats.org/drawingml/2006/main">
                          <a:ext uri="{FF2B5EF4-FFF2-40B4-BE49-F238E27FC236}">
                            <a16:creationId xmlns:a16="http://schemas.microsoft.com/office/drawing/2014/main" id="{00000000-0008-0000-0000-0000D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9F454B" id="Text Box 893" o:spid="_x0000_s1026" type="#_x0000_t202" style="position:absolute;margin-left:0;margin-top:0;width:6pt;height:2.25pt;z-index:2547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71200" behindDoc="0" locked="0" layoutInCell="1" allowOverlap="1" wp14:anchorId="5E9D10EC" wp14:editId="75DDF225">
                      <wp:simplePos x="0" y="0"/>
                      <wp:positionH relativeFrom="column">
                        <wp:posOffset>0</wp:posOffset>
                      </wp:positionH>
                      <wp:positionV relativeFrom="paragraph">
                        <wp:posOffset>0</wp:posOffset>
                      </wp:positionV>
                      <wp:extent cx="76200" cy="28575"/>
                      <wp:effectExtent l="19050" t="19050" r="19050" b="28575"/>
                      <wp:wrapNone/>
                      <wp:docPr id="3039" name="Text Box 892">
                        <a:extLst xmlns:a="http://schemas.openxmlformats.org/drawingml/2006/main">
                          <a:ext uri="{FF2B5EF4-FFF2-40B4-BE49-F238E27FC236}">
                            <a16:creationId xmlns:a16="http://schemas.microsoft.com/office/drawing/2014/main" id="{00000000-0008-0000-0000-0000D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C0F386" id="Text Box 892" o:spid="_x0000_s1026" type="#_x0000_t202" style="position:absolute;margin-left:0;margin-top:0;width:6pt;height:2.25pt;z-index:2547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72224" behindDoc="0" locked="0" layoutInCell="1" allowOverlap="1" wp14:anchorId="4A9F1DE7" wp14:editId="05AFC04D">
                      <wp:simplePos x="0" y="0"/>
                      <wp:positionH relativeFrom="column">
                        <wp:posOffset>0</wp:posOffset>
                      </wp:positionH>
                      <wp:positionV relativeFrom="paragraph">
                        <wp:posOffset>0</wp:posOffset>
                      </wp:positionV>
                      <wp:extent cx="76200" cy="28575"/>
                      <wp:effectExtent l="19050" t="19050" r="19050" b="28575"/>
                      <wp:wrapNone/>
                      <wp:docPr id="3040" name="Text Box 891">
                        <a:extLst xmlns:a="http://schemas.openxmlformats.org/drawingml/2006/main">
                          <a:ext uri="{FF2B5EF4-FFF2-40B4-BE49-F238E27FC236}">
                            <a16:creationId xmlns:a16="http://schemas.microsoft.com/office/drawing/2014/main" id="{00000000-0008-0000-0000-0000E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3A82BD" id="Text Box 891" o:spid="_x0000_s1026" type="#_x0000_t202" style="position:absolute;margin-left:0;margin-top:0;width:6pt;height:2.25pt;z-index:2547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73248" behindDoc="0" locked="0" layoutInCell="1" allowOverlap="1" wp14:anchorId="554AFD89" wp14:editId="3F881B07">
                      <wp:simplePos x="0" y="0"/>
                      <wp:positionH relativeFrom="column">
                        <wp:posOffset>0</wp:posOffset>
                      </wp:positionH>
                      <wp:positionV relativeFrom="paragraph">
                        <wp:posOffset>0</wp:posOffset>
                      </wp:positionV>
                      <wp:extent cx="76200" cy="28575"/>
                      <wp:effectExtent l="19050" t="19050" r="19050" b="28575"/>
                      <wp:wrapNone/>
                      <wp:docPr id="3041" name="Text Box 890">
                        <a:extLst xmlns:a="http://schemas.openxmlformats.org/drawingml/2006/main">
                          <a:ext uri="{FF2B5EF4-FFF2-40B4-BE49-F238E27FC236}">
                            <a16:creationId xmlns:a16="http://schemas.microsoft.com/office/drawing/2014/main" id="{00000000-0008-0000-0000-0000E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F5554A" id="Text Box 890" o:spid="_x0000_s1026" type="#_x0000_t202" style="position:absolute;margin-left:0;margin-top:0;width:6pt;height:2.25pt;z-index:2547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840" w:type="dxa"/>
            <w:tcBorders>
              <w:top w:val="nil"/>
              <w:left w:val="nil"/>
              <w:bottom w:val="single" w:sz="4" w:space="0" w:color="auto"/>
              <w:right w:val="single" w:sz="4" w:space="0" w:color="auto"/>
            </w:tcBorders>
            <w:noWrap/>
            <w:hideMark/>
          </w:tcPr>
          <w:p w14:paraId="39903D4E" w14:textId="7D192513" w:rsidR="00563247" w:rsidRPr="00563247" w:rsidRDefault="00563247" w:rsidP="00563247">
            <w:pPr>
              <w:rPr>
                <w:rFonts w:ascii="GHEA Grapalat" w:hAnsi="GHEA Grapalat" w:cs="Calibri"/>
                <w:b/>
                <w:bCs/>
                <w:sz w:val="20"/>
                <w:szCs w:val="20"/>
              </w:rPr>
            </w:pPr>
            <w:r w:rsidRPr="00563247">
              <w:rPr>
                <w:rFonts w:ascii="GHEA Grapalat" w:hAnsi="GHEA Grapalat" w:cs="Calibri"/>
                <w:b/>
                <w:bCs/>
                <w:noProof/>
                <w:sz w:val="20"/>
                <w:szCs w:val="20"/>
              </w:rPr>
              <mc:AlternateContent>
                <mc:Choice Requires="wps">
                  <w:drawing>
                    <wp:anchor distT="0" distB="0" distL="114300" distR="114300" simplePos="0" relativeHeight="254177280" behindDoc="0" locked="0" layoutInCell="1" allowOverlap="1" wp14:anchorId="38ED49B6" wp14:editId="1CAEE879">
                      <wp:simplePos x="0" y="0"/>
                      <wp:positionH relativeFrom="column">
                        <wp:posOffset>47625</wp:posOffset>
                      </wp:positionH>
                      <wp:positionV relativeFrom="paragraph">
                        <wp:posOffset>0</wp:posOffset>
                      </wp:positionV>
                      <wp:extent cx="76200" cy="28575"/>
                      <wp:effectExtent l="19050" t="19050" r="19050" b="28575"/>
                      <wp:wrapNone/>
                      <wp:docPr id="2459" name="Text Box 889">
                        <a:extLst xmlns:a="http://schemas.openxmlformats.org/drawingml/2006/main">
                          <a:ext uri="{FF2B5EF4-FFF2-40B4-BE49-F238E27FC236}">
                            <a16:creationId xmlns:a16="http://schemas.microsoft.com/office/drawing/2014/main" id="{00000000-0008-0000-0000-00009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7BA771" id="Text Box 889" o:spid="_x0000_s1026" type="#_x0000_t202" style="position:absolute;margin-left:3.75pt;margin-top:0;width:6pt;height:2.25pt;z-index:25417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631936" behindDoc="0" locked="0" layoutInCell="1" allowOverlap="1" wp14:anchorId="023195E6" wp14:editId="0C081D77">
                      <wp:simplePos x="0" y="0"/>
                      <wp:positionH relativeFrom="column">
                        <wp:posOffset>47625</wp:posOffset>
                      </wp:positionH>
                      <wp:positionV relativeFrom="paragraph">
                        <wp:posOffset>0</wp:posOffset>
                      </wp:positionV>
                      <wp:extent cx="76200" cy="28575"/>
                      <wp:effectExtent l="19050" t="19050" r="19050" b="28575"/>
                      <wp:wrapNone/>
                      <wp:docPr id="2903" name="Text Box 888">
                        <a:extLst xmlns:a="http://schemas.openxmlformats.org/drawingml/2006/main">
                          <a:ext uri="{FF2B5EF4-FFF2-40B4-BE49-F238E27FC236}">
                            <a16:creationId xmlns:a16="http://schemas.microsoft.com/office/drawing/2014/main" id="{00000000-0008-0000-0000-00005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26EF50" id="Text Box 888" o:spid="_x0000_s1026" type="#_x0000_t202" style="position:absolute;margin-left:3.75pt;margin-top:0;width:6pt;height:2.25pt;z-index:25463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74272" behindDoc="0" locked="0" layoutInCell="1" allowOverlap="1" wp14:anchorId="435056AC" wp14:editId="3D0AA153">
                      <wp:simplePos x="0" y="0"/>
                      <wp:positionH relativeFrom="column">
                        <wp:posOffset>0</wp:posOffset>
                      </wp:positionH>
                      <wp:positionV relativeFrom="paragraph">
                        <wp:posOffset>0</wp:posOffset>
                      </wp:positionV>
                      <wp:extent cx="76200" cy="28575"/>
                      <wp:effectExtent l="19050" t="19050" r="19050" b="28575"/>
                      <wp:wrapNone/>
                      <wp:docPr id="3042" name="Text Box 887">
                        <a:extLst xmlns:a="http://schemas.openxmlformats.org/drawingml/2006/main">
                          <a:ext uri="{FF2B5EF4-FFF2-40B4-BE49-F238E27FC236}">
                            <a16:creationId xmlns:a16="http://schemas.microsoft.com/office/drawing/2014/main" id="{00000000-0008-0000-0000-0000E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6A1E7B" id="Text Box 887" o:spid="_x0000_s1026" type="#_x0000_t202" style="position:absolute;margin-left:0;margin-top:0;width:6pt;height:2.25pt;z-index:2547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75296" behindDoc="0" locked="0" layoutInCell="1" allowOverlap="1" wp14:anchorId="7C19CE36" wp14:editId="64A0A421">
                      <wp:simplePos x="0" y="0"/>
                      <wp:positionH relativeFrom="column">
                        <wp:posOffset>0</wp:posOffset>
                      </wp:positionH>
                      <wp:positionV relativeFrom="paragraph">
                        <wp:posOffset>0</wp:posOffset>
                      </wp:positionV>
                      <wp:extent cx="76200" cy="28575"/>
                      <wp:effectExtent l="19050" t="19050" r="19050" b="28575"/>
                      <wp:wrapNone/>
                      <wp:docPr id="3043" name="Text Box 886">
                        <a:extLst xmlns:a="http://schemas.openxmlformats.org/drawingml/2006/main">
                          <a:ext uri="{FF2B5EF4-FFF2-40B4-BE49-F238E27FC236}">
                            <a16:creationId xmlns:a16="http://schemas.microsoft.com/office/drawing/2014/main" id="{00000000-0008-0000-0000-0000E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19D62B" id="Text Box 886" o:spid="_x0000_s1026" type="#_x0000_t202" style="position:absolute;margin-left:0;margin-top:0;width:6pt;height:2.25pt;z-index:2547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76320" behindDoc="0" locked="0" layoutInCell="1" allowOverlap="1" wp14:anchorId="0508FAA3" wp14:editId="1A428DE6">
                      <wp:simplePos x="0" y="0"/>
                      <wp:positionH relativeFrom="column">
                        <wp:posOffset>0</wp:posOffset>
                      </wp:positionH>
                      <wp:positionV relativeFrom="paragraph">
                        <wp:posOffset>0</wp:posOffset>
                      </wp:positionV>
                      <wp:extent cx="76200" cy="28575"/>
                      <wp:effectExtent l="19050" t="19050" r="19050" b="28575"/>
                      <wp:wrapNone/>
                      <wp:docPr id="3044" name="Text Box 885">
                        <a:extLst xmlns:a="http://schemas.openxmlformats.org/drawingml/2006/main">
                          <a:ext uri="{FF2B5EF4-FFF2-40B4-BE49-F238E27FC236}">
                            <a16:creationId xmlns:a16="http://schemas.microsoft.com/office/drawing/2014/main" id="{00000000-0008-0000-0000-0000E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51F247" id="Text Box 885" o:spid="_x0000_s1026" type="#_x0000_t202" style="position:absolute;margin-left:0;margin-top:0;width:6pt;height:2.25pt;z-index:2547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77344" behindDoc="0" locked="0" layoutInCell="1" allowOverlap="1" wp14:anchorId="4483ECFF" wp14:editId="0E24CECB">
                      <wp:simplePos x="0" y="0"/>
                      <wp:positionH relativeFrom="column">
                        <wp:posOffset>0</wp:posOffset>
                      </wp:positionH>
                      <wp:positionV relativeFrom="paragraph">
                        <wp:posOffset>0</wp:posOffset>
                      </wp:positionV>
                      <wp:extent cx="76200" cy="28575"/>
                      <wp:effectExtent l="19050" t="19050" r="19050" b="28575"/>
                      <wp:wrapNone/>
                      <wp:docPr id="3045" name="Text Box 884">
                        <a:extLst xmlns:a="http://schemas.openxmlformats.org/drawingml/2006/main">
                          <a:ext uri="{FF2B5EF4-FFF2-40B4-BE49-F238E27FC236}">
                            <a16:creationId xmlns:a16="http://schemas.microsoft.com/office/drawing/2014/main" id="{00000000-0008-0000-0000-0000E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16EF9B" id="Text Box 884" o:spid="_x0000_s1026" type="#_x0000_t202" style="position:absolute;margin-left:0;margin-top:0;width:6pt;height:2.25pt;z-index:2547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78368" behindDoc="0" locked="0" layoutInCell="1" allowOverlap="1" wp14:anchorId="1427CBCE" wp14:editId="115A53EB">
                      <wp:simplePos x="0" y="0"/>
                      <wp:positionH relativeFrom="column">
                        <wp:posOffset>0</wp:posOffset>
                      </wp:positionH>
                      <wp:positionV relativeFrom="paragraph">
                        <wp:posOffset>0</wp:posOffset>
                      </wp:positionV>
                      <wp:extent cx="76200" cy="28575"/>
                      <wp:effectExtent l="19050" t="19050" r="19050" b="28575"/>
                      <wp:wrapNone/>
                      <wp:docPr id="3046" name="Text Box 883">
                        <a:extLst xmlns:a="http://schemas.openxmlformats.org/drawingml/2006/main">
                          <a:ext uri="{FF2B5EF4-FFF2-40B4-BE49-F238E27FC236}">
                            <a16:creationId xmlns:a16="http://schemas.microsoft.com/office/drawing/2014/main" id="{00000000-0008-0000-0000-0000E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91C49D" id="Text Box 883" o:spid="_x0000_s1026" type="#_x0000_t202" style="position:absolute;margin-left:0;margin-top:0;width:6pt;height:2.25pt;z-index:2547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79392" behindDoc="0" locked="0" layoutInCell="1" allowOverlap="1" wp14:anchorId="55C25728" wp14:editId="31453E66">
                      <wp:simplePos x="0" y="0"/>
                      <wp:positionH relativeFrom="column">
                        <wp:posOffset>0</wp:posOffset>
                      </wp:positionH>
                      <wp:positionV relativeFrom="paragraph">
                        <wp:posOffset>0</wp:posOffset>
                      </wp:positionV>
                      <wp:extent cx="76200" cy="28575"/>
                      <wp:effectExtent l="19050" t="19050" r="19050" b="28575"/>
                      <wp:wrapNone/>
                      <wp:docPr id="3047" name="Text Box 882">
                        <a:extLst xmlns:a="http://schemas.openxmlformats.org/drawingml/2006/main">
                          <a:ext uri="{FF2B5EF4-FFF2-40B4-BE49-F238E27FC236}">
                            <a16:creationId xmlns:a16="http://schemas.microsoft.com/office/drawing/2014/main" id="{00000000-0008-0000-0000-0000E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9DB754" id="Text Box 882" o:spid="_x0000_s1026" type="#_x0000_t202" style="position:absolute;margin-left:0;margin-top:0;width:6pt;height:2.25pt;z-index:2547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80416" behindDoc="0" locked="0" layoutInCell="1" allowOverlap="1" wp14:anchorId="1B9671A6" wp14:editId="491DE7ED">
                      <wp:simplePos x="0" y="0"/>
                      <wp:positionH relativeFrom="column">
                        <wp:posOffset>0</wp:posOffset>
                      </wp:positionH>
                      <wp:positionV relativeFrom="paragraph">
                        <wp:posOffset>0</wp:posOffset>
                      </wp:positionV>
                      <wp:extent cx="76200" cy="28575"/>
                      <wp:effectExtent l="19050" t="19050" r="19050" b="28575"/>
                      <wp:wrapNone/>
                      <wp:docPr id="3048" name="Text Box 881">
                        <a:extLst xmlns:a="http://schemas.openxmlformats.org/drawingml/2006/main">
                          <a:ext uri="{FF2B5EF4-FFF2-40B4-BE49-F238E27FC236}">
                            <a16:creationId xmlns:a16="http://schemas.microsoft.com/office/drawing/2014/main" id="{00000000-0008-0000-0000-0000E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62B856" id="Text Box 881" o:spid="_x0000_s1026" type="#_x0000_t202" style="position:absolute;margin-left:0;margin-top:0;width:6pt;height:2.25pt;z-index:2547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81440" behindDoc="0" locked="0" layoutInCell="1" allowOverlap="1" wp14:anchorId="7592B828" wp14:editId="2E11D15B">
                      <wp:simplePos x="0" y="0"/>
                      <wp:positionH relativeFrom="column">
                        <wp:posOffset>0</wp:posOffset>
                      </wp:positionH>
                      <wp:positionV relativeFrom="paragraph">
                        <wp:posOffset>0</wp:posOffset>
                      </wp:positionV>
                      <wp:extent cx="76200" cy="28575"/>
                      <wp:effectExtent l="19050" t="19050" r="19050" b="28575"/>
                      <wp:wrapNone/>
                      <wp:docPr id="3049" name="Text Box 880">
                        <a:extLst xmlns:a="http://schemas.openxmlformats.org/drawingml/2006/main">
                          <a:ext uri="{FF2B5EF4-FFF2-40B4-BE49-F238E27FC236}">
                            <a16:creationId xmlns:a16="http://schemas.microsoft.com/office/drawing/2014/main" id="{00000000-0008-0000-0000-0000E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E12D8C" id="Text Box 880" o:spid="_x0000_s1026" type="#_x0000_t202" style="position:absolute;margin-left:0;margin-top:0;width:6pt;height:2.25pt;z-index:2547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82464" behindDoc="0" locked="0" layoutInCell="1" allowOverlap="1" wp14:anchorId="18AFC1FB" wp14:editId="2561E926">
                      <wp:simplePos x="0" y="0"/>
                      <wp:positionH relativeFrom="column">
                        <wp:posOffset>0</wp:posOffset>
                      </wp:positionH>
                      <wp:positionV relativeFrom="paragraph">
                        <wp:posOffset>0</wp:posOffset>
                      </wp:positionV>
                      <wp:extent cx="76200" cy="28575"/>
                      <wp:effectExtent l="19050" t="19050" r="19050" b="28575"/>
                      <wp:wrapNone/>
                      <wp:docPr id="3050" name="Text Box 879">
                        <a:extLst xmlns:a="http://schemas.openxmlformats.org/drawingml/2006/main">
                          <a:ext uri="{FF2B5EF4-FFF2-40B4-BE49-F238E27FC236}">
                            <a16:creationId xmlns:a16="http://schemas.microsoft.com/office/drawing/2014/main" id="{00000000-0008-0000-0000-0000E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BF1F90" id="Text Box 879" o:spid="_x0000_s1026" type="#_x0000_t202" style="position:absolute;margin-left:0;margin-top:0;width:6pt;height:2.25pt;z-index:2547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83488" behindDoc="0" locked="0" layoutInCell="1" allowOverlap="1" wp14:anchorId="29B17FF2" wp14:editId="3645121F">
                      <wp:simplePos x="0" y="0"/>
                      <wp:positionH relativeFrom="column">
                        <wp:posOffset>0</wp:posOffset>
                      </wp:positionH>
                      <wp:positionV relativeFrom="paragraph">
                        <wp:posOffset>0</wp:posOffset>
                      </wp:positionV>
                      <wp:extent cx="76200" cy="28575"/>
                      <wp:effectExtent l="19050" t="19050" r="19050" b="28575"/>
                      <wp:wrapNone/>
                      <wp:docPr id="3051" name="Text Box 878">
                        <a:extLst xmlns:a="http://schemas.openxmlformats.org/drawingml/2006/main">
                          <a:ext uri="{FF2B5EF4-FFF2-40B4-BE49-F238E27FC236}">
                            <a16:creationId xmlns:a16="http://schemas.microsoft.com/office/drawing/2014/main" id="{00000000-0008-0000-0000-0000E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D8BD60" id="Text Box 878" o:spid="_x0000_s1026" type="#_x0000_t202" style="position:absolute;margin-left:0;margin-top:0;width:6pt;height:2.25pt;z-index:2547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84512" behindDoc="0" locked="0" layoutInCell="1" allowOverlap="1" wp14:anchorId="19861E83" wp14:editId="68C860E2">
                      <wp:simplePos x="0" y="0"/>
                      <wp:positionH relativeFrom="column">
                        <wp:posOffset>0</wp:posOffset>
                      </wp:positionH>
                      <wp:positionV relativeFrom="paragraph">
                        <wp:posOffset>0</wp:posOffset>
                      </wp:positionV>
                      <wp:extent cx="76200" cy="28575"/>
                      <wp:effectExtent l="19050" t="19050" r="19050" b="28575"/>
                      <wp:wrapNone/>
                      <wp:docPr id="3052" name="Text Box 877">
                        <a:extLst xmlns:a="http://schemas.openxmlformats.org/drawingml/2006/main">
                          <a:ext uri="{FF2B5EF4-FFF2-40B4-BE49-F238E27FC236}">
                            <a16:creationId xmlns:a16="http://schemas.microsoft.com/office/drawing/2014/main" id="{00000000-0008-0000-0000-0000E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129663" id="Text Box 877" o:spid="_x0000_s1026" type="#_x0000_t202" style="position:absolute;margin-left:0;margin-top:0;width:6pt;height:2.25pt;z-index:2547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85536" behindDoc="0" locked="0" layoutInCell="1" allowOverlap="1" wp14:anchorId="494D58E3" wp14:editId="530948DB">
                      <wp:simplePos x="0" y="0"/>
                      <wp:positionH relativeFrom="column">
                        <wp:posOffset>0</wp:posOffset>
                      </wp:positionH>
                      <wp:positionV relativeFrom="paragraph">
                        <wp:posOffset>0</wp:posOffset>
                      </wp:positionV>
                      <wp:extent cx="76200" cy="28575"/>
                      <wp:effectExtent l="19050" t="19050" r="19050" b="28575"/>
                      <wp:wrapNone/>
                      <wp:docPr id="3053" name="Text Box 876">
                        <a:extLst xmlns:a="http://schemas.openxmlformats.org/drawingml/2006/main">
                          <a:ext uri="{FF2B5EF4-FFF2-40B4-BE49-F238E27FC236}">
                            <a16:creationId xmlns:a16="http://schemas.microsoft.com/office/drawing/2014/main" id="{00000000-0008-0000-0000-0000E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E779EE" id="Text Box 876" o:spid="_x0000_s1026" type="#_x0000_t202" style="position:absolute;margin-left:0;margin-top:0;width:6pt;height:2.25pt;z-index:2547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86560" behindDoc="0" locked="0" layoutInCell="1" allowOverlap="1" wp14:anchorId="3757D960" wp14:editId="0F15B4C0">
                      <wp:simplePos x="0" y="0"/>
                      <wp:positionH relativeFrom="column">
                        <wp:posOffset>0</wp:posOffset>
                      </wp:positionH>
                      <wp:positionV relativeFrom="paragraph">
                        <wp:posOffset>0</wp:posOffset>
                      </wp:positionV>
                      <wp:extent cx="76200" cy="28575"/>
                      <wp:effectExtent l="19050" t="19050" r="19050" b="28575"/>
                      <wp:wrapNone/>
                      <wp:docPr id="3054" name="Text Box 875">
                        <a:extLst xmlns:a="http://schemas.openxmlformats.org/drawingml/2006/main">
                          <a:ext uri="{FF2B5EF4-FFF2-40B4-BE49-F238E27FC236}">
                            <a16:creationId xmlns:a16="http://schemas.microsoft.com/office/drawing/2014/main" id="{00000000-0008-0000-0000-0000E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65E9E5" id="Text Box 875" o:spid="_x0000_s1026" type="#_x0000_t202" style="position:absolute;margin-left:0;margin-top:0;width:6pt;height:2.25pt;z-index:2547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87584" behindDoc="0" locked="0" layoutInCell="1" allowOverlap="1" wp14:anchorId="403B1AB5" wp14:editId="4C00251E">
                      <wp:simplePos x="0" y="0"/>
                      <wp:positionH relativeFrom="column">
                        <wp:posOffset>0</wp:posOffset>
                      </wp:positionH>
                      <wp:positionV relativeFrom="paragraph">
                        <wp:posOffset>0</wp:posOffset>
                      </wp:positionV>
                      <wp:extent cx="76200" cy="28575"/>
                      <wp:effectExtent l="19050" t="19050" r="19050" b="28575"/>
                      <wp:wrapNone/>
                      <wp:docPr id="3055" name="Text Box 874">
                        <a:extLst xmlns:a="http://schemas.openxmlformats.org/drawingml/2006/main">
                          <a:ext uri="{FF2B5EF4-FFF2-40B4-BE49-F238E27FC236}">
                            <a16:creationId xmlns:a16="http://schemas.microsoft.com/office/drawing/2014/main" id="{00000000-0008-0000-0000-0000E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E2A9EE" id="Text Box 874" o:spid="_x0000_s1026" type="#_x0000_t202" style="position:absolute;margin-left:0;margin-top:0;width:6pt;height:2.25pt;z-index:2547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88608" behindDoc="0" locked="0" layoutInCell="1" allowOverlap="1" wp14:anchorId="367C5BA2" wp14:editId="6B09076B">
                      <wp:simplePos x="0" y="0"/>
                      <wp:positionH relativeFrom="column">
                        <wp:posOffset>0</wp:posOffset>
                      </wp:positionH>
                      <wp:positionV relativeFrom="paragraph">
                        <wp:posOffset>0</wp:posOffset>
                      </wp:positionV>
                      <wp:extent cx="76200" cy="28575"/>
                      <wp:effectExtent l="19050" t="19050" r="19050" b="28575"/>
                      <wp:wrapNone/>
                      <wp:docPr id="3056" name="Text Box 873">
                        <a:extLst xmlns:a="http://schemas.openxmlformats.org/drawingml/2006/main">
                          <a:ext uri="{FF2B5EF4-FFF2-40B4-BE49-F238E27FC236}">
                            <a16:creationId xmlns:a16="http://schemas.microsoft.com/office/drawing/2014/main" id="{00000000-0008-0000-0000-0000F0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3E79E0" id="Text Box 873" o:spid="_x0000_s1026" type="#_x0000_t202" style="position:absolute;margin-left:0;margin-top:0;width:6pt;height:2.25pt;z-index:2547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89632" behindDoc="0" locked="0" layoutInCell="1" allowOverlap="1" wp14:anchorId="5BD43370" wp14:editId="31AEE781">
                      <wp:simplePos x="0" y="0"/>
                      <wp:positionH relativeFrom="column">
                        <wp:posOffset>0</wp:posOffset>
                      </wp:positionH>
                      <wp:positionV relativeFrom="paragraph">
                        <wp:posOffset>0</wp:posOffset>
                      </wp:positionV>
                      <wp:extent cx="76200" cy="28575"/>
                      <wp:effectExtent l="19050" t="19050" r="19050" b="28575"/>
                      <wp:wrapNone/>
                      <wp:docPr id="3057" name="Text Box 872">
                        <a:extLst xmlns:a="http://schemas.openxmlformats.org/drawingml/2006/main">
                          <a:ext uri="{FF2B5EF4-FFF2-40B4-BE49-F238E27FC236}">
                            <a16:creationId xmlns:a16="http://schemas.microsoft.com/office/drawing/2014/main" id="{00000000-0008-0000-0000-0000F1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67D0A8" id="Text Box 872" o:spid="_x0000_s1026" type="#_x0000_t202" style="position:absolute;margin-left:0;margin-top:0;width:6pt;height:2.25pt;z-index:2547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90656" behindDoc="0" locked="0" layoutInCell="1" allowOverlap="1" wp14:anchorId="76C62481" wp14:editId="2AE2111D">
                      <wp:simplePos x="0" y="0"/>
                      <wp:positionH relativeFrom="column">
                        <wp:posOffset>0</wp:posOffset>
                      </wp:positionH>
                      <wp:positionV relativeFrom="paragraph">
                        <wp:posOffset>0</wp:posOffset>
                      </wp:positionV>
                      <wp:extent cx="76200" cy="28575"/>
                      <wp:effectExtent l="19050" t="19050" r="19050" b="28575"/>
                      <wp:wrapNone/>
                      <wp:docPr id="3058" name="Text Box 871">
                        <a:extLst xmlns:a="http://schemas.openxmlformats.org/drawingml/2006/main">
                          <a:ext uri="{FF2B5EF4-FFF2-40B4-BE49-F238E27FC236}">
                            <a16:creationId xmlns:a16="http://schemas.microsoft.com/office/drawing/2014/main" id="{00000000-0008-0000-0000-0000F2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B5EF3B" id="Text Box 871" o:spid="_x0000_s1026" type="#_x0000_t202" style="position:absolute;margin-left:0;margin-top:0;width:6pt;height:2.25pt;z-index:2547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91680" behindDoc="0" locked="0" layoutInCell="1" allowOverlap="1" wp14:anchorId="2A735A62" wp14:editId="07BE89EF">
                      <wp:simplePos x="0" y="0"/>
                      <wp:positionH relativeFrom="column">
                        <wp:posOffset>0</wp:posOffset>
                      </wp:positionH>
                      <wp:positionV relativeFrom="paragraph">
                        <wp:posOffset>0</wp:posOffset>
                      </wp:positionV>
                      <wp:extent cx="76200" cy="28575"/>
                      <wp:effectExtent l="19050" t="19050" r="19050" b="28575"/>
                      <wp:wrapNone/>
                      <wp:docPr id="3059" name="Text Box 870">
                        <a:extLst xmlns:a="http://schemas.openxmlformats.org/drawingml/2006/main">
                          <a:ext uri="{FF2B5EF4-FFF2-40B4-BE49-F238E27FC236}">
                            <a16:creationId xmlns:a16="http://schemas.microsoft.com/office/drawing/2014/main" id="{00000000-0008-0000-0000-0000F3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5CEFCA" id="Text Box 870" o:spid="_x0000_s1026" type="#_x0000_t202" style="position:absolute;margin-left:0;margin-top:0;width:6pt;height:2.25pt;z-index:2547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92704" behindDoc="0" locked="0" layoutInCell="1" allowOverlap="1" wp14:anchorId="265F1C46" wp14:editId="13284FC1">
                      <wp:simplePos x="0" y="0"/>
                      <wp:positionH relativeFrom="column">
                        <wp:posOffset>0</wp:posOffset>
                      </wp:positionH>
                      <wp:positionV relativeFrom="paragraph">
                        <wp:posOffset>0</wp:posOffset>
                      </wp:positionV>
                      <wp:extent cx="76200" cy="28575"/>
                      <wp:effectExtent l="19050" t="19050" r="19050" b="28575"/>
                      <wp:wrapNone/>
                      <wp:docPr id="3060" name="Text Box 869">
                        <a:extLst xmlns:a="http://schemas.openxmlformats.org/drawingml/2006/main">
                          <a:ext uri="{FF2B5EF4-FFF2-40B4-BE49-F238E27FC236}">
                            <a16:creationId xmlns:a16="http://schemas.microsoft.com/office/drawing/2014/main" id="{00000000-0008-0000-0000-0000F4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785A59" id="Text Box 869" o:spid="_x0000_s1026" type="#_x0000_t202" style="position:absolute;margin-left:0;margin-top:0;width:6pt;height:2.25pt;z-index:2547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93728" behindDoc="0" locked="0" layoutInCell="1" allowOverlap="1" wp14:anchorId="29CC6586" wp14:editId="5BBAF188">
                      <wp:simplePos x="0" y="0"/>
                      <wp:positionH relativeFrom="column">
                        <wp:posOffset>0</wp:posOffset>
                      </wp:positionH>
                      <wp:positionV relativeFrom="paragraph">
                        <wp:posOffset>0</wp:posOffset>
                      </wp:positionV>
                      <wp:extent cx="76200" cy="28575"/>
                      <wp:effectExtent l="19050" t="19050" r="19050" b="28575"/>
                      <wp:wrapNone/>
                      <wp:docPr id="3061" name="Text Box 868">
                        <a:extLst xmlns:a="http://schemas.openxmlformats.org/drawingml/2006/main">
                          <a:ext uri="{FF2B5EF4-FFF2-40B4-BE49-F238E27FC236}">
                            <a16:creationId xmlns:a16="http://schemas.microsoft.com/office/drawing/2014/main" id="{00000000-0008-0000-0000-0000F5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4CF278" id="Text Box 868" o:spid="_x0000_s1026" type="#_x0000_t202" style="position:absolute;margin-left:0;margin-top:0;width:6pt;height:2.25pt;z-index:2547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94752" behindDoc="0" locked="0" layoutInCell="1" allowOverlap="1" wp14:anchorId="215F9315" wp14:editId="69B9CD0F">
                      <wp:simplePos x="0" y="0"/>
                      <wp:positionH relativeFrom="column">
                        <wp:posOffset>0</wp:posOffset>
                      </wp:positionH>
                      <wp:positionV relativeFrom="paragraph">
                        <wp:posOffset>0</wp:posOffset>
                      </wp:positionV>
                      <wp:extent cx="76200" cy="28575"/>
                      <wp:effectExtent l="19050" t="19050" r="19050" b="28575"/>
                      <wp:wrapNone/>
                      <wp:docPr id="3062" name="Text Box 867">
                        <a:extLst xmlns:a="http://schemas.openxmlformats.org/drawingml/2006/main">
                          <a:ext uri="{FF2B5EF4-FFF2-40B4-BE49-F238E27FC236}">
                            <a16:creationId xmlns:a16="http://schemas.microsoft.com/office/drawing/2014/main" id="{00000000-0008-0000-0000-0000F6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8CF8C6" id="Text Box 867" o:spid="_x0000_s1026" type="#_x0000_t202" style="position:absolute;margin-left:0;margin-top:0;width:6pt;height:2.25pt;z-index:2547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95776" behindDoc="0" locked="0" layoutInCell="1" allowOverlap="1" wp14:anchorId="6A9A5874" wp14:editId="23028BAD">
                      <wp:simplePos x="0" y="0"/>
                      <wp:positionH relativeFrom="column">
                        <wp:posOffset>0</wp:posOffset>
                      </wp:positionH>
                      <wp:positionV relativeFrom="paragraph">
                        <wp:posOffset>0</wp:posOffset>
                      </wp:positionV>
                      <wp:extent cx="76200" cy="28575"/>
                      <wp:effectExtent l="19050" t="19050" r="19050" b="28575"/>
                      <wp:wrapNone/>
                      <wp:docPr id="3063" name="Text Box 866">
                        <a:extLst xmlns:a="http://schemas.openxmlformats.org/drawingml/2006/main">
                          <a:ext uri="{FF2B5EF4-FFF2-40B4-BE49-F238E27FC236}">
                            <a16:creationId xmlns:a16="http://schemas.microsoft.com/office/drawing/2014/main" id="{00000000-0008-0000-0000-0000F7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4C7982" id="Text Box 866" o:spid="_x0000_s1026" type="#_x0000_t202" style="position:absolute;margin-left:0;margin-top:0;width:6pt;height:2.25pt;z-index:2547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96800" behindDoc="0" locked="0" layoutInCell="1" allowOverlap="1" wp14:anchorId="3E405373" wp14:editId="0BAF9687">
                      <wp:simplePos x="0" y="0"/>
                      <wp:positionH relativeFrom="column">
                        <wp:posOffset>0</wp:posOffset>
                      </wp:positionH>
                      <wp:positionV relativeFrom="paragraph">
                        <wp:posOffset>0</wp:posOffset>
                      </wp:positionV>
                      <wp:extent cx="76200" cy="28575"/>
                      <wp:effectExtent l="19050" t="19050" r="19050" b="28575"/>
                      <wp:wrapNone/>
                      <wp:docPr id="3064" name="Text Box 865">
                        <a:extLst xmlns:a="http://schemas.openxmlformats.org/drawingml/2006/main">
                          <a:ext uri="{FF2B5EF4-FFF2-40B4-BE49-F238E27FC236}">
                            <a16:creationId xmlns:a16="http://schemas.microsoft.com/office/drawing/2014/main" id="{00000000-0008-0000-0000-0000F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CECED9" id="Text Box 865" o:spid="_x0000_s1026" type="#_x0000_t202" style="position:absolute;margin-left:0;margin-top:0;width:6pt;height:2.25pt;z-index:2547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97824" behindDoc="0" locked="0" layoutInCell="1" allowOverlap="1" wp14:anchorId="44CE3F8A" wp14:editId="1D366634">
                      <wp:simplePos x="0" y="0"/>
                      <wp:positionH relativeFrom="column">
                        <wp:posOffset>0</wp:posOffset>
                      </wp:positionH>
                      <wp:positionV relativeFrom="paragraph">
                        <wp:posOffset>0</wp:posOffset>
                      </wp:positionV>
                      <wp:extent cx="76200" cy="28575"/>
                      <wp:effectExtent l="19050" t="19050" r="19050" b="28575"/>
                      <wp:wrapNone/>
                      <wp:docPr id="3065" name="Text Box 864">
                        <a:extLst xmlns:a="http://schemas.openxmlformats.org/drawingml/2006/main">
                          <a:ext uri="{FF2B5EF4-FFF2-40B4-BE49-F238E27FC236}">
                            <a16:creationId xmlns:a16="http://schemas.microsoft.com/office/drawing/2014/main" id="{00000000-0008-0000-0000-0000F9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68098B" id="Text Box 864" o:spid="_x0000_s1026" type="#_x0000_t202" style="position:absolute;margin-left:0;margin-top:0;width:6pt;height:2.25pt;z-index:2547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98848" behindDoc="0" locked="0" layoutInCell="1" allowOverlap="1" wp14:anchorId="37686607" wp14:editId="2591E0CD">
                      <wp:simplePos x="0" y="0"/>
                      <wp:positionH relativeFrom="column">
                        <wp:posOffset>0</wp:posOffset>
                      </wp:positionH>
                      <wp:positionV relativeFrom="paragraph">
                        <wp:posOffset>0</wp:posOffset>
                      </wp:positionV>
                      <wp:extent cx="76200" cy="28575"/>
                      <wp:effectExtent l="19050" t="19050" r="19050" b="28575"/>
                      <wp:wrapNone/>
                      <wp:docPr id="3066" name="Text Box 863">
                        <a:extLst xmlns:a="http://schemas.openxmlformats.org/drawingml/2006/main">
                          <a:ext uri="{FF2B5EF4-FFF2-40B4-BE49-F238E27FC236}">
                            <a16:creationId xmlns:a16="http://schemas.microsoft.com/office/drawing/2014/main" id="{00000000-0008-0000-0000-0000FA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F401BE" id="Text Box 863" o:spid="_x0000_s1026" type="#_x0000_t202" style="position:absolute;margin-left:0;margin-top:0;width:6pt;height:2.25pt;z-index:2547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799872" behindDoc="0" locked="0" layoutInCell="1" allowOverlap="1" wp14:anchorId="3B1EECAA" wp14:editId="3EF70244">
                      <wp:simplePos x="0" y="0"/>
                      <wp:positionH relativeFrom="column">
                        <wp:posOffset>0</wp:posOffset>
                      </wp:positionH>
                      <wp:positionV relativeFrom="paragraph">
                        <wp:posOffset>0</wp:posOffset>
                      </wp:positionV>
                      <wp:extent cx="76200" cy="28575"/>
                      <wp:effectExtent l="19050" t="19050" r="19050" b="28575"/>
                      <wp:wrapNone/>
                      <wp:docPr id="3067" name="Text Box 862">
                        <a:extLst xmlns:a="http://schemas.openxmlformats.org/drawingml/2006/main">
                          <a:ext uri="{FF2B5EF4-FFF2-40B4-BE49-F238E27FC236}">
                            <a16:creationId xmlns:a16="http://schemas.microsoft.com/office/drawing/2014/main" id="{00000000-0008-0000-0000-0000FB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E54120" id="Text Box 862" o:spid="_x0000_s1026" type="#_x0000_t202" style="position:absolute;margin-left:0;margin-top:0;width:6pt;height:2.25pt;z-index:2547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00896" behindDoc="0" locked="0" layoutInCell="1" allowOverlap="1" wp14:anchorId="2C6A1298" wp14:editId="0B27F1C4">
                      <wp:simplePos x="0" y="0"/>
                      <wp:positionH relativeFrom="column">
                        <wp:posOffset>0</wp:posOffset>
                      </wp:positionH>
                      <wp:positionV relativeFrom="paragraph">
                        <wp:posOffset>0</wp:posOffset>
                      </wp:positionV>
                      <wp:extent cx="76200" cy="28575"/>
                      <wp:effectExtent l="19050" t="19050" r="19050" b="28575"/>
                      <wp:wrapNone/>
                      <wp:docPr id="3068" name="Text Box 861">
                        <a:extLst xmlns:a="http://schemas.openxmlformats.org/drawingml/2006/main">
                          <a:ext uri="{FF2B5EF4-FFF2-40B4-BE49-F238E27FC236}">
                            <a16:creationId xmlns:a16="http://schemas.microsoft.com/office/drawing/2014/main" id="{00000000-0008-0000-0000-0000FC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887FC9" id="Text Box 861" o:spid="_x0000_s1026" type="#_x0000_t202" style="position:absolute;margin-left:0;margin-top:0;width:6pt;height:2.25pt;z-index:2548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01920" behindDoc="0" locked="0" layoutInCell="1" allowOverlap="1" wp14:anchorId="7C582D14" wp14:editId="340267BD">
                      <wp:simplePos x="0" y="0"/>
                      <wp:positionH relativeFrom="column">
                        <wp:posOffset>0</wp:posOffset>
                      </wp:positionH>
                      <wp:positionV relativeFrom="paragraph">
                        <wp:posOffset>0</wp:posOffset>
                      </wp:positionV>
                      <wp:extent cx="76200" cy="28575"/>
                      <wp:effectExtent l="19050" t="19050" r="19050" b="28575"/>
                      <wp:wrapNone/>
                      <wp:docPr id="3069" name="Text Box 860">
                        <a:extLst xmlns:a="http://schemas.openxmlformats.org/drawingml/2006/main">
                          <a:ext uri="{FF2B5EF4-FFF2-40B4-BE49-F238E27FC236}">
                            <a16:creationId xmlns:a16="http://schemas.microsoft.com/office/drawing/2014/main" id="{00000000-0008-0000-0000-0000FD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90B78" id="Text Box 860" o:spid="_x0000_s1026" type="#_x0000_t202" style="position:absolute;margin-left:0;margin-top:0;width:6pt;height:2.25pt;z-index:2548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02944" behindDoc="0" locked="0" layoutInCell="1" allowOverlap="1" wp14:anchorId="5DC64CA1" wp14:editId="78D2F22C">
                      <wp:simplePos x="0" y="0"/>
                      <wp:positionH relativeFrom="column">
                        <wp:posOffset>0</wp:posOffset>
                      </wp:positionH>
                      <wp:positionV relativeFrom="paragraph">
                        <wp:posOffset>0</wp:posOffset>
                      </wp:positionV>
                      <wp:extent cx="76200" cy="28575"/>
                      <wp:effectExtent l="19050" t="19050" r="19050" b="28575"/>
                      <wp:wrapNone/>
                      <wp:docPr id="3070" name="Text Box 859">
                        <a:extLst xmlns:a="http://schemas.openxmlformats.org/drawingml/2006/main">
                          <a:ext uri="{FF2B5EF4-FFF2-40B4-BE49-F238E27FC236}">
                            <a16:creationId xmlns:a16="http://schemas.microsoft.com/office/drawing/2014/main" id="{00000000-0008-0000-0000-0000FE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CE05CB" id="Text Box 859" o:spid="_x0000_s1026" type="#_x0000_t202" style="position:absolute;margin-left:0;margin-top:0;width:6pt;height:2.25pt;z-index:2548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03968" behindDoc="0" locked="0" layoutInCell="1" allowOverlap="1" wp14:anchorId="1B7699C7" wp14:editId="3406EF02">
                      <wp:simplePos x="0" y="0"/>
                      <wp:positionH relativeFrom="column">
                        <wp:posOffset>0</wp:posOffset>
                      </wp:positionH>
                      <wp:positionV relativeFrom="paragraph">
                        <wp:posOffset>0</wp:posOffset>
                      </wp:positionV>
                      <wp:extent cx="76200" cy="28575"/>
                      <wp:effectExtent l="19050" t="19050" r="19050" b="28575"/>
                      <wp:wrapNone/>
                      <wp:docPr id="3071" name="Text Box 858">
                        <a:extLst xmlns:a="http://schemas.openxmlformats.org/drawingml/2006/main">
                          <a:ext uri="{FF2B5EF4-FFF2-40B4-BE49-F238E27FC236}">
                            <a16:creationId xmlns:a16="http://schemas.microsoft.com/office/drawing/2014/main" id="{00000000-0008-0000-0000-0000FF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DF08A4" id="Text Box 858" o:spid="_x0000_s1026" type="#_x0000_t202" style="position:absolute;margin-left:0;margin-top:0;width:6pt;height:2.25pt;z-index:2548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04992" behindDoc="0" locked="0" layoutInCell="1" allowOverlap="1" wp14:anchorId="2FF6203D" wp14:editId="17A561BB">
                      <wp:simplePos x="0" y="0"/>
                      <wp:positionH relativeFrom="column">
                        <wp:posOffset>0</wp:posOffset>
                      </wp:positionH>
                      <wp:positionV relativeFrom="paragraph">
                        <wp:posOffset>0</wp:posOffset>
                      </wp:positionV>
                      <wp:extent cx="76200" cy="28575"/>
                      <wp:effectExtent l="19050" t="19050" r="19050" b="28575"/>
                      <wp:wrapNone/>
                      <wp:docPr id="3072" name="Text Box 857">
                        <a:extLst xmlns:a="http://schemas.openxmlformats.org/drawingml/2006/main">
                          <a:ext uri="{FF2B5EF4-FFF2-40B4-BE49-F238E27FC236}">
                            <a16:creationId xmlns:a16="http://schemas.microsoft.com/office/drawing/2014/main" id="{00000000-0008-0000-0000-00000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4139E4" id="Text Box 857" o:spid="_x0000_s1026" type="#_x0000_t202" style="position:absolute;margin-left:0;margin-top:0;width:6pt;height:2.25pt;z-index:2548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06016" behindDoc="0" locked="0" layoutInCell="1" allowOverlap="1" wp14:anchorId="103F9FCD" wp14:editId="0E8AE316">
                      <wp:simplePos x="0" y="0"/>
                      <wp:positionH relativeFrom="column">
                        <wp:posOffset>0</wp:posOffset>
                      </wp:positionH>
                      <wp:positionV relativeFrom="paragraph">
                        <wp:posOffset>0</wp:posOffset>
                      </wp:positionV>
                      <wp:extent cx="76200" cy="28575"/>
                      <wp:effectExtent l="19050" t="19050" r="19050" b="28575"/>
                      <wp:wrapNone/>
                      <wp:docPr id="3073" name="Text Box 856">
                        <a:extLst xmlns:a="http://schemas.openxmlformats.org/drawingml/2006/main">
                          <a:ext uri="{FF2B5EF4-FFF2-40B4-BE49-F238E27FC236}">
                            <a16:creationId xmlns:a16="http://schemas.microsoft.com/office/drawing/2014/main" id="{00000000-0008-0000-0000-00000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9ED19B" id="Text Box 856" o:spid="_x0000_s1026" type="#_x0000_t202" style="position:absolute;margin-left:0;margin-top:0;width:6pt;height:2.25pt;z-index:2548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07040" behindDoc="0" locked="0" layoutInCell="1" allowOverlap="1" wp14:anchorId="73E23491" wp14:editId="1D6C9C02">
                      <wp:simplePos x="0" y="0"/>
                      <wp:positionH relativeFrom="column">
                        <wp:posOffset>0</wp:posOffset>
                      </wp:positionH>
                      <wp:positionV relativeFrom="paragraph">
                        <wp:posOffset>0</wp:posOffset>
                      </wp:positionV>
                      <wp:extent cx="76200" cy="28575"/>
                      <wp:effectExtent l="19050" t="19050" r="19050" b="28575"/>
                      <wp:wrapNone/>
                      <wp:docPr id="3074" name="Text Box 855">
                        <a:extLst xmlns:a="http://schemas.openxmlformats.org/drawingml/2006/main">
                          <a:ext uri="{FF2B5EF4-FFF2-40B4-BE49-F238E27FC236}">
                            <a16:creationId xmlns:a16="http://schemas.microsoft.com/office/drawing/2014/main" id="{00000000-0008-0000-0000-00000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9A2108" id="Text Box 855" o:spid="_x0000_s1026" type="#_x0000_t202" style="position:absolute;margin-left:0;margin-top:0;width:6pt;height:2.25pt;z-index:2548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08064" behindDoc="0" locked="0" layoutInCell="1" allowOverlap="1" wp14:anchorId="48078840" wp14:editId="7FD4F4B6">
                      <wp:simplePos x="0" y="0"/>
                      <wp:positionH relativeFrom="column">
                        <wp:posOffset>0</wp:posOffset>
                      </wp:positionH>
                      <wp:positionV relativeFrom="paragraph">
                        <wp:posOffset>0</wp:posOffset>
                      </wp:positionV>
                      <wp:extent cx="76200" cy="28575"/>
                      <wp:effectExtent l="19050" t="19050" r="19050" b="28575"/>
                      <wp:wrapNone/>
                      <wp:docPr id="3075" name="Text Box 854">
                        <a:extLst xmlns:a="http://schemas.openxmlformats.org/drawingml/2006/main">
                          <a:ext uri="{FF2B5EF4-FFF2-40B4-BE49-F238E27FC236}">
                            <a16:creationId xmlns:a16="http://schemas.microsoft.com/office/drawing/2014/main" id="{00000000-0008-0000-0000-00000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408CEB" id="Text Box 854" o:spid="_x0000_s1026" type="#_x0000_t202" style="position:absolute;margin-left:0;margin-top:0;width:6pt;height:2.25pt;z-index:2548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09088" behindDoc="0" locked="0" layoutInCell="1" allowOverlap="1" wp14:anchorId="6402D68A" wp14:editId="16D79056">
                      <wp:simplePos x="0" y="0"/>
                      <wp:positionH relativeFrom="column">
                        <wp:posOffset>0</wp:posOffset>
                      </wp:positionH>
                      <wp:positionV relativeFrom="paragraph">
                        <wp:posOffset>0</wp:posOffset>
                      </wp:positionV>
                      <wp:extent cx="76200" cy="28575"/>
                      <wp:effectExtent l="19050" t="19050" r="19050" b="28575"/>
                      <wp:wrapNone/>
                      <wp:docPr id="3076" name="Text Box 853">
                        <a:extLst xmlns:a="http://schemas.openxmlformats.org/drawingml/2006/main">
                          <a:ext uri="{FF2B5EF4-FFF2-40B4-BE49-F238E27FC236}">
                            <a16:creationId xmlns:a16="http://schemas.microsoft.com/office/drawing/2014/main" id="{00000000-0008-0000-0000-00000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045EB1" id="Text Box 853" o:spid="_x0000_s1026" type="#_x0000_t202" style="position:absolute;margin-left:0;margin-top:0;width:6pt;height:2.25pt;z-index:2548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10112" behindDoc="0" locked="0" layoutInCell="1" allowOverlap="1" wp14:anchorId="5BED5D6C" wp14:editId="7157A975">
                      <wp:simplePos x="0" y="0"/>
                      <wp:positionH relativeFrom="column">
                        <wp:posOffset>0</wp:posOffset>
                      </wp:positionH>
                      <wp:positionV relativeFrom="paragraph">
                        <wp:posOffset>0</wp:posOffset>
                      </wp:positionV>
                      <wp:extent cx="76200" cy="28575"/>
                      <wp:effectExtent l="19050" t="19050" r="19050" b="28575"/>
                      <wp:wrapNone/>
                      <wp:docPr id="3077" name="Text Box 852">
                        <a:extLst xmlns:a="http://schemas.openxmlformats.org/drawingml/2006/main">
                          <a:ext uri="{FF2B5EF4-FFF2-40B4-BE49-F238E27FC236}">
                            <a16:creationId xmlns:a16="http://schemas.microsoft.com/office/drawing/2014/main" id="{00000000-0008-0000-0000-00000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2EEBB5" id="Text Box 852" o:spid="_x0000_s1026" type="#_x0000_t202" style="position:absolute;margin-left:0;margin-top:0;width:6pt;height:2.25pt;z-index:2548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11136" behindDoc="0" locked="0" layoutInCell="1" allowOverlap="1" wp14:anchorId="3C25EAA7" wp14:editId="73A29705">
                      <wp:simplePos x="0" y="0"/>
                      <wp:positionH relativeFrom="column">
                        <wp:posOffset>0</wp:posOffset>
                      </wp:positionH>
                      <wp:positionV relativeFrom="paragraph">
                        <wp:posOffset>0</wp:posOffset>
                      </wp:positionV>
                      <wp:extent cx="76200" cy="28575"/>
                      <wp:effectExtent l="19050" t="19050" r="19050" b="28575"/>
                      <wp:wrapNone/>
                      <wp:docPr id="3078" name="Text Box 851">
                        <a:extLst xmlns:a="http://schemas.openxmlformats.org/drawingml/2006/main">
                          <a:ext uri="{FF2B5EF4-FFF2-40B4-BE49-F238E27FC236}">
                            <a16:creationId xmlns:a16="http://schemas.microsoft.com/office/drawing/2014/main" id="{00000000-0008-0000-0000-00000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8A7449" id="Text Box 851" o:spid="_x0000_s1026" type="#_x0000_t202" style="position:absolute;margin-left:0;margin-top:0;width:6pt;height:2.25pt;z-index:2548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12160" behindDoc="0" locked="0" layoutInCell="1" allowOverlap="1" wp14:anchorId="15A7CA29" wp14:editId="5D7FB046">
                      <wp:simplePos x="0" y="0"/>
                      <wp:positionH relativeFrom="column">
                        <wp:posOffset>0</wp:posOffset>
                      </wp:positionH>
                      <wp:positionV relativeFrom="paragraph">
                        <wp:posOffset>0</wp:posOffset>
                      </wp:positionV>
                      <wp:extent cx="76200" cy="28575"/>
                      <wp:effectExtent l="19050" t="19050" r="19050" b="28575"/>
                      <wp:wrapNone/>
                      <wp:docPr id="3079" name="Text Box 850">
                        <a:extLst xmlns:a="http://schemas.openxmlformats.org/drawingml/2006/main">
                          <a:ext uri="{FF2B5EF4-FFF2-40B4-BE49-F238E27FC236}">
                            <a16:creationId xmlns:a16="http://schemas.microsoft.com/office/drawing/2014/main" id="{00000000-0008-0000-0000-00000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6CA1D" id="Text Box 850" o:spid="_x0000_s1026" type="#_x0000_t202" style="position:absolute;margin-left:0;margin-top:0;width:6pt;height:2.25pt;z-index:2548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13184" behindDoc="0" locked="0" layoutInCell="1" allowOverlap="1" wp14:anchorId="610330ED" wp14:editId="7B59EE54">
                      <wp:simplePos x="0" y="0"/>
                      <wp:positionH relativeFrom="column">
                        <wp:posOffset>0</wp:posOffset>
                      </wp:positionH>
                      <wp:positionV relativeFrom="paragraph">
                        <wp:posOffset>0</wp:posOffset>
                      </wp:positionV>
                      <wp:extent cx="76200" cy="28575"/>
                      <wp:effectExtent l="19050" t="19050" r="19050" b="28575"/>
                      <wp:wrapNone/>
                      <wp:docPr id="3080" name="Text Box 849">
                        <a:extLst xmlns:a="http://schemas.openxmlformats.org/drawingml/2006/main">
                          <a:ext uri="{FF2B5EF4-FFF2-40B4-BE49-F238E27FC236}">
                            <a16:creationId xmlns:a16="http://schemas.microsoft.com/office/drawing/2014/main" id="{00000000-0008-0000-0000-00000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7701C3" id="Text Box 849" o:spid="_x0000_s1026" type="#_x0000_t202" style="position:absolute;margin-left:0;margin-top:0;width:6pt;height:2.25pt;z-index:2548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14208" behindDoc="0" locked="0" layoutInCell="1" allowOverlap="1" wp14:anchorId="5278F07A" wp14:editId="38B81708">
                      <wp:simplePos x="0" y="0"/>
                      <wp:positionH relativeFrom="column">
                        <wp:posOffset>0</wp:posOffset>
                      </wp:positionH>
                      <wp:positionV relativeFrom="paragraph">
                        <wp:posOffset>0</wp:posOffset>
                      </wp:positionV>
                      <wp:extent cx="76200" cy="28575"/>
                      <wp:effectExtent l="19050" t="19050" r="19050" b="28575"/>
                      <wp:wrapNone/>
                      <wp:docPr id="3081" name="Text Box 848">
                        <a:extLst xmlns:a="http://schemas.openxmlformats.org/drawingml/2006/main">
                          <a:ext uri="{FF2B5EF4-FFF2-40B4-BE49-F238E27FC236}">
                            <a16:creationId xmlns:a16="http://schemas.microsoft.com/office/drawing/2014/main" id="{00000000-0008-0000-0000-00000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685B26" id="Text Box 848" o:spid="_x0000_s1026" type="#_x0000_t202" style="position:absolute;margin-left:0;margin-top:0;width:6pt;height:2.25pt;z-index:2548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15232" behindDoc="0" locked="0" layoutInCell="1" allowOverlap="1" wp14:anchorId="04AE663E" wp14:editId="69BB99D2">
                      <wp:simplePos x="0" y="0"/>
                      <wp:positionH relativeFrom="column">
                        <wp:posOffset>0</wp:posOffset>
                      </wp:positionH>
                      <wp:positionV relativeFrom="paragraph">
                        <wp:posOffset>0</wp:posOffset>
                      </wp:positionV>
                      <wp:extent cx="76200" cy="28575"/>
                      <wp:effectExtent l="19050" t="19050" r="19050" b="28575"/>
                      <wp:wrapNone/>
                      <wp:docPr id="3082" name="Text Box 847">
                        <a:extLst xmlns:a="http://schemas.openxmlformats.org/drawingml/2006/main">
                          <a:ext uri="{FF2B5EF4-FFF2-40B4-BE49-F238E27FC236}">
                            <a16:creationId xmlns:a16="http://schemas.microsoft.com/office/drawing/2014/main" id="{00000000-0008-0000-0000-00000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399EC5" id="Text Box 847" o:spid="_x0000_s1026" type="#_x0000_t202" style="position:absolute;margin-left:0;margin-top:0;width:6pt;height:2.25pt;z-index:2548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16256" behindDoc="0" locked="0" layoutInCell="1" allowOverlap="1" wp14:anchorId="31951DE9" wp14:editId="59444D5C">
                      <wp:simplePos x="0" y="0"/>
                      <wp:positionH relativeFrom="column">
                        <wp:posOffset>0</wp:posOffset>
                      </wp:positionH>
                      <wp:positionV relativeFrom="paragraph">
                        <wp:posOffset>0</wp:posOffset>
                      </wp:positionV>
                      <wp:extent cx="76200" cy="28575"/>
                      <wp:effectExtent l="19050" t="19050" r="19050" b="28575"/>
                      <wp:wrapNone/>
                      <wp:docPr id="3083" name="Text Box 846">
                        <a:extLst xmlns:a="http://schemas.openxmlformats.org/drawingml/2006/main">
                          <a:ext uri="{FF2B5EF4-FFF2-40B4-BE49-F238E27FC236}">
                            <a16:creationId xmlns:a16="http://schemas.microsoft.com/office/drawing/2014/main" id="{00000000-0008-0000-0000-00000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757801" id="Text Box 846" o:spid="_x0000_s1026" type="#_x0000_t202" style="position:absolute;margin-left:0;margin-top:0;width:6pt;height:2.25pt;z-index:2548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17280" behindDoc="0" locked="0" layoutInCell="1" allowOverlap="1" wp14:anchorId="40A92EC3" wp14:editId="490E0967">
                      <wp:simplePos x="0" y="0"/>
                      <wp:positionH relativeFrom="column">
                        <wp:posOffset>0</wp:posOffset>
                      </wp:positionH>
                      <wp:positionV relativeFrom="paragraph">
                        <wp:posOffset>0</wp:posOffset>
                      </wp:positionV>
                      <wp:extent cx="76200" cy="28575"/>
                      <wp:effectExtent l="19050" t="19050" r="19050" b="28575"/>
                      <wp:wrapNone/>
                      <wp:docPr id="3084" name="Text Box 845">
                        <a:extLst xmlns:a="http://schemas.openxmlformats.org/drawingml/2006/main">
                          <a:ext uri="{FF2B5EF4-FFF2-40B4-BE49-F238E27FC236}">
                            <a16:creationId xmlns:a16="http://schemas.microsoft.com/office/drawing/2014/main" id="{00000000-0008-0000-0000-00000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6A7412" id="Text Box 845" o:spid="_x0000_s1026" type="#_x0000_t202" style="position:absolute;margin-left:0;margin-top:0;width:6pt;height:2.25pt;z-index:2548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18304" behindDoc="0" locked="0" layoutInCell="1" allowOverlap="1" wp14:anchorId="3573D4BE" wp14:editId="1E9A8B64">
                      <wp:simplePos x="0" y="0"/>
                      <wp:positionH relativeFrom="column">
                        <wp:posOffset>0</wp:posOffset>
                      </wp:positionH>
                      <wp:positionV relativeFrom="paragraph">
                        <wp:posOffset>0</wp:posOffset>
                      </wp:positionV>
                      <wp:extent cx="76200" cy="28575"/>
                      <wp:effectExtent l="19050" t="19050" r="19050" b="28575"/>
                      <wp:wrapNone/>
                      <wp:docPr id="3085" name="Text Box 844">
                        <a:extLst xmlns:a="http://schemas.openxmlformats.org/drawingml/2006/main">
                          <a:ext uri="{FF2B5EF4-FFF2-40B4-BE49-F238E27FC236}">
                            <a16:creationId xmlns:a16="http://schemas.microsoft.com/office/drawing/2014/main" id="{00000000-0008-0000-0000-00000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D2632D" id="Text Box 844" o:spid="_x0000_s1026" type="#_x0000_t202" style="position:absolute;margin-left:0;margin-top:0;width:6pt;height:2.25pt;z-index:2548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19328" behindDoc="0" locked="0" layoutInCell="1" allowOverlap="1" wp14:anchorId="37B55810" wp14:editId="5DB48887">
                      <wp:simplePos x="0" y="0"/>
                      <wp:positionH relativeFrom="column">
                        <wp:posOffset>0</wp:posOffset>
                      </wp:positionH>
                      <wp:positionV relativeFrom="paragraph">
                        <wp:posOffset>0</wp:posOffset>
                      </wp:positionV>
                      <wp:extent cx="76200" cy="28575"/>
                      <wp:effectExtent l="19050" t="19050" r="19050" b="28575"/>
                      <wp:wrapNone/>
                      <wp:docPr id="3086" name="Text Box 843">
                        <a:extLst xmlns:a="http://schemas.openxmlformats.org/drawingml/2006/main">
                          <a:ext uri="{FF2B5EF4-FFF2-40B4-BE49-F238E27FC236}">
                            <a16:creationId xmlns:a16="http://schemas.microsoft.com/office/drawing/2014/main" id="{00000000-0008-0000-0000-00000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C00DF7" id="Text Box 843" o:spid="_x0000_s1026" type="#_x0000_t202" style="position:absolute;margin-left:0;margin-top:0;width:6pt;height:2.25pt;z-index:2548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20352" behindDoc="0" locked="0" layoutInCell="1" allowOverlap="1" wp14:anchorId="43002BE3" wp14:editId="2682EDCA">
                      <wp:simplePos x="0" y="0"/>
                      <wp:positionH relativeFrom="column">
                        <wp:posOffset>0</wp:posOffset>
                      </wp:positionH>
                      <wp:positionV relativeFrom="paragraph">
                        <wp:posOffset>0</wp:posOffset>
                      </wp:positionV>
                      <wp:extent cx="76200" cy="28575"/>
                      <wp:effectExtent l="19050" t="19050" r="19050" b="28575"/>
                      <wp:wrapNone/>
                      <wp:docPr id="3087" name="Text Box 842">
                        <a:extLst xmlns:a="http://schemas.openxmlformats.org/drawingml/2006/main">
                          <a:ext uri="{FF2B5EF4-FFF2-40B4-BE49-F238E27FC236}">
                            <a16:creationId xmlns:a16="http://schemas.microsoft.com/office/drawing/2014/main" id="{00000000-0008-0000-0000-00000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770A7E" id="Text Box 842" o:spid="_x0000_s1026" type="#_x0000_t202" style="position:absolute;margin-left:0;margin-top:0;width:6pt;height:2.25pt;z-index:2548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21376" behindDoc="0" locked="0" layoutInCell="1" allowOverlap="1" wp14:anchorId="78A087A4" wp14:editId="4781FF87">
                      <wp:simplePos x="0" y="0"/>
                      <wp:positionH relativeFrom="column">
                        <wp:posOffset>0</wp:posOffset>
                      </wp:positionH>
                      <wp:positionV relativeFrom="paragraph">
                        <wp:posOffset>0</wp:posOffset>
                      </wp:positionV>
                      <wp:extent cx="76200" cy="28575"/>
                      <wp:effectExtent l="19050" t="19050" r="19050" b="28575"/>
                      <wp:wrapNone/>
                      <wp:docPr id="3088" name="Text Box 841">
                        <a:extLst xmlns:a="http://schemas.openxmlformats.org/drawingml/2006/main">
                          <a:ext uri="{FF2B5EF4-FFF2-40B4-BE49-F238E27FC236}">
                            <a16:creationId xmlns:a16="http://schemas.microsoft.com/office/drawing/2014/main" id="{00000000-0008-0000-0000-00001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1079E8" id="Text Box 841" o:spid="_x0000_s1026" type="#_x0000_t202" style="position:absolute;margin-left:0;margin-top:0;width:6pt;height:2.25pt;z-index:2548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22400" behindDoc="0" locked="0" layoutInCell="1" allowOverlap="1" wp14:anchorId="41809929" wp14:editId="7E6F4F4A">
                      <wp:simplePos x="0" y="0"/>
                      <wp:positionH relativeFrom="column">
                        <wp:posOffset>0</wp:posOffset>
                      </wp:positionH>
                      <wp:positionV relativeFrom="paragraph">
                        <wp:posOffset>0</wp:posOffset>
                      </wp:positionV>
                      <wp:extent cx="76200" cy="28575"/>
                      <wp:effectExtent l="19050" t="19050" r="19050" b="28575"/>
                      <wp:wrapNone/>
                      <wp:docPr id="3089" name="Text Box 840">
                        <a:extLst xmlns:a="http://schemas.openxmlformats.org/drawingml/2006/main">
                          <a:ext uri="{FF2B5EF4-FFF2-40B4-BE49-F238E27FC236}">
                            <a16:creationId xmlns:a16="http://schemas.microsoft.com/office/drawing/2014/main" id="{00000000-0008-0000-0000-00001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24F958" id="Text Box 840" o:spid="_x0000_s1026" type="#_x0000_t202" style="position:absolute;margin-left:0;margin-top:0;width:6pt;height:2.25pt;z-index:2548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23424" behindDoc="0" locked="0" layoutInCell="1" allowOverlap="1" wp14:anchorId="7D809A06" wp14:editId="61846C39">
                      <wp:simplePos x="0" y="0"/>
                      <wp:positionH relativeFrom="column">
                        <wp:posOffset>0</wp:posOffset>
                      </wp:positionH>
                      <wp:positionV relativeFrom="paragraph">
                        <wp:posOffset>0</wp:posOffset>
                      </wp:positionV>
                      <wp:extent cx="76200" cy="28575"/>
                      <wp:effectExtent l="19050" t="19050" r="19050" b="28575"/>
                      <wp:wrapNone/>
                      <wp:docPr id="3090" name="Text Box 839">
                        <a:extLst xmlns:a="http://schemas.openxmlformats.org/drawingml/2006/main">
                          <a:ext uri="{FF2B5EF4-FFF2-40B4-BE49-F238E27FC236}">
                            <a16:creationId xmlns:a16="http://schemas.microsoft.com/office/drawing/2014/main" id="{00000000-0008-0000-0000-00001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0EAADB" id="Text Box 839" o:spid="_x0000_s1026" type="#_x0000_t202" style="position:absolute;margin-left:0;margin-top:0;width:6pt;height:2.25pt;z-index:2548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24448" behindDoc="0" locked="0" layoutInCell="1" allowOverlap="1" wp14:anchorId="49A1DA1B" wp14:editId="63683960">
                      <wp:simplePos x="0" y="0"/>
                      <wp:positionH relativeFrom="column">
                        <wp:posOffset>0</wp:posOffset>
                      </wp:positionH>
                      <wp:positionV relativeFrom="paragraph">
                        <wp:posOffset>0</wp:posOffset>
                      </wp:positionV>
                      <wp:extent cx="76200" cy="28575"/>
                      <wp:effectExtent l="19050" t="19050" r="19050" b="28575"/>
                      <wp:wrapNone/>
                      <wp:docPr id="3091" name="Text Box 838">
                        <a:extLst xmlns:a="http://schemas.openxmlformats.org/drawingml/2006/main">
                          <a:ext uri="{FF2B5EF4-FFF2-40B4-BE49-F238E27FC236}">
                            <a16:creationId xmlns:a16="http://schemas.microsoft.com/office/drawing/2014/main" id="{00000000-0008-0000-0000-00001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EA5E33" id="Text Box 838" o:spid="_x0000_s1026" type="#_x0000_t202" style="position:absolute;margin-left:0;margin-top:0;width:6pt;height:2.25pt;z-index:2548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25472" behindDoc="0" locked="0" layoutInCell="1" allowOverlap="1" wp14:anchorId="61391672" wp14:editId="7B824C81">
                      <wp:simplePos x="0" y="0"/>
                      <wp:positionH relativeFrom="column">
                        <wp:posOffset>0</wp:posOffset>
                      </wp:positionH>
                      <wp:positionV relativeFrom="paragraph">
                        <wp:posOffset>0</wp:posOffset>
                      </wp:positionV>
                      <wp:extent cx="76200" cy="28575"/>
                      <wp:effectExtent l="19050" t="19050" r="19050" b="28575"/>
                      <wp:wrapNone/>
                      <wp:docPr id="3092" name="Text Box 837">
                        <a:extLst xmlns:a="http://schemas.openxmlformats.org/drawingml/2006/main">
                          <a:ext uri="{FF2B5EF4-FFF2-40B4-BE49-F238E27FC236}">
                            <a16:creationId xmlns:a16="http://schemas.microsoft.com/office/drawing/2014/main" id="{00000000-0008-0000-0000-00001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B761B5" id="Text Box 837" o:spid="_x0000_s1026" type="#_x0000_t202" style="position:absolute;margin-left:0;margin-top:0;width:6pt;height:2.25pt;z-index:2548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26496" behindDoc="0" locked="0" layoutInCell="1" allowOverlap="1" wp14:anchorId="661F0F0B" wp14:editId="30B05425">
                      <wp:simplePos x="0" y="0"/>
                      <wp:positionH relativeFrom="column">
                        <wp:posOffset>0</wp:posOffset>
                      </wp:positionH>
                      <wp:positionV relativeFrom="paragraph">
                        <wp:posOffset>0</wp:posOffset>
                      </wp:positionV>
                      <wp:extent cx="76200" cy="28575"/>
                      <wp:effectExtent l="19050" t="19050" r="19050" b="28575"/>
                      <wp:wrapNone/>
                      <wp:docPr id="3093" name="Text Box 836">
                        <a:extLst xmlns:a="http://schemas.openxmlformats.org/drawingml/2006/main">
                          <a:ext uri="{FF2B5EF4-FFF2-40B4-BE49-F238E27FC236}">
                            <a16:creationId xmlns:a16="http://schemas.microsoft.com/office/drawing/2014/main" id="{00000000-0008-0000-0000-00001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BB4B92" id="Text Box 836" o:spid="_x0000_s1026" type="#_x0000_t202" style="position:absolute;margin-left:0;margin-top:0;width:6pt;height:2.25pt;z-index:2548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27520" behindDoc="0" locked="0" layoutInCell="1" allowOverlap="1" wp14:anchorId="50910DF5" wp14:editId="02C3C587">
                      <wp:simplePos x="0" y="0"/>
                      <wp:positionH relativeFrom="column">
                        <wp:posOffset>0</wp:posOffset>
                      </wp:positionH>
                      <wp:positionV relativeFrom="paragraph">
                        <wp:posOffset>0</wp:posOffset>
                      </wp:positionV>
                      <wp:extent cx="76200" cy="28575"/>
                      <wp:effectExtent l="19050" t="19050" r="19050" b="28575"/>
                      <wp:wrapNone/>
                      <wp:docPr id="3094" name="Text Box 835">
                        <a:extLst xmlns:a="http://schemas.openxmlformats.org/drawingml/2006/main">
                          <a:ext uri="{FF2B5EF4-FFF2-40B4-BE49-F238E27FC236}">
                            <a16:creationId xmlns:a16="http://schemas.microsoft.com/office/drawing/2014/main" id="{00000000-0008-0000-0000-00001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602E96" id="Text Box 835" o:spid="_x0000_s1026" type="#_x0000_t202" style="position:absolute;margin-left:0;margin-top:0;width:6pt;height:2.25pt;z-index:2548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28544" behindDoc="0" locked="0" layoutInCell="1" allowOverlap="1" wp14:anchorId="67D15E99" wp14:editId="6B247742">
                      <wp:simplePos x="0" y="0"/>
                      <wp:positionH relativeFrom="column">
                        <wp:posOffset>0</wp:posOffset>
                      </wp:positionH>
                      <wp:positionV relativeFrom="paragraph">
                        <wp:posOffset>0</wp:posOffset>
                      </wp:positionV>
                      <wp:extent cx="76200" cy="28575"/>
                      <wp:effectExtent l="19050" t="19050" r="19050" b="28575"/>
                      <wp:wrapNone/>
                      <wp:docPr id="3095" name="Text Box 834">
                        <a:extLst xmlns:a="http://schemas.openxmlformats.org/drawingml/2006/main">
                          <a:ext uri="{FF2B5EF4-FFF2-40B4-BE49-F238E27FC236}">
                            <a16:creationId xmlns:a16="http://schemas.microsoft.com/office/drawing/2014/main" id="{00000000-0008-0000-0000-00001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BEA53" id="Text Box 834" o:spid="_x0000_s1026" type="#_x0000_t202" style="position:absolute;margin-left:0;margin-top:0;width:6pt;height:2.25pt;z-index:2548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29568" behindDoc="0" locked="0" layoutInCell="1" allowOverlap="1" wp14:anchorId="6626F151" wp14:editId="6485F6F4">
                      <wp:simplePos x="0" y="0"/>
                      <wp:positionH relativeFrom="column">
                        <wp:posOffset>0</wp:posOffset>
                      </wp:positionH>
                      <wp:positionV relativeFrom="paragraph">
                        <wp:posOffset>0</wp:posOffset>
                      </wp:positionV>
                      <wp:extent cx="76200" cy="28575"/>
                      <wp:effectExtent l="19050" t="19050" r="19050" b="28575"/>
                      <wp:wrapNone/>
                      <wp:docPr id="3096" name="Text Box 833">
                        <a:extLst xmlns:a="http://schemas.openxmlformats.org/drawingml/2006/main">
                          <a:ext uri="{FF2B5EF4-FFF2-40B4-BE49-F238E27FC236}">
                            <a16:creationId xmlns:a16="http://schemas.microsoft.com/office/drawing/2014/main" id="{00000000-0008-0000-0000-00001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D6795E" id="Text Box 833" o:spid="_x0000_s1026" type="#_x0000_t202" style="position:absolute;margin-left:0;margin-top:0;width:6pt;height:2.25pt;z-index:2548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30592" behindDoc="0" locked="0" layoutInCell="1" allowOverlap="1" wp14:anchorId="7F04932E" wp14:editId="6F27038A">
                      <wp:simplePos x="0" y="0"/>
                      <wp:positionH relativeFrom="column">
                        <wp:posOffset>0</wp:posOffset>
                      </wp:positionH>
                      <wp:positionV relativeFrom="paragraph">
                        <wp:posOffset>0</wp:posOffset>
                      </wp:positionV>
                      <wp:extent cx="76200" cy="28575"/>
                      <wp:effectExtent l="19050" t="19050" r="19050" b="28575"/>
                      <wp:wrapNone/>
                      <wp:docPr id="3097" name="Text Box 832">
                        <a:extLst xmlns:a="http://schemas.openxmlformats.org/drawingml/2006/main">
                          <a:ext uri="{FF2B5EF4-FFF2-40B4-BE49-F238E27FC236}">
                            <a16:creationId xmlns:a16="http://schemas.microsoft.com/office/drawing/2014/main" id="{00000000-0008-0000-0000-00001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CAE2AB" id="Text Box 832" o:spid="_x0000_s1026" type="#_x0000_t202" style="position:absolute;margin-left:0;margin-top:0;width:6pt;height:2.25pt;z-index:2548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31616" behindDoc="0" locked="0" layoutInCell="1" allowOverlap="1" wp14:anchorId="6D8F34FC" wp14:editId="527C0670">
                      <wp:simplePos x="0" y="0"/>
                      <wp:positionH relativeFrom="column">
                        <wp:posOffset>0</wp:posOffset>
                      </wp:positionH>
                      <wp:positionV relativeFrom="paragraph">
                        <wp:posOffset>0</wp:posOffset>
                      </wp:positionV>
                      <wp:extent cx="76200" cy="28575"/>
                      <wp:effectExtent l="19050" t="19050" r="19050" b="28575"/>
                      <wp:wrapNone/>
                      <wp:docPr id="3098" name="Text Box 831">
                        <a:extLst xmlns:a="http://schemas.openxmlformats.org/drawingml/2006/main">
                          <a:ext uri="{FF2B5EF4-FFF2-40B4-BE49-F238E27FC236}">
                            <a16:creationId xmlns:a16="http://schemas.microsoft.com/office/drawing/2014/main" id="{00000000-0008-0000-0000-00001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AFC93F" id="Text Box 831" o:spid="_x0000_s1026" type="#_x0000_t202" style="position:absolute;margin-left:0;margin-top:0;width:6pt;height:2.25pt;z-index:2548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32640" behindDoc="0" locked="0" layoutInCell="1" allowOverlap="1" wp14:anchorId="29F08954" wp14:editId="5790DC5F">
                      <wp:simplePos x="0" y="0"/>
                      <wp:positionH relativeFrom="column">
                        <wp:posOffset>0</wp:posOffset>
                      </wp:positionH>
                      <wp:positionV relativeFrom="paragraph">
                        <wp:posOffset>0</wp:posOffset>
                      </wp:positionV>
                      <wp:extent cx="76200" cy="28575"/>
                      <wp:effectExtent l="19050" t="19050" r="19050" b="28575"/>
                      <wp:wrapNone/>
                      <wp:docPr id="3099" name="Text Box 830">
                        <a:extLst xmlns:a="http://schemas.openxmlformats.org/drawingml/2006/main">
                          <a:ext uri="{FF2B5EF4-FFF2-40B4-BE49-F238E27FC236}">
                            <a16:creationId xmlns:a16="http://schemas.microsoft.com/office/drawing/2014/main" id="{00000000-0008-0000-0000-00001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2C90C3" id="Text Box 830" o:spid="_x0000_s1026" type="#_x0000_t202" style="position:absolute;margin-left:0;margin-top:0;width:6pt;height:2.25pt;z-index:2548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33664" behindDoc="0" locked="0" layoutInCell="1" allowOverlap="1" wp14:anchorId="0BD13702" wp14:editId="1781129F">
                      <wp:simplePos x="0" y="0"/>
                      <wp:positionH relativeFrom="column">
                        <wp:posOffset>0</wp:posOffset>
                      </wp:positionH>
                      <wp:positionV relativeFrom="paragraph">
                        <wp:posOffset>0</wp:posOffset>
                      </wp:positionV>
                      <wp:extent cx="76200" cy="28575"/>
                      <wp:effectExtent l="19050" t="19050" r="19050" b="28575"/>
                      <wp:wrapNone/>
                      <wp:docPr id="3100" name="Text Box 829">
                        <a:extLst xmlns:a="http://schemas.openxmlformats.org/drawingml/2006/main">
                          <a:ext uri="{FF2B5EF4-FFF2-40B4-BE49-F238E27FC236}">
                            <a16:creationId xmlns:a16="http://schemas.microsoft.com/office/drawing/2014/main" id="{00000000-0008-0000-0000-00001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852AEE" id="Text Box 829" o:spid="_x0000_s1026" type="#_x0000_t202" style="position:absolute;margin-left:0;margin-top:0;width:6pt;height:2.25pt;z-index:2548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34688" behindDoc="0" locked="0" layoutInCell="1" allowOverlap="1" wp14:anchorId="7437F2E2" wp14:editId="589D0ACC">
                      <wp:simplePos x="0" y="0"/>
                      <wp:positionH relativeFrom="column">
                        <wp:posOffset>0</wp:posOffset>
                      </wp:positionH>
                      <wp:positionV relativeFrom="paragraph">
                        <wp:posOffset>0</wp:posOffset>
                      </wp:positionV>
                      <wp:extent cx="76200" cy="28575"/>
                      <wp:effectExtent l="19050" t="19050" r="19050" b="28575"/>
                      <wp:wrapNone/>
                      <wp:docPr id="3101" name="Text Box 828">
                        <a:extLst xmlns:a="http://schemas.openxmlformats.org/drawingml/2006/main">
                          <a:ext uri="{FF2B5EF4-FFF2-40B4-BE49-F238E27FC236}">
                            <a16:creationId xmlns:a16="http://schemas.microsoft.com/office/drawing/2014/main" id="{00000000-0008-0000-0000-00001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65EC13" id="Text Box 828" o:spid="_x0000_s1026" type="#_x0000_t202" style="position:absolute;margin-left:0;margin-top:0;width:6pt;height:2.25pt;z-index:2548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35712" behindDoc="0" locked="0" layoutInCell="1" allowOverlap="1" wp14:anchorId="216DB9EB" wp14:editId="28B5346D">
                      <wp:simplePos x="0" y="0"/>
                      <wp:positionH relativeFrom="column">
                        <wp:posOffset>0</wp:posOffset>
                      </wp:positionH>
                      <wp:positionV relativeFrom="paragraph">
                        <wp:posOffset>0</wp:posOffset>
                      </wp:positionV>
                      <wp:extent cx="76200" cy="28575"/>
                      <wp:effectExtent l="19050" t="19050" r="19050" b="28575"/>
                      <wp:wrapNone/>
                      <wp:docPr id="3102" name="Text Box 827">
                        <a:extLst xmlns:a="http://schemas.openxmlformats.org/drawingml/2006/main">
                          <a:ext uri="{FF2B5EF4-FFF2-40B4-BE49-F238E27FC236}">
                            <a16:creationId xmlns:a16="http://schemas.microsoft.com/office/drawing/2014/main" id="{00000000-0008-0000-0000-00001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1F3DF2" id="Text Box 827" o:spid="_x0000_s1026" type="#_x0000_t202" style="position:absolute;margin-left:0;margin-top:0;width:6pt;height:2.25pt;z-index:2548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36736" behindDoc="0" locked="0" layoutInCell="1" allowOverlap="1" wp14:anchorId="098242EB" wp14:editId="59FF62BE">
                      <wp:simplePos x="0" y="0"/>
                      <wp:positionH relativeFrom="column">
                        <wp:posOffset>0</wp:posOffset>
                      </wp:positionH>
                      <wp:positionV relativeFrom="paragraph">
                        <wp:posOffset>0</wp:posOffset>
                      </wp:positionV>
                      <wp:extent cx="76200" cy="28575"/>
                      <wp:effectExtent l="19050" t="19050" r="19050" b="28575"/>
                      <wp:wrapNone/>
                      <wp:docPr id="3103" name="Text Box 826">
                        <a:extLst xmlns:a="http://schemas.openxmlformats.org/drawingml/2006/main">
                          <a:ext uri="{FF2B5EF4-FFF2-40B4-BE49-F238E27FC236}">
                            <a16:creationId xmlns:a16="http://schemas.microsoft.com/office/drawing/2014/main" id="{00000000-0008-0000-0000-00001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5A9C76" id="Text Box 826" o:spid="_x0000_s1026" type="#_x0000_t202" style="position:absolute;margin-left:0;margin-top:0;width:6pt;height:2.25pt;z-index:2548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37760" behindDoc="0" locked="0" layoutInCell="1" allowOverlap="1" wp14:anchorId="654DDCFA" wp14:editId="4B3D13B9">
                      <wp:simplePos x="0" y="0"/>
                      <wp:positionH relativeFrom="column">
                        <wp:posOffset>0</wp:posOffset>
                      </wp:positionH>
                      <wp:positionV relativeFrom="paragraph">
                        <wp:posOffset>0</wp:posOffset>
                      </wp:positionV>
                      <wp:extent cx="76200" cy="28575"/>
                      <wp:effectExtent l="19050" t="19050" r="19050" b="28575"/>
                      <wp:wrapNone/>
                      <wp:docPr id="3104" name="Text Box 825">
                        <a:extLst xmlns:a="http://schemas.openxmlformats.org/drawingml/2006/main">
                          <a:ext uri="{FF2B5EF4-FFF2-40B4-BE49-F238E27FC236}">
                            <a16:creationId xmlns:a16="http://schemas.microsoft.com/office/drawing/2014/main" id="{00000000-0008-0000-0000-00002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792304" id="Text Box 825" o:spid="_x0000_s1026" type="#_x0000_t202" style="position:absolute;margin-left:0;margin-top:0;width:6pt;height:2.25pt;z-index:2548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38784" behindDoc="0" locked="0" layoutInCell="1" allowOverlap="1" wp14:anchorId="77235814" wp14:editId="2BCA4438">
                      <wp:simplePos x="0" y="0"/>
                      <wp:positionH relativeFrom="column">
                        <wp:posOffset>0</wp:posOffset>
                      </wp:positionH>
                      <wp:positionV relativeFrom="paragraph">
                        <wp:posOffset>0</wp:posOffset>
                      </wp:positionV>
                      <wp:extent cx="76200" cy="28575"/>
                      <wp:effectExtent l="19050" t="19050" r="19050" b="28575"/>
                      <wp:wrapNone/>
                      <wp:docPr id="3105" name="Text Box 824">
                        <a:extLst xmlns:a="http://schemas.openxmlformats.org/drawingml/2006/main">
                          <a:ext uri="{FF2B5EF4-FFF2-40B4-BE49-F238E27FC236}">
                            <a16:creationId xmlns:a16="http://schemas.microsoft.com/office/drawing/2014/main" id="{00000000-0008-0000-0000-00002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130750" id="Text Box 824" o:spid="_x0000_s1026" type="#_x0000_t202" style="position:absolute;margin-left:0;margin-top:0;width:6pt;height:2.25pt;z-index:2548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39808" behindDoc="0" locked="0" layoutInCell="1" allowOverlap="1" wp14:anchorId="21F701BC" wp14:editId="52FB46BD">
                      <wp:simplePos x="0" y="0"/>
                      <wp:positionH relativeFrom="column">
                        <wp:posOffset>0</wp:posOffset>
                      </wp:positionH>
                      <wp:positionV relativeFrom="paragraph">
                        <wp:posOffset>0</wp:posOffset>
                      </wp:positionV>
                      <wp:extent cx="76200" cy="28575"/>
                      <wp:effectExtent l="19050" t="19050" r="19050" b="28575"/>
                      <wp:wrapNone/>
                      <wp:docPr id="3106" name="Text Box 823">
                        <a:extLst xmlns:a="http://schemas.openxmlformats.org/drawingml/2006/main">
                          <a:ext uri="{FF2B5EF4-FFF2-40B4-BE49-F238E27FC236}">
                            <a16:creationId xmlns:a16="http://schemas.microsoft.com/office/drawing/2014/main" id="{00000000-0008-0000-0000-00002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566E06" id="Text Box 823" o:spid="_x0000_s1026" type="#_x0000_t202" style="position:absolute;margin-left:0;margin-top:0;width:6pt;height:2.25pt;z-index:2548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40832" behindDoc="0" locked="0" layoutInCell="1" allowOverlap="1" wp14:anchorId="1C0A568D" wp14:editId="71F0ACAF">
                      <wp:simplePos x="0" y="0"/>
                      <wp:positionH relativeFrom="column">
                        <wp:posOffset>0</wp:posOffset>
                      </wp:positionH>
                      <wp:positionV relativeFrom="paragraph">
                        <wp:posOffset>0</wp:posOffset>
                      </wp:positionV>
                      <wp:extent cx="76200" cy="28575"/>
                      <wp:effectExtent l="19050" t="19050" r="19050" b="28575"/>
                      <wp:wrapNone/>
                      <wp:docPr id="3107" name="Text Box 822">
                        <a:extLst xmlns:a="http://schemas.openxmlformats.org/drawingml/2006/main">
                          <a:ext uri="{FF2B5EF4-FFF2-40B4-BE49-F238E27FC236}">
                            <a16:creationId xmlns:a16="http://schemas.microsoft.com/office/drawing/2014/main" id="{00000000-0008-0000-0000-00002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EFA184" id="Text Box 822" o:spid="_x0000_s1026" type="#_x0000_t202" style="position:absolute;margin-left:0;margin-top:0;width:6pt;height:2.25pt;z-index:2548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41856" behindDoc="0" locked="0" layoutInCell="1" allowOverlap="1" wp14:anchorId="53A71D1D" wp14:editId="2058EEC3">
                      <wp:simplePos x="0" y="0"/>
                      <wp:positionH relativeFrom="column">
                        <wp:posOffset>0</wp:posOffset>
                      </wp:positionH>
                      <wp:positionV relativeFrom="paragraph">
                        <wp:posOffset>0</wp:posOffset>
                      </wp:positionV>
                      <wp:extent cx="76200" cy="28575"/>
                      <wp:effectExtent l="19050" t="19050" r="19050" b="28575"/>
                      <wp:wrapNone/>
                      <wp:docPr id="3108" name="Text Box 821">
                        <a:extLst xmlns:a="http://schemas.openxmlformats.org/drawingml/2006/main">
                          <a:ext uri="{FF2B5EF4-FFF2-40B4-BE49-F238E27FC236}">
                            <a16:creationId xmlns:a16="http://schemas.microsoft.com/office/drawing/2014/main" id="{00000000-0008-0000-0000-00002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4DBE94" id="Text Box 821" o:spid="_x0000_s1026" type="#_x0000_t202" style="position:absolute;margin-left:0;margin-top:0;width:6pt;height:2.25pt;z-index:2548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42880" behindDoc="0" locked="0" layoutInCell="1" allowOverlap="1" wp14:anchorId="4D14BCB9" wp14:editId="1ABDB81C">
                      <wp:simplePos x="0" y="0"/>
                      <wp:positionH relativeFrom="column">
                        <wp:posOffset>0</wp:posOffset>
                      </wp:positionH>
                      <wp:positionV relativeFrom="paragraph">
                        <wp:posOffset>0</wp:posOffset>
                      </wp:positionV>
                      <wp:extent cx="76200" cy="28575"/>
                      <wp:effectExtent l="19050" t="19050" r="19050" b="28575"/>
                      <wp:wrapNone/>
                      <wp:docPr id="3109" name="Text Box 820">
                        <a:extLst xmlns:a="http://schemas.openxmlformats.org/drawingml/2006/main">
                          <a:ext uri="{FF2B5EF4-FFF2-40B4-BE49-F238E27FC236}">
                            <a16:creationId xmlns:a16="http://schemas.microsoft.com/office/drawing/2014/main" id="{00000000-0008-0000-0000-00002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66B28B" id="Text Box 820" o:spid="_x0000_s1026" type="#_x0000_t202" style="position:absolute;margin-left:0;margin-top:0;width:6pt;height:2.25pt;z-index:2548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43904" behindDoc="0" locked="0" layoutInCell="1" allowOverlap="1" wp14:anchorId="2F98E138" wp14:editId="024012BF">
                      <wp:simplePos x="0" y="0"/>
                      <wp:positionH relativeFrom="column">
                        <wp:posOffset>0</wp:posOffset>
                      </wp:positionH>
                      <wp:positionV relativeFrom="paragraph">
                        <wp:posOffset>0</wp:posOffset>
                      </wp:positionV>
                      <wp:extent cx="76200" cy="28575"/>
                      <wp:effectExtent l="19050" t="19050" r="19050" b="28575"/>
                      <wp:wrapNone/>
                      <wp:docPr id="3110" name="Text Box 819">
                        <a:extLst xmlns:a="http://schemas.openxmlformats.org/drawingml/2006/main">
                          <a:ext uri="{FF2B5EF4-FFF2-40B4-BE49-F238E27FC236}">
                            <a16:creationId xmlns:a16="http://schemas.microsoft.com/office/drawing/2014/main" id="{00000000-0008-0000-0000-00002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710080" id="Text Box 819" o:spid="_x0000_s1026" type="#_x0000_t202" style="position:absolute;margin-left:0;margin-top:0;width:6pt;height:2.25pt;z-index:2548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44928" behindDoc="0" locked="0" layoutInCell="1" allowOverlap="1" wp14:anchorId="1704FD49" wp14:editId="0EB51C44">
                      <wp:simplePos x="0" y="0"/>
                      <wp:positionH relativeFrom="column">
                        <wp:posOffset>0</wp:posOffset>
                      </wp:positionH>
                      <wp:positionV relativeFrom="paragraph">
                        <wp:posOffset>0</wp:posOffset>
                      </wp:positionV>
                      <wp:extent cx="76200" cy="28575"/>
                      <wp:effectExtent l="19050" t="19050" r="19050" b="28575"/>
                      <wp:wrapNone/>
                      <wp:docPr id="3111" name="Text Box 818">
                        <a:extLst xmlns:a="http://schemas.openxmlformats.org/drawingml/2006/main">
                          <a:ext uri="{FF2B5EF4-FFF2-40B4-BE49-F238E27FC236}">
                            <a16:creationId xmlns:a16="http://schemas.microsoft.com/office/drawing/2014/main" id="{00000000-0008-0000-0000-00002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DE216B" id="Text Box 818" o:spid="_x0000_s1026" type="#_x0000_t202" style="position:absolute;margin-left:0;margin-top:0;width:6pt;height:2.25pt;z-index:2548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45952" behindDoc="0" locked="0" layoutInCell="1" allowOverlap="1" wp14:anchorId="35758820" wp14:editId="682330D6">
                      <wp:simplePos x="0" y="0"/>
                      <wp:positionH relativeFrom="column">
                        <wp:posOffset>0</wp:posOffset>
                      </wp:positionH>
                      <wp:positionV relativeFrom="paragraph">
                        <wp:posOffset>0</wp:posOffset>
                      </wp:positionV>
                      <wp:extent cx="76200" cy="28575"/>
                      <wp:effectExtent l="19050" t="19050" r="19050" b="28575"/>
                      <wp:wrapNone/>
                      <wp:docPr id="3112" name="Text Box 817">
                        <a:extLst xmlns:a="http://schemas.openxmlformats.org/drawingml/2006/main">
                          <a:ext uri="{FF2B5EF4-FFF2-40B4-BE49-F238E27FC236}">
                            <a16:creationId xmlns:a16="http://schemas.microsoft.com/office/drawing/2014/main" id="{00000000-0008-0000-0000-00002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4E085B" id="Text Box 817" o:spid="_x0000_s1026" type="#_x0000_t202" style="position:absolute;margin-left:0;margin-top:0;width:6pt;height:2.25pt;z-index:2548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46976" behindDoc="0" locked="0" layoutInCell="1" allowOverlap="1" wp14:anchorId="78F40CB6" wp14:editId="57F3D195">
                      <wp:simplePos x="0" y="0"/>
                      <wp:positionH relativeFrom="column">
                        <wp:posOffset>0</wp:posOffset>
                      </wp:positionH>
                      <wp:positionV relativeFrom="paragraph">
                        <wp:posOffset>0</wp:posOffset>
                      </wp:positionV>
                      <wp:extent cx="76200" cy="28575"/>
                      <wp:effectExtent l="19050" t="19050" r="19050" b="28575"/>
                      <wp:wrapNone/>
                      <wp:docPr id="3113" name="Text Box 816">
                        <a:extLst xmlns:a="http://schemas.openxmlformats.org/drawingml/2006/main">
                          <a:ext uri="{FF2B5EF4-FFF2-40B4-BE49-F238E27FC236}">
                            <a16:creationId xmlns:a16="http://schemas.microsoft.com/office/drawing/2014/main" id="{00000000-0008-0000-0000-00002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D66244" id="Text Box 816" o:spid="_x0000_s1026" type="#_x0000_t202" style="position:absolute;margin-left:0;margin-top:0;width:6pt;height:2.25pt;z-index:2548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48000" behindDoc="0" locked="0" layoutInCell="1" allowOverlap="1" wp14:anchorId="4598A132" wp14:editId="1EFE26D5">
                      <wp:simplePos x="0" y="0"/>
                      <wp:positionH relativeFrom="column">
                        <wp:posOffset>0</wp:posOffset>
                      </wp:positionH>
                      <wp:positionV relativeFrom="paragraph">
                        <wp:posOffset>0</wp:posOffset>
                      </wp:positionV>
                      <wp:extent cx="76200" cy="28575"/>
                      <wp:effectExtent l="19050" t="19050" r="19050" b="28575"/>
                      <wp:wrapNone/>
                      <wp:docPr id="3114" name="Text Box 815">
                        <a:extLst xmlns:a="http://schemas.openxmlformats.org/drawingml/2006/main">
                          <a:ext uri="{FF2B5EF4-FFF2-40B4-BE49-F238E27FC236}">
                            <a16:creationId xmlns:a16="http://schemas.microsoft.com/office/drawing/2014/main" id="{00000000-0008-0000-0000-00002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950AA0" id="Text Box 815" o:spid="_x0000_s1026" type="#_x0000_t202" style="position:absolute;margin-left:0;margin-top:0;width:6pt;height:2.25pt;z-index:2548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49024" behindDoc="0" locked="0" layoutInCell="1" allowOverlap="1" wp14:anchorId="0B6CD768" wp14:editId="2C0A4C87">
                      <wp:simplePos x="0" y="0"/>
                      <wp:positionH relativeFrom="column">
                        <wp:posOffset>0</wp:posOffset>
                      </wp:positionH>
                      <wp:positionV relativeFrom="paragraph">
                        <wp:posOffset>0</wp:posOffset>
                      </wp:positionV>
                      <wp:extent cx="76200" cy="28575"/>
                      <wp:effectExtent l="19050" t="19050" r="19050" b="28575"/>
                      <wp:wrapNone/>
                      <wp:docPr id="3115" name="Text Box 814">
                        <a:extLst xmlns:a="http://schemas.openxmlformats.org/drawingml/2006/main">
                          <a:ext uri="{FF2B5EF4-FFF2-40B4-BE49-F238E27FC236}">
                            <a16:creationId xmlns:a16="http://schemas.microsoft.com/office/drawing/2014/main" id="{00000000-0008-0000-0000-00002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C2EFCF" id="Text Box 814" o:spid="_x0000_s1026" type="#_x0000_t202" style="position:absolute;margin-left:0;margin-top:0;width:6pt;height:2.25pt;z-index:2548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50048" behindDoc="0" locked="0" layoutInCell="1" allowOverlap="1" wp14:anchorId="699054E5" wp14:editId="560B4105">
                      <wp:simplePos x="0" y="0"/>
                      <wp:positionH relativeFrom="column">
                        <wp:posOffset>0</wp:posOffset>
                      </wp:positionH>
                      <wp:positionV relativeFrom="paragraph">
                        <wp:posOffset>0</wp:posOffset>
                      </wp:positionV>
                      <wp:extent cx="76200" cy="28575"/>
                      <wp:effectExtent l="19050" t="19050" r="19050" b="28575"/>
                      <wp:wrapNone/>
                      <wp:docPr id="3116" name="Text Box 813">
                        <a:extLst xmlns:a="http://schemas.openxmlformats.org/drawingml/2006/main">
                          <a:ext uri="{FF2B5EF4-FFF2-40B4-BE49-F238E27FC236}">
                            <a16:creationId xmlns:a16="http://schemas.microsoft.com/office/drawing/2014/main" id="{00000000-0008-0000-0000-00002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C0FDD0" id="Text Box 813" o:spid="_x0000_s1026" type="#_x0000_t202" style="position:absolute;margin-left:0;margin-top:0;width:6pt;height:2.25pt;z-index:2548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51072" behindDoc="0" locked="0" layoutInCell="1" allowOverlap="1" wp14:anchorId="6115C429" wp14:editId="4506AB55">
                      <wp:simplePos x="0" y="0"/>
                      <wp:positionH relativeFrom="column">
                        <wp:posOffset>0</wp:posOffset>
                      </wp:positionH>
                      <wp:positionV relativeFrom="paragraph">
                        <wp:posOffset>0</wp:posOffset>
                      </wp:positionV>
                      <wp:extent cx="76200" cy="28575"/>
                      <wp:effectExtent l="19050" t="19050" r="19050" b="28575"/>
                      <wp:wrapNone/>
                      <wp:docPr id="3117" name="Text Box 812">
                        <a:extLst xmlns:a="http://schemas.openxmlformats.org/drawingml/2006/main">
                          <a:ext uri="{FF2B5EF4-FFF2-40B4-BE49-F238E27FC236}">
                            <a16:creationId xmlns:a16="http://schemas.microsoft.com/office/drawing/2014/main" id="{00000000-0008-0000-0000-00002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1D8F04" id="Text Box 812" o:spid="_x0000_s1026" type="#_x0000_t202" style="position:absolute;margin-left:0;margin-top:0;width:6pt;height:2.25pt;z-index:2548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52096" behindDoc="0" locked="0" layoutInCell="1" allowOverlap="1" wp14:anchorId="1B13331C" wp14:editId="74C8CD43">
                      <wp:simplePos x="0" y="0"/>
                      <wp:positionH relativeFrom="column">
                        <wp:posOffset>0</wp:posOffset>
                      </wp:positionH>
                      <wp:positionV relativeFrom="paragraph">
                        <wp:posOffset>0</wp:posOffset>
                      </wp:positionV>
                      <wp:extent cx="76200" cy="28575"/>
                      <wp:effectExtent l="19050" t="19050" r="19050" b="28575"/>
                      <wp:wrapNone/>
                      <wp:docPr id="3118" name="Text Box 811">
                        <a:extLst xmlns:a="http://schemas.openxmlformats.org/drawingml/2006/main">
                          <a:ext uri="{FF2B5EF4-FFF2-40B4-BE49-F238E27FC236}">
                            <a16:creationId xmlns:a16="http://schemas.microsoft.com/office/drawing/2014/main" id="{00000000-0008-0000-0000-00002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52FE65" id="Text Box 811" o:spid="_x0000_s1026" type="#_x0000_t202" style="position:absolute;margin-left:0;margin-top:0;width:6pt;height:2.25pt;z-index:2548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53120" behindDoc="0" locked="0" layoutInCell="1" allowOverlap="1" wp14:anchorId="4A9C8752" wp14:editId="79DE4AEA">
                      <wp:simplePos x="0" y="0"/>
                      <wp:positionH relativeFrom="column">
                        <wp:posOffset>0</wp:posOffset>
                      </wp:positionH>
                      <wp:positionV relativeFrom="paragraph">
                        <wp:posOffset>0</wp:posOffset>
                      </wp:positionV>
                      <wp:extent cx="76200" cy="28575"/>
                      <wp:effectExtent l="19050" t="19050" r="19050" b="28575"/>
                      <wp:wrapNone/>
                      <wp:docPr id="3119" name="Text Box 810">
                        <a:extLst xmlns:a="http://schemas.openxmlformats.org/drawingml/2006/main">
                          <a:ext uri="{FF2B5EF4-FFF2-40B4-BE49-F238E27FC236}">
                            <a16:creationId xmlns:a16="http://schemas.microsoft.com/office/drawing/2014/main" id="{00000000-0008-0000-0000-00002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7BB9DA" id="Text Box 810" o:spid="_x0000_s1026" type="#_x0000_t202" style="position:absolute;margin-left:0;margin-top:0;width:6pt;height:2.25pt;z-index:2548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54144" behindDoc="0" locked="0" layoutInCell="1" allowOverlap="1" wp14:anchorId="72003FEF" wp14:editId="25254A17">
                      <wp:simplePos x="0" y="0"/>
                      <wp:positionH relativeFrom="column">
                        <wp:posOffset>0</wp:posOffset>
                      </wp:positionH>
                      <wp:positionV relativeFrom="paragraph">
                        <wp:posOffset>0</wp:posOffset>
                      </wp:positionV>
                      <wp:extent cx="76200" cy="28575"/>
                      <wp:effectExtent l="19050" t="19050" r="19050" b="28575"/>
                      <wp:wrapNone/>
                      <wp:docPr id="3120" name="Text Box 809">
                        <a:extLst xmlns:a="http://schemas.openxmlformats.org/drawingml/2006/main">
                          <a:ext uri="{FF2B5EF4-FFF2-40B4-BE49-F238E27FC236}">
                            <a16:creationId xmlns:a16="http://schemas.microsoft.com/office/drawing/2014/main" id="{00000000-0008-0000-0000-00003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B58155" id="Text Box 809" o:spid="_x0000_s1026" type="#_x0000_t202" style="position:absolute;margin-left:0;margin-top:0;width:6pt;height:2.25pt;z-index:2548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55168" behindDoc="0" locked="0" layoutInCell="1" allowOverlap="1" wp14:anchorId="0EA1AA4A" wp14:editId="621F0AF6">
                      <wp:simplePos x="0" y="0"/>
                      <wp:positionH relativeFrom="column">
                        <wp:posOffset>0</wp:posOffset>
                      </wp:positionH>
                      <wp:positionV relativeFrom="paragraph">
                        <wp:posOffset>0</wp:posOffset>
                      </wp:positionV>
                      <wp:extent cx="76200" cy="28575"/>
                      <wp:effectExtent l="19050" t="19050" r="19050" b="28575"/>
                      <wp:wrapNone/>
                      <wp:docPr id="3121" name="Text Box 808">
                        <a:extLst xmlns:a="http://schemas.openxmlformats.org/drawingml/2006/main">
                          <a:ext uri="{FF2B5EF4-FFF2-40B4-BE49-F238E27FC236}">
                            <a16:creationId xmlns:a16="http://schemas.microsoft.com/office/drawing/2014/main" id="{00000000-0008-0000-0000-00003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09088C" id="Text Box 808" o:spid="_x0000_s1026" type="#_x0000_t202" style="position:absolute;margin-left:0;margin-top:0;width:6pt;height:2.25pt;z-index:2548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56192" behindDoc="0" locked="0" layoutInCell="1" allowOverlap="1" wp14:anchorId="6B0E931A" wp14:editId="0625A0F1">
                      <wp:simplePos x="0" y="0"/>
                      <wp:positionH relativeFrom="column">
                        <wp:posOffset>0</wp:posOffset>
                      </wp:positionH>
                      <wp:positionV relativeFrom="paragraph">
                        <wp:posOffset>0</wp:posOffset>
                      </wp:positionV>
                      <wp:extent cx="76200" cy="28575"/>
                      <wp:effectExtent l="19050" t="19050" r="19050" b="28575"/>
                      <wp:wrapNone/>
                      <wp:docPr id="3122" name="Text Box 807">
                        <a:extLst xmlns:a="http://schemas.openxmlformats.org/drawingml/2006/main">
                          <a:ext uri="{FF2B5EF4-FFF2-40B4-BE49-F238E27FC236}">
                            <a16:creationId xmlns:a16="http://schemas.microsoft.com/office/drawing/2014/main" id="{00000000-0008-0000-0000-00003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E2A247" id="Text Box 807" o:spid="_x0000_s1026" type="#_x0000_t202" style="position:absolute;margin-left:0;margin-top:0;width:6pt;height:2.25pt;z-index:2548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57216" behindDoc="0" locked="0" layoutInCell="1" allowOverlap="1" wp14:anchorId="292E2B75" wp14:editId="339F4A19">
                      <wp:simplePos x="0" y="0"/>
                      <wp:positionH relativeFrom="column">
                        <wp:posOffset>0</wp:posOffset>
                      </wp:positionH>
                      <wp:positionV relativeFrom="paragraph">
                        <wp:posOffset>0</wp:posOffset>
                      </wp:positionV>
                      <wp:extent cx="76200" cy="28575"/>
                      <wp:effectExtent l="19050" t="19050" r="19050" b="28575"/>
                      <wp:wrapNone/>
                      <wp:docPr id="3123" name="Text Box 806">
                        <a:extLst xmlns:a="http://schemas.openxmlformats.org/drawingml/2006/main">
                          <a:ext uri="{FF2B5EF4-FFF2-40B4-BE49-F238E27FC236}">
                            <a16:creationId xmlns:a16="http://schemas.microsoft.com/office/drawing/2014/main" id="{00000000-0008-0000-0000-00003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237272" id="Text Box 806" o:spid="_x0000_s1026" type="#_x0000_t202" style="position:absolute;margin-left:0;margin-top:0;width:6pt;height:2.25pt;z-index:2548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58240" behindDoc="0" locked="0" layoutInCell="1" allowOverlap="1" wp14:anchorId="6B45E744" wp14:editId="03F8B6A9">
                      <wp:simplePos x="0" y="0"/>
                      <wp:positionH relativeFrom="column">
                        <wp:posOffset>0</wp:posOffset>
                      </wp:positionH>
                      <wp:positionV relativeFrom="paragraph">
                        <wp:posOffset>0</wp:posOffset>
                      </wp:positionV>
                      <wp:extent cx="76200" cy="28575"/>
                      <wp:effectExtent l="19050" t="19050" r="19050" b="28575"/>
                      <wp:wrapNone/>
                      <wp:docPr id="3124" name="Text Box 805">
                        <a:extLst xmlns:a="http://schemas.openxmlformats.org/drawingml/2006/main">
                          <a:ext uri="{FF2B5EF4-FFF2-40B4-BE49-F238E27FC236}">
                            <a16:creationId xmlns:a16="http://schemas.microsoft.com/office/drawing/2014/main" id="{00000000-0008-0000-0000-00003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D28AC7" id="Text Box 805" o:spid="_x0000_s1026" type="#_x0000_t202" style="position:absolute;margin-left:0;margin-top:0;width:6pt;height:2.25pt;z-index:2548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59264" behindDoc="0" locked="0" layoutInCell="1" allowOverlap="1" wp14:anchorId="73C60BA5" wp14:editId="517F5ED3">
                      <wp:simplePos x="0" y="0"/>
                      <wp:positionH relativeFrom="column">
                        <wp:posOffset>0</wp:posOffset>
                      </wp:positionH>
                      <wp:positionV relativeFrom="paragraph">
                        <wp:posOffset>0</wp:posOffset>
                      </wp:positionV>
                      <wp:extent cx="76200" cy="28575"/>
                      <wp:effectExtent l="19050" t="19050" r="19050" b="28575"/>
                      <wp:wrapNone/>
                      <wp:docPr id="3125" name="Text Box 804">
                        <a:extLst xmlns:a="http://schemas.openxmlformats.org/drawingml/2006/main">
                          <a:ext uri="{FF2B5EF4-FFF2-40B4-BE49-F238E27FC236}">
                            <a16:creationId xmlns:a16="http://schemas.microsoft.com/office/drawing/2014/main" id="{00000000-0008-0000-0000-00003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96F3AE" id="Text Box 804" o:spid="_x0000_s1026" type="#_x0000_t202" style="position:absolute;margin-left:0;margin-top:0;width:6pt;height:2.25pt;z-index:2548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60288" behindDoc="0" locked="0" layoutInCell="1" allowOverlap="1" wp14:anchorId="0FB9A12C" wp14:editId="30974313">
                      <wp:simplePos x="0" y="0"/>
                      <wp:positionH relativeFrom="column">
                        <wp:posOffset>0</wp:posOffset>
                      </wp:positionH>
                      <wp:positionV relativeFrom="paragraph">
                        <wp:posOffset>0</wp:posOffset>
                      </wp:positionV>
                      <wp:extent cx="76200" cy="28575"/>
                      <wp:effectExtent l="19050" t="19050" r="19050" b="28575"/>
                      <wp:wrapNone/>
                      <wp:docPr id="3126" name="Text Box 803">
                        <a:extLst xmlns:a="http://schemas.openxmlformats.org/drawingml/2006/main">
                          <a:ext uri="{FF2B5EF4-FFF2-40B4-BE49-F238E27FC236}">
                            <a16:creationId xmlns:a16="http://schemas.microsoft.com/office/drawing/2014/main" id="{00000000-0008-0000-0000-00003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BFF0B9" id="Text Box 803" o:spid="_x0000_s1026" type="#_x0000_t202" style="position:absolute;margin-left:0;margin-top:0;width:6pt;height:2.25pt;z-index:2548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61312" behindDoc="0" locked="0" layoutInCell="1" allowOverlap="1" wp14:anchorId="5F68BB92" wp14:editId="2A9F56A5">
                      <wp:simplePos x="0" y="0"/>
                      <wp:positionH relativeFrom="column">
                        <wp:posOffset>0</wp:posOffset>
                      </wp:positionH>
                      <wp:positionV relativeFrom="paragraph">
                        <wp:posOffset>0</wp:posOffset>
                      </wp:positionV>
                      <wp:extent cx="76200" cy="28575"/>
                      <wp:effectExtent l="19050" t="19050" r="19050" b="28575"/>
                      <wp:wrapNone/>
                      <wp:docPr id="3127" name="Text Box 802">
                        <a:extLst xmlns:a="http://schemas.openxmlformats.org/drawingml/2006/main">
                          <a:ext uri="{FF2B5EF4-FFF2-40B4-BE49-F238E27FC236}">
                            <a16:creationId xmlns:a16="http://schemas.microsoft.com/office/drawing/2014/main" id="{00000000-0008-0000-0000-00003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D60DB6" id="Text Box 802" o:spid="_x0000_s1026" type="#_x0000_t202" style="position:absolute;margin-left:0;margin-top:0;width:6pt;height:2.25pt;z-index:2548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62336" behindDoc="0" locked="0" layoutInCell="1" allowOverlap="1" wp14:anchorId="4FF0BEC8" wp14:editId="6F87C00C">
                      <wp:simplePos x="0" y="0"/>
                      <wp:positionH relativeFrom="column">
                        <wp:posOffset>0</wp:posOffset>
                      </wp:positionH>
                      <wp:positionV relativeFrom="paragraph">
                        <wp:posOffset>0</wp:posOffset>
                      </wp:positionV>
                      <wp:extent cx="76200" cy="28575"/>
                      <wp:effectExtent l="19050" t="19050" r="19050" b="28575"/>
                      <wp:wrapNone/>
                      <wp:docPr id="3128" name="Text Box 801">
                        <a:extLst xmlns:a="http://schemas.openxmlformats.org/drawingml/2006/main">
                          <a:ext uri="{FF2B5EF4-FFF2-40B4-BE49-F238E27FC236}">
                            <a16:creationId xmlns:a16="http://schemas.microsoft.com/office/drawing/2014/main" id="{00000000-0008-0000-0000-00003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DEC0D1" id="Text Box 801" o:spid="_x0000_s1026" type="#_x0000_t202" style="position:absolute;margin-left:0;margin-top:0;width:6pt;height:2.25pt;z-index:2548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63360" behindDoc="0" locked="0" layoutInCell="1" allowOverlap="1" wp14:anchorId="61D3EA54" wp14:editId="07FDABAE">
                      <wp:simplePos x="0" y="0"/>
                      <wp:positionH relativeFrom="column">
                        <wp:posOffset>0</wp:posOffset>
                      </wp:positionH>
                      <wp:positionV relativeFrom="paragraph">
                        <wp:posOffset>0</wp:posOffset>
                      </wp:positionV>
                      <wp:extent cx="76200" cy="28575"/>
                      <wp:effectExtent l="19050" t="19050" r="19050" b="28575"/>
                      <wp:wrapNone/>
                      <wp:docPr id="3129" name="Text Box 800">
                        <a:extLst xmlns:a="http://schemas.openxmlformats.org/drawingml/2006/main">
                          <a:ext uri="{FF2B5EF4-FFF2-40B4-BE49-F238E27FC236}">
                            <a16:creationId xmlns:a16="http://schemas.microsoft.com/office/drawing/2014/main" id="{00000000-0008-0000-0000-00003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741D5B" id="Text Box 800" o:spid="_x0000_s1026" type="#_x0000_t202" style="position:absolute;margin-left:0;margin-top:0;width:6pt;height:2.25pt;z-index:2548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64384" behindDoc="0" locked="0" layoutInCell="1" allowOverlap="1" wp14:anchorId="19D17308" wp14:editId="713139ED">
                      <wp:simplePos x="0" y="0"/>
                      <wp:positionH relativeFrom="column">
                        <wp:posOffset>0</wp:posOffset>
                      </wp:positionH>
                      <wp:positionV relativeFrom="paragraph">
                        <wp:posOffset>0</wp:posOffset>
                      </wp:positionV>
                      <wp:extent cx="76200" cy="28575"/>
                      <wp:effectExtent l="19050" t="19050" r="19050" b="28575"/>
                      <wp:wrapNone/>
                      <wp:docPr id="3130" name="Text Box 799">
                        <a:extLst xmlns:a="http://schemas.openxmlformats.org/drawingml/2006/main">
                          <a:ext uri="{FF2B5EF4-FFF2-40B4-BE49-F238E27FC236}">
                            <a16:creationId xmlns:a16="http://schemas.microsoft.com/office/drawing/2014/main" id="{00000000-0008-0000-0000-00003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35EF58" id="Text Box 799" o:spid="_x0000_s1026" type="#_x0000_t202" style="position:absolute;margin-left:0;margin-top:0;width:6pt;height:2.25pt;z-index:2548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65408" behindDoc="0" locked="0" layoutInCell="1" allowOverlap="1" wp14:anchorId="1336BD92" wp14:editId="1B2B43EE">
                      <wp:simplePos x="0" y="0"/>
                      <wp:positionH relativeFrom="column">
                        <wp:posOffset>0</wp:posOffset>
                      </wp:positionH>
                      <wp:positionV relativeFrom="paragraph">
                        <wp:posOffset>0</wp:posOffset>
                      </wp:positionV>
                      <wp:extent cx="76200" cy="28575"/>
                      <wp:effectExtent l="19050" t="19050" r="19050" b="28575"/>
                      <wp:wrapNone/>
                      <wp:docPr id="3131" name="Text Box 798">
                        <a:extLst xmlns:a="http://schemas.openxmlformats.org/drawingml/2006/main">
                          <a:ext uri="{FF2B5EF4-FFF2-40B4-BE49-F238E27FC236}">
                            <a16:creationId xmlns:a16="http://schemas.microsoft.com/office/drawing/2014/main" id="{00000000-0008-0000-0000-00003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F82906" id="Text Box 798" o:spid="_x0000_s1026" type="#_x0000_t202" style="position:absolute;margin-left:0;margin-top:0;width:6pt;height:2.25pt;z-index:2548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66432" behindDoc="0" locked="0" layoutInCell="1" allowOverlap="1" wp14:anchorId="36133E57" wp14:editId="7CB7FD2D">
                      <wp:simplePos x="0" y="0"/>
                      <wp:positionH relativeFrom="column">
                        <wp:posOffset>0</wp:posOffset>
                      </wp:positionH>
                      <wp:positionV relativeFrom="paragraph">
                        <wp:posOffset>0</wp:posOffset>
                      </wp:positionV>
                      <wp:extent cx="76200" cy="28575"/>
                      <wp:effectExtent l="19050" t="19050" r="19050" b="28575"/>
                      <wp:wrapNone/>
                      <wp:docPr id="3132" name="Text Box 797">
                        <a:extLst xmlns:a="http://schemas.openxmlformats.org/drawingml/2006/main">
                          <a:ext uri="{FF2B5EF4-FFF2-40B4-BE49-F238E27FC236}">
                            <a16:creationId xmlns:a16="http://schemas.microsoft.com/office/drawing/2014/main" id="{00000000-0008-0000-0000-00003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CFCC99" id="Text Box 797" o:spid="_x0000_s1026" type="#_x0000_t202" style="position:absolute;margin-left:0;margin-top:0;width:6pt;height:2.25pt;z-index:2548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67456" behindDoc="0" locked="0" layoutInCell="1" allowOverlap="1" wp14:anchorId="1B4B6134" wp14:editId="6D2B96F4">
                      <wp:simplePos x="0" y="0"/>
                      <wp:positionH relativeFrom="column">
                        <wp:posOffset>0</wp:posOffset>
                      </wp:positionH>
                      <wp:positionV relativeFrom="paragraph">
                        <wp:posOffset>0</wp:posOffset>
                      </wp:positionV>
                      <wp:extent cx="76200" cy="28575"/>
                      <wp:effectExtent l="19050" t="19050" r="19050" b="28575"/>
                      <wp:wrapNone/>
                      <wp:docPr id="3133" name="Text Box 796">
                        <a:extLst xmlns:a="http://schemas.openxmlformats.org/drawingml/2006/main">
                          <a:ext uri="{FF2B5EF4-FFF2-40B4-BE49-F238E27FC236}">
                            <a16:creationId xmlns:a16="http://schemas.microsoft.com/office/drawing/2014/main" id="{00000000-0008-0000-0000-00003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F9B310" id="Text Box 796" o:spid="_x0000_s1026" type="#_x0000_t202" style="position:absolute;margin-left:0;margin-top:0;width:6pt;height:2.25pt;z-index:2548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68480" behindDoc="0" locked="0" layoutInCell="1" allowOverlap="1" wp14:anchorId="35DCDA50" wp14:editId="49817F6D">
                      <wp:simplePos x="0" y="0"/>
                      <wp:positionH relativeFrom="column">
                        <wp:posOffset>0</wp:posOffset>
                      </wp:positionH>
                      <wp:positionV relativeFrom="paragraph">
                        <wp:posOffset>0</wp:posOffset>
                      </wp:positionV>
                      <wp:extent cx="76200" cy="28575"/>
                      <wp:effectExtent l="19050" t="19050" r="19050" b="28575"/>
                      <wp:wrapNone/>
                      <wp:docPr id="3134" name="Text Box 795">
                        <a:extLst xmlns:a="http://schemas.openxmlformats.org/drawingml/2006/main">
                          <a:ext uri="{FF2B5EF4-FFF2-40B4-BE49-F238E27FC236}">
                            <a16:creationId xmlns:a16="http://schemas.microsoft.com/office/drawing/2014/main" id="{00000000-0008-0000-0000-00003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582CBB" id="Text Box 795" o:spid="_x0000_s1026" type="#_x0000_t202" style="position:absolute;margin-left:0;margin-top:0;width:6pt;height:2.25pt;z-index:2548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69504" behindDoc="0" locked="0" layoutInCell="1" allowOverlap="1" wp14:anchorId="74B00168" wp14:editId="04EE04E7">
                      <wp:simplePos x="0" y="0"/>
                      <wp:positionH relativeFrom="column">
                        <wp:posOffset>0</wp:posOffset>
                      </wp:positionH>
                      <wp:positionV relativeFrom="paragraph">
                        <wp:posOffset>0</wp:posOffset>
                      </wp:positionV>
                      <wp:extent cx="76200" cy="28575"/>
                      <wp:effectExtent l="19050" t="19050" r="19050" b="28575"/>
                      <wp:wrapNone/>
                      <wp:docPr id="3135" name="Text Box 794">
                        <a:extLst xmlns:a="http://schemas.openxmlformats.org/drawingml/2006/main">
                          <a:ext uri="{FF2B5EF4-FFF2-40B4-BE49-F238E27FC236}">
                            <a16:creationId xmlns:a16="http://schemas.microsoft.com/office/drawing/2014/main" id="{00000000-0008-0000-0000-00003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D309AC" id="Text Box 794" o:spid="_x0000_s1026" type="#_x0000_t202" style="position:absolute;margin-left:0;margin-top:0;width:6pt;height:2.25pt;z-index:2548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70528" behindDoc="0" locked="0" layoutInCell="1" allowOverlap="1" wp14:anchorId="1F32E486" wp14:editId="699D5874">
                      <wp:simplePos x="0" y="0"/>
                      <wp:positionH relativeFrom="column">
                        <wp:posOffset>0</wp:posOffset>
                      </wp:positionH>
                      <wp:positionV relativeFrom="paragraph">
                        <wp:posOffset>0</wp:posOffset>
                      </wp:positionV>
                      <wp:extent cx="76200" cy="28575"/>
                      <wp:effectExtent l="19050" t="19050" r="19050" b="28575"/>
                      <wp:wrapNone/>
                      <wp:docPr id="3136" name="Text Box 793">
                        <a:extLst xmlns:a="http://schemas.openxmlformats.org/drawingml/2006/main">
                          <a:ext uri="{FF2B5EF4-FFF2-40B4-BE49-F238E27FC236}">
                            <a16:creationId xmlns:a16="http://schemas.microsoft.com/office/drawing/2014/main" id="{00000000-0008-0000-0000-00004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B4F608" id="Text Box 793" o:spid="_x0000_s1026" type="#_x0000_t202" style="position:absolute;margin-left:0;margin-top:0;width:6pt;height:2.25pt;z-index:2548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71552" behindDoc="0" locked="0" layoutInCell="1" allowOverlap="1" wp14:anchorId="7E75B853" wp14:editId="4A43D796">
                      <wp:simplePos x="0" y="0"/>
                      <wp:positionH relativeFrom="column">
                        <wp:posOffset>0</wp:posOffset>
                      </wp:positionH>
                      <wp:positionV relativeFrom="paragraph">
                        <wp:posOffset>0</wp:posOffset>
                      </wp:positionV>
                      <wp:extent cx="76200" cy="28575"/>
                      <wp:effectExtent l="19050" t="19050" r="19050" b="28575"/>
                      <wp:wrapNone/>
                      <wp:docPr id="3137" name="Text Box 792">
                        <a:extLst xmlns:a="http://schemas.openxmlformats.org/drawingml/2006/main">
                          <a:ext uri="{FF2B5EF4-FFF2-40B4-BE49-F238E27FC236}">
                            <a16:creationId xmlns:a16="http://schemas.microsoft.com/office/drawing/2014/main" id="{00000000-0008-0000-0000-00004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96C96B" id="Text Box 792" o:spid="_x0000_s1026" type="#_x0000_t202" style="position:absolute;margin-left:0;margin-top:0;width:6pt;height:2.25pt;z-index:2548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72576" behindDoc="0" locked="0" layoutInCell="1" allowOverlap="1" wp14:anchorId="052D4B95" wp14:editId="1085F635">
                      <wp:simplePos x="0" y="0"/>
                      <wp:positionH relativeFrom="column">
                        <wp:posOffset>0</wp:posOffset>
                      </wp:positionH>
                      <wp:positionV relativeFrom="paragraph">
                        <wp:posOffset>0</wp:posOffset>
                      </wp:positionV>
                      <wp:extent cx="76200" cy="28575"/>
                      <wp:effectExtent l="19050" t="19050" r="19050" b="28575"/>
                      <wp:wrapNone/>
                      <wp:docPr id="3138" name="Text Box 791">
                        <a:extLst xmlns:a="http://schemas.openxmlformats.org/drawingml/2006/main">
                          <a:ext uri="{FF2B5EF4-FFF2-40B4-BE49-F238E27FC236}">
                            <a16:creationId xmlns:a16="http://schemas.microsoft.com/office/drawing/2014/main" id="{00000000-0008-0000-0000-00004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7D9D1A" id="Text Box 791" o:spid="_x0000_s1026" type="#_x0000_t202" style="position:absolute;margin-left:0;margin-top:0;width:6pt;height:2.25pt;z-index:2548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73600" behindDoc="0" locked="0" layoutInCell="1" allowOverlap="1" wp14:anchorId="35B93752" wp14:editId="3B6A194B">
                      <wp:simplePos x="0" y="0"/>
                      <wp:positionH relativeFrom="column">
                        <wp:posOffset>0</wp:posOffset>
                      </wp:positionH>
                      <wp:positionV relativeFrom="paragraph">
                        <wp:posOffset>0</wp:posOffset>
                      </wp:positionV>
                      <wp:extent cx="76200" cy="28575"/>
                      <wp:effectExtent l="19050" t="19050" r="19050" b="28575"/>
                      <wp:wrapNone/>
                      <wp:docPr id="3139" name="Text Box 790">
                        <a:extLst xmlns:a="http://schemas.openxmlformats.org/drawingml/2006/main">
                          <a:ext uri="{FF2B5EF4-FFF2-40B4-BE49-F238E27FC236}">
                            <a16:creationId xmlns:a16="http://schemas.microsoft.com/office/drawing/2014/main" id="{00000000-0008-0000-0000-00004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64A718" id="Text Box 790" o:spid="_x0000_s1026" type="#_x0000_t202" style="position:absolute;margin-left:0;margin-top:0;width:6pt;height:2.25pt;z-index:2548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74624" behindDoc="0" locked="0" layoutInCell="1" allowOverlap="1" wp14:anchorId="1D8C145E" wp14:editId="3CBD8CF4">
                      <wp:simplePos x="0" y="0"/>
                      <wp:positionH relativeFrom="column">
                        <wp:posOffset>0</wp:posOffset>
                      </wp:positionH>
                      <wp:positionV relativeFrom="paragraph">
                        <wp:posOffset>0</wp:posOffset>
                      </wp:positionV>
                      <wp:extent cx="76200" cy="28575"/>
                      <wp:effectExtent l="19050" t="19050" r="19050" b="28575"/>
                      <wp:wrapNone/>
                      <wp:docPr id="3140" name="Text Box 789">
                        <a:extLst xmlns:a="http://schemas.openxmlformats.org/drawingml/2006/main">
                          <a:ext uri="{FF2B5EF4-FFF2-40B4-BE49-F238E27FC236}">
                            <a16:creationId xmlns:a16="http://schemas.microsoft.com/office/drawing/2014/main" id="{00000000-0008-0000-0000-00004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80BE0D" id="Text Box 789" o:spid="_x0000_s1026" type="#_x0000_t202" style="position:absolute;margin-left:0;margin-top:0;width:6pt;height:2.25pt;z-index:2548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75648" behindDoc="0" locked="0" layoutInCell="1" allowOverlap="1" wp14:anchorId="21F609E1" wp14:editId="3DC3DD2D">
                      <wp:simplePos x="0" y="0"/>
                      <wp:positionH relativeFrom="column">
                        <wp:posOffset>0</wp:posOffset>
                      </wp:positionH>
                      <wp:positionV relativeFrom="paragraph">
                        <wp:posOffset>0</wp:posOffset>
                      </wp:positionV>
                      <wp:extent cx="76200" cy="28575"/>
                      <wp:effectExtent l="19050" t="19050" r="19050" b="28575"/>
                      <wp:wrapNone/>
                      <wp:docPr id="3141" name="Text Box 788">
                        <a:extLst xmlns:a="http://schemas.openxmlformats.org/drawingml/2006/main">
                          <a:ext uri="{FF2B5EF4-FFF2-40B4-BE49-F238E27FC236}">
                            <a16:creationId xmlns:a16="http://schemas.microsoft.com/office/drawing/2014/main" id="{00000000-0008-0000-0000-00004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9BE8B" id="Text Box 788" o:spid="_x0000_s1026" type="#_x0000_t202" style="position:absolute;margin-left:0;margin-top:0;width:6pt;height:2.25pt;z-index:2548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76672" behindDoc="0" locked="0" layoutInCell="1" allowOverlap="1" wp14:anchorId="76E5CB43" wp14:editId="24598BC9">
                      <wp:simplePos x="0" y="0"/>
                      <wp:positionH relativeFrom="column">
                        <wp:posOffset>0</wp:posOffset>
                      </wp:positionH>
                      <wp:positionV relativeFrom="paragraph">
                        <wp:posOffset>0</wp:posOffset>
                      </wp:positionV>
                      <wp:extent cx="76200" cy="28575"/>
                      <wp:effectExtent l="19050" t="19050" r="19050" b="28575"/>
                      <wp:wrapNone/>
                      <wp:docPr id="3142" name="Text Box 787">
                        <a:extLst xmlns:a="http://schemas.openxmlformats.org/drawingml/2006/main">
                          <a:ext uri="{FF2B5EF4-FFF2-40B4-BE49-F238E27FC236}">
                            <a16:creationId xmlns:a16="http://schemas.microsoft.com/office/drawing/2014/main" id="{00000000-0008-0000-0000-00004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F5881B" id="Text Box 787" o:spid="_x0000_s1026" type="#_x0000_t202" style="position:absolute;margin-left:0;margin-top:0;width:6pt;height:2.25pt;z-index:2548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77696" behindDoc="0" locked="0" layoutInCell="1" allowOverlap="1" wp14:anchorId="68B3B0F7" wp14:editId="3AEC40D7">
                      <wp:simplePos x="0" y="0"/>
                      <wp:positionH relativeFrom="column">
                        <wp:posOffset>0</wp:posOffset>
                      </wp:positionH>
                      <wp:positionV relativeFrom="paragraph">
                        <wp:posOffset>0</wp:posOffset>
                      </wp:positionV>
                      <wp:extent cx="76200" cy="28575"/>
                      <wp:effectExtent l="19050" t="19050" r="19050" b="28575"/>
                      <wp:wrapNone/>
                      <wp:docPr id="3143" name="Text Box 786">
                        <a:extLst xmlns:a="http://schemas.openxmlformats.org/drawingml/2006/main">
                          <a:ext uri="{FF2B5EF4-FFF2-40B4-BE49-F238E27FC236}">
                            <a16:creationId xmlns:a16="http://schemas.microsoft.com/office/drawing/2014/main" id="{00000000-0008-0000-0000-00004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1ECDFE" id="Text Box 786" o:spid="_x0000_s1026" type="#_x0000_t202" style="position:absolute;margin-left:0;margin-top:0;width:6pt;height:2.25pt;z-index:2548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78720" behindDoc="0" locked="0" layoutInCell="1" allowOverlap="1" wp14:anchorId="5098D5A9" wp14:editId="4DE9758D">
                      <wp:simplePos x="0" y="0"/>
                      <wp:positionH relativeFrom="column">
                        <wp:posOffset>0</wp:posOffset>
                      </wp:positionH>
                      <wp:positionV relativeFrom="paragraph">
                        <wp:posOffset>0</wp:posOffset>
                      </wp:positionV>
                      <wp:extent cx="76200" cy="28575"/>
                      <wp:effectExtent l="19050" t="19050" r="19050" b="28575"/>
                      <wp:wrapNone/>
                      <wp:docPr id="3144" name="Text Box 785">
                        <a:extLst xmlns:a="http://schemas.openxmlformats.org/drawingml/2006/main">
                          <a:ext uri="{FF2B5EF4-FFF2-40B4-BE49-F238E27FC236}">
                            <a16:creationId xmlns:a16="http://schemas.microsoft.com/office/drawing/2014/main" id="{00000000-0008-0000-0000-00004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F6B3ED" id="Text Box 785" o:spid="_x0000_s1026" type="#_x0000_t202" style="position:absolute;margin-left:0;margin-top:0;width:6pt;height:2.25pt;z-index:2548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79744" behindDoc="0" locked="0" layoutInCell="1" allowOverlap="1" wp14:anchorId="12499DBF" wp14:editId="6D1C120F">
                      <wp:simplePos x="0" y="0"/>
                      <wp:positionH relativeFrom="column">
                        <wp:posOffset>0</wp:posOffset>
                      </wp:positionH>
                      <wp:positionV relativeFrom="paragraph">
                        <wp:posOffset>0</wp:posOffset>
                      </wp:positionV>
                      <wp:extent cx="76200" cy="28575"/>
                      <wp:effectExtent l="19050" t="19050" r="19050" b="28575"/>
                      <wp:wrapNone/>
                      <wp:docPr id="3145" name="Text Box 784">
                        <a:extLst xmlns:a="http://schemas.openxmlformats.org/drawingml/2006/main">
                          <a:ext uri="{FF2B5EF4-FFF2-40B4-BE49-F238E27FC236}">
                            <a16:creationId xmlns:a16="http://schemas.microsoft.com/office/drawing/2014/main" id="{00000000-0008-0000-0000-00004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698A91" id="Text Box 784" o:spid="_x0000_s1026" type="#_x0000_t202" style="position:absolute;margin-left:0;margin-top:0;width:6pt;height:2.25pt;z-index:2548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80768" behindDoc="0" locked="0" layoutInCell="1" allowOverlap="1" wp14:anchorId="2D356AB3" wp14:editId="1DD8B155">
                      <wp:simplePos x="0" y="0"/>
                      <wp:positionH relativeFrom="column">
                        <wp:posOffset>0</wp:posOffset>
                      </wp:positionH>
                      <wp:positionV relativeFrom="paragraph">
                        <wp:posOffset>0</wp:posOffset>
                      </wp:positionV>
                      <wp:extent cx="76200" cy="28575"/>
                      <wp:effectExtent l="19050" t="19050" r="19050" b="28575"/>
                      <wp:wrapNone/>
                      <wp:docPr id="3146" name="Text Box 783">
                        <a:extLst xmlns:a="http://schemas.openxmlformats.org/drawingml/2006/main">
                          <a:ext uri="{FF2B5EF4-FFF2-40B4-BE49-F238E27FC236}">
                            <a16:creationId xmlns:a16="http://schemas.microsoft.com/office/drawing/2014/main" id="{00000000-0008-0000-0000-00004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70BCCF" id="Text Box 783" o:spid="_x0000_s1026" type="#_x0000_t202" style="position:absolute;margin-left:0;margin-top:0;width:6pt;height:2.25pt;z-index:2548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81792" behindDoc="0" locked="0" layoutInCell="1" allowOverlap="1" wp14:anchorId="754B2559" wp14:editId="6522547F">
                      <wp:simplePos x="0" y="0"/>
                      <wp:positionH relativeFrom="column">
                        <wp:posOffset>0</wp:posOffset>
                      </wp:positionH>
                      <wp:positionV relativeFrom="paragraph">
                        <wp:posOffset>0</wp:posOffset>
                      </wp:positionV>
                      <wp:extent cx="76200" cy="28575"/>
                      <wp:effectExtent l="19050" t="19050" r="19050" b="28575"/>
                      <wp:wrapNone/>
                      <wp:docPr id="3147" name="Text Box 782">
                        <a:extLst xmlns:a="http://schemas.openxmlformats.org/drawingml/2006/main">
                          <a:ext uri="{FF2B5EF4-FFF2-40B4-BE49-F238E27FC236}">
                            <a16:creationId xmlns:a16="http://schemas.microsoft.com/office/drawing/2014/main" id="{00000000-0008-0000-0000-00004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3189E2" id="Text Box 782" o:spid="_x0000_s1026" type="#_x0000_t202" style="position:absolute;margin-left:0;margin-top:0;width:6pt;height:2.25pt;z-index:2548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82816" behindDoc="0" locked="0" layoutInCell="1" allowOverlap="1" wp14:anchorId="5EE4BCBE" wp14:editId="76FA4D27">
                      <wp:simplePos x="0" y="0"/>
                      <wp:positionH relativeFrom="column">
                        <wp:posOffset>0</wp:posOffset>
                      </wp:positionH>
                      <wp:positionV relativeFrom="paragraph">
                        <wp:posOffset>0</wp:posOffset>
                      </wp:positionV>
                      <wp:extent cx="76200" cy="28575"/>
                      <wp:effectExtent l="19050" t="19050" r="19050" b="28575"/>
                      <wp:wrapNone/>
                      <wp:docPr id="3148" name="Text Box 781">
                        <a:extLst xmlns:a="http://schemas.openxmlformats.org/drawingml/2006/main">
                          <a:ext uri="{FF2B5EF4-FFF2-40B4-BE49-F238E27FC236}">
                            <a16:creationId xmlns:a16="http://schemas.microsoft.com/office/drawing/2014/main" id="{00000000-0008-0000-0000-00004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B80F8" id="Text Box 781" o:spid="_x0000_s1026" type="#_x0000_t202" style="position:absolute;margin-left:0;margin-top:0;width:6pt;height:2.25pt;z-index:2548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83840" behindDoc="0" locked="0" layoutInCell="1" allowOverlap="1" wp14:anchorId="0829B725" wp14:editId="537CD222">
                      <wp:simplePos x="0" y="0"/>
                      <wp:positionH relativeFrom="column">
                        <wp:posOffset>0</wp:posOffset>
                      </wp:positionH>
                      <wp:positionV relativeFrom="paragraph">
                        <wp:posOffset>0</wp:posOffset>
                      </wp:positionV>
                      <wp:extent cx="76200" cy="28575"/>
                      <wp:effectExtent l="19050" t="19050" r="19050" b="28575"/>
                      <wp:wrapNone/>
                      <wp:docPr id="3149" name="Text Box 780">
                        <a:extLst xmlns:a="http://schemas.openxmlformats.org/drawingml/2006/main">
                          <a:ext uri="{FF2B5EF4-FFF2-40B4-BE49-F238E27FC236}">
                            <a16:creationId xmlns:a16="http://schemas.microsoft.com/office/drawing/2014/main" id="{00000000-0008-0000-0000-00004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4DADAB" id="Text Box 780" o:spid="_x0000_s1026" type="#_x0000_t202" style="position:absolute;margin-left:0;margin-top:0;width:6pt;height:2.25pt;z-index:2548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84864" behindDoc="0" locked="0" layoutInCell="1" allowOverlap="1" wp14:anchorId="4363AC0E" wp14:editId="322C64A2">
                      <wp:simplePos x="0" y="0"/>
                      <wp:positionH relativeFrom="column">
                        <wp:posOffset>0</wp:posOffset>
                      </wp:positionH>
                      <wp:positionV relativeFrom="paragraph">
                        <wp:posOffset>0</wp:posOffset>
                      </wp:positionV>
                      <wp:extent cx="76200" cy="28575"/>
                      <wp:effectExtent l="19050" t="19050" r="19050" b="28575"/>
                      <wp:wrapNone/>
                      <wp:docPr id="3150" name="Text Box 779">
                        <a:extLst xmlns:a="http://schemas.openxmlformats.org/drawingml/2006/main">
                          <a:ext uri="{FF2B5EF4-FFF2-40B4-BE49-F238E27FC236}">
                            <a16:creationId xmlns:a16="http://schemas.microsoft.com/office/drawing/2014/main" id="{00000000-0008-0000-0000-00004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FA1F48" id="Text Box 779" o:spid="_x0000_s1026" type="#_x0000_t202" style="position:absolute;margin-left:0;margin-top:0;width:6pt;height:2.25pt;z-index:2548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85888" behindDoc="0" locked="0" layoutInCell="1" allowOverlap="1" wp14:anchorId="61CC75F7" wp14:editId="5C44D229">
                      <wp:simplePos x="0" y="0"/>
                      <wp:positionH relativeFrom="column">
                        <wp:posOffset>0</wp:posOffset>
                      </wp:positionH>
                      <wp:positionV relativeFrom="paragraph">
                        <wp:posOffset>0</wp:posOffset>
                      </wp:positionV>
                      <wp:extent cx="76200" cy="28575"/>
                      <wp:effectExtent l="19050" t="19050" r="19050" b="28575"/>
                      <wp:wrapNone/>
                      <wp:docPr id="3151" name="Text Box 778">
                        <a:extLst xmlns:a="http://schemas.openxmlformats.org/drawingml/2006/main">
                          <a:ext uri="{FF2B5EF4-FFF2-40B4-BE49-F238E27FC236}">
                            <a16:creationId xmlns:a16="http://schemas.microsoft.com/office/drawing/2014/main" id="{00000000-0008-0000-0000-00004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376760" id="Text Box 778" o:spid="_x0000_s1026" type="#_x0000_t202" style="position:absolute;margin-left:0;margin-top:0;width:6pt;height:2.25pt;z-index:2548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86912" behindDoc="0" locked="0" layoutInCell="1" allowOverlap="1" wp14:anchorId="7BD67F9C" wp14:editId="1B38E9C6">
                      <wp:simplePos x="0" y="0"/>
                      <wp:positionH relativeFrom="column">
                        <wp:posOffset>0</wp:posOffset>
                      </wp:positionH>
                      <wp:positionV relativeFrom="paragraph">
                        <wp:posOffset>0</wp:posOffset>
                      </wp:positionV>
                      <wp:extent cx="76200" cy="28575"/>
                      <wp:effectExtent l="19050" t="19050" r="19050" b="28575"/>
                      <wp:wrapNone/>
                      <wp:docPr id="3152" name="Text Box 777">
                        <a:extLst xmlns:a="http://schemas.openxmlformats.org/drawingml/2006/main">
                          <a:ext uri="{FF2B5EF4-FFF2-40B4-BE49-F238E27FC236}">
                            <a16:creationId xmlns:a16="http://schemas.microsoft.com/office/drawing/2014/main" id="{00000000-0008-0000-0000-00005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C92F5C" id="Text Box 777" o:spid="_x0000_s1026" type="#_x0000_t202" style="position:absolute;margin-left:0;margin-top:0;width:6pt;height:2.25pt;z-index:2548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87936" behindDoc="0" locked="0" layoutInCell="1" allowOverlap="1" wp14:anchorId="6EEA7FAD" wp14:editId="2D6ADC57">
                      <wp:simplePos x="0" y="0"/>
                      <wp:positionH relativeFrom="column">
                        <wp:posOffset>0</wp:posOffset>
                      </wp:positionH>
                      <wp:positionV relativeFrom="paragraph">
                        <wp:posOffset>0</wp:posOffset>
                      </wp:positionV>
                      <wp:extent cx="76200" cy="28575"/>
                      <wp:effectExtent l="19050" t="19050" r="19050" b="28575"/>
                      <wp:wrapNone/>
                      <wp:docPr id="3153" name="Text Box 776">
                        <a:extLst xmlns:a="http://schemas.openxmlformats.org/drawingml/2006/main">
                          <a:ext uri="{FF2B5EF4-FFF2-40B4-BE49-F238E27FC236}">
                            <a16:creationId xmlns:a16="http://schemas.microsoft.com/office/drawing/2014/main" id="{00000000-0008-0000-0000-00005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743F6A" id="Text Box 776" o:spid="_x0000_s1026" type="#_x0000_t202" style="position:absolute;margin-left:0;margin-top:0;width:6pt;height:2.25pt;z-index:2548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88960" behindDoc="0" locked="0" layoutInCell="1" allowOverlap="1" wp14:anchorId="3531015D" wp14:editId="1605255E">
                      <wp:simplePos x="0" y="0"/>
                      <wp:positionH relativeFrom="column">
                        <wp:posOffset>0</wp:posOffset>
                      </wp:positionH>
                      <wp:positionV relativeFrom="paragraph">
                        <wp:posOffset>0</wp:posOffset>
                      </wp:positionV>
                      <wp:extent cx="76200" cy="28575"/>
                      <wp:effectExtent l="19050" t="19050" r="19050" b="28575"/>
                      <wp:wrapNone/>
                      <wp:docPr id="3154" name="Text Box 775">
                        <a:extLst xmlns:a="http://schemas.openxmlformats.org/drawingml/2006/main">
                          <a:ext uri="{FF2B5EF4-FFF2-40B4-BE49-F238E27FC236}">
                            <a16:creationId xmlns:a16="http://schemas.microsoft.com/office/drawing/2014/main" id="{00000000-0008-0000-0000-00005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D1AC28" id="Text Box 775" o:spid="_x0000_s1026" type="#_x0000_t202" style="position:absolute;margin-left:0;margin-top:0;width:6pt;height:2.25pt;z-index:2548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89984" behindDoc="0" locked="0" layoutInCell="1" allowOverlap="1" wp14:anchorId="340E2DD1" wp14:editId="3013DC85">
                      <wp:simplePos x="0" y="0"/>
                      <wp:positionH relativeFrom="column">
                        <wp:posOffset>0</wp:posOffset>
                      </wp:positionH>
                      <wp:positionV relativeFrom="paragraph">
                        <wp:posOffset>0</wp:posOffset>
                      </wp:positionV>
                      <wp:extent cx="76200" cy="28575"/>
                      <wp:effectExtent l="19050" t="19050" r="19050" b="28575"/>
                      <wp:wrapNone/>
                      <wp:docPr id="3155" name="Text Box 774">
                        <a:extLst xmlns:a="http://schemas.openxmlformats.org/drawingml/2006/main">
                          <a:ext uri="{FF2B5EF4-FFF2-40B4-BE49-F238E27FC236}">
                            <a16:creationId xmlns:a16="http://schemas.microsoft.com/office/drawing/2014/main" id="{00000000-0008-0000-0000-00005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FE9618" id="Text Box 774" o:spid="_x0000_s1026" type="#_x0000_t202" style="position:absolute;margin-left:0;margin-top:0;width:6pt;height:2.25pt;z-index:2548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91008" behindDoc="0" locked="0" layoutInCell="1" allowOverlap="1" wp14:anchorId="1F008D62" wp14:editId="0FEE999F">
                      <wp:simplePos x="0" y="0"/>
                      <wp:positionH relativeFrom="column">
                        <wp:posOffset>0</wp:posOffset>
                      </wp:positionH>
                      <wp:positionV relativeFrom="paragraph">
                        <wp:posOffset>0</wp:posOffset>
                      </wp:positionV>
                      <wp:extent cx="76200" cy="28575"/>
                      <wp:effectExtent l="19050" t="19050" r="19050" b="28575"/>
                      <wp:wrapNone/>
                      <wp:docPr id="3156" name="Text Box 773">
                        <a:extLst xmlns:a="http://schemas.openxmlformats.org/drawingml/2006/main">
                          <a:ext uri="{FF2B5EF4-FFF2-40B4-BE49-F238E27FC236}">
                            <a16:creationId xmlns:a16="http://schemas.microsoft.com/office/drawing/2014/main" id="{00000000-0008-0000-0000-00005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C27827" id="Text Box 773" o:spid="_x0000_s1026" type="#_x0000_t202" style="position:absolute;margin-left:0;margin-top:0;width:6pt;height:2.25pt;z-index:2548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92032" behindDoc="0" locked="0" layoutInCell="1" allowOverlap="1" wp14:anchorId="733CB600" wp14:editId="4557F251">
                      <wp:simplePos x="0" y="0"/>
                      <wp:positionH relativeFrom="column">
                        <wp:posOffset>0</wp:posOffset>
                      </wp:positionH>
                      <wp:positionV relativeFrom="paragraph">
                        <wp:posOffset>0</wp:posOffset>
                      </wp:positionV>
                      <wp:extent cx="76200" cy="28575"/>
                      <wp:effectExtent l="19050" t="19050" r="19050" b="28575"/>
                      <wp:wrapNone/>
                      <wp:docPr id="3157" name="Text Box 772">
                        <a:extLst xmlns:a="http://schemas.openxmlformats.org/drawingml/2006/main">
                          <a:ext uri="{FF2B5EF4-FFF2-40B4-BE49-F238E27FC236}">
                            <a16:creationId xmlns:a16="http://schemas.microsoft.com/office/drawing/2014/main" id="{00000000-0008-0000-0000-00005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6B7183" id="Text Box 772" o:spid="_x0000_s1026" type="#_x0000_t202" style="position:absolute;margin-left:0;margin-top:0;width:6pt;height:2.25pt;z-index:2548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93056" behindDoc="0" locked="0" layoutInCell="1" allowOverlap="1" wp14:anchorId="7B1F1030" wp14:editId="61478B77">
                      <wp:simplePos x="0" y="0"/>
                      <wp:positionH relativeFrom="column">
                        <wp:posOffset>0</wp:posOffset>
                      </wp:positionH>
                      <wp:positionV relativeFrom="paragraph">
                        <wp:posOffset>0</wp:posOffset>
                      </wp:positionV>
                      <wp:extent cx="76200" cy="28575"/>
                      <wp:effectExtent l="19050" t="19050" r="19050" b="28575"/>
                      <wp:wrapNone/>
                      <wp:docPr id="3158" name="Text Box 771">
                        <a:extLst xmlns:a="http://schemas.openxmlformats.org/drawingml/2006/main">
                          <a:ext uri="{FF2B5EF4-FFF2-40B4-BE49-F238E27FC236}">
                            <a16:creationId xmlns:a16="http://schemas.microsoft.com/office/drawing/2014/main" id="{00000000-0008-0000-0000-00005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73F01" id="Text Box 771" o:spid="_x0000_s1026" type="#_x0000_t202" style="position:absolute;margin-left:0;margin-top:0;width:6pt;height:2.25pt;z-index:2548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94080" behindDoc="0" locked="0" layoutInCell="1" allowOverlap="1" wp14:anchorId="71BCFABE" wp14:editId="45DC7E43">
                      <wp:simplePos x="0" y="0"/>
                      <wp:positionH relativeFrom="column">
                        <wp:posOffset>0</wp:posOffset>
                      </wp:positionH>
                      <wp:positionV relativeFrom="paragraph">
                        <wp:posOffset>0</wp:posOffset>
                      </wp:positionV>
                      <wp:extent cx="76200" cy="28575"/>
                      <wp:effectExtent l="19050" t="19050" r="19050" b="28575"/>
                      <wp:wrapNone/>
                      <wp:docPr id="3159" name="Text Box 770">
                        <a:extLst xmlns:a="http://schemas.openxmlformats.org/drawingml/2006/main">
                          <a:ext uri="{FF2B5EF4-FFF2-40B4-BE49-F238E27FC236}">
                            <a16:creationId xmlns:a16="http://schemas.microsoft.com/office/drawing/2014/main" id="{00000000-0008-0000-0000-00005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D2256E" id="Text Box 770" o:spid="_x0000_s1026" type="#_x0000_t202" style="position:absolute;margin-left:0;margin-top:0;width:6pt;height:2.25pt;z-index:2548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95104" behindDoc="0" locked="0" layoutInCell="1" allowOverlap="1" wp14:anchorId="79EC4E38" wp14:editId="2864CB0E">
                      <wp:simplePos x="0" y="0"/>
                      <wp:positionH relativeFrom="column">
                        <wp:posOffset>0</wp:posOffset>
                      </wp:positionH>
                      <wp:positionV relativeFrom="paragraph">
                        <wp:posOffset>0</wp:posOffset>
                      </wp:positionV>
                      <wp:extent cx="76200" cy="28575"/>
                      <wp:effectExtent l="19050" t="19050" r="19050" b="28575"/>
                      <wp:wrapNone/>
                      <wp:docPr id="3160" name="Text Box 769">
                        <a:extLst xmlns:a="http://schemas.openxmlformats.org/drawingml/2006/main">
                          <a:ext uri="{FF2B5EF4-FFF2-40B4-BE49-F238E27FC236}">
                            <a16:creationId xmlns:a16="http://schemas.microsoft.com/office/drawing/2014/main" id="{00000000-0008-0000-0000-00005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8D9E00" id="Text Box 769" o:spid="_x0000_s1026" type="#_x0000_t202" style="position:absolute;margin-left:0;margin-top:0;width:6pt;height:2.25pt;z-index:2548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96128" behindDoc="0" locked="0" layoutInCell="1" allowOverlap="1" wp14:anchorId="7981BCA4" wp14:editId="0557E760">
                      <wp:simplePos x="0" y="0"/>
                      <wp:positionH relativeFrom="column">
                        <wp:posOffset>0</wp:posOffset>
                      </wp:positionH>
                      <wp:positionV relativeFrom="paragraph">
                        <wp:posOffset>0</wp:posOffset>
                      </wp:positionV>
                      <wp:extent cx="76200" cy="28575"/>
                      <wp:effectExtent l="19050" t="19050" r="19050" b="28575"/>
                      <wp:wrapNone/>
                      <wp:docPr id="3161" name="Text Box 768">
                        <a:extLst xmlns:a="http://schemas.openxmlformats.org/drawingml/2006/main">
                          <a:ext uri="{FF2B5EF4-FFF2-40B4-BE49-F238E27FC236}">
                            <a16:creationId xmlns:a16="http://schemas.microsoft.com/office/drawing/2014/main" id="{00000000-0008-0000-0000-00005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09E6AA" id="Text Box 768" o:spid="_x0000_s1026" type="#_x0000_t202" style="position:absolute;margin-left:0;margin-top:0;width:6pt;height:2.25pt;z-index:2548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97152" behindDoc="0" locked="0" layoutInCell="1" allowOverlap="1" wp14:anchorId="012EDAFD" wp14:editId="0A0D800F">
                      <wp:simplePos x="0" y="0"/>
                      <wp:positionH relativeFrom="column">
                        <wp:posOffset>0</wp:posOffset>
                      </wp:positionH>
                      <wp:positionV relativeFrom="paragraph">
                        <wp:posOffset>0</wp:posOffset>
                      </wp:positionV>
                      <wp:extent cx="76200" cy="28575"/>
                      <wp:effectExtent l="19050" t="19050" r="19050" b="28575"/>
                      <wp:wrapNone/>
                      <wp:docPr id="3162" name="Text Box 767">
                        <a:extLst xmlns:a="http://schemas.openxmlformats.org/drawingml/2006/main">
                          <a:ext uri="{FF2B5EF4-FFF2-40B4-BE49-F238E27FC236}">
                            <a16:creationId xmlns:a16="http://schemas.microsoft.com/office/drawing/2014/main" id="{00000000-0008-0000-0000-00005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777BFB" id="Text Box 767" o:spid="_x0000_s1026" type="#_x0000_t202" style="position:absolute;margin-left:0;margin-top:0;width:6pt;height:2.25pt;z-index:2548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98176" behindDoc="0" locked="0" layoutInCell="1" allowOverlap="1" wp14:anchorId="7D93D5AD" wp14:editId="30CD5BB4">
                      <wp:simplePos x="0" y="0"/>
                      <wp:positionH relativeFrom="column">
                        <wp:posOffset>0</wp:posOffset>
                      </wp:positionH>
                      <wp:positionV relativeFrom="paragraph">
                        <wp:posOffset>0</wp:posOffset>
                      </wp:positionV>
                      <wp:extent cx="76200" cy="28575"/>
                      <wp:effectExtent l="19050" t="19050" r="19050" b="28575"/>
                      <wp:wrapNone/>
                      <wp:docPr id="3163" name="Text Box 766">
                        <a:extLst xmlns:a="http://schemas.openxmlformats.org/drawingml/2006/main">
                          <a:ext uri="{FF2B5EF4-FFF2-40B4-BE49-F238E27FC236}">
                            <a16:creationId xmlns:a16="http://schemas.microsoft.com/office/drawing/2014/main" id="{00000000-0008-0000-0000-00005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369FEC" id="Text Box 766" o:spid="_x0000_s1026" type="#_x0000_t202" style="position:absolute;margin-left:0;margin-top:0;width:6pt;height:2.25pt;z-index:2548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899200" behindDoc="0" locked="0" layoutInCell="1" allowOverlap="1" wp14:anchorId="2B794FC7" wp14:editId="4A86DF8A">
                      <wp:simplePos x="0" y="0"/>
                      <wp:positionH relativeFrom="column">
                        <wp:posOffset>0</wp:posOffset>
                      </wp:positionH>
                      <wp:positionV relativeFrom="paragraph">
                        <wp:posOffset>0</wp:posOffset>
                      </wp:positionV>
                      <wp:extent cx="76200" cy="28575"/>
                      <wp:effectExtent l="19050" t="19050" r="19050" b="28575"/>
                      <wp:wrapNone/>
                      <wp:docPr id="3164" name="Text Box 765">
                        <a:extLst xmlns:a="http://schemas.openxmlformats.org/drawingml/2006/main">
                          <a:ext uri="{FF2B5EF4-FFF2-40B4-BE49-F238E27FC236}">
                            <a16:creationId xmlns:a16="http://schemas.microsoft.com/office/drawing/2014/main" id="{00000000-0008-0000-0000-00005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70E84C" id="Text Box 765" o:spid="_x0000_s1026" type="#_x0000_t202" style="position:absolute;margin-left:0;margin-top:0;width:6pt;height:2.25pt;z-index:2548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00224" behindDoc="0" locked="0" layoutInCell="1" allowOverlap="1" wp14:anchorId="67F642F5" wp14:editId="5B49B2DE">
                      <wp:simplePos x="0" y="0"/>
                      <wp:positionH relativeFrom="column">
                        <wp:posOffset>0</wp:posOffset>
                      </wp:positionH>
                      <wp:positionV relativeFrom="paragraph">
                        <wp:posOffset>0</wp:posOffset>
                      </wp:positionV>
                      <wp:extent cx="76200" cy="28575"/>
                      <wp:effectExtent l="19050" t="19050" r="19050" b="28575"/>
                      <wp:wrapNone/>
                      <wp:docPr id="3165" name="Text Box 764">
                        <a:extLst xmlns:a="http://schemas.openxmlformats.org/drawingml/2006/main">
                          <a:ext uri="{FF2B5EF4-FFF2-40B4-BE49-F238E27FC236}">
                            <a16:creationId xmlns:a16="http://schemas.microsoft.com/office/drawing/2014/main" id="{00000000-0008-0000-0000-00005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8F5784" id="Text Box 764" o:spid="_x0000_s1026" type="#_x0000_t202" style="position:absolute;margin-left:0;margin-top:0;width:6pt;height:2.25pt;z-index:2549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01248" behindDoc="0" locked="0" layoutInCell="1" allowOverlap="1" wp14:anchorId="6D739DA6" wp14:editId="39FF3349">
                      <wp:simplePos x="0" y="0"/>
                      <wp:positionH relativeFrom="column">
                        <wp:posOffset>0</wp:posOffset>
                      </wp:positionH>
                      <wp:positionV relativeFrom="paragraph">
                        <wp:posOffset>0</wp:posOffset>
                      </wp:positionV>
                      <wp:extent cx="76200" cy="28575"/>
                      <wp:effectExtent l="19050" t="19050" r="19050" b="28575"/>
                      <wp:wrapNone/>
                      <wp:docPr id="3166" name="Text Box 763">
                        <a:extLst xmlns:a="http://schemas.openxmlformats.org/drawingml/2006/main">
                          <a:ext uri="{FF2B5EF4-FFF2-40B4-BE49-F238E27FC236}">
                            <a16:creationId xmlns:a16="http://schemas.microsoft.com/office/drawing/2014/main" id="{00000000-0008-0000-0000-00005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EC4BD1" id="Text Box 763" o:spid="_x0000_s1026" type="#_x0000_t202" style="position:absolute;margin-left:0;margin-top:0;width:6pt;height:2.25pt;z-index:2549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02272" behindDoc="0" locked="0" layoutInCell="1" allowOverlap="1" wp14:anchorId="0773D1AF" wp14:editId="17EDCB30">
                      <wp:simplePos x="0" y="0"/>
                      <wp:positionH relativeFrom="column">
                        <wp:posOffset>0</wp:posOffset>
                      </wp:positionH>
                      <wp:positionV relativeFrom="paragraph">
                        <wp:posOffset>0</wp:posOffset>
                      </wp:positionV>
                      <wp:extent cx="76200" cy="28575"/>
                      <wp:effectExtent l="19050" t="19050" r="19050" b="28575"/>
                      <wp:wrapNone/>
                      <wp:docPr id="3167" name="Text Box 762">
                        <a:extLst xmlns:a="http://schemas.openxmlformats.org/drawingml/2006/main">
                          <a:ext uri="{FF2B5EF4-FFF2-40B4-BE49-F238E27FC236}">
                            <a16:creationId xmlns:a16="http://schemas.microsoft.com/office/drawing/2014/main" id="{00000000-0008-0000-0000-00005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376194" id="Text Box 762" o:spid="_x0000_s1026" type="#_x0000_t202" style="position:absolute;margin-left:0;margin-top:0;width:6pt;height:2.25pt;z-index:2549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03296" behindDoc="0" locked="0" layoutInCell="1" allowOverlap="1" wp14:anchorId="013FDB1A" wp14:editId="4645ACDF">
                      <wp:simplePos x="0" y="0"/>
                      <wp:positionH relativeFrom="column">
                        <wp:posOffset>0</wp:posOffset>
                      </wp:positionH>
                      <wp:positionV relativeFrom="paragraph">
                        <wp:posOffset>0</wp:posOffset>
                      </wp:positionV>
                      <wp:extent cx="76200" cy="28575"/>
                      <wp:effectExtent l="19050" t="19050" r="19050" b="28575"/>
                      <wp:wrapNone/>
                      <wp:docPr id="3168" name="Text Box 761">
                        <a:extLst xmlns:a="http://schemas.openxmlformats.org/drawingml/2006/main">
                          <a:ext uri="{FF2B5EF4-FFF2-40B4-BE49-F238E27FC236}">
                            <a16:creationId xmlns:a16="http://schemas.microsoft.com/office/drawing/2014/main" id="{00000000-0008-0000-0000-00006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3CF777" id="Text Box 761" o:spid="_x0000_s1026" type="#_x0000_t202" style="position:absolute;margin-left:0;margin-top:0;width:6pt;height:2.25pt;z-index:2549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04320" behindDoc="0" locked="0" layoutInCell="1" allowOverlap="1" wp14:anchorId="09C53496" wp14:editId="16BC3403">
                      <wp:simplePos x="0" y="0"/>
                      <wp:positionH relativeFrom="column">
                        <wp:posOffset>0</wp:posOffset>
                      </wp:positionH>
                      <wp:positionV relativeFrom="paragraph">
                        <wp:posOffset>0</wp:posOffset>
                      </wp:positionV>
                      <wp:extent cx="76200" cy="28575"/>
                      <wp:effectExtent l="19050" t="19050" r="19050" b="28575"/>
                      <wp:wrapNone/>
                      <wp:docPr id="3169" name="Text Box 760">
                        <a:extLst xmlns:a="http://schemas.openxmlformats.org/drawingml/2006/main">
                          <a:ext uri="{FF2B5EF4-FFF2-40B4-BE49-F238E27FC236}">
                            <a16:creationId xmlns:a16="http://schemas.microsoft.com/office/drawing/2014/main" id="{00000000-0008-0000-0000-00006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7647BC" id="Text Box 760" o:spid="_x0000_s1026" type="#_x0000_t202" style="position:absolute;margin-left:0;margin-top:0;width:6pt;height:2.25pt;z-index:2549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05344" behindDoc="0" locked="0" layoutInCell="1" allowOverlap="1" wp14:anchorId="6D7F248D" wp14:editId="70FDBF32">
                      <wp:simplePos x="0" y="0"/>
                      <wp:positionH relativeFrom="column">
                        <wp:posOffset>0</wp:posOffset>
                      </wp:positionH>
                      <wp:positionV relativeFrom="paragraph">
                        <wp:posOffset>0</wp:posOffset>
                      </wp:positionV>
                      <wp:extent cx="76200" cy="28575"/>
                      <wp:effectExtent l="19050" t="19050" r="19050" b="28575"/>
                      <wp:wrapNone/>
                      <wp:docPr id="3170" name="Text Box 759">
                        <a:extLst xmlns:a="http://schemas.openxmlformats.org/drawingml/2006/main">
                          <a:ext uri="{FF2B5EF4-FFF2-40B4-BE49-F238E27FC236}">
                            <a16:creationId xmlns:a16="http://schemas.microsoft.com/office/drawing/2014/main" id="{00000000-0008-0000-0000-00006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255A8A" id="Text Box 759" o:spid="_x0000_s1026" type="#_x0000_t202" style="position:absolute;margin-left:0;margin-top:0;width:6pt;height:2.25pt;z-index:2549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06368" behindDoc="0" locked="0" layoutInCell="1" allowOverlap="1" wp14:anchorId="41AA1432" wp14:editId="29388772">
                      <wp:simplePos x="0" y="0"/>
                      <wp:positionH relativeFrom="column">
                        <wp:posOffset>0</wp:posOffset>
                      </wp:positionH>
                      <wp:positionV relativeFrom="paragraph">
                        <wp:posOffset>0</wp:posOffset>
                      </wp:positionV>
                      <wp:extent cx="76200" cy="28575"/>
                      <wp:effectExtent l="19050" t="19050" r="19050" b="28575"/>
                      <wp:wrapNone/>
                      <wp:docPr id="3171" name="Text Box 758">
                        <a:extLst xmlns:a="http://schemas.openxmlformats.org/drawingml/2006/main">
                          <a:ext uri="{FF2B5EF4-FFF2-40B4-BE49-F238E27FC236}">
                            <a16:creationId xmlns:a16="http://schemas.microsoft.com/office/drawing/2014/main" id="{00000000-0008-0000-0000-00006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FD72F9" id="Text Box 758" o:spid="_x0000_s1026" type="#_x0000_t202" style="position:absolute;margin-left:0;margin-top:0;width:6pt;height:2.25pt;z-index:2549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07392" behindDoc="0" locked="0" layoutInCell="1" allowOverlap="1" wp14:anchorId="34D591AA" wp14:editId="5956542E">
                      <wp:simplePos x="0" y="0"/>
                      <wp:positionH relativeFrom="column">
                        <wp:posOffset>0</wp:posOffset>
                      </wp:positionH>
                      <wp:positionV relativeFrom="paragraph">
                        <wp:posOffset>0</wp:posOffset>
                      </wp:positionV>
                      <wp:extent cx="76200" cy="28575"/>
                      <wp:effectExtent l="19050" t="19050" r="19050" b="28575"/>
                      <wp:wrapNone/>
                      <wp:docPr id="3172" name="Text Box 757">
                        <a:extLst xmlns:a="http://schemas.openxmlformats.org/drawingml/2006/main">
                          <a:ext uri="{FF2B5EF4-FFF2-40B4-BE49-F238E27FC236}">
                            <a16:creationId xmlns:a16="http://schemas.microsoft.com/office/drawing/2014/main" id="{00000000-0008-0000-0000-00006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B3E1F3" id="Text Box 757" o:spid="_x0000_s1026" type="#_x0000_t202" style="position:absolute;margin-left:0;margin-top:0;width:6pt;height:2.25pt;z-index:2549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08416" behindDoc="0" locked="0" layoutInCell="1" allowOverlap="1" wp14:anchorId="0041F5E3" wp14:editId="513ED020">
                      <wp:simplePos x="0" y="0"/>
                      <wp:positionH relativeFrom="column">
                        <wp:posOffset>0</wp:posOffset>
                      </wp:positionH>
                      <wp:positionV relativeFrom="paragraph">
                        <wp:posOffset>0</wp:posOffset>
                      </wp:positionV>
                      <wp:extent cx="76200" cy="28575"/>
                      <wp:effectExtent l="19050" t="19050" r="19050" b="28575"/>
                      <wp:wrapNone/>
                      <wp:docPr id="3173" name="Text Box 756">
                        <a:extLst xmlns:a="http://schemas.openxmlformats.org/drawingml/2006/main">
                          <a:ext uri="{FF2B5EF4-FFF2-40B4-BE49-F238E27FC236}">
                            <a16:creationId xmlns:a16="http://schemas.microsoft.com/office/drawing/2014/main" id="{00000000-0008-0000-0000-00006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FB62E4" id="Text Box 756" o:spid="_x0000_s1026" type="#_x0000_t202" style="position:absolute;margin-left:0;margin-top:0;width:6pt;height:2.25pt;z-index:2549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09440" behindDoc="0" locked="0" layoutInCell="1" allowOverlap="1" wp14:anchorId="7D82B1BE" wp14:editId="4D388D1E">
                      <wp:simplePos x="0" y="0"/>
                      <wp:positionH relativeFrom="column">
                        <wp:posOffset>0</wp:posOffset>
                      </wp:positionH>
                      <wp:positionV relativeFrom="paragraph">
                        <wp:posOffset>0</wp:posOffset>
                      </wp:positionV>
                      <wp:extent cx="76200" cy="28575"/>
                      <wp:effectExtent l="19050" t="19050" r="19050" b="28575"/>
                      <wp:wrapNone/>
                      <wp:docPr id="3174" name="Text Box 755">
                        <a:extLst xmlns:a="http://schemas.openxmlformats.org/drawingml/2006/main">
                          <a:ext uri="{FF2B5EF4-FFF2-40B4-BE49-F238E27FC236}">
                            <a16:creationId xmlns:a16="http://schemas.microsoft.com/office/drawing/2014/main" id="{00000000-0008-0000-0000-00006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A748B3" id="Text Box 755" o:spid="_x0000_s1026" type="#_x0000_t202" style="position:absolute;margin-left:0;margin-top:0;width:6pt;height:2.25pt;z-index:2549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10464" behindDoc="0" locked="0" layoutInCell="1" allowOverlap="1" wp14:anchorId="19E9D3A4" wp14:editId="75496174">
                      <wp:simplePos x="0" y="0"/>
                      <wp:positionH relativeFrom="column">
                        <wp:posOffset>0</wp:posOffset>
                      </wp:positionH>
                      <wp:positionV relativeFrom="paragraph">
                        <wp:posOffset>0</wp:posOffset>
                      </wp:positionV>
                      <wp:extent cx="76200" cy="28575"/>
                      <wp:effectExtent l="19050" t="19050" r="19050" b="28575"/>
                      <wp:wrapNone/>
                      <wp:docPr id="3175" name="Text Box 754">
                        <a:extLst xmlns:a="http://schemas.openxmlformats.org/drawingml/2006/main">
                          <a:ext uri="{FF2B5EF4-FFF2-40B4-BE49-F238E27FC236}">
                            <a16:creationId xmlns:a16="http://schemas.microsoft.com/office/drawing/2014/main" id="{00000000-0008-0000-0000-00006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BC4C27" id="Text Box 754" o:spid="_x0000_s1026" type="#_x0000_t202" style="position:absolute;margin-left:0;margin-top:0;width:6pt;height:2.25pt;z-index:2549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11488" behindDoc="0" locked="0" layoutInCell="1" allowOverlap="1" wp14:anchorId="3A6907FB" wp14:editId="471FCB81">
                      <wp:simplePos x="0" y="0"/>
                      <wp:positionH relativeFrom="column">
                        <wp:posOffset>0</wp:posOffset>
                      </wp:positionH>
                      <wp:positionV relativeFrom="paragraph">
                        <wp:posOffset>0</wp:posOffset>
                      </wp:positionV>
                      <wp:extent cx="76200" cy="28575"/>
                      <wp:effectExtent l="19050" t="19050" r="19050" b="28575"/>
                      <wp:wrapNone/>
                      <wp:docPr id="3176" name="Text Box 753">
                        <a:extLst xmlns:a="http://schemas.openxmlformats.org/drawingml/2006/main">
                          <a:ext uri="{FF2B5EF4-FFF2-40B4-BE49-F238E27FC236}">
                            <a16:creationId xmlns:a16="http://schemas.microsoft.com/office/drawing/2014/main" id="{00000000-0008-0000-0000-00006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8B28EE" id="Text Box 753" o:spid="_x0000_s1026" type="#_x0000_t202" style="position:absolute;margin-left:0;margin-top:0;width:6pt;height:2.25pt;z-index:2549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12512" behindDoc="0" locked="0" layoutInCell="1" allowOverlap="1" wp14:anchorId="6A63F402" wp14:editId="708E8789">
                      <wp:simplePos x="0" y="0"/>
                      <wp:positionH relativeFrom="column">
                        <wp:posOffset>0</wp:posOffset>
                      </wp:positionH>
                      <wp:positionV relativeFrom="paragraph">
                        <wp:posOffset>0</wp:posOffset>
                      </wp:positionV>
                      <wp:extent cx="76200" cy="28575"/>
                      <wp:effectExtent l="19050" t="19050" r="19050" b="28575"/>
                      <wp:wrapNone/>
                      <wp:docPr id="3177" name="Text Box 752">
                        <a:extLst xmlns:a="http://schemas.openxmlformats.org/drawingml/2006/main">
                          <a:ext uri="{FF2B5EF4-FFF2-40B4-BE49-F238E27FC236}">
                            <a16:creationId xmlns:a16="http://schemas.microsoft.com/office/drawing/2014/main" id="{00000000-0008-0000-0000-00006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ED252D" id="Text Box 752" o:spid="_x0000_s1026" type="#_x0000_t202" style="position:absolute;margin-left:0;margin-top:0;width:6pt;height:2.25pt;z-index:2549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13536" behindDoc="0" locked="0" layoutInCell="1" allowOverlap="1" wp14:anchorId="1794EA0A" wp14:editId="0521A8A2">
                      <wp:simplePos x="0" y="0"/>
                      <wp:positionH relativeFrom="column">
                        <wp:posOffset>0</wp:posOffset>
                      </wp:positionH>
                      <wp:positionV relativeFrom="paragraph">
                        <wp:posOffset>0</wp:posOffset>
                      </wp:positionV>
                      <wp:extent cx="76200" cy="28575"/>
                      <wp:effectExtent l="19050" t="19050" r="19050" b="28575"/>
                      <wp:wrapNone/>
                      <wp:docPr id="3178" name="Text Box 751">
                        <a:extLst xmlns:a="http://schemas.openxmlformats.org/drawingml/2006/main">
                          <a:ext uri="{FF2B5EF4-FFF2-40B4-BE49-F238E27FC236}">
                            <a16:creationId xmlns:a16="http://schemas.microsoft.com/office/drawing/2014/main" id="{00000000-0008-0000-0000-00006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6FAC11" id="Text Box 751" o:spid="_x0000_s1026" type="#_x0000_t202" style="position:absolute;margin-left:0;margin-top:0;width:6pt;height:2.25pt;z-index:2549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14560" behindDoc="0" locked="0" layoutInCell="1" allowOverlap="1" wp14:anchorId="46E33808" wp14:editId="5B0E54EE">
                      <wp:simplePos x="0" y="0"/>
                      <wp:positionH relativeFrom="column">
                        <wp:posOffset>0</wp:posOffset>
                      </wp:positionH>
                      <wp:positionV relativeFrom="paragraph">
                        <wp:posOffset>0</wp:posOffset>
                      </wp:positionV>
                      <wp:extent cx="76200" cy="28575"/>
                      <wp:effectExtent l="19050" t="19050" r="19050" b="28575"/>
                      <wp:wrapNone/>
                      <wp:docPr id="3179" name="Text Box 750">
                        <a:extLst xmlns:a="http://schemas.openxmlformats.org/drawingml/2006/main">
                          <a:ext uri="{FF2B5EF4-FFF2-40B4-BE49-F238E27FC236}">
                            <a16:creationId xmlns:a16="http://schemas.microsoft.com/office/drawing/2014/main" id="{00000000-0008-0000-0000-00006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57DBD0" id="Text Box 750" o:spid="_x0000_s1026" type="#_x0000_t202" style="position:absolute;margin-left:0;margin-top:0;width:6pt;height:2.25pt;z-index:2549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15584" behindDoc="0" locked="0" layoutInCell="1" allowOverlap="1" wp14:anchorId="15E95FCE" wp14:editId="5043E259">
                      <wp:simplePos x="0" y="0"/>
                      <wp:positionH relativeFrom="column">
                        <wp:posOffset>0</wp:posOffset>
                      </wp:positionH>
                      <wp:positionV relativeFrom="paragraph">
                        <wp:posOffset>0</wp:posOffset>
                      </wp:positionV>
                      <wp:extent cx="76200" cy="28575"/>
                      <wp:effectExtent l="19050" t="19050" r="19050" b="28575"/>
                      <wp:wrapNone/>
                      <wp:docPr id="3180" name="Text Box 749">
                        <a:extLst xmlns:a="http://schemas.openxmlformats.org/drawingml/2006/main">
                          <a:ext uri="{FF2B5EF4-FFF2-40B4-BE49-F238E27FC236}">
                            <a16:creationId xmlns:a16="http://schemas.microsoft.com/office/drawing/2014/main" id="{00000000-0008-0000-0000-00006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539874" id="Text Box 749" o:spid="_x0000_s1026" type="#_x0000_t202" style="position:absolute;margin-left:0;margin-top:0;width:6pt;height:2.25pt;z-index:2549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16608" behindDoc="0" locked="0" layoutInCell="1" allowOverlap="1" wp14:anchorId="350D0D98" wp14:editId="090D1445">
                      <wp:simplePos x="0" y="0"/>
                      <wp:positionH relativeFrom="column">
                        <wp:posOffset>0</wp:posOffset>
                      </wp:positionH>
                      <wp:positionV relativeFrom="paragraph">
                        <wp:posOffset>0</wp:posOffset>
                      </wp:positionV>
                      <wp:extent cx="76200" cy="28575"/>
                      <wp:effectExtent l="19050" t="19050" r="19050" b="28575"/>
                      <wp:wrapNone/>
                      <wp:docPr id="3181" name="Text Box 748">
                        <a:extLst xmlns:a="http://schemas.openxmlformats.org/drawingml/2006/main">
                          <a:ext uri="{FF2B5EF4-FFF2-40B4-BE49-F238E27FC236}">
                            <a16:creationId xmlns:a16="http://schemas.microsoft.com/office/drawing/2014/main" id="{00000000-0008-0000-0000-00006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149700" id="Text Box 748" o:spid="_x0000_s1026" type="#_x0000_t202" style="position:absolute;margin-left:0;margin-top:0;width:6pt;height:2.25pt;z-index:2549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17632" behindDoc="0" locked="0" layoutInCell="1" allowOverlap="1" wp14:anchorId="50CF5D0E" wp14:editId="2194B1B7">
                      <wp:simplePos x="0" y="0"/>
                      <wp:positionH relativeFrom="column">
                        <wp:posOffset>0</wp:posOffset>
                      </wp:positionH>
                      <wp:positionV relativeFrom="paragraph">
                        <wp:posOffset>0</wp:posOffset>
                      </wp:positionV>
                      <wp:extent cx="76200" cy="28575"/>
                      <wp:effectExtent l="19050" t="19050" r="19050" b="28575"/>
                      <wp:wrapNone/>
                      <wp:docPr id="3182" name="Text Box 747">
                        <a:extLst xmlns:a="http://schemas.openxmlformats.org/drawingml/2006/main">
                          <a:ext uri="{FF2B5EF4-FFF2-40B4-BE49-F238E27FC236}">
                            <a16:creationId xmlns:a16="http://schemas.microsoft.com/office/drawing/2014/main" id="{00000000-0008-0000-0000-00006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0703AA" id="Text Box 747" o:spid="_x0000_s1026" type="#_x0000_t202" style="position:absolute;margin-left:0;margin-top:0;width:6pt;height:2.25pt;z-index:2549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18656" behindDoc="0" locked="0" layoutInCell="1" allowOverlap="1" wp14:anchorId="3E31BDF3" wp14:editId="53C7C4F5">
                      <wp:simplePos x="0" y="0"/>
                      <wp:positionH relativeFrom="column">
                        <wp:posOffset>0</wp:posOffset>
                      </wp:positionH>
                      <wp:positionV relativeFrom="paragraph">
                        <wp:posOffset>0</wp:posOffset>
                      </wp:positionV>
                      <wp:extent cx="76200" cy="28575"/>
                      <wp:effectExtent l="19050" t="19050" r="19050" b="28575"/>
                      <wp:wrapNone/>
                      <wp:docPr id="3183" name="Text Box 746">
                        <a:extLst xmlns:a="http://schemas.openxmlformats.org/drawingml/2006/main">
                          <a:ext uri="{FF2B5EF4-FFF2-40B4-BE49-F238E27FC236}">
                            <a16:creationId xmlns:a16="http://schemas.microsoft.com/office/drawing/2014/main" id="{00000000-0008-0000-0000-00006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809446" id="Text Box 746" o:spid="_x0000_s1026" type="#_x0000_t202" style="position:absolute;margin-left:0;margin-top:0;width:6pt;height:2.25pt;z-index:2549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19680" behindDoc="0" locked="0" layoutInCell="1" allowOverlap="1" wp14:anchorId="1550E148" wp14:editId="32BCA767">
                      <wp:simplePos x="0" y="0"/>
                      <wp:positionH relativeFrom="column">
                        <wp:posOffset>0</wp:posOffset>
                      </wp:positionH>
                      <wp:positionV relativeFrom="paragraph">
                        <wp:posOffset>0</wp:posOffset>
                      </wp:positionV>
                      <wp:extent cx="76200" cy="28575"/>
                      <wp:effectExtent l="19050" t="19050" r="19050" b="28575"/>
                      <wp:wrapNone/>
                      <wp:docPr id="3184" name="Text Box 745">
                        <a:extLst xmlns:a="http://schemas.openxmlformats.org/drawingml/2006/main">
                          <a:ext uri="{FF2B5EF4-FFF2-40B4-BE49-F238E27FC236}">
                            <a16:creationId xmlns:a16="http://schemas.microsoft.com/office/drawing/2014/main" id="{00000000-0008-0000-0000-00007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B425B4" id="Text Box 745" o:spid="_x0000_s1026" type="#_x0000_t202" style="position:absolute;margin-left:0;margin-top:0;width:6pt;height:2.25pt;z-index:2549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20704" behindDoc="0" locked="0" layoutInCell="1" allowOverlap="1" wp14:anchorId="5ADF3E01" wp14:editId="08C33E43">
                      <wp:simplePos x="0" y="0"/>
                      <wp:positionH relativeFrom="column">
                        <wp:posOffset>0</wp:posOffset>
                      </wp:positionH>
                      <wp:positionV relativeFrom="paragraph">
                        <wp:posOffset>0</wp:posOffset>
                      </wp:positionV>
                      <wp:extent cx="76200" cy="28575"/>
                      <wp:effectExtent l="19050" t="19050" r="19050" b="28575"/>
                      <wp:wrapNone/>
                      <wp:docPr id="3185" name="Text Box 744">
                        <a:extLst xmlns:a="http://schemas.openxmlformats.org/drawingml/2006/main">
                          <a:ext uri="{FF2B5EF4-FFF2-40B4-BE49-F238E27FC236}">
                            <a16:creationId xmlns:a16="http://schemas.microsoft.com/office/drawing/2014/main" id="{00000000-0008-0000-0000-00007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56CBA" id="Text Box 744" o:spid="_x0000_s1026" type="#_x0000_t202" style="position:absolute;margin-left:0;margin-top:0;width:6pt;height:2.25pt;z-index:2549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21728" behindDoc="0" locked="0" layoutInCell="1" allowOverlap="1" wp14:anchorId="415A84B4" wp14:editId="4BBA1220">
                      <wp:simplePos x="0" y="0"/>
                      <wp:positionH relativeFrom="column">
                        <wp:posOffset>0</wp:posOffset>
                      </wp:positionH>
                      <wp:positionV relativeFrom="paragraph">
                        <wp:posOffset>0</wp:posOffset>
                      </wp:positionV>
                      <wp:extent cx="76200" cy="28575"/>
                      <wp:effectExtent l="19050" t="19050" r="19050" b="28575"/>
                      <wp:wrapNone/>
                      <wp:docPr id="3186" name="Text Box 743">
                        <a:extLst xmlns:a="http://schemas.openxmlformats.org/drawingml/2006/main">
                          <a:ext uri="{FF2B5EF4-FFF2-40B4-BE49-F238E27FC236}">
                            <a16:creationId xmlns:a16="http://schemas.microsoft.com/office/drawing/2014/main" id="{00000000-0008-0000-0000-00007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ECE755" id="Text Box 743" o:spid="_x0000_s1026" type="#_x0000_t202" style="position:absolute;margin-left:0;margin-top:0;width:6pt;height:2.25pt;z-index:2549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22752" behindDoc="0" locked="0" layoutInCell="1" allowOverlap="1" wp14:anchorId="48A1CD26" wp14:editId="46B6AAE9">
                      <wp:simplePos x="0" y="0"/>
                      <wp:positionH relativeFrom="column">
                        <wp:posOffset>0</wp:posOffset>
                      </wp:positionH>
                      <wp:positionV relativeFrom="paragraph">
                        <wp:posOffset>0</wp:posOffset>
                      </wp:positionV>
                      <wp:extent cx="76200" cy="28575"/>
                      <wp:effectExtent l="19050" t="19050" r="19050" b="28575"/>
                      <wp:wrapNone/>
                      <wp:docPr id="3187" name="Text Box 742">
                        <a:extLst xmlns:a="http://schemas.openxmlformats.org/drawingml/2006/main">
                          <a:ext uri="{FF2B5EF4-FFF2-40B4-BE49-F238E27FC236}">
                            <a16:creationId xmlns:a16="http://schemas.microsoft.com/office/drawing/2014/main" id="{00000000-0008-0000-0000-00007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9B1ABA" id="Text Box 742" o:spid="_x0000_s1026" type="#_x0000_t202" style="position:absolute;margin-left:0;margin-top:0;width:6pt;height:2.25pt;z-index:2549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23776" behindDoc="0" locked="0" layoutInCell="1" allowOverlap="1" wp14:anchorId="024809E5" wp14:editId="302BCD50">
                      <wp:simplePos x="0" y="0"/>
                      <wp:positionH relativeFrom="column">
                        <wp:posOffset>0</wp:posOffset>
                      </wp:positionH>
                      <wp:positionV relativeFrom="paragraph">
                        <wp:posOffset>0</wp:posOffset>
                      </wp:positionV>
                      <wp:extent cx="76200" cy="28575"/>
                      <wp:effectExtent l="19050" t="19050" r="19050" b="28575"/>
                      <wp:wrapNone/>
                      <wp:docPr id="3188" name="Text Box 741">
                        <a:extLst xmlns:a="http://schemas.openxmlformats.org/drawingml/2006/main">
                          <a:ext uri="{FF2B5EF4-FFF2-40B4-BE49-F238E27FC236}">
                            <a16:creationId xmlns:a16="http://schemas.microsoft.com/office/drawing/2014/main" id="{00000000-0008-0000-0000-00007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5C1289" id="Text Box 741" o:spid="_x0000_s1026" type="#_x0000_t202" style="position:absolute;margin-left:0;margin-top:0;width:6pt;height:2.25pt;z-index:2549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24800" behindDoc="0" locked="0" layoutInCell="1" allowOverlap="1" wp14:anchorId="20B03690" wp14:editId="2A5D937F">
                      <wp:simplePos x="0" y="0"/>
                      <wp:positionH relativeFrom="column">
                        <wp:posOffset>0</wp:posOffset>
                      </wp:positionH>
                      <wp:positionV relativeFrom="paragraph">
                        <wp:posOffset>0</wp:posOffset>
                      </wp:positionV>
                      <wp:extent cx="76200" cy="28575"/>
                      <wp:effectExtent l="19050" t="19050" r="19050" b="28575"/>
                      <wp:wrapNone/>
                      <wp:docPr id="3189" name="Text Box 740">
                        <a:extLst xmlns:a="http://schemas.openxmlformats.org/drawingml/2006/main">
                          <a:ext uri="{FF2B5EF4-FFF2-40B4-BE49-F238E27FC236}">
                            <a16:creationId xmlns:a16="http://schemas.microsoft.com/office/drawing/2014/main" id="{00000000-0008-0000-0000-00007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5DE76A" id="Text Box 740" o:spid="_x0000_s1026" type="#_x0000_t202" style="position:absolute;margin-left:0;margin-top:0;width:6pt;height:2.25pt;z-index:2549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25824" behindDoc="0" locked="0" layoutInCell="1" allowOverlap="1" wp14:anchorId="2329F7C7" wp14:editId="1DAC23AE">
                      <wp:simplePos x="0" y="0"/>
                      <wp:positionH relativeFrom="column">
                        <wp:posOffset>0</wp:posOffset>
                      </wp:positionH>
                      <wp:positionV relativeFrom="paragraph">
                        <wp:posOffset>0</wp:posOffset>
                      </wp:positionV>
                      <wp:extent cx="76200" cy="28575"/>
                      <wp:effectExtent l="19050" t="19050" r="19050" b="28575"/>
                      <wp:wrapNone/>
                      <wp:docPr id="3190" name="Text Box 739">
                        <a:extLst xmlns:a="http://schemas.openxmlformats.org/drawingml/2006/main">
                          <a:ext uri="{FF2B5EF4-FFF2-40B4-BE49-F238E27FC236}">
                            <a16:creationId xmlns:a16="http://schemas.microsoft.com/office/drawing/2014/main" id="{00000000-0008-0000-0000-00007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293B24" id="Text Box 739" o:spid="_x0000_s1026" type="#_x0000_t202" style="position:absolute;margin-left:0;margin-top:0;width:6pt;height:2.25pt;z-index:2549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26848" behindDoc="0" locked="0" layoutInCell="1" allowOverlap="1" wp14:anchorId="1C134006" wp14:editId="2AA5B007">
                      <wp:simplePos x="0" y="0"/>
                      <wp:positionH relativeFrom="column">
                        <wp:posOffset>0</wp:posOffset>
                      </wp:positionH>
                      <wp:positionV relativeFrom="paragraph">
                        <wp:posOffset>0</wp:posOffset>
                      </wp:positionV>
                      <wp:extent cx="76200" cy="28575"/>
                      <wp:effectExtent l="19050" t="19050" r="19050" b="28575"/>
                      <wp:wrapNone/>
                      <wp:docPr id="3191" name="Text Box 738">
                        <a:extLst xmlns:a="http://schemas.openxmlformats.org/drawingml/2006/main">
                          <a:ext uri="{FF2B5EF4-FFF2-40B4-BE49-F238E27FC236}">
                            <a16:creationId xmlns:a16="http://schemas.microsoft.com/office/drawing/2014/main" id="{00000000-0008-0000-0000-00007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727C60" id="Text Box 738" o:spid="_x0000_s1026" type="#_x0000_t202" style="position:absolute;margin-left:0;margin-top:0;width:6pt;height:2.25pt;z-index:2549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27872" behindDoc="0" locked="0" layoutInCell="1" allowOverlap="1" wp14:anchorId="298BD888" wp14:editId="034C0120">
                      <wp:simplePos x="0" y="0"/>
                      <wp:positionH relativeFrom="column">
                        <wp:posOffset>0</wp:posOffset>
                      </wp:positionH>
                      <wp:positionV relativeFrom="paragraph">
                        <wp:posOffset>0</wp:posOffset>
                      </wp:positionV>
                      <wp:extent cx="76200" cy="28575"/>
                      <wp:effectExtent l="19050" t="19050" r="19050" b="28575"/>
                      <wp:wrapNone/>
                      <wp:docPr id="3192" name="Text Box 737">
                        <a:extLst xmlns:a="http://schemas.openxmlformats.org/drawingml/2006/main">
                          <a:ext uri="{FF2B5EF4-FFF2-40B4-BE49-F238E27FC236}">
                            <a16:creationId xmlns:a16="http://schemas.microsoft.com/office/drawing/2014/main" id="{00000000-0008-0000-0000-00007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281A80" id="Text Box 737" o:spid="_x0000_s1026" type="#_x0000_t202" style="position:absolute;margin-left:0;margin-top:0;width:6pt;height:2.25pt;z-index:2549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28896" behindDoc="0" locked="0" layoutInCell="1" allowOverlap="1" wp14:anchorId="74FEB5A4" wp14:editId="7B90DCE4">
                      <wp:simplePos x="0" y="0"/>
                      <wp:positionH relativeFrom="column">
                        <wp:posOffset>0</wp:posOffset>
                      </wp:positionH>
                      <wp:positionV relativeFrom="paragraph">
                        <wp:posOffset>0</wp:posOffset>
                      </wp:positionV>
                      <wp:extent cx="76200" cy="28575"/>
                      <wp:effectExtent l="19050" t="19050" r="19050" b="28575"/>
                      <wp:wrapNone/>
                      <wp:docPr id="3193" name="Text Box 736">
                        <a:extLst xmlns:a="http://schemas.openxmlformats.org/drawingml/2006/main">
                          <a:ext uri="{FF2B5EF4-FFF2-40B4-BE49-F238E27FC236}">
                            <a16:creationId xmlns:a16="http://schemas.microsoft.com/office/drawing/2014/main" id="{00000000-0008-0000-0000-00007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85C02E" id="Text Box 736" o:spid="_x0000_s1026" type="#_x0000_t202" style="position:absolute;margin-left:0;margin-top:0;width:6pt;height:2.25pt;z-index:2549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29920" behindDoc="0" locked="0" layoutInCell="1" allowOverlap="1" wp14:anchorId="6A8B456B" wp14:editId="7706CBA2">
                      <wp:simplePos x="0" y="0"/>
                      <wp:positionH relativeFrom="column">
                        <wp:posOffset>0</wp:posOffset>
                      </wp:positionH>
                      <wp:positionV relativeFrom="paragraph">
                        <wp:posOffset>0</wp:posOffset>
                      </wp:positionV>
                      <wp:extent cx="76200" cy="28575"/>
                      <wp:effectExtent l="19050" t="19050" r="19050" b="28575"/>
                      <wp:wrapNone/>
                      <wp:docPr id="3194" name="Text Box 735">
                        <a:extLst xmlns:a="http://schemas.openxmlformats.org/drawingml/2006/main">
                          <a:ext uri="{FF2B5EF4-FFF2-40B4-BE49-F238E27FC236}">
                            <a16:creationId xmlns:a16="http://schemas.microsoft.com/office/drawing/2014/main" id="{00000000-0008-0000-0000-00007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E09BB5" id="Text Box 735" o:spid="_x0000_s1026" type="#_x0000_t202" style="position:absolute;margin-left:0;margin-top:0;width:6pt;height:2.25pt;z-index:2549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30944" behindDoc="0" locked="0" layoutInCell="1" allowOverlap="1" wp14:anchorId="7BF308FD" wp14:editId="73E5976D">
                      <wp:simplePos x="0" y="0"/>
                      <wp:positionH relativeFrom="column">
                        <wp:posOffset>0</wp:posOffset>
                      </wp:positionH>
                      <wp:positionV relativeFrom="paragraph">
                        <wp:posOffset>0</wp:posOffset>
                      </wp:positionV>
                      <wp:extent cx="76200" cy="28575"/>
                      <wp:effectExtent l="19050" t="19050" r="19050" b="28575"/>
                      <wp:wrapNone/>
                      <wp:docPr id="3195" name="Text Box 734">
                        <a:extLst xmlns:a="http://schemas.openxmlformats.org/drawingml/2006/main">
                          <a:ext uri="{FF2B5EF4-FFF2-40B4-BE49-F238E27FC236}">
                            <a16:creationId xmlns:a16="http://schemas.microsoft.com/office/drawing/2014/main" id="{00000000-0008-0000-0000-00007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E4B5D0" id="Text Box 734" o:spid="_x0000_s1026" type="#_x0000_t202" style="position:absolute;margin-left:0;margin-top:0;width:6pt;height:2.25pt;z-index:2549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31968" behindDoc="0" locked="0" layoutInCell="1" allowOverlap="1" wp14:anchorId="35ACBA10" wp14:editId="05ED24E8">
                      <wp:simplePos x="0" y="0"/>
                      <wp:positionH relativeFrom="column">
                        <wp:posOffset>0</wp:posOffset>
                      </wp:positionH>
                      <wp:positionV relativeFrom="paragraph">
                        <wp:posOffset>0</wp:posOffset>
                      </wp:positionV>
                      <wp:extent cx="76200" cy="28575"/>
                      <wp:effectExtent l="19050" t="19050" r="19050" b="28575"/>
                      <wp:wrapNone/>
                      <wp:docPr id="3196" name="Text Box 733">
                        <a:extLst xmlns:a="http://schemas.openxmlformats.org/drawingml/2006/main">
                          <a:ext uri="{FF2B5EF4-FFF2-40B4-BE49-F238E27FC236}">
                            <a16:creationId xmlns:a16="http://schemas.microsoft.com/office/drawing/2014/main" id="{00000000-0008-0000-0000-00007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33CF5F" id="Text Box 733" o:spid="_x0000_s1026" type="#_x0000_t202" style="position:absolute;margin-left:0;margin-top:0;width:6pt;height:2.25pt;z-index:2549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32992" behindDoc="0" locked="0" layoutInCell="1" allowOverlap="1" wp14:anchorId="3E6ABDDF" wp14:editId="649522AF">
                      <wp:simplePos x="0" y="0"/>
                      <wp:positionH relativeFrom="column">
                        <wp:posOffset>0</wp:posOffset>
                      </wp:positionH>
                      <wp:positionV relativeFrom="paragraph">
                        <wp:posOffset>0</wp:posOffset>
                      </wp:positionV>
                      <wp:extent cx="76200" cy="28575"/>
                      <wp:effectExtent l="19050" t="19050" r="19050" b="28575"/>
                      <wp:wrapNone/>
                      <wp:docPr id="3197" name="Text Box 732">
                        <a:extLst xmlns:a="http://schemas.openxmlformats.org/drawingml/2006/main">
                          <a:ext uri="{FF2B5EF4-FFF2-40B4-BE49-F238E27FC236}">
                            <a16:creationId xmlns:a16="http://schemas.microsoft.com/office/drawing/2014/main" id="{00000000-0008-0000-0000-00007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0B169B" id="Text Box 732" o:spid="_x0000_s1026" type="#_x0000_t202" style="position:absolute;margin-left:0;margin-top:0;width:6pt;height:2.25pt;z-index:2549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34016" behindDoc="0" locked="0" layoutInCell="1" allowOverlap="1" wp14:anchorId="2002E77C" wp14:editId="2E7B9081">
                      <wp:simplePos x="0" y="0"/>
                      <wp:positionH relativeFrom="column">
                        <wp:posOffset>0</wp:posOffset>
                      </wp:positionH>
                      <wp:positionV relativeFrom="paragraph">
                        <wp:posOffset>0</wp:posOffset>
                      </wp:positionV>
                      <wp:extent cx="76200" cy="28575"/>
                      <wp:effectExtent l="19050" t="19050" r="19050" b="28575"/>
                      <wp:wrapNone/>
                      <wp:docPr id="3198" name="Text Box 731">
                        <a:extLst xmlns:a="http://schemas.openxmlformats.org/drawingml/2006/main">
                          <a:ext uri="{FF2B5EF4-FFF2-40B4-BE49-F238E27FC236}">
                            <a16:creationId xmlns:a16="http://schemas.microsoft.com/office/drawing/2014/main" id="{00000000-0008-0000-0000-00007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B5BDC9" id="Text Box 731" o:spid="_x0000_s1026" type="#_x0000_t202" style="position:absolute;margin-left:0;margin-top:0;width:6pt;height:2.25pt;z-index:2549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35040" behindDoc="0" locked="0" layoutInCell="1" allowOverlap="1" wp14:anchorId="2A7740DD" wp14:editId="2C8AF6F6">
                      <wp:simplePos x="0" y="0"/>
                      <wp:positionH relativeFrom="column">
                        <wp:posOffset>0</wp:posOffset>
                      </wp:positionH>
                      <wp:positionV relativeFrom="paragraph">
                        <wp:posOffset>0</wp:posOffset>
                      </wp:positionV>
                      <wp:extent cx="76200" cy="28575"/>
                      <wp:effectExtent l="19050" t="19050" r="19050" b="28575"/>
                      <wp:wrapNone/>
                      <wp:docPr id="3199" name="Text Box 730">
                        <a:extLst xmlns:a="http://schemas.openxmlformats.org/drawingml/2006/main">
                          <a:ext uri="{FF2B5EF4-FFF2-40B4-BE49-F238E27FC236}">
                            <a16:creationId xmlns:a16="http://schemas.microsoft.com/office/drawing/2014/main" id="{00000000-0008-0000-0000-00007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FC6A86" id="Text Box 730" o:spid="_x0000_s1026" type="#_x0000_t202" style="position:absolute;margin-left:0;margin-top:0;width:6pt;height:2.25pt;z-index:2549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36064" behindDoc="0" locked="0" layoutInCell="1" allowOverlap="1" wp14:anchorId="3C001655" wp14:editId="33C19F35">
                      <wp:simplePos x="0" y="0"/>
                      <wp:positionH relativeFrom="column">
                        <wp:posOffset>0</wp:posOffset>
                      </wp:positionH>
                      <wp:positionV relativeFrom="paragraph">
                        <wp:posOffset>0</wp:posOffset>
                      </wp:positionV>
                      <wp:extent cx="76200" cy="28575"/>
                      <wp:effectExtent l="19050" t="19050" r="19050" b="28575"/>
                      <wp:wrapNone/>
                      <wp:docPr id="3200" name="Text Box 729">
                        <a:extLst xmlns:a="http://schemas.openxmlformats.org/drawingml/2006/main">
                          <a:ext uri="{FF2B5EF4-FFF2-40B4-BE49-F238E27FC236}">
                            <a16:creationId xmlns:a16="http://schemas.microsoft.com/office/drawing/2014/main" id="{00000000-0008-0000-0000-00008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345879" id="Text Box 729" o:spid="_x0000_s1026" type="#_x0000_t202" style="position:absolute;margin-left:0;margin-top:0;width:6pt;height:2.25pt;z-index:2549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37088" behindDoc="0" locked="0" layoutInCell="1" allowOverlap="1" wp14:anchorId="6A658F9F" wp14:editId="1F88C2CF">
                      <wp:simplePos x="0" y="0"/>
                      <wp:positionH relativeFrom="column">
                        <wp:posOffset>0</wp:posOffset>
                      </wp:positionH>
                      <wp:positionV relativeFrom="paragraph">
                        <wp:posOffset>0</wp:posOffset>
                      </wp:positionV>
                      <wp:extent cx="76200" cy="28575"/>
                      <wp:effectExtent l="19050" t="19050" r="19050" b="28575"/>
                      <wp:wrapNone/>
                      <wp:docPr id="3201" name="Text Box 728">
                        <a:extLst xmlns:a="http://schemas.openxmlformats.org/drawingml/2006/main">
                          <a:ext uri="{FF2B5EF4-FFF2-40B4-BE49-F238E27FC236}">
                            <a16:creationId xmlns:a16="http://schemas.microsoft.com/office/drawing/2014/main" id="{00000000-0008-0000-0000-00008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C66781" id="Text Box 728" o:spid="_x0000_s1026" type="#_x0000_t202" style="position:absolute;margin-left:0;margin-top:0;width:6pt;height:2.25pt;z-index:2549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38112" behindDoc="0" locked="0" layoutInCell="1" allowOverlap="1" wp14:anchorId="5543B14F" wp14:editId="741F587F">
                      <wp:simplePos x="0" y="0"/>
                      <wp:positionH relativeFrom="column">
                        <wp:posOffset>0</wp:posOffset>
                      </wp:positionH>
                      <wp:positionV relativeFrom="paragraph">
                        <wp:posOffset>0</wp:posOffset>
                      </wp:positionV>
                      <wp:extent cx="76200" cy="28575"/>
                      <wp:effectExtent l="19050" t="19050" r="19050" b="28575"/>
                      <wp:wrapNone/>
                      <wp:docPr id="3202" name="Text Box 727">
                        <a:extLst xmlns:a="http://schemas.openxmlformats.org/drawingml/2006/main">
                          <a:ext uri="{FF2B5EF4-FFF2-40B4-BE49-F238E27FC236}">
                            <a16:creationId xmlns:a16="http://schemas.microsoft.com/office/drawing/2014/main" id="{00000000-0008-0000-0000-00008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1890D9" id="Text Box 727" o:spid="_x0000_s1026" type="#_x0000_t202" style="position:absolute;margin-left:0;margin-top:0;width:6pt;height:2.25pt;z-index:2549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39136" behindDoc="0" locked="0" layoutInCell="1" allowOverlap="1" wp14:anchorId="20F608C8" wp14:editId="5105098F">
                      <wp:simplePos x="0" y="0"/>
                      <wp:positionH relativeFrom="column">
                        <wp:posOffset>0</wp:posOffset>
                      </wp:positionH>
                      <wp:positionV relativeFrom="paragraph">
                        <wp:posOffset>0</wp:posOffset>
                      </wp:positionV>
                      <wp:extent cx="76200" cy="28575"/>
                      <wp:effectExtent l="19050" t="19050" r="19050" b="28575"/>
                      <wp:wrapNone/>
                      <wp:docPr id="3203" name="Text Box 726">
                        <a:extLst xmlns:a="http://schemas.openxmlformats.org/drawingml/2006/main">
                          <a:ext uri="{FF2B5EF4-FFF2-40B4-BE49-F238E27FC236}">
                            <a16:creationId xmlns:a16="http://schemas.microsoft.com/office/drawing/2014/main" id="{00000000-0008-0000-0000-00008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2C613E" id="Text Box 726" o:spid="_x0000_s1026" type="#_x0000_t202" style="position:absolute;margin-left:0;margin-top:0;width:6pt;height:2.25pt;z-index:2549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40160" behindDoc="0" locked="0" layoutInCell="1" allowOverlap="1" wp14:anchorId="19BB9569" wp14:editId="73440B09">
                      <wp:simplePos x="0" y="0"/>
                      <wp:positionH relativeFrom="column">
                        <wp:posOffset>0</wp:posOffset>
                      </wp:positionH>
                      <wp:positionV relativeFrom="paragraph">
                        <wp:posOffset>0</wp:posOffset>
                      </wp:positionV>
                      <wp:extent cx="76200" cy="28575"/>
                      <wp:effectExtent l="19050" t="19050" r="19050" b="28575"/>
                      <wp:wrapNone/>
                      <wp:docPr id="3204" name="Text Box 725">
                        <a:extLst xmlns:a="http://schemas.openxmlformats.org/drawingml/2006/main">
                          <a:ext uri="{FF2B5EF4-FFF2-40B4-BE49-F238E27FC236}">
                            <a16:creationId xmlns:a16="http://schemas.microsoft.com/office/drawing/2014/main" id="{00000000-0008-0000-0000-00008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7A82B" id="Text Box 725" o:spid="_x0000_s1026" type="#_x0000_t202" style="position:absolute;margin-left:0;margin-top:0;width:6pt;height:2.25pt;z-index:2549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41184" behindDoc="0" locked="0" layoutInCell="1" allowOverlap="1" wp14:anchorId="4C5F8BD3" wp14:editId="43F6F5C4">
                      <wp:simplePos x="0" y="0"/>
                      <wp:positionH relativeFrom="column">
                        <wp:posOffset>0</wp:posOffset>
                      </wp:positionH>
                      <wp:positionV relativeFrom="paragraph">
                        <wp:posOffset>0</wp:posOffset>
                      </wp:positionV>
                      <wp:extent cx="76200" cy="28575"/>
                      <wp:effectExtent l="19050" t="19050" r="19050" b="28575"/>
                      <wp:wrapNone/>
                      <wp:docPr id="3205" name="Text Box 724">
                        <a:extLst xmlns:a="http://schemas.openxmlformats.org/drawingml/2006/main">
                          <a:ext uri="{FF2B5EF4-FFF2-40B4-BE49-F238E27FC236}">
                            <a16:creationId xmlns:a16="http://schemas.microsoft.com/office/drawing/2014/main" id="{00000000-0008-0000-0000-00008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FDF568" id="Text Box 724" o:spid="_x0000_s1026" type="#_x0000_t202" style="position:absolute;margin-left:0;margin-top:0;width:6pt;height:2.25pt;z-index:2549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42208" behindDoc="0" locked="0" layoutInCell="1" allowOverlap="1" wp14:anchorId="0883FDB7" wp14:editId="3A229B67">
                      <wp:simplePos x="0" y="0"/>
                      <wp:positionH relativeFrom="column">
                        <wp:posOffset>0</wp:posOffset>
                      </wp:positionH>
                      <wp:positionV relativeFrom="paragraph">
                        <wp:posOffset>0</wp:posOffset>
                      </wp:positionV>
                      <wp:extent cx="76200" cy="28575"/>
                      <wp:effectExtent l="19050" t="19050" r="19050" b="28575"/>
                      <wp:wrapNone/>
                      <wp:docPr id="3206" name="Text Box 723">
                        <a:extLst xmlns:a="http://schemas.openxmlformats.org/drawingml/2006/main">
                          <a:ext uri="{FF2B5EF4-FFF2-40B4-BE49-F238E27FC236}">
                            <a16:creationId xmlns:a16="http://schemas.microsoft.com/office/drawing/2014/main" id="{00000000-0008-0000-0000-00008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D7489E" id="Text Box 723" o:spid="_x0000_s1026" type="#_x0000_t202" style="position:absolute;margin-left:0;margin-top:0;width:6pt;height:2.25pt;z-index:2549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43232" behindDoc="0" locked="0" layoutInCell="1" allowOverlap="1" wp14:anchorId="4AA903B6" wp14:editId="3019A2EA">
                      <wp:simplePos x="0" y="0"/>
                      <wp:positionH relativeFrom="column">
                        <wp:posOffset>0</wp:posOffset>
                      </wp:positionH>
                      <wp:positionV relativeFrom="paragraph">
                        <wp:posOffset>0</wp:posOffset>
                      </wp:positionV>
                      <wp:extent cx="76200" cy="28575"/>
                      <wp:effectExtent l="19050" t="19050" r="19050" b="28575"/>
                      <wp:wrapNone/>
                      <wp:docPr id="3207" name="Text Box 722">
                        <a:extLst xmlns:a="http://schemas.openxmlformats.org/drawingml/2006/main">
                          <a:ext uri="{FF2B5EF4-FFF2-40B4-BE49-F238E27FC236}">
                            <a16:creationId xmlns:a16="http://schemas.microsoft.com/office/drawing/2014/main" id="{00000000-0008-0000-0000-00008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842F0F" id="Text Box 722" o:spid="_x0000_s1026" type="#_x0000_t202" style="position:absolute;margin-left:0;margin-top:0;width:6pt;height:2.25pt;z-index:2549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44256" behindDoc="0" locked="0" layoutInCell="1" allowOverlap="1" wp14:anchorId="510039BA" wp14:editId="5E4BECF3">
                      <wp:simplePos x="0" y="0"/>
                      <wp:positionH relativeFrom="column">
                        <wp:posOffset>0</wp:posOffset>
                      </wp:positionH>
                      <wp:positionV relativeFrom="paragraph">
                        <wp:posOffset>0</wp:posOffset>
                      </wp:positionV>
                      <wp:extent cx="76200" cy="28575"/>
                      <wp:effectExtent l="19050" t="19050" r="19050" b="28575"/>
                      <wp:wrapNone/>
                      <wp:docPr id="3208" name="Text Box 721">
                        <a:extLst xmlns:a="http://schemas.openxmlformats.org/drawingml/2006/main">
                          <a:ext uri="{FF2B5EF4-FFF2-40B4-BE49-F238E27FC236}">
                            <a16:creationId xmlns:a16="http://schemas.microsoft.com/office/drawing/2014/main" id="{00000000-0008-0000-0000-00008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E225FF" id="Text Box 721" o:spid="_x0000_s1026" type="#_x0000_t202" style="position:absolute;margin-left:0;margin-top:0;width:6pt;height:2.25pt;z-index:2549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45280" behindDoc="0" locked="0" layoutInCell="1" allowOverlap="1" wp14:anchorId="10B381E5" wp14:editId="16B61599">
                      <wp:simplePos x="0" y="0"/>
                      <wp:positionH relativeFrom="column">
                        <wp:posOffset>0</wp:posOffset>
                      </wp:positionH>
                      <wp:positionV relativeFrom="paragraph">
                        <wp:posOffset>0</wp:posOffset>
                      </wp:positionV>
                      <wp:extent cx="76200" cy="28575"/>
                      <wp:effectExtent l="19050" t="19050" r="19050" b="28575"/>
                      <wp:wrapNone/>
                      <wp:docPr id="3209" name="Text Box 720">
                        <a:extLst xmlns:a="http://schemas.openxmlformats.org/drawingml/2006/main">
                          <a:ext uri="{FF2B5EF4-FFF2-40B4-BE49-F238E27FC236}">
                            <a16:creationId xmlns:a16="http://schemas.microsoft.com/office/drawing/2014/main" id="{00000000-0008-0000-0000-00008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E09F46" id="Text Box 720" o:spid="_x0000_s1026" type="#_x0000_t202" style="position:absolute;margin-left:0;margin-top:0;width:6pt;height:2.25pt;z-index:2549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46304" behindDoc="0" locked="0" layoutInCell="1" allowOverlap="1" wp14:anchorId="518AE231" wp14:editId="489DA597">
                      <wp:simplePos x="0" y="0"/>
                      <wp:positionH relativeFrom="column">
                        <wp:posOffset>0</wp:posOffset>
                      </wp:positionH>
                      <wp:positionV relativeFrom="paragraph">
                        <wp:posOffset>0</wp:posOffset>
                      </wp:positionV>
                      <wp:extent cx="76200" cy="28575"/>
                      <wp:effectExtent l="19050" t="19050" r="19050" b="28575"/>
                      <wp:wrapNone/>
                      <wp:docPr id="3210" name="Text Box 719">
                        <a:extLst xmlns:a="http://schemas.openxmlformats.org/drawingml/2006/main">
                          <a:ext uri="{FF2B5EF4-FFF2-40B4-BE49-F238E27FC236}">
                            <a16:creationId xmlns:a16="http://schemas.microsoft.com/office/drawing/2014/main" id="{00000000-0008-0000-0000-00008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873523" id="Text Box 719" o:spid="_x0000_s1026" type="#_x0000_t202" style="position:absolute;margin-left:0;margin-top:0;width:6pt;height:2.25pt;z-index:2549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47328" behindDoc="0" locked="0" layoutInCell="1" allowOverlap="1" wp14:anchorId="58144DE3" wp14:editId="71DB79E9">
                      <wp:simplePos x="0" y="0"/>
                      <wp:positionH relativeFrom="column">
                        <wp:posOffset>0</wp:posOffset>
                      </wp:positionH>
                      <wp:positionV relativeFrom="paragraph">
                        <wp:posOffset>0</wp:posOffset>
                      </wp:positionV>
                      <wp:extent cx="76200" cy="28575"/>
                      <wp:effectExtent l="19050" t="19050" r="19050" b="28575"/>
                      <wp:wrapNone/>
                      <wp:docPr id="3211" name="Text Box 718">
                        <a:extLst xmlns:a="http://schemas.openxmlformats.org/drawingml/2006/main">
                          <a:ext uri="{FF2B5EF4-FFF2-40B4-BE49-F238E27FC236}">
                            <a16:creationId xmlns:a16="http://schemas.microsoft.com/office/drawing/2014/main" id="{00000000-0008-0000-0000-00008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707744" id="Text Box 718" o:spid="_x0000_s1026" type="#_x0000_t202" style="position:absolute;margin-left:0;margin-top:0;width:6pt;height:2.25pt;z-index:2549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48352" behindDoc="0" locked="0" layoutInCell="1" allowOverlap="1" wp14:anchorId="1DFCE05F" wp14:editId="3934AD1C">
                      <wp:simplePos x="0" y="0"/>
                      <wp:positionH relativeFrom="column">
                        <wp:posOffset>0</wp:posOffset>
                      </wp:positionH>
                      <wp:positionV relativeFrom="paragraph">
                        <wp:posOffset>0</wp:posOffset>
                      </wp:positionV>
                      <wp:extent cx="76200" cy="28575"/>
                      <wp:effectExtent l="19050" t="19050" r="19050" b="28575"/>
                      <wp:wrapNone/>
                      <wp:docPr id="3212" name="Text Box 717">
                        <a:extLst xmlns:a="http://schemas.openxmlformats.org/drawingml/2006/main">
                          <a:ext uri="{FF2B5EF4-FFF2-40B4-BE49-F238E27FC236}">
                            <a16:creationId xmlns:a16="http://schemas.microsoft.com/office/drawing/2014/main" id="{00000000-0008-0000-0000-00008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EC738B" id="Text Box 717" o:spid="_x0000_s1026" type="#_x0000_t202" style="position:absolute;margin-left:0;margin-top:0;width:6pt;height:2.25pt;z-index:2549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49376" behindDoc="0" locked="0" layoutInCell="1" allowOverlap="1" wp14:anchorId="09386D5D" wp14:editId="4364D0E7">
                      <wp:simplePos x="0" y="0"/>
                      <wp:positionH relativeFrom="column">
                        <wp:posOffset>0</wp:posOffset>
                      </wp:positionH>
                      <wp:positionV relativeFrom="paragraph">
                        <wp:posOffset>0</wp:posOffset>
                      </wp:positionV>
                      <wp:extent cx="76200" cy="28575"/>
                      <wp:effectExtent l="19050" t="19050" r="19050" b="28575"/>
                      <wp:wrapNone/>
                      <wp:docPr id="3213" name="Text Box 716">
                        <a:extLst xmlns:a="http://schemas.openxmlformats.org/drawingml/2006/main">
                          <a:ext uri="{FF2B5EF4-FFF2-40B4-BE49-F238E27FC236}">
                            <a16:creationId xmlns:a16="http://schemas.microsoft.com/office/drawing/2014/main" id="{00000000-0008-0000-0000-00008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E23CDC" id="Text Box 716" o:spid="_x0000_s1026" type="#_x0000_t202" style="position:absolute;margin-left:0;margin-top:0;width:6pt;height:2.25pt;z-index:2549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50400" behindDoc="0" locked="0" layoutInCell="1" allowOverlap="1" wp14:anchorId="54C83BE3" wp14:editId="0FCD675B">
                      <wp:simplePos x="0" y="0"/>
                      <wp:positionH relativeFrom="column">
                        <wp:posOffset>0</wp:posOffset>
                      </wp:positionH>
                      <wp:positionV relativeFrom="paragraph">
                        <wp:posOffset>0</wp:posOffset>
                      </wp:positionV>
                      <wp:extent cx="76200" cy="28575"/>
                      <wp:effectExtent l="19050" t="19050" r="19050" b="28575"/>
                      <wp:wrapNone/>
                      <wp:docPr id="3214" name="Text Box 715">
                        <a:extLst xmlns:a="http://schemas.openxmlformats.org/drawingml/2006/main">
                          <a:ext uri="{FF2B5EF4-FFF2-40B4-BE49-F238E27FC236}">
                            <a16:creationId xmlns:a16="http://schemas.microsoft.com/office/drawing/2014/main" id="{00000000-0008-0000-0000-00008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D12A4A" id="Text Box 715" o:spid="_x0000_s1026" type="#_x0000_t202" style="position:absolute;margin-left:0;margin-top:0;width:6pt;height:2.25pt;z-index:2549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51424" behindDoc="0" locked="0" layoutInCell="1" allowOverlap="1" wp14:anchorId="20AE48A9" wp14:editId="363591C1">
                      <wp:simplePos x="0" y="0"/>
                      <wp:positionH relativeFrom="column">
                        <wp:posOffset>0</wp:posOffset>
                      </wp:positionH>
                      <wp:positionV relativeFrom="paragraph">
                        <wp:posOffset>0</wp:posOffset>
                      </wp:positionV>
                      <wp:extent cx="76200" cy="28575"/>
                      <wp:effectExtent l="19050" t="19050" r="19050" b="28575"/>
                      <wp:wrapNone/>
                      <wp:docPr id="3215" name="Text Box 714">
                        <a:extLst xmlns:a="http://schemas.openxmlformats.org/drawingml/2006/main">
                          <a:ext uri="{FF2B5EF4-FFF2-40B4-BE49-F238E27FC236}">
                            <a16:creationId xmlns:a16="http://schemas.microsoft.com/office/drawing/2014/main" id="{00000000-0008-0000-0000-00008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D86279" id="Text Box 714" o:spid="_x0000_s1026" type="#_x0000_t202" style="position:absolute;margin-left:0;margin-top:0;width:6pt;height:2.25pt;z-index:2549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52448" behindDoc="0" locked="0" layoutInCell="1" allowOverlap="1" wp14:anchorId="59264306" wp14:editId="67E66A0A">
                      <wp:simplePos x="0" y="0"/>
                      <wp:positionH relativeFrom="column">
                        <wp:posOffset>0</wp:posOffset>
                      </wp:positionH>
                      <wp:positionV relativeFrom="paragraph">
                        <wp:posOffset>0</wp:posOffset>
                      </wp:positionV>
                      <wp:extent cx="76200" cy="28575"/>
                      <wp:effectExtent l="19050" t="19050" r="19050" b="28575"/>
                      <wp:wrapNone/>
                      <wp:docPr id="3216" name="Text Box 713">
                        <a:extLst xmlns:a="http://schemas.openxmlformats.org/drawingml/2006/main">
                          <a:ext uri="{FF2B5EF4-FFF2-40B4-BE49-F238E27FC236}">
                            <a16:creationId xmlns:a16="http://schemas.microsoft.com/office/drawing/2014/main" id="{00000000-0008-0000-0000-00009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BC08CE" id="Text Box 713" o:spid="_x0000_s1026" type="#_x0000_t202" style="position:absolute;margin-left:0;margin-top:0;width:6pt;height:2.25pt;z-index:2549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53472" behindDoc="0" locked="0" layoutInCell="1" allowOverlap="1" wp14:anchorId="2BE62FE5" wp14:editId="56C3D1A8">
                      <wp:simplePos x="0" y="0"/>
                      <wp:positionH relativeFrom="column">
                        <wp:posOffset>0</wp:posOffset>
                      </wp:positionH>
                      <wp:positionV relativeFrom="paragraph">
                        <wp:posOffset>0</wp:posOffset>
                      </wp:positionV>
                      <wp:extent cx="76200" cy="28575"/>
                      <wp:effectExtent l="19050" t="19050" r="19050" b="28575"/>
                      <wp:wrapNone/>
                      <wp:docPr id="3217" name="Text Box 712">
                        <a:extLst xmlns:a="http://schemas.openxmlformats.org/drawingml/2006/main">
                          <a:ext uri="{FF2B5EF4-FFF2-40B4-BE49-F238E27FC236}">
                            <a16:creationId xmlns:a16="http://schemas.microsoft.com/office/drawing/2014/main" id="{00000000-0008-0000-0000-00009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FF8F08" id="Text Box 712" o:spid="_x0000_s1026" type="#_x0000_t202" style="position:absolute;margin-left:0;margin-top:0;width:6pt;height:2.25pt;z-index:2549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54496" behindDoc="0" locked="0" layoutInCell="1" allowOverlap="1" wp14:anchorId="38C8418E" wp14:editId="0220F0FF">
                      <wp:simplePos x="0" y="0"/>
                      <wp:positionH relativeFrom="column">
                        <wp:posOffset>0</wp:posOffset>
                      </wp:positionH>
                      <wp:positionV relativeFrom="paragraph">
                        <wp:posOffset>0</wp:posOffset>
                      </wp:positionV>
                      <wp:extent cx="76200" cy="28575"/>
                      <wp:effectExtent l="19050" t="19050" r="19050" b="28575"/>
                      <wp:wrapNone/>
                      <wp:docPr id="3218" name="Text Box 711">
                        <a:extLst xmlns:a="http://schemas.openxmlformats.org/drawingml/2006/main">
                          <a:ext uri="{FF2B5EF4-FFF2-40B4-BE49-F238E27FC236}">
                            <a16:creationId xmlns:a16="http://schemas.microsoft.com/office/drawing/2014/main" id="{00000000-0008-0000-0000-00009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30301A" id="Text Box 711" o:spid="_x0000_s1026" type="#_x0000_t202" style="position:absolute;margin-left:0;margin-top:0;width:6pt;height:2.25pt;z-index:2549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55520" behindDoc="0" locked="0" layoutInCell="1" allowOverlap="1" wp14:anchorId="7587A47F" wp14:editId="2574230E">
                      <wp:simplePos x="0" y="0"/>
                      <wp:positionH relativeFrom="column">
                        <wp:posOffset>0</wp:posOffset>
                      </wp:positionH>
                      <wp:positionV relativeFrom="paragraph">
                        <wp:posOffset>0</wp:posOffset>
                      </wp:positionV>
                      <wp:extent cx="76200" cy="28575"/>
                      <wp:effectExtent l="19050" t="19050" r="19050" b="28575"/>
                      <wp:wrapNone/>
                      <wp:docPr id="3219" name="Text Box 710">
                        <a:extLst xmlns:a="http://schemas.openxmlformats.org/drawingml/2006/main">
                          <a:ext uri="{FF2B5EF4-FFF2-40B4-BE49-F238E27FC236}">
                            <a16:creationId xmlns:a16="http://schemas.microsoft.com/office/drawing/2014/main" id="{00000000-0008-0000-0000-00009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7EA09D" id="Text Box 710" o:spid="_x0000_s1026" type="#_x0000_t202" style="position:absolute;margin-left:0;margin-top:0;width:6pt;height:2.25pt;z-index:2549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56544" behindDoc="0" locked="0" layoutInCell="1" allowOverlap="1" wp14:anchorId="6FBE9A03" wp14:editId="3CEA5C3A">
                      <wp:simplePos x="0" y="0"/>
                      <wp:positionH relativeFrom="column">
                        <wp:posOffset>0</wp:posOffset>
                      </wp:positionH>
                      <wp:positionV relativeFrom="paragraph">
                        <wp:posOffset>0</wp:posOffset>
                      </wp:positionV>
                      <wp:extent cx="76200" cy="28575"/>
                      <wp:effectExtent l="19050" t="19050" r="19050" b="28575"/>
                      <wp:wrapNone/>
                      <wp:docPr id="3220" name="Text Box 709">
                        <a:extLst xmlns:a="http://schemas.openxmlformats.org/drawingml/2006/main">
                          <a:ext uri="{FF2B5EF4-FFF2-40B4-BE49-F238E27FC236}">
                            <a16:creationId xmlns:a16="http://schemas.microsoft.com/office/drawing/2014/main" id="{00000000-0008-0000-0000-00009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33B8A4" id="Text Box 709" o:spid="_x0000_s1026" type="#_x0000_t202" style="position:absolute;margin-left:0;margin-top:0;width:6pt;height:2.25pt;z-index:2549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57568" behindDoc="0" locked="0" layoutInCell="1" allowOverlap="1" wp14:anchorId="7E276B48" wp14:editId="25718B6C">
                      <wp:simplePos x="0" y="0"/>
                      <wp:positionH relativeFrom="column">
                        <wp:posOffset>0</wp:posOffset>
                      </wp:positionH>
                      <wp:positionV relativeFrom="paragraph">
                        <wp:posOffset>0</wp:posOffset>
                      </wp:positionV>
                      <wp:extent cx="76200" cy="28575"/>
                      <wp:effectExtent l="19050" t="19050" r="19050" b="28575"/>
                      <wp:wrapNone/>
                      <wp:docPr id="3221" name="Text Box 708">
                        <a:extLst xmlns:a="http://schemas.openxmlformats.org/drawingml/2006/main">
                          <a:ext uri="{FF2B5EF4-FFF2-40B4-BE49-F238E27FC236}">
                            <a16:creationId xmlns:a16="http://schemas.microsoft.com/office/drawing/2014/main" id="{00000000-0008-0000-0000-00009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FDA802" id="Text Box 708" o:spid="_x0000_s1026" type="#_x0000_t202" style="position:absolute;margin-left:0;margin-top:0;width:6pt;height:2.25pt;z-index:2549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58592" behindDoc="0" locked="0" layoutInCell="1" allowOverlap="1" wp14:anchorId="494BB5A6" wp14:editId="7B5BB557">
                      <wp:simplePos x="0" y="0"/>
                      <wp:positionH relativeFrom="column">
                        <wp:posOffset>0</wp:posOffset>
                      </wp:positionH>
                      <wp:positionV relativeFrom="paragraph">
                        <wp:posOffset>0</wp:posOffset>
                      </wp:positionV>
                      <wp:extent cx="76200" cy="28575"/>
                      <wp:effectExtent l="19050" t="19050" r="19050" b="28575"/>
                      <wp:wrapNone/>
                      <wp:docPr id="3222" name="Text Box 707">
                        <a:extLst xmlns:a="http://schemas.openxmlformats.org/drawingml/2006/main">
                          <a:ext uri="{FF2B5EF4-FFF2-40B4-BE49-F238E27FC236}">
                            <a16:creationId xmlns:a16="http://schemas.microsoft.com/office/drawing/2014/main" id="{00000000-0008-0000-0000-00009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3E3E3F" id="Text Box 707" o:spid="_x0000_s1026" type="#_x0000_t202" style="position:absolute;margin-left:0;margin-top:0;width:6pt;height:2.25pt;z-index:2549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59616" behindDoc="0" locked="0" layoutInCell="1" allowOverlap="1" wp14:anchorId="78846AF5" wp14:editId="46EABFBF">
                      <wp:simplePos x="0" y="0"/>
                      <wp:positionH relativeFrom="column">
                        <wp:posOffset>0</wp:posOffset>
                      </wp:positionH>
                      <wp:positionV relativeFrom="paragraph">
                        <wp:posOffset>0</wp:posOffset>
                      </wp:positionV>
                      <wp:extent cx="76200" cy="28575"/>
                      <wp:effectExtent l="19050" t="19050" r="19050" b="28575"/>
                      <wp:wrapNone/>
                      <wp:docPr id="3223" name="Text Box 706">
                        <a:extLst xmlns:a="http://schemas.openxmlformats.org/drawingml/2006/main">
                          <a:ext uri="{FF2B5EF4-FFF2-40B4-BE49-F238E27FC236}">
                            <a16:creationId xmlns:a16="http://schemas.microsoft.com/office/drawing/2014/main" id="{00000000-0008-0000-0000-00009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8C192E" id="Text Box 706" o:spid="_x0000_s1026" type="#_x0000_t202" style="position:absolute;margin-left:0;margin-top:0;width:6pt;height:2.25pt;z-index:2549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60640" behindDoc="0" locked="0" layoutInCell="1" allowOverlap="1" wp14:anchorId="0B08280D" wp14:editId="58C4E264">
                      <wp:simplePos x="0" y="0"/>
                      <wp:positionH relativeFrom="column">
                        <wp:posOffset>0</wp:posOffset>
                      </wp:positionH>
                      <wp:positionV relativeFrom="paragraph">
                        <wp:posOffset>0</wp:posOffset>
                      </wp:positionV>
                      <wp:extent cx="76200" cy="28575"/>
                      <wp:effectExtent l="19050" t="19050" r="19050" b="28575"/>
                      <wp:wrapNone/>
                      <wp:docPr id="3224" name="Text Box 705">
                        <a:extLst xmlns:a="http://schemas.openxmlformats.org/drawingml/2006/main">
                          <a:ext uri="{FF2B5EF4-FFF2-40B4-BE49-F238E27FC236}">
                            <a16:creationId xmlns:a16="http://schemas.microsoft.com/office/drawing/2014/main" id="{00000000-0008-0000-0000-00009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35AA05" id="Text Box 705" o:spid="_x0000_s1026" type="#_x0000_t202" style="position:absolute;margin-left:0;margin-top:0;width:6pt;height:2.25pt;z-index:2549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61664" behindDoc="0" locked="0" layoutInCell="1" allowOverlap="1" wp14:anchorId="52F535B1" wp14:editId="4EFCF6B3">
                      <wp:simplePos x="0" y="0"/>
                      <wp:positionH relativeFrom="column">
                        <wp:posOffset>0</wp:posOffset>
                      </wp:positionH>
                      <wp:positionV relativeFrom="paragraph">
                        <wp:posOffset>0</wp:posOffset>
                      </wp:positionV>
                      <wp:extent cx="76200" cy="28575"/>
                      <wp:effectExtent l="19050" t="19050" r="19050" b="28575"/>
                      <wp:wrapNone/>
                      <wp:docPr id="3225" name="Text Box 704">
                        <a:extLst xmlns:a="http://schemas.openxmlformats.org/drawingml/2006/main">
                          <a:ext uri="{FF2B5EF4-FFF2-40B4-BE49-F238E27FC236}">
                            <a16:creationId xmlns:a16="http://schemas.microsoft.com/office/drawing/2014/main" id="{00000000-0008-0000-0000-00009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E20249" id="Text Box 704" o:spid="_x0000_s1026" type="#_x0000_t202" style="position:absolute;margin-left:0;margin-top:0;width:6pt;height:2.25pt;z-index:2549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62688" behindDoc="0" locked="0" layoutInCell="1" allowOverlap="1" wp14:anchorId="24199F45" wp14:editId="524E41FA">
                      <wp:simplePos x="0" y="0"/>
                      <wp:positionH relativeFrom="column">
                        <wp:posOffset>0</wp:posOffset>
                      </wp:positionH>
                      <wp:positionV relativeFrom="paragraph">
                        <wp:posOffset>0</wp:posOffset>
                      </wp:positionV>
                      <wp:extent cx="76200" cy="28575"/>
                      <wp:effectExtent l="19050" t="19050" r="19050" b="28575"/>
                      <wp:wrapNone/>
                      <wp:docPr id="3226" name="Text Box 703">
                        <a:extLst xmlns:a="http://schemas.openxmlformats.org/drawingml/2006/main">
                          <a:ext uri="{FF2B5EF4-FFF2-40B4-BE49-F238E27FC236}">
                            <a16:creationId xmlns:a16="http://schemas.microsoft.com/office/drawing/2014/main" id="{00000000-0008-0000-0000-00009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58013F" id="Text Box 703" o:spid="_x0000_s1026" type="#_x0000_t202" style="position:absolute;margin-left:0;margin-top:0;width:6pt;height:2.25pt;z-index:2549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63712" behindDoc="0" locked="0" layoutInCell="1" allowOverlap="1" wp14:anchorId="05FFD6FD" wp14:editId="2686AA59">
                      <wp:simplePos x="0" y="0"/>
                      <wp:positionH relativeFrom="column">
                        <wp:posOffset>0</wp:posOffset>
                      </wp:positionH>
                      <wp:positionV relativeFrom="paragraph">
                        <wp:posOffset>0</wp:posOffset>
                      </wp:positionV>
                      <wp:extent cx="76200" cy="28575"/>
                      <wp:effectExtent l="19050" t="19050" r="19050" b="28575"/>
                      <wp:wrapNone/>
                      <wp:docPr id="3227" name="Text Box 702">
                        <a:extLst xmlns:a="http://schemas.openxmlformats.org/drawingml/2006/main">
                          <a:ext uri="{FF2B5EF4-FFF2-40B4-BE49-F238E27FC236}">
                            <a16:creationId xmlns:a16="http://schemas.microsoft.com/office/drawing/2014/main" id="{00000000-0008-0000-0000-00009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AA9963" id="Text Box 702" o:spid="_x0000_s1026" type="#_x0000_t202" style="position:absolute;margin-left:0;margin-top:0;width:6pt;height:2.25pt;z-index:2549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64736" behindDoc="0" locked="0" layoutInCell="1" allowOverlap="1" wp14:anchorId="42E74EDF" wp14:editId="600C93B2">
                      <wp:simplePos x="0" y="0"/>
                      <wp:positionH relativeFrom="column">
                        <wp:posOffset>0</wp:posOffset>
                      </wp:positionH>
                      <wp:positionV relativeFrom="paragraph">
                        <wp:posOffset>0</wp:posOffset>
                      </wp:positionV>
                      <wp:extent cx="76200" cy="28575"/>
                      <wp:effectExtent l="19050" t="19050" r="19050" b="28575"/>
                      <wp:wrapNone/>
                      <wp:docPr id="3228" name="Text Box 701">
                        <a:extLst xmlns:a="http://schemas.openxmlformats.org/drawingml/2006/main">
                          <a:ext uri="{FF2B5EF4-FFF2-40B4-BE49-F238E27FC236}">
                            <a16:creationId xmlns:a16="http://schemas.microsoft.com/office/drawing/2014/main" id="{00000000-0008-0000-0000-00009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6AFB18" id="Text Box 701" o:spid="_x0000_s1026" type="#_x0000_t202" style="position:absolute;margin-left:0;margin-top:0;width:6pt;height:2.25pt;z-index:2549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65760" behindDoc="0" locked="0" layoutInCell="1" allowOverlap="1" wp14:anchorId="3EC9AC3C" wp14:editId="75FA0E48">
                      <wp:simplePos x="0" y="0"/>
                      <wp:positionH relativeFrom="column">
                        <wp:posOffset>0</wp:posOffset>
                      </wp:positionH>
                      <wp:positionV relativeFrom="paragraph">
                        <wp:posOffset>0</wp:posOffset>
                      </wp:positionV>
                      <wp:extent cx="76200" cy="28575"/>
                      <wp:effectExtent l="19050" t="19050" r="19050" b="28575"/>
                      <wp:wrapNone/>
                      <wp:docPr id="3229" name="Text Box 700">
                        <a:extLst xmlns:a="http://schemas.openxmlformats.org/drawingml/2006/main">
                          <a:ext uri="{FF2B5EF4-FFF2-40B4-BE49-F238E27FC236}">
                            <a16:creationId xmlns:a16="http://schemas.microsoft.com/office/drawing/2014/main" id="{00000000-0008-0000-0000-00009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D02308" id="Text Box 700" o:spid="_x0000_s1026" type="#_x0000_t202" style="position:absolute;margin-left:0;margin-top:0;width:6pt;height:2.25pt;z-index:2549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66784" behindDoc="0" locked="0" layoutInCell="1" allowOverlap="1" wp14:anchorId="59E150DD" wp14:editId="253672B9">
                      <wp:simplePos x="0" y="0"/>
                      <wp:positionH relativeFrom="column">
                        <wp:posOffset>0</wp:posOffset>
                      </wp:positionH>
                      <wp:positionV relativeFrom="paragraph">
                        <wp:posOffset>0</wp:posOffset>
                      </wp:positionV>
                      <wp:extent cx="76200" cy="28575"/>
                      <wp:effectExtent l="19050" t="19050" r="19050" b="28575"/>
                      <wp:wrapNone/>
                      <wp:docPr id="3230" name="Text Box 699">
                        <a:extLst xmlns:a="http://schemas.openxmlformats.org/drawingml/2006/main">
                          <a:ext uri="{FF2B5EF4-FFF2-40B4-BE49-F238E27FC236}">
                            <a16:creationId xmlns:a16="http://schemas.microsoft.com/office/drawing/2014/main" id="{00000000-0008-0000-0000-00009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A7FCBE" id="Text Box 699" o:spid="_x0000_s1026" type="#_x0000_t202" style="position:absolute;margin-left:0;margin-top:0;width:6pt;height:2.25pt;z-index:2549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67808" behindDoc="0" locked="0" layoutInCell="1" allowOverlap="1" wp14:anchorId="33E80AAC" wp14:editId="030D073B">
                      <wp:simplePos x="0" y="0"/>
                      <wp:positionH relativeFrom="column">
                        <wp:posOffset>0</wp:posOffset>
                      </wp:positionH>
                      <wp:positionV relativeFrom="paragraph">
                        <wp:posOffset>0</wp:posOffset>
                      </wp:positionV>
                      <wp:extent cx="76200" cy="28575"/>
                      <wp:effectExtent l="19050" t="19050" r="19050" b="28575"/>
                      <wp:wrapNone/>
                      <wp:docPr id="3231" name="Text Box 698">
                        <a:extLst xmlns:a="http://schemas.openxmlformats.org/drawingml/2006/main">
                          <a:ext uri="{FF2B5EF4-FFF2-40B4-BE49-F238E27FC236}">
                            <a16:creationId xmlns:a16="http://schemas.microsoft.com/office/drawing/2014/main" id="{00000000-0008-0000-0000-00009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AB1ED9" id="Text Box 698" o:spid="_x0000_s1026" type="#_x0000_t202" style="position:absolute;margin-left:0;margin-top:0;width:6pt;height:2.25pt;z-index:2549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68832" behindDoc="0" locked="0" layoutInCell="1" allowOverlap="1" wp14:anchorId="67EE40E6" wp14:editId="6133D07F">
                      <wp:simplePos x="0" y="0"/>
                      <wp:positionH relativeFrom="column">
                        <wp:posOffset>0</wp:posOffset>
                      </wp:positionH>
                      <wp:positionV relativeFrom="paragraph">
                        <wp:posOffset>0</wp:posOffset>
                      </wp:positionV>
                      <wp:extent cx="76200" cy="28575"/>
                      <wp:effectExtent l="19050" t="19050" r="19050" b="28575"/>
                      <wp:wrapNone/>
                      <wp:docPr id="3232" name="Text Box 697">
                        <a:extLst xmlns:a="http://schemas.openxmlformats.org/drawingml/2006/main">
                          <a:ext uri="{FF2B5EF4-FFF2-40B4-BE49-F238E27FC236}">
                            <a16:creationId xmlns:a16="http://schemas.microsoft.com/office/drawing/2014/main" id="{00000000-0008-0000-0000-0000A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09F27" id="Text Box 697" o:spid="_x0000_s1026" type="#_x0000_t202" style="position:absolute;margin-left:0;margin-top:0;width:6pt;height:2.25pt;z-index:2549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69856" behindDoc="0" locked="0" layoutInCell="1" allowOverlap="1" wp14:anchorId="3A3C9E48" wp14:editId="46EEB88A">
                      <wp:simplePos x="0" y="0"/>
                      <wp:positionH relativeFrom="column">
                        <wp:posOffset>0</wp:posOffset>
                      </wp:positionH>
                      <wp:positionV relativeFrom="paragraph">
                        <wp:posOffset>0</wp:posOffset>
                      </wp:positionV>
                      <wp:extent cx="76200" cy="28575"/>
                      <wp:effectExtent l="19050" t="19050" r="19050" b="28575"/>
                      <wp:wrapNone/>
                      <wp:docPr id="3233" name="Text Box 696">
                        <a:extLst xmlns:a="http://schemas.openxmlformats.org/drawingml/2006/main">
                          <a:ext uri="{FF2B5EF4-FFF2-40B4-BE49-F238E27FC236}">
                            <a16:creationId xmlns:a16="http://schemas.microsoft.com/office/drawing/2014/main" id="{00000000-0008-0000-0000-0000A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21056A" id="Text Box 696" o:spid="_x0000_s1026" type="#_x0000_t202" style="position:absolute;margin-left:0;margin-top:0;width:6pt;height:2.25pt;z-index:2549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70880" behindDoc="0" locked="0" layoutInCell="1" allowOverlap="1" wp14:anchorId="42910B1F" wp14:editId="489F67CA">
                      <wp:simplePos x="0" y="0"/>
                      <wp:positionH relativeFrom="column">
                        <wp:posOffset>0</wp:posOffset>
                      </wp:positionH>
                      <wp:positionV relativeFrom="paragraph">
                        <wp:posOffset>0</wp:posOffset>
                      </wp:positionV>
                      <wp:extent cx="76200" cy="28575"/>
                      <wp:effectExtent l="19050" t="19050" r="19050" b="28575"/>
                      <wp:wrapNone/>
                      <wp:docPr id="3234" name="Text Box 695">
                        <a:extLst xmlns:a="http://schemas.openxmlformats.org/drawingml/2006/main">
                          <a:ext uri="{FF2B5EF4-FFF2-40B4-BE49-F238E27FC236}">
                            <a16:creationId xmlns:a16="http://schemas.microsoft.com/office/drawing/2014/main" id="{00000000-0008-0000-0000-0000A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4D48DD" id="Text Box 695" o:spid="_x0000_s1026" type="#_x0000_t202" style="position:absolute;margin-left:0;margin-top:0;width:6pt;height:2.25pt;z-index:2549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71904" behindDoc="0" locked="0" layoutInCell="1" allowOverlap="1" wp14:anchorId="51646B5E" wp14:editId="78E6E66C">
                      <wp:simplePos x="0" y="0"/>
                      <wp:positionH relativeFrom="column">
                        <wp:posOffset>0</wp:posOffset>
                      </wp:positionH>
                      <wp:positionV relativeFrom="paragraph">
                        <wp:posOffset>0</wp:posOffset>
                      </wp:positionV>
                      <wp:extent cx="76200" cy="28575"/>
                      <wp:effectExtent l="19050" t="19050" r="19050" b="28575"/>
                      <wp:wrapNone/>
                      <wp:docPr id="3235" name="Text Box 694">
                        <a:extLst xmlns:a="http://schemas.openxmlformats.org/drawingml/2006/main">
                          <a:ext uri="{FF2B5EF4-FFF2-40B4-BE49-F238E27FC236}">
                            <a16:creationId xmlns:a16="http://schemas.microsoft.com/office/drawing/2014/main" id="{00000000-0008-0000-0000-0000A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E4E31E" id="Text Box 694" o:spid="_x0000_s1026" type="#_x0000_t202" style="position:absolute;margin-left:0;margin-top:0;width:6pt;height:2.25pt;z-index:2549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72928" behindDoc="0" locked="0" layoutInCell="1" allowOverlap="1" wp14:anchorId="1477DD74" wp14:editId="088A65C4">
                      <wp:simplePos x="0" y="0"/>
                      <wp:positionH relativeFrom="column">
                        <wp:posOffset>0</wp:posOffset>
                      </wp:positionH>
                      <wp:positionV relativeFrom="paragraph">
                        <wp:posOffset>0</wp:posOffset>
                      </wp:positionV>
                      <wp:extent cx="76200" cy="28575"/>
                      <wp:effectExtent l="19050" t="19050" r="19050" b="28575"/>
                      <wp:wrapNone/>
                      <wp:docPr id="3236" name="Text Box 693">
                        <a:extLst xmlns:a="http://schemas.openxmlformats.org/drawingml/2006/main">
                          <a:ext uri="{FF2B5EF4-FFF2-40B4-BE49-F238E27FC236}">
                            <a16:creationId xmlns:a16="http://schemas.microsoft.com/office/drawing/2014/main" id="{00000000-0008-0000-0000-0000A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46D72C" id="Text Box 693" o:spid="_x0000_s1026" type="#_x0000_t202" style="position:absolute;margin-left:0;margin-top:0;width:6pt;height:2.25pt;z-index:2549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73952" behindDoc="0" locked="0" layoutInCell="1" allowOverlap="1" wp14:anchorId="5577589F" wp14:editId="42F55326">
                      <wp:simplePos x="0" y="0"/>
                      <wp:positionH relativeFrom="column">
                        <wp:posOffset>0</wp:posOffset>
                      </wp:positionH>
                      <wp:positionV relativeFrom="paragraph">
                        <wp:posOffset>0</wp:posOffset>
                      </wp:positionV>
                      <wp:extent cx="76200" cy="28575"/>
                      <wp:effectExtent l="19050" t="19050" r="19050" b="28575"/>
                      <wp:wrapNone/>
                      <wp:docPr id="3237" name="Text Box 692">
                        <a:extLst xmlns:a="http://schemas.openxmlformats.org/drawingml/2006/main">
                          <a:ext uri="{FF2B5EF4-FFF2-40B4-BE49-F238E27FC236}">
                            <a16:creationId xmlns:a16="http://schemas.microsoft.com/office/drawing/2014/main" id="{00000000-0008-0000-0000-0000A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39B9CD" id="Text Box 692" o:spid="_x0000_s1026" type="#_x0000_t202" style="position:absolute;margin-left:0;margin-top:0;width:6pt;height:2.25pt;z-index:2549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74976" behindDoc="0" locked="0" layoutInCell="1" allowOverlap="1" wp14:anchorId="5E8FAF6A" wp14:editId="337D7467">
                      <wp:simplePos x="0" y="0"/>
                      <wp:positionH relativeFrom="column">
                        <wp:posOffset>0</wp:posOffset>
                      </wp:positionH>
                      <wp:positionV relativeFrom="paragraph">
                        <wp:posOffset>0</wp:posOffset>
                      </wp:positionV>
                      <wp:extent cx="76200" cy="28575"/>
                      <wp:effectExtent l="19050" t="19050" r="19050" b="28575"/>
                      <wp:wrapNone/>
                      <wp:docPr id="3238" name="Text Box 691">
                        <a:extLst xmlns:a="http://schemas.openxmlformats.org/drawingml/2006/main">
                          <a:ext uri="{FF2B5EF4-FFF2-40B4-BE49-F238E27FC236}">
                            <a16:creationId xmlns:a16="http://schemas.microsoft.com/office/drawing/2014/main" id="{00000000-0008-0000-0000-0000A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7F8B11" id="Text Box 691" o:spid="_x0000_s1026" type="#_x0000_t202" style="position:absolute;margin-left:0;margin-top:0;width:6pt;height:2.25pt;z-index:2549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76000" behindDoc="0" locked="0" layoutInCell="1" allowOverlap="1" wp14:anchorId="494965AD" wp14:editId="353B1AE7">
                      <wp:simplePos x="0" y="0"/>
                      <wp:positionH relativeFrom="column">
                        <wp:posOffset>0</wp:posOffset>
                      </wp:positionH>
                      <wp:positionV relativeFrom="paragraph">
                        <wp:posOffset>0</wp:posOffset>
                      </wp:positionV>
                      <wp:extent cx="76200" cy="28575"/>
                      <wp:effectExtent l="19050" t="19050" r="19050" b="28575"/>
                      <wp:wrapNone/>
                      <wp:docPr id="3239" name="Text Box 690">
                        <a:extLst xmlns:a="http://schemas.openxmlformats.org/drawingml/2006/main">
                          <a:ext uri="{FF2B5EF4-FFF2-40B4-BE49-F238E27FC236}">
                            <a16:creationId xmlns:a16="http://schemas.microsoft.com/office/drawing/2014/main" id="{00000000-0008-0000-0000-0000A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59A283" id="Text Box 690" o:spid="_x0000_s1026" type="#_x0000_t202" style="position:absolute;margin-left:0;margin-top:0;width:6pt;height:2.25pt;z-index:2549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77024" behindDoc="0" locked="0" layoutInCell="1" allowOverlap="1" wp14:anchorId="1FCE7478" wp14:editId="152DBE45">
                      <wp:simplePos x="0" y="0"/>
                      <wp:positionH relativeFrom="column">
                        <wp:posOffset>0</wp:posOffset>
                      </wp:positionH>
                      <wp:positionV relativeFrom="paragraph">
                        <wp:posOffset>0</wp:posOffset>
                      </wp:positionV>
                      <wp:extent cx="76200" cy="28575"/>
                      <wp:effectExtent l="19050" t="19050" r="19050" b="28575"/>
                      <wp:wrapNone/>
                      <wp:docPr id="3240" name="Text Box 689">
                        <a:extLst xmlns:a="http://schemas.openxmlformats.org/drawingml/2006/main">
                          <a:ext uri="{FF2B5EF4-FFF2-40B4-BE49-F238E27FC236}">
                            <a16:creationId xmlns:a16="http://schemas.microsoft.com/office/drawing/2014/main" id="{00000000-0008-0000-0000-0000A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20C2A8" id="Text Box 689" o:spid="_x0000_s1026" type="#_x0000_t202" style="position:absolute;margin-left:0;margin-top:0;width:6pt;height:2.25pt;z-index:2549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78048" behindDoc="0" locked="0" layoutInCell="1" allowOverlap="1" wp14:anchorId="4E56D22B" wp14:editId="67558D62">
                      <wp:simplePos x="0" y="0"/>
                      <wp:positionH relativeFrom="column">
                        <wp:posOffset>0</wp:posOffset>
                      </wp:positionH>
                      <wp:positionV relativeFrom="paragraph">
                        <wp:posOffset>0</wp:posOffset>
                      </wp:positionV>
                      <wp:extent cx="76200" cy="28575"/>
                      <wp:effectExtent l="19050" t="19050" r="19050" b="28575"/>
                      <wp:wrapNone/>
                      <wp:docPr id="3241" name="Text Box 688">
                        <a:extLst xmlns:a="http://schemas.openxmlformats.org/drawingml/2006/main">
                          <a:ext uri="{FF2B5EF4-FFF2-40B4-BE49-F238E27FC236}">
                            <a16:creationId xmlns:a16="http://schemas.microsoft.com/office/drawing/2014/main" id="{00000000-0008-0000-0000-0000A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1B66EA" id="Text Box 688" o:spid="_x0000_s1026" type="#_x0000_t202" style="position:absolute;margin-left:0;margin-top:0;width:6pt;height:2.25pt;z-index:2549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79072" behindDoc="0" locked="0" layoutInCell="1" allowOverlap="1" wp14:anchorId="73C9ACC3" wp14:editId="61A8F7BD">
                      <wp:simplePos x="0" y="0"/>
                      <wp:positionH relativeFrom="column">
                        <wp:posOffset>0</wp:posOffset>
                      </wp:positionH>
                      <wp:positionV relativeFrom="paragraph">
                        <wp:posOffset>0</wp:posOffset>
                      </wp:positionV>
                      <wp:extent cx="76200" cy="28575"/>
                      <wp:effectExtent l="19050" t="19050" r="19050" b="28575"/>
                      <wp:wrapNone/>
                      <wp:docPr id="3242" name="Text Box 687">
                        <a:extLst xmlns:a="http://schemas.openxmlformats.org/drawingml/2006/main">
                          <a:ext uri="{FF2B5EF4-FFF2-40B4-BE49-F238E27FC236}">
                            <a16:creationId xmlns:a16="http://schemas.microsoft.com/office/drawing/2014/main" id="{00000000-0008-0000-0000-0000A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9176A9" id="Text Box 687" o:spid="_x0000_s1026" type="#_x0000_t202" style="position:absolute;margin-left:0;margin-top:0;width:6pt;height:2.25pt;z-index:2549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80096" behindDoc="0" locked="0" layoutInCell="1" allowOverlap="1" wp14:anchorId="1AF59952" wp14:editId="01336789">
                      <wp:simplePos x="0" y="0"/>
                      <wp:positionH relativeFrom="column">
                        <wp:posOffset>0</wp:posOffset>
                      </wp:positionH>
                      <wp:positionV relativeFrom="paragraph">
                        <wp:posOffset>0</wp:posOffset>
                      </wp:positionV>
                      <wp:extent cx="76200" cy="28575"/>
                      <wp:effectExtent l="19050" t="19050" r="19050" b="28575"/>
                      <wp:wrapNone/>
                      <wp:docPr id="3243" name="Text Box 686">
                        <a:extLst xmlns:a="http://schemas.openxmlformats.org/drawingml/2006/main">
                          <a:ext uri="{FF2B5EF4-FFF2-40B4-BE49-F238E27FC236}">
                            <a16:creationId xmlns:a16="http://schemas.microsoft.com/office/drawing/2014/main" id="{00000000-0008-0000-0000-0000A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BC7283" id="Text Box 686" o:spid="_x0000_s1026" type="#_x0000_t202" style="position:absolute;margin-left:0;margin-top:0;width:6pt;height:2.25pt;z-index:2549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81120" behindDoc="0" locked="0" layoutInCell="1" allowOverlap="1" wp14:anchorId="5B07A898" wp14:editId="2DC0AB1E">
                      <wp:simplePos x="0" y="0"/>
                      <wp:positionH relativeFrom="column">
                        <wp:posOffset>0</wp:posOffset>
                      </wp:positionH>
                      <wp:positionV relativeFrom="paragraph">
                        <wp:posOffset>0</wp:posOffset>
                      </wp:positionV>
                      <wp:extent cx="76200" cy="28575"/>
                      <wp:effectExtent l="19050" t="19050" r="19050" b="28575"/>
                      <wp:wrapNone/>
                      <wp:docPr id="3244" name="Text Box 685">
                        <a:extLst xmlns:a="http://schemas.openxmlformats.org/drawingml/2006/main">
                          <a:ext uri="{FF2B5EF4-FFF2-40B4-BE49-F238E27FC236}">
                            <a16:creationId xmlns:a16="http://schemas.microsoft.com/office/drawing/2014/main" id="{00000000-0008-0000-0000-0000A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D9E407" id="Text Box 685" o:spid="_x0000_s1026" type="#_x0000_t202" style="position:absolute;margin-left:0;margin-top:0;width:6pt;height:2.25pt;z-index:2549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82144" behindDoc="0" locked="0" layoutInCell="1" allowOverlap="1" wp14:anchorId="4FDBA5D6" wp14:editId="2627BE7A">
                      <wp:simplePos x="0" y="0"/>
                      <wp:positionH relativeFrom="column">
                        <wp:posOffset>0</wp:posOffset>
                      </wp:positionH>
                      <wp:positionV relativeFrom="paragraph">
                        <wp:posOffset>0</wp:posOffset>
                      </wp:positionV>
                      <wp:extent cx="76200" cy="28575"/>
                      <wp:effectExtent l="19050" t="19050" r="19050" b="28575"/>
                      <wp:wrapNone/>
                      <wp:docPr id="3245" name="Text Box 684">
                        <a:extLst xmlns:a="http://schemas.openxmlformats.org/drawingml/2006/main">
                          <a:ext uri="{FF2B5EF4-FFF2-40B4-BE49-F238E27FC236}">
                            <a16:creationId xmlns:a16="http://schemas.microsoft.com/office/drawing/2014/main" id="{00000000-0008-0000-0000-0000A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ADBB91" id="Text Box 684" o:spid="_x0000_s1026" type="#_x0000_t202" style="position:absolute;margin-left:0;margin-top:0;width:6pt;height:2.25pt;z-index:2549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83168" behindDoc="0" locked="0" layoutInCell="1" allowOverlap="1" wp14:anchorId="3875DBAF" wp14:editId="6864E73E">
                      <wp:simplePos x="0" y="0"/>
                      <wp:positionH relativeFrom="column">
                        <wp:posOffset>0</wp:posOffset>
                      </wp:positionH>
                      <wp:positionV relativeFrom="paragraph">
                        <wp:posOffset>0</wp:posOffset>
                      </wp:positionV>
                      <wp:extent cx="76200" cy="28575"/>
                      <wp:effectExtent l="19050" t="19050" r="19050" b="28575"/>
                      <wp:wrapNone/>
                      <wp:docPr id="3246" name="Text Box 683">
                        <a:extLst xmlns:a="http://schemas.openxmlformats.org/drawingml/2006/main">
                          <a:ext uri="{FF2B5EF4-FFF2-40B4-BE49-F238E27FC236}">
                            <a16:creationId xmlns:a16="http://schemas.microsoft.com/office/drawing/2014/main" id="{00000000-0008-0000-0000-0000A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11C8E6" id="Text Box 683" o:spid="_x0000_s1026" type="#_x0000_t202" style="position:absolute;margin-left:0;margin-top:0;width:6pt;height:2.25pt;z-index:2549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84192" behindDoc="0" locked="0" layoutInCell="1" allowOverlap="1" wp14:anchorId="1C79935B" wp14:editId="31FEAC90">
                      <wp:simplePos x="0" y="0"/>
                      <wp:positionH relativeFrom="column">
                        <wp:posOffset>0</wp:posOffset>
                      </wp:positionH>
                      <wp:positionV relativeFrom="paragraph">
                        <wp:posOffset>0</wp:posOffset>
                      </wp:positionV>
                      <wp:extent cx="76200" cy="28575"/>
                      <wp:effectExtent l="19050" t="19050" r="19050" b="28575"/>
                      <wp:wrapNone/>
                      <wp:docPr id="3247" name="Text Box 682">
                        <a:extLst xmlns:a="http://schemas.openxmlformats.org/drawingml/2006/main">
                          <a:ext uri="{FF2B5EF4-FFF2-40B4-BE49-F238E27FC236}">
                            <a16:creationId xmlns:a16="http://schemas.microsoft.com/office/drawing/2014/main" id="{00000000-0008-0000-0000-0000A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1AECD9" id="Text Box 682" o:spid="_x0000_s1026" type="#_x0000_t202" style="position:absolute;margin-left:0;margin-top:0;width:6pt;height:2.25pt;z-index:2549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85216" behindDoc="0" locked="0" layoutInCell="1" allowOverlap="1" wp14:anchorId="7F16C82C" wp14:editId="136D574D">
                      <wp:simplePos x="0" y="0"/>
                      <wp:positionH relativeFrom="column">
                        <wp:posOffset>0</wp:posOffset>
                      </wp:positionH>
                      <wp:positionV relativeFrom="paragraph">
                        <wp:posOffset>0</wp:posOffset>
                      </wp:positionV>
                      <wp:extent cx="76200" cy="28575"/>
                      <wp:effectExtent l="19050" t="19050" r="19050" b="28575"/>
                      <wp:wrapNone/>
                      <wp:docPr id="3248" name="Text Box 681">
                        <a:extLst xmlns:a="http://schemas.openxmlformats.org/drawingml/2006/main">
                          <a:ext uri="{FF2B5EF4-FFF2-40B4-BE49-F238E27FC236}">
                            <a16:creationId xmlns:a16="http://schemas.microsoft.com/office/drawing/2014/main" id="{00000000-0008-0000-0000-0000B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07F735" id="Text Box 681" o:spid="_x0000_s1026" type="#_x0000_t202" style="position:absolute;margin-left:0;margin-top:0;width:6pt;height:2.25pt;z-index:2549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86240" behindDoc="0" locked="0" layoutInCell="1" allowOverlap="1" wp14:anchorId="280A3014" wp14:editId="1D99CF68">
                      <wp:simplePos x="0" y="0"/>
                      <wp:positionH relativeFrom="column">
                        <wp:posOffset>0</wp:posOffset>
                      </wp:positionH>
                      <wp:positionV relativeFrom="paragraph">
                        <wp:posOffset>0</wp:posOffset>
                      </wp:positionV>
                      <wp:extent cx="76200" cy="28575"/>
                      <wp:effectExtent l="19050" t="19050" r="19050" b="28575"/>
                      <wp:wrapNone/>
                      <wp:docPr id="3249" name="Text Box 680">
                        <a:extLst xmlns:a="http://schemas.openxmlformats.org/drawingml/2006/main">
                          <a:ext uri="{FF2B5EF4-FFF2-40B4-BE49-F238E27FC236}">
                            <a16:creationId xmlns:a16="http://schemas.microsoft.com/office/drawing/2014/main" id="{00000000-0008-0000-0000-0000B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5F96ED" id="Text Box 680" o:spid="_x0000_s1026" type="#_x0000_t202" style="position:absolute;margin-left:0;margin-top:0;width:6pt;height:2.25pt;z-index:2549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87264" behindDoc="0" locked="0" layoutInCell="1" allowOverlap="1" wp14:anchorId="29E33EEB" wp14:editId="51924661">
                      <wp:simplePos x="0" y="0"/>
                      <wp:positionH relativeFrom="column">
                        <wp:posOffset>0</wp:posOffset>
                      </wp:positionH>
                      <wp:positionV relativeFrom="paragraph">
                        <wp:posOffset>0</wp:posOffset>
                      </wp:positionV>
                      <wp:extent cx="76200" cy="28575"/>
                      <wp:effectExtent l="19050" t="19050" r="19050" b="28575"/>
                      <wp:wrapNone/>
                      <wp:docPr id="3250" name="Text Box 679">
                        <a:extLst xmlns:a="http://schemas.openxmlformats.org/drawingml/2006/main">
                          <a:ext uri="{FF2B5EF4-FFF2-40B4-BE49-F238E27FC236}">
                            <a16:creationId xmlns:a16="http://schemas.microsoft.com/office/drawing/2014/main" id="{00000000-0008-0000-0000-0000B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02241A" id="Text Box 679" o:spid="_x0000_s1026" type="#_x0000_t202" style="position:absolute;margin-left:0;margin-top:0;width:6pt;height:2.25pt;z-index:2549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88288" behindDoc="0" locked="0" layoutInCell="1" allowOverlap="1" wp14:anchorId="0DF17412" wp14:editId="2B250140">
                      <wp:simplePos x="0" y="0"/>
                      <wp:positionH relativeFrom="column">
                        <wp:posOffset>0</wp:posOffset>
                      </wp:positionH>
                      <wp:positionV relativeFrom="paragraph">
                        <wp:posOffset>0</wp:posOffset>
                      </wp:positionV>
                      <wp:extent cx="76200" cy="28575"/>
                      <wp:effectExtent l="19050" t="19050" r="19050" b="28575"/>
                      <wp:wrapNone/>
                      <wp:docPr id="3251" name="Text Box 678">
                        <a:extLst xmlns:a="http://schemas.openxmlformats.org/drawingml/2006/main">
                          <a:ext uri="{FF2B5EF4-FFF2-40B4-BE49-F238E27FC236}">
                            <a16:creationId xmlns:a16="http://schemas.microsoft.com/office/drawing/2014/main" id="{00000000-0008-0000-0000-0000B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D9E104" id="Text Box 678" o:spid="_x0000_s1026" type="#_x0000_t202" style="position:absolute;margin-left:0;margin-top:0;width:6pt;height:2.25pt;z-index:2549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89312" behindDoc="0" locked="0" layoutInCell="1" allowOverlap="1" wp14:anchorId="02FEA0F2" wp14:editId="129F5510">
                      <wp:simplePos x="0" y="0"/>
                      <wp:positionH relativeFrom="column">
                        <wp:posOffset>0</wp:posOffset>
                      </wp:positionH>
                      <wp:positionV relativeFrom="paragraph">
                        <wp:posOffset>0</wp:posOffset>
                      </wp:positionV>
                      <wp:extent cx="76200" cy="28575"/>
                      <wp:effectExtent l="19050" t="19050" r="19050" b="28575"/>
                      <wp:wrapNone/>
                      <wp:docPr id="3252" name="Text Box 677">
                        <a:extLst xmlns:a="http://schemas.openxmlformats.org/drawingml/2006/main">
                          <a:ext uri="{FF2B5EF4-FFF2-40B4-BE49-F238E27FC236}">
                            <a16:creationId xmlns:a16="http://schemas.microsoft.com/office/drawing/2014/main" id="{00000000-0008-0000-0000-0000B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5A1BD8" id="Text Box 677" o:spid="_x0000_s1026" type="#_x0000_t202" style="position:absolute;margin-left:0;margin-top:0;width:6pt;height:2.25pt;z-index:2549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90336" behindDoc="0" locked="0" layoutInCell="1" allowOverlap="1" wp14:anchorId="7D71258C" wp14:editId="1FC932BC">
                      <wp:simplePos x="0" y="0"/>
                      <wp:positionH relativeFrom="column">
                        <wp:posOffset>0</wp:posOffset>
                      </wp:positionH>
                      <wp:positionV relativeFrom="paragraph">
                        <wp:posOffset>0</wp:posOffset>
                      </wp:positionV>
                      <wp:extent cx="76200" cy="28575"/>
                      <wp:effectExtent l="19050" t="19050" r="19050" b="28575"/>
                      <wp:wrapNone/>
                      <wp:docPr id="3253" name="Text Box 676">
                        <a:extLst xmlns:a="http://schemas.openxmlformats.org/drawingml/2006/main">
                          <a:ext uri="{FF2B5EF4-FFF2-40B4-BE49-F238E27FC236}">
                            <a16:creationId xmlns:a16="http://schemas.microsoft.com/office/drawing/2014/main" id="{00000000-0008-0000-0000-0000B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C5FB5A" id="Text Box 676" o:spid="_x0000_s1026" type="#_x0000_t202" style="position:absolute;margin-left:0;margin-top:0;width:6pt;height:2.25pt;z-index:2549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91360" behindDoc="0" locked="0" layoutInCell="1" allowOverlap="1" wp14:anchorId="78BA708E" wp14:editId="5AA41E6A">
                      <wp:simplePos x="0" y="0"/>
                      <wp:positionH relativeFrom="column">
                        <wp:posOffset>0</wp:posOffset>
                      </wp:positionH>
                      <wp:positionV relativeFrom="paragraph">
                        <wp:posOffset>0</wp:posOffset>
                      </wp:positionV>
                      <wp:extent cx="76200" cy="28575"/>
                      <wp:effectExtent l="19050" t="19050" r="19050" b="28575"/>
                      <wp:wrapNone/>
                      <wp:docPr id="3254" name="Text Box 675">
                        <a:extLst xmlns:a="http://schemas.openxmlformats.org/drawingml/2006/main">
                          <a:ext uri="{FF2B5EF4-FFF2-40B4-BE49-F238E27FC236}">
                            <a16:creationId xmlns:a16="http://schemas.microsoft.com/office/drawing/2014/main" id="{00000000-0008-0000-0000-0000B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5D4750" id="Text Box 675" o:spid="_x0000_s1026" type="#_x0000_t202" style="position:absolute;margin-left:0;margin-top:0;width:6pt;height:2.25pt;z-index:2549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92384" behindDoc="0" locked="0" layoutInCell="1" allowOverlap="1" wp14:anchorId="237D02BB" wp14:editId="5DE7F981">
                      <wp:simplePos x="0" y="0"/>
                      <wp:positionH relativeFrom="column">
                        <wp:posOffset>0</wp:posOffset>
                      </wp:positionH>
                      <wp:positionV relativeFrom="paragraph">
                        <wp:posOffset>0</wp:posOffset>
                      </wp:positionV>
                      <wp:extent cx="76200" cy="28575"/>
                      <wp:effectExtent l="19050" t="19050" r="19050" b="28575"/>
                      <wp:wrapNone/>
                      <wp:docPr id="3255" name="Text Box 674">
                        <a:extLst xmlns:a="http://schemas.openxmlformats.org/drawingml/2006/main">
                          <a:ext uri="{FF2B5EF4-FFF2-40B4-BE49-F238E27FC236}">
                            <a16:creationId xmlns:a16="http://schemas.microsoft.com/office/drawing/2014/main" id="{00000000-0008-0000-0000-0000B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0FA2A6" id="Text Box 674" o:spid="_x0000_s1026" type="#_x0000_t202" style="position:absolute;margin-left:0;margin-top:0;width:6pt;height:2.25pt;z-index:2549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93408" behindDoc="0" locked="0" layoutInCell="1" allowOverlap="1" wp14:anchorId="0DDE7F40" wp14:editId="6B2B9388">
                      <wp:simplePos x="0" y="0"/>
                      <wp:positionH relativeFrom="column">
                        <wp:posOffset>0</wp:posOffset>
                      </wp:positionH>
                      <wp:positionV relativeFrom="paragraph">
                        <wp:posOffset>0</wp:posOffset>
                      </wp:positionV>
                      <wp:extent cx="76200" cy="28575"/>
                      <wp:effectExtent l="19050" t="19050" r="19050" b="28575"/>
                      <wp:wrapNone/>
                      <wp:docPr id="3256" name="Text Box 673">
                        <a:extLst xmlns:a="http://schemas.openxmlformats.org/drawingml/2006/main">
                          <a:ext uri="{FF2B5EF4-FFF2-40B4-BE49-F238E27FC236}">
                            <a16:creationId xmlns:a16="http://schemas.microsoft.com/office/drawing/2014/main" id="{00000000-0008-0000-0000-0000B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D4F5CD" id="Text Box 673" o:spid="_x0000_s1026" type="#_x0000_t202" style="position:absolute;margin-left:0;margin-top:0;width:6pt;height:2.25pt;z-index:2549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94432" behindDoc="0" locked="0" layoutInCell="1" allowOverlap="1" wp14:anchorId="2BC48062" wp14:editId="44A09960">
                      <wp:simplePos x="0" y="0"/>
                      <wp:positionH relativeFrom="column">
                        <wp:posOffset>0</wp:posOffset>
                      </wp:positionH>
                      <wp:positionV relativeFrom="paragraph">
                        <wp:posOffset>0</wp:posOffset>
                      </wp:positionV>
                      <wp:extent cx="76200" cy="28575"/>
                      <wp:effectExtent l="19050" t="19050" r="19050" b="28575"/>
                      <wp:wrapNone/>
                      <wp:docPr id="3257" name="Text Box 672">
                        <a:extLst xmlns:a="http://schemas.openxmlformats.org/drawingml/2006/main">
                          <a:ext uri="{FF2B5EF4-FFF2-40B4-BE49-F238E27FC236}">
                            <a16:creationId xmlns:a16="http://schemas.microsoft.com/office/drawing/2014/main" id="{00000000-0008-0000-0000-0000B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120B75" id="Text Box 672" o:spid="_x0000_s1026" type="#_x0000_t202" style="position:absolute;margin-left:0;margin-top:0;width:6pt;height:2.25pt;z-index:2549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95456" behindDoc="0" locked="0" layoutInCell="1" allowOverlap="1" wp14:anchorId="2C7E0A0B" wp14:editId="765A79B0">
                      <wp:simplePos x="0" y="0"/>
                      <wp:positionH relativeFrom="column">
                        <wp:posOffset>0</wp:posOffset>
                      </wp:positionH>
                      <wp:positionV relativeFrom="paragraph">
                        <wp:posOffset>0</wp:posOffset>
                      </wp:positionV>
                      <wp:extent cx="76200" cy="28575"/>
                      <wp:effectExtent l="19050" t="19050" r="19050" b="28575"/>
                      <wp:wrapNone/>
                      <wp:docPr id="3258" name="Text Box 671">
                        <a:extLst xmlns:a="http://schemas.openxmlformats.org/drawingml/2006/main">
                          <a:ext uri="{FF2B5EF4-FFF2-40B4-BE49-F238E27FC236}">
                            <a16:creationId xmlns:a16="http://schemas.microsoft.com/office/drawing/2014/main" id="{00000000-0008-0000-0000-0000B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AD9451" id="Text Box 671" o:spid="_x0000_s1026" type="#_x0000_t202" style="position:absolute;margin-left:0;margin-top:0;width:6pt;height:2.25pt;z-index:2549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96480" behindDoc="0" locked="0" layoutInCell="1" allowOverlap="1" wp14:anchorId="7A5404AF" wp14:editId="208C125D">
                      <wp:simplePos x="0" y="0"/>
                      <wp:positionH relativeFrom="column">
                        <wp:posOffset>0</wp:posOffset>
                      </wp:positionH>
                      <wp:positionV relativeFrom="paragraph">
                        <wp:posOffset>0</wp:posOffset>
                      </wp:positionV>
                      <wp:extent cx="76200" cy="28575"/>
                      <wp:effectExtent l="19050" t="19050" r="19050" b="28575"/>
                      <wp:wrapNone/>
                      <wp:docPr id="3259" name="Text Box 670">
                        <a:extLst xmlns:a="http://schemas.openxmlformats.org/drawingml/2006/main">
                          <a:ext uri="{FF2B5EF4-FFF2-40B4-BE49-F238E27FC236}">
                            <a16:creationId xmlns:a16="http://schemas.microsoft.com/office/drawing/2014/main" id="{00000000-0008-0000-0000-0000B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48A37B" id="Text Box 670" o:spid="_x0000_s1026" type="#_x0000_t202" style="position:absolute;margin-left:0;margin-top:0;width:6pt;height:2.25pt;z-index:2549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97504" behindDoc="0" locked="0" layoutInCell="1" allowOverlap="1" wp14:anchorId="0444B2BA" wp14:editId="145C49A0">
                      <wp:simplePos x="0" y="0"/>
                      <wp:positionH relativeFrom="column">
                        <wp:posOffset>0</wp:posOffset>
                      </wp:positionH>
                      <wp:positionV relativeFrom="paragraph">
                        <wp:posOffset>0</wp:posOffset>
                      </wp:positionV>
                      <wp:extent cx="76200" cy="28575"/>
                      <wp:effectExtent l="19050" t="19050" r="19050" b="28575"/>
                      <wp:wrapNone/>
                      <wp:docPr id="3260" name="Text Box 669">
                        <a:extLst xmlns:a="http://schemas.openxmlformats.org/drawingml/2006/main">
                          <a:ext uri="{FF2B5EF4-FFF2-40B4-BE49-F238E27FC236}">
                            <a16:creationId xmlns:a16="http://schemas.microsoft.com/office/drawing/2014/main" id="{00000000-0008-0000-0000-0000B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1CAD6E" id="Text Box 669" o:spid="_x0000_s1026" type="#_x0000_t202" style="position:absolute;margin-left:0;margin-top:0;width:6pt;height:2.25pt;z-index:2549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98528" behindDoc="0" locked="0" layoutInCell="1" allowOverlap="1" wp14:anchorId="5A893481" wp14:editId="778541D6">
                      <wp:simplePos x="0" y="0"/>
                      <wp:positionH relativeFrom="column">
                        <wp:posOffset>0</wp:posOffset>
                      </wp:positionH>
                      <wp:positionV relativeFrom="paragraph">
                        <wp:posOffset>0</wp:posOffset>
                      </wp:positionV>
                      <wp:extent cx="76200" cy="28575"/>
                      <wp:effectExtent l="19050" t="19050" r="19050" b="28575"/>
                      <wp:wrapNone/>
                      <wp:docPr id="3261" name="Text Box 668">
                        <a:extLst xmlns:a="http://schemas.openxmlformats.org/drawingml/2006/main">
                          <a:ext uri="{FF2B5EF4-FFF2-40B4-BE49-F238E27FC236}">
                            <a16:creationId xmlns:a16="http://schemas.microsoft.com/office/drawing/2014/main" id="{00000000-0008-0000-0000-0000B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8A087A" id="Text Box 668" o:spid="_x0000_s1026" type="#_x0000_t202" style="position:absolute;margin-left:0;margin-top:0;width:6pt;height:2.25pt;z-index:2549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4999552" behindDoc="0" locked="0" layoutInCell="1" allowOverlap="1" wp14:anchorId="5CB015C6" wp14:editId="71505E0F">
                      <wp:simplePos x="0" y="0"/>
                      <wp:positionH relativeFrom="column">
                        <wp:posOffset>0</wp:posOffset>
                      </wp:positionH>
                      <wp:positionV relativeFrom="paragraph">
                        <wp:posOffset>0</wp:posOffset>
                      </wp:positionV>
                      <wp:extent cx="76200" cy="28575"/>
                      <wp:effectExtent l="19050" t="19050" r="19050" b="28575"/>
                      <wp:wrapNone/>
                      <wp:docPr id="3262" name="Text Box 667">
                        <a:extLst xmlns:a="http://schemas.openxmlformats.org/drawingml/2006/main">
                          <a:ext uri="{FF2B5EF4-FFF2-40B4-BE49-F238E27FC236}">
                            <a16:creationId xmlns:a16="http://schemas.microsoft.com/office/drawing/2014/main" id="{00000000-0008-0000-0000-0000B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31C377" id="Text Box 667" o:spid="_x0000_s1026" type="#_x0000_t202" style="position:absolute;margin-left:0;margin-top:0;width:6pt;height:2.25pt;z-index:2549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00576" behindDoc="0" locked="0" layoutInCell="1" allowOverlap="1" wp14:anchorId="6A402FC2" wp14:editId="1497E6AD">
                      <wp:simplePos x="0" y="0"/>
                      <wp:positionH relativeFrom="column">
                        <wp:posOffset>0</wp:posOffset>
                      </wp:positionH>
                      <wp:positionV relativeFrom="paragraph">
                        <wp:posOffset>0</wp:posOffset>
                      </wp:positionV>
                      <wp:extent cx="76200" cy="28575"/>
                      <wp:effectExtent l="19050" t="19050" r="19050" b="28575"/>
                      <wp:wrapNone/>
                      <wp:docPr id="3263" name="Text Box 666">
                        <a:extLst xmlns:a="http://schemas.openxmlformats.org/drawingml/2006/main">
                          <a:ext uri="{FF2B5EF4-FFF2-40B4-BE49-F238E27FC236}">
                            <a16:creationId xmlns:a16="http://schemas.microsoft.com/office/drawing/2014/main" id="{00000000-0008-0000-0000-0000B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028419" id="Text Box 666" o:spid="_x0000_s1026" type="#_x0000_t202" style="position:absolute;margin-left:0;margin-top:0;width:6pt;height:2.25pt;z-index:2550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01600" behindDoc="0" locked="0" layoutInCell="1" allowOverlap="1" wp14:anchorId="3B7515B8" wp14:editId="58ABDB88">
                      <wp:simplePos x="0" y="0"/>
                      <wp:positionH relativeFrom="column">
                        <wp:posOffset>0</wp:posOffset>
                      </wp:positionH>
                      <wp:positionV relativeFrom="paragraph">
                        <wp:posOffset>0</wp:posOffset>
                      </wp:positionV>
                      <wp:extent cx="76200" cy="28575"/>
                      <wp:effectExtent l="19050" t="19050" r="19050" b="28575"/>
                      <wp:wrapNone/>
                      <wp:docPr id="3264" name="Text Box 665">
                        <a:extLst xmlns:a="http://schemas.openxmlformats.org/drawingml/2006/main">
                          <a:ext uri="{FF2B5EF4-FFF2-40B4-BE49-F238E27FC236}">
                            <a16:creationId xmlns:a16="http://schemas.microsoft.com/office/drawing/2014/main" id="{00000000-0008-0000-0000-0000C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7D193D" id="Text Box 665" o:spid="_x0000_s1026" type="#_x0000_t202" style="position:absolute;margin-left:0;margin-top:0;width:6pt;height:2.25pt;z-index:2550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02624" behindDoc="0" locked="0" layoutInCell="1" allowOverlap="1" wp14:anchorId="15CF116F" wp14:editId="0C8A20FF">
                      <wp:simplePos x="0" y="0"/>
                      <wp:positionH relativeFrom="column">
                        <wp:posOffset>0</wp:posOffset>
                      </wp:positionH>
                      <wp:positionV relativeFrom="paragraph">
                        <wp:posOffset>0</wp:posOffset>
                      </wp:positionV>
                      <wp:extent cx="76200" cy="28575"/>
                      <wp:effectExtent l="19050" t="19050" r="19050" b="28575"/>
                      <wp:wrapNone/>
                      <wp:docPr id="3265" name="Text Box 664">
                        <a:extLst xmlns:a="http://schemas.openxmlformats.org/drawingml/2006/main">
                          <a:ext uri="{FF2B5EF4-FFF2-40B4-BE49-F238E27FC236}">
                            <a16:creationId xmlns:a16="http://schemas.microsoft.com/office/drawing/2014/main" id="{00000000-0008-0000-0000-0000C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02895B" id="Text Box 664" o:spid="_x0000_s1026" type="#_x0000_t202" style="position:absolute;margin-left:0;margin-top:0;width:6pt;height:2.25pt;z-index:2550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03648" behindDoc="0" locked="0" layoutInCell="1" allowOverlap="1" wp14:anchorId="43DC7DC8" wp14:editId="0889F780">
                      <wp:simplePos x="0" y="0"/>
                      <wp:positionH relativeFrom="column">
                        <wp:posOffset>0</wp:posOffset>
                      </wp:positionH>
                      <wp:positionV relativeFrom="paragraph">
                        <wp:posOffset>0</wp:posOffset>
                      </wp:positionV>
                      <wp:extent cx="76200" cy="28575"/>
                      <wp:effectExtent l="19050" t="19050" r="19050" b="28575"/>
                      <wp:wrapNone/>
                      <wp:docPr id="3266" name="Text Box 663">
                        <a:extLst xmlns:a="http://schemas.openxmlformats.org/drawingml/2006/main">
                          <a:ext uri="{FF2B5EF4-FFF2-40B4-BE49-F238E27FC236}">
                            <a16:creationId xmlns:a16="http://schemas.microsoft.com/office/drawing/2014/main" id="{00000000-0008-0000-0000-0000C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01FA3A" id="Text Box 663" o:spid="_x0000_s1026" type="#_x0000_t202" style="position:absolute;margin-left:0;margin-top:0;width:6pt;height:2.25pt;z-index:2550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04672" behindDoc="0" locked="0" layoutInCell="1" allowOverlap="1" wp14:anchorId="7CD22CCE" wp14:editId="37FD4F7E">
                      <wp:simplePos x="0" y="0"/>
                      <wp:positionH relativeFrom="column">
                        <wp:posOffset>0</wp:posOffset>
                      </wp:positionH>
                      <wp:positionV relativeFrom="paragraph">
                        <wp:posOffset>0</wp:posOffset>
                      </wp:positionV>
                      <wp:extent cx="76200" cy="28575"/>
                      <wp:effectExtent l="19050" t="19050" r="19050" b="28575"/>
                      <wp:wrapNone/>
                      <wp:docPr id="3267" name="Text Box 662">
                        <a:extLst xmlns:a="http://schemas.openxmlformats.org/drawingml/2006/main">
                          <a:ext uri="{FF2B5EF4-FFF2-40B4-BE49-F238E27FC236}">
                            <a16:creationId xmlns:a16="http://schemas.microsoft.com/office/drawing/2014/main" id="{00000000-0008-0000-0000-0000C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4875FE" id="Text Box 662" o:spid="_x0000_s1026" type="#_x0000_t202" style="position:absolute;margin-left:0;margin-top:0;width:6pt;height:2.25pt;z-index:2550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05696" behindDoc="0" locked="0" layoutInCell="1" allowOverlap="1" wp14:anchorId="260DE229" wp14:editId="0D8C84FD">
                      <wp:simplePos x="0" y="0"/>
                      <wp:positionH relativeFrom="column">
                        <wp:posOffset>0</wp:posOffset>
                      </wp:positionH>
                      <wp:positionV relativeFrom="paragraph">
                        <wp:posOffset>0</wp:posOffset>
                      </wp:positionV>
                      <wp:extent cx="76200" cy="28575"/>
                      <wp:effectExtent l="19050" t="19050" r="19050" b="28575"/>
                      <wp:wrapNone/>
                      <wp:docPr id="3268" name="Text Box 661">
                        <a:extLst xmlns:a="http://schemas.openxmlformats.org/drawingml/2006/main">
                          <a:ext uri="{FF2B5EF4-FFF2-40B4-BE49-F238E27FC236}">
                            <a16:creationId xmlns:a16="http://schemas.microsoft.com/office/drawing/2014/main" id="{00000000-0008-0000-0000-0000C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9D9DA" id="Text Box 661" o:spid="_x0000_s1026" type="#_x0000_t202" style="position:absolute;margin-left:0;margin-top:0;width:6pt;height:2.25pt;z-index:2550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06720" behindDoc="0" locked="0" layoutInCell="1" allowOverlap="1" wp14:anchorId="7DA9F42A" wp14:editId="08A695F0">
                      <wp:simplePos x="0" y="0"/>
                      <wp:positionH relativeFrom="column">
                        <wp:posOffset>0</wp:posOffset>
                      </wp:positionH>
                      <wp:positionV relativeFrom="paragraph">
                        <wp:posOffset>0</wp:posOffset>
                      </wp:positionV>
                      <wp:extent cx="76200" cy="28575"/>
                      <wp:effectExtent l="19050" t="19050" r="19050" b="28575"/>
                      <wp:wrapNone/>
                      <wp:docPr id="3269" name="Text Box 660">
                        <a:extLst xmlns:a="http://schemas.openxmlformats.org/drawingml/2006/main">
                          <a:ext uri="{FF2B5EF4-FFF2-40B4-BE49-F238E27FC236}">
                            <a16:creationId xmlns:a16="http://schemas.microsoft.com/office/drawing/2014/main" id="{00000000-0008-0000-0000-0000C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E39FB3" id="Text Box 660" o:spid="_x0000_s1026" type="#_x0000_t202" style="position:absolute;margin-left:0;margin-top:0;width:6pt;height:2.25pt;z-index:2550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07744" behindDoc="0" locked="0" layoutInCell="1" allowOverlap="1" wp14:anchorId="7C08F514" wp14:editId="4A9E5FAC">
                      <wp:simplePos x="0" y="0"/>
                      <wp:positionH relativeFrom="column">
                        <wp:posOffset>0</wp:posOffset>
                      </wp:positionH>
                      <wp:positionV relativeFrom="paragraph">
                        <wp:posOffset>0</wp:posOffset>
                      </wp:positionV>
                      <wp:extent cx="76200" cy="28575"/>
                      <wp:effectExtent l="19050" t="19050" r="19050" b="28575"/>
                      <wp:wrapNone/>
                      <wp:docPr id="3270" name="Text Box 659">
                        <a:extLst xmlns:a="http://schemas.openxmlformats.org/drawingml/2006/main">
                          <a:ext uri="{FF2B5EF4-FFF2-40B4-BE49-F238E27FC236}">
                            <a16:creationId xmlns:a16="http://schemas.microsoft.com/office/drawing/2014/main" id="{00000000-0008-0000-0000-0000C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9AF14" id="Text Box 659" o:spid="_x0000_s1026" type="#_x0000_t202" style="position:absolute;margin-left:0;margin-top:0;width:6pt;height:2.25pt;z-index:2550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08768" behindDoc="0" locked="0" layoutInCell="1" allowOverlap="1" wp14:anchorId="7EAEE9FC" wp14:editId="092FEC53">
                      <wp:simplePos x="0" y="0"/>
                      <wp:positionH relativeFrom="column">
                        <wp:posOffset>0</wp:posOffset>
                      </wp:positionH>
                      <wp:positionV relativeFrom="paragraph">
                        <wp:posOffset>0</wp:posOffset>
                      </wp:positionV>
                      <wp:extent cx="76200" cy="28575"/>
                      <wp:effectExtent l="19050" t="19050" r="19050" b="28575"/>
                      <wp:wrapNone/>
                      <wp:docPr id="3271" name="Text Box 658">
                        <a:extLst xmlns:a="http://schemas.openxmlformats.org/drawingml/2006/main">
                          <a:ext uri="{FF2B5EF4-FFF2-40B4-BE49-F238E27FC236}">
                            <a16:creationId xmlns:a16="http://schemas.microsoft.com/office/drawing/2014/main" id="{00000000-0008-0000-0000-0000C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B24CAB" id="Text Box 658" o:spid="_x0000_s1026" type="#_x0000_t202" style="position:absolute;margin-left:0;margin-top:0;width:6pt;height:2.25pt;z-index:2550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09792" behindDoc="0" locked="0" layoutInCell="1" allowOverlap="1" wp14:anchorId="17537424" wp14:editId="4E59070F">
                      <wp:simplePos x="0" y="0"/>
                      <wp:positionH relativeFrom="column">
                        <wp:posOffset>0</wp:posOffset>
                      </wp:positionH>
                      <wp:positionV relativeFrom="paragraph">
                        <wp:posOffset>0</wp:posOffset>
                      </wp:positionV>
                      <wp:extent cx="76200" cy="28575"/>
                      <wp:effectExtent l="19050" t="19050" r="19050" b="28575"/>
                      <wp:wrapNone/>
                      <wp:docPr id="3272" name="Text Box 657">
                        <a:extLst xmlns:a="http://schemas.openxmlformats.org/drawingml/2006/main">
                          <a:ext uri="{FF2B5EF4-FFF2-40B4-BE49-F238E27FC236}">
                            <a16:creationId xmlns:a16="http://schemas.microsoft.com/office/drawing/2014/main" id="{00000000-0008-0000-0000-0000C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256E68" id="Text Box 657" o:spid="_x0000_s1026" type="#_x0000_t202" style="position:absolute;margin-left:0;margin-top:0;width:6pt;height:2.25pt;z-index:2550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10816" behindDoc="0" locked="0" layoutInCell="1" allowOverlap="1" wp14:anchorId="779B4BD6" wp14:editId="46DE7C84">
                      <wp:simplePos x="0" y="0"/>
                      <wp:positionH relativeFrom="column">
                        <wp:posOffset>0</wp:posOffset>
                      </wp:positionH>
                      <wp:positionV relativeFrom="paragraph">
                        <wp:posOffset>0</wp:posOffset>
                      </wp:positionV>
                      <wp:extent cx="76200" cy="28575"/>
                      <wp:effectExtent l="19050" t="19050" r="19050" b="28575"/>
                      <wp:wrapNone/>
                      <wp:docPr id="3273" name="Text Box 656">
                        <a:extLst xmlns:a="http://schemas.openxmlformats.org/drawingml/2006/main">
                          <a:ext uri="{FF2B5EF4-FFF2-40B4-BE49-F238E27FC236}">
                            <a16:creationId xmlns:a16="http://schemas.microsoft.com/office/drawing/2014/main" id="{00000000-0008-0000-0000-0000C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47111A" id="Text Box 656" o:spid="_x0000_s1026" type="#_x0000_t202" style="position:absolute;margin-left:0;margin-top:0;width:6pt;height:2.25pt;z-index:2550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11840" behindDoc="0" locked="0" layoutInCell="1" allowOverlap="1" wp14:anchorId="1BB94AE1" wp14:editId="56690BC0">
                      <wp:simplePos x="0" y="0"/>
                      <wp:positionH relativeFrom="column">
                        <wp:posOffset>0</wp:posOffset>
                      </wp:positionH>
                      <wp:positionV relativeFrom="paragraph">
                        <wp:posOffset>0</wp:posOffset>
                      </wp:positionV>
                      <wp:extent cx="76200" cy="28575"/>
                      <wp:effectExtent l="19050" t="19050" r="19050" b="28575"/>
                      <wp:wrapNone/>
                      <wp:docPr id="3274" name="Text Box 655">
                        <a:extLst xmlns:a="http://schemas.openxmlformats.org/drawingml/2006/main">
                          <a:ext uri="{FF2B5EF4-FFF2-40B4-BE49-F238E27FC236}">
                            <a16:creationId xmlns:a16="http://schemas.microsoft.com/office/drawing/2014/main" id="{00000000-0008-0000-0000-0000C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993BBD" id="Text Box 655" o:spid="_x0000_s1026" type="#_x0000_t202" style="position:absolute;margin-left:0;margin-top:0;width:6pt;height:2.25pt;z-index:2550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12864" behindDoc="0" locked="0" layoutInCell="1" allowOverlap="1" wp14:anchorId="2E7A5036" wp14:editId="22274912">
                      <wp:simplePos x="0" y="0"/>
                      <wp:positionH relativeFrom="column">
                        <wp:posOffset>0</wp:posOffset>
                      </wp:positionH>
                      <wp:positionV relativeFrom="paragraph">
                        <wp:posOffset>0</wp:posOffset>
                      </wp:positionV>
                      <wp:extent cx="76200" cy="28575"/>
                      <wp:effectExtent l="19050" t="19050" r="19050" b="28575"/>
                      <wp:wrapNone/>
                      <wp:docPr id="3275" name="Text Box 654">
                        <a:extLst xmlns:a="http://schemas.openxmlformats.org/drawingml/2006/main">
                          <a:ext uri="{FF2B5EF4-FFF2-40B4-BE49-F238E27FC236}">
                            <a16:creationId xmlns:a16="http://schemas.microsoft.com/office/drawing/2014/main" id="{00000000-0008-0000-0000-0000C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D1B1EC" id="Text Box 654" o:spid="_x0000_s1026" type="#_x0000_t202" style="position:absolute;margin-left:0;margin-top:0;width:6pt;height:2.25pt;z-index:2550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13888" behindDoc="0" locked="0" layoutInCell="1" allowOverlap="1" wp14:anchorId="2564037B" wp14:editId="53554CEF">
                      <wp:simplePos x="0" y="0"/>
                      <wp:positionH relativeFrom="column">
                        <wp:posOffset>0</wp:posOffset>
                      </wp:positionH>
                      <wp:positionV relativeFrom="paragraph">
                        <wp:posOffset>0</wp:posOffset>
                      </wp:positionV>
                      <wp:extent cx="76200" cy="28575"/>
                      <wp:effectExtent l="19050" t="19050" r="19050" b="28575"/>
                      <wp:wrapNone/>
                      <wp:docPr id="3276" name="Text Box 653">
                        <a:extLst xmlns:a="http://schemas.openxmlformats.org/drawingml/2006/main">
                          <a:ext uri="{FF2B5EF4-FFF2-40B4-BE49-F238E27FC236}">
                            <a16:creationId xmlns:a16="http://schemas.microsoft.com/office/drawing/2014/main" id="{00000000-0008-0000-0000-0000C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0321CF" id="Text Box 653" o:spid="_x0000_s1026" type="#_x0000_t202" style="position:absolute;margin-left:0;margin-top:0;width:6pt;height:2.25pt;z-index:2550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14912" behindDoc="0" locked="0" layoutInCell="1" allowOverlap="1" wp14:anchorId="08E653B0" wp14:editId="0E9CB497">
                      <wp:simplePos x="0" y="0"/>
                      <wp:positionH relativeFrom="column">
                        <wp:posOffset>0</wp:posOffset>
                      </wp:positionH>
                      <wp:positionV relativeFrom="paragraph">
                        <wp:posOffset>0</wp:posOffset>
                      </wp:positionV>
                      <wp:extent cx="76200" cy="28575"/>
                      <wp:effectExtent l="19050" t="19050" r="19050" b="28575"/>
                      <wp:wrapNone/>
                      <wp:docPr id="3277" name="Text Box 652">
                        <a:extLst xmlns:a="http://schemas.openxmlformats.org/drawingml/2006/main">
                          <a:ext uri="{FF2B5EF4-FFF2-40B4-BE49-F238E27FC236}">
                            <a16:creationId xmlns:a16="http://schemas.microsoft.com/office/drawing/2014/main" id="{00000000-0008-0000-0000-0000C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1318D6" id="Text Box 652" o:spid="_x0000_s1026" type="#_x0000_t202" style="position:absolute;margin-left:0;margin-top:0;width:6pt;height:2.25pt;z-index:2550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15936" behindDoc="0" locked="0" layoutInCell="1" allowOverlap="1" wp14:anchorId="07253DCA" wp14:editId="163769F4">
                      <wp:simplePos x="0" y="0"/>
                      <wp:positionH relativeFrom="column">
                        <wp:posOffset>0</wp:posOffset>
                      </wp:positionH>
                      <wp:positionV relativeFrom="paragraph">
                        <wp:posOffset>0</wp:posOffset>
                      </wp:positionV>
                      <wp:extent cx="76200" cy="28575"/>
                      <wp:effectExtent l="19050" t="19050" r="19050" b="28575"/>
                      <wp:wrapNone/>
                      <wp:docPr id="3278" name="Text Box 651">
                        <a:extLst xmlns:a="http://schemas.openxmlformats.org/drawingml/2006/main">
                          <a:ext uri="{FF2B5EF4-FFF2-40B4-BE49-F238E27FC236}">
                            <a16:creationId xmlns:a16="http://schemas.microsoft.com/office/drawing/2014/main" id="{00000000-0008-0000-0000-0000C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8373BB" id="Text Box 651" o:spid="_x0000_s1026" type="#_x0000_t202" style="position:absolute;margin-left:0;margin-top:0;width:6pt;height:2.25pt;z-index:2550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16960" behindDoc="0" locked="0" layoutInCell="1" allowOverlap="1" wp14:anchorId="3AC0205C" wp14:editId="33C5574E">
                      <wp:simplePos x="0" y="0"/>
                      <wp:positionH relativeFrom="column">
                        <wp:posOffset>0</wp:posOffset>
                      </wp:positionH>
                      <wp:positionV relativeFrom="paragraph">
                        <wp:posOffset>0</wp:posOffset>
                      </wp:positionV>
                      <wp:extent cx="76200" cy="28575"/>
                      <wp:effectExtent l="19050" t="19050" r="19050" b="28575"/>
                      <wp:wrapNone/>
                      <wp:docPr id="3279" name="Text Box 650">
                        <a:extLst xmlns:a="http://schemas.openxmlformats.org/drawingml/2006/main">
                          <a:ext uri="{FF2B5EF4-FFF2-40B4-BE49-F238E27FC236}">
                            <a16:creationId xmlns:a16="http://schemas.microsoft.com/office/drawing/2014/main" id="{00000000-0008-0000-0000-0000C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D86179" id="Text Box 650" o:spid="_x0000_s1026" type="#_x0000_t202" style="position:absolute;margin-left:0;margin-top:0;width:6pt;height:2.25pt;z-index:2550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17984" behindDoc="0" locked="0" layoutInCell="1" allowOverlap="1" wp14:anchorId="77A6492D" wp14:editId="3CB0822D">
                      <wp:simplePos x="0" y="0"/>
                      <wp:positionH relativeFrom="column">
                        <wp:posOffset>0</wp:posOffset>
                      </wp:positionH>
                      <wp:positionV relativeFrom="paragraph">
                        <wp:posOffset>0</wp:posOffset>
                      </wp:positionV>
                      <wp:extent cx="76200" cy="28575"/>
                      <wp:effectExtent l="19050" t="19050" r="19050" b="28575"/>
                      <wp:wrapNone/>
                      <wp:docPr id="3280" name="Text Box 649">
                        <a:extLst xmlns:a="http://schemas.openxmlformats.org/drawingml/2006/main">
                          <a:ext uri="{FF2B5EF4-FFF2-40B4-BE49-F238E27FC236}">
                            <a16:creationId xmlns:a16="http://schemas.microsoft.com/office/drawing/2014/main" id="{00000000-0008-0000-0000-0000D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7F83F3" id="Text Box 649" o:spid="_x0000_s1026" type="#_x0000_t202" style="position:absolute;margin-left:0;margin-top:0;width:6pt;height:2.25pt;z-index:2550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19008" behindDoc="0" locked="0" layoutInCell="1" allowOverlap="1" wp14:anchorId="415248CC" wp14:editId="54EE5B35">
                      <wp:simplePos x="0" y="0"/>
                      <wp:positionH relativeFrom="column">
                        <wp:posOffset>0</wp:posOffset>
                      </wp:positionH>
                      <wp:positionV relativeFrom="paragraph">
                        <wp:posOffset>0</wp:posOffset>
                      </wp:positionV>
                      <wp:extent cx="76200" cy="28575"/>
                      <wp:effectExtent l="19050" t="19050" r="19050" b="28575"/>
                      <wp:wrapNone/>
                      <wp:docPr id="3281" name="Text Box 648">
                        <a:extLst xmlns:a="http://schemas.openxmlformats.org/drawingml/2006/main">
                          <a:ext uri="{FF2B5EF4-FFF2-40B4-BE49-F238E27FC236}">
                            <a16:creationId xmlns:a16="http://schemas.microsoft.com/office/drawing/2014/main" id="{00000000-0008-0000-0000-0000D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F8871A" id="Text Box 648" o:spid="_x0000_s1026" type="#_x0000_t202" style="position:absolute;margin-left:0;margin-top:0;width:6pt;height:2.25pt;z-index:2550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20032" behindDoc="0" locked="0" layoutInCell="1" allowOverlap="1" wp14:anchorId="0CBF80EC" wp14:editId="569E2A50">
                      <wp:simplePos x="0" y="0"/>
                      <wp:positionH relativeFrom="column">
                        <wp:posOffset>0</wp:posOffset>
                      </wp:positionH>
                      <wp:positionV relativeFrom="paragraph">
                        <wp:posOffset>0</wp:posOffset>
                      </wp:positionV>
                      <wp:extent cx="76200" cy="28575"/>
                      <wp:effectExtent l="19050" t="19050" r="19050" b="28575"/>
                      <wp:wrapNone/>
                      <wp:docPr id="3282" name="Text Box 647">
                        <a:extLst xmlns:a="http://schemas.openxmlformats.org/drawingml/2006/main">
                          <a:ext uri="{FF2B5EF4-FFF2-40B4-BE49-F238E27FC236}">
                            <a16:creationId xmlns:a16="http://schemas.microsoft.com/office/drawing/2014/main" id="{00000000-0008-0000-0000-0000D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978B79" id="Text Box 647" o:spid="_x0000_s1026" type="#_x0000_t202" style="position:absolute;margin-left:0;margin-top:0;width:6pt;height:2.25pt;z-index:2550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21056" behindDoc="0" locked="0" layoutInCell="1" allowOverlap="1" wp14:anchorId="29C183CD" wp14:editId="2246F1EB">
                      <wp:simplePos x="0" y="0"/>
                      <wp:positionH relativeFrom="column">
                        <wp:posOffset>0</wp:posOffset>
                      </wp:positionH>
                      <wp:positionV relativeFrom="paragraph">
                        <wp:posOffset>0</wp:posOffset>
                      </wp:positionV>
                      <wp:extent cx="76200" cy="28575"/>
                      <wp:effectExtent l="19050" t="19050" r="19050" b="28575"/>
                      <wp:wrapNone/>
                      <wp:docPr id="3283" name="Text Box 646">
                        <a:extLst xmlns:a="http://schemas.openxmlformats.org/drawingml/2006/main">
                          <a:ext uri="{FF2B5EF4-FFF2-40B4-BE49-F238E27FC236}">
                            <a16:creationId xmlns:a16="http://schemas.microsoft.com/office/drawing/2014/main" id="{00000000-0008-0000-0000-0000D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D0B43C" id="Text Box 646" o:spid="_x0000_s1026" type="#_x0000_t202" style="position:absolute;margin-left:0;margin-top:0;width:6pt;height:2.25pt;z-index:2550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22080" behindDoc="0" locked="0" layoutInCell="1" allowOverlap="1" wp14:anchorId="7FEA0D6F" wp14:editId="75AC0600">
                      <wp:simplePos x="0" y="0"/>
                      <wp:positionH relativeFrom="column">
                        <wp:posOffset>0</wp:posOffset>
                      </wp:positionH>
                      <wp:positionV relativeFrom="paragraph">
                        <wp:posOffset>0</wp:posOffset>
                      </wp:positionV>
                      <wp:extent cx="76200" cy="28575"/>
                      <wp:effectExtent l="19050" t="19050" r="19050" b="28575"/>
                      <wp:wrapNone/>
                      <wp:docPr id="3284" name="Text Box 645">
                        <a:extLst xmlns:a="http://schemas.openxmlformats.org/drawingml/2006/main">
                          <a:ext uri="{FF2B5EF4-FFF2-40B4-BE49-F238E27FC236}">
                            <a16:creationId xmlns:a16="http://schemas.microsoft.com/office/drawing/2014/main" id="{00000000-0008-0000-0000-0000D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73FD0A" id="Text Box 645" o:spid="_x0000_s1026" type="#_x0000_t202" style="position:absolute;margin-left:0;margin-top:0;width:6pt;height:2.25pt;z-index:2550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23104" behindDoc="0" locked="0" layoutInCell="1" allowOverlap="1" wp14:anchorId="511263D8" wp14:editId="2FE14DC9">
                      <wp:simplePos x="0" y="0"/>
                      <wp:positionH relativeFrom="column">
                        <wp:posOffset>0</wp:posOffset>
                      </wp:positionH>
                      <wp:positionV relativeFrom="paragraph">
                        <wp:posOffset>0</wp:posOffset>
                      </wp:positionV>
                      <wp:extent cx="76200" cy="28575"/>
                      <wp:effectExtent l="19050" t="19050" r="19050" b="28575"/>
                      <wp:wrapNone/>
                      <wp:docPr id="3285" name="Text Box 644">
                        <a:extLst xmlns:a="http://schemas.openxmlformats.org/drawingml/2006/main">
                          <a:ext uri="{FF2B5EF4-FFF2-40B4-BE49-F238E27FC236}">
                            <a16:creationId xmlns:a16="http://schemas.microsoft.com/office/drawing/2014/main" id="{00000000-0008-0000-0000-0000D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DDECC0" id="Text Box 644" o:spid="_x0000_s1026" type="#_x0000_t202" style="position:absolute;margin-left:0;margin-top:0;width:6pt;height:2.25pt;z-index:2550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24128" behindDoc="0" locked="0" layoutInCell="1" allowOverlap="1" wp14:anchorId="498D2D82" wp14:editId="5104869C">
                      <wp:simplePos x="0" y="0"/>
                      <wp:positionH relativeFrom="column">
                        <wp:posOffset>0</wp:posOffset>
                      </wp:positionH>
                      <wp:positionV relativeFrom="paragraph">
                        <wp:posOffset>0</wp:posOffset>
                      </wp:positionV>
                      <wp:extent cx="76200" cy="28575"/>
                      <wp:effectExtent l="19050" t="19050" r="19050" b="28575"/>
                      <wp:wrapNone/>
                      <wp:docPr id="3286" name="Text Box 643">
                        <a:extLst xmlns:a="http://schemas.openxmlformats.org/drawingml/2006/main">
                          <a:ext uri="{FF2B5EF4-FFF2-40B4-BE49-F238E27FC236}">
                            <a16:creationId xmlns:a16="http://schemas.microsoft.com/office/drawing/2014/main" id="{00000000-0008-0000-0000-0000D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808E37" id="Text Box 643" o:spid="_x0000_s1026" type="#_x0000_t202" style="position:absolute;margin-left:0;margin-top:0;width:6pt;height:2.25pt;z-index:2550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25152" behindDoc="0" locked="0" layoutInCell="1" allowOverlap="1" wp14:anchorId="4817BE7A" wp14:editId="222A9891">
                      <wp:simplePos x="0" y="0"/>
                      <wp:positionH relativeFrom="column">
                        <wp:posOffset>0</wp:posOffset>
                      </wp:positionH>
                      <wp:positionV relativeFrom="paragraph">
                        <wp:posOffset>0</wp:posOffset>
                      </wp:positionV>
                      <wp:extent cx="76200" cy="28575"/>
                      <wp:effectExtent l="19050" t="19050" r="19050" b="28575"/>
                      <wp:wrapNone/>
                      <wp:docPr id="3287" name="Text Box 642">
                        <a:extLst xmlns:a="http://schemas.openxmlformats.org/drawingml/2006/main">
                          <a:ext uri="{FF2B5EF4-FFF2-40B4-BE49-F238E27FC236}">
                            <a16:creationId xmlns:a16="http://schemas.microsoft.com/office/drawing/2014/main" id="{00000000-0008-0000-0000-0000D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4E22DD" id="Text Box 642" o:spid="_x0000_s1026" type="#_x0000_t202" style="position:absolute;margin-left:0;margin-top:0;width:6pt;height:2.25pt;z-index:2550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26176" behindDoc="0" locked="0" layoutInCell="1" allowOverlap="1" wp14:anchorId="51F31786" wp14:editId="39981A4D">
                      <wp:simplePos x="0" y="0"/>
                      <wp:positionH relativeFrom="column">
                        <wp:posOffset>0</wp:posOffset>
                      </wp:positionH>
                      <wp:positionV relativeFrom="paragraph">
                        <wp:posOffset>0</wp:posOffset>
                      </wp:positionV>
                      <wp:extent cx="76200" cy="28575"/>
                      <wp:effectExtent l="19050" t="19050" r="19050" b="28575"/>
                      <wp:wrapNone/>
                      <wp:docPr id="3288" name="Text Box 641">
                        <a:extLst xmlns:a="http://schemas.openxmlformats.org/drawingml/2006/main">
                          <a:ext uri="{FF2B5EF4-FFF2-40B4-BE49-F238E27FC236}">
                            <a16:creationId xmlns:a16="http://schemas.microsoft.com/office/drawing/2014/main" id="{00000000-0008-0000-0000-0000D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A052EC" id="Text Box 641" o:spid="_x0000_s1026" type="#_x0000_t202" style="position:absolute;margin-left:0;margin-top:0;width:6pt;height:2.25pt;z-index:2550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27200" behindDoc="0" locked="0" layoutInCell="1" allowOverlap="1" wp14:anchorId="75DA5B46" wp14:editId="328874C8">
                      <wp:simplePos x="0" y="0"/>
                      <wp:positionH relativeFrom="column">
                        <wp:posOffset>0</wp:posOffset>
                      </wp:positionH>
                      <wp:positionV relativeFrom="paragraph">
                        <wp:posOffset>0</wp:posOffset>
                      </wp:positionV>
                      <wp:extent cx="76200" cy="28575"/>
                      <wp:effectExtent l="19050" t="19050" r="19050" b="28575"/>
                      <wp:wrapNone/>
                      <wp:docPr id="3289" name="Text Box 640">
                        <a:extLst xmlns:a="http://schemas.openxmlformats.org/drawingml/2006/main">
                          <a:ext uri="{FF2B5EF4-FFF2-40B4-BE49-F238E27FC236}">
                            <a16:creationId xmlns:a16="http://schemas.microsoft.com/office/drawing/2014/main" id="{00000000-0008-0000-0000-0000D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F1FF53" id="Text Box 640" o:spid="_x0000_s1026" type="#_x0000_t202" style="position:absolute;margin-left:0;margin-top:0;width:6pt;height:2.25pt;z-index:2550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28224" behindDoc="0" locked="0" layoutInCell="1" allowOverlap="1" wp14:anchorId="54EC8656" wp14:editId="76318AF7">
                      <wp:simplePos x="0" y="0"/>
                      <wp:positionH relativeFrom="column">
                        <wp:posOffset>0</wp:posOffset>
                      </wp:positionH>
                      <wp:positionV relativeFrom="paragraph">
                        <wp:posOffset>0</wp:posOffset>
                      </wp:positionV>
                      <wp:extent cx="76200" cy="28575"/>
                      <wp:effectExtent l="19050" t="19050" r="19050" b="28575"/>
                      <wp:wrapNone/>
                      <wp:docPr id="3290" name="Text Box 639">
                        <a:extLst xmlns:a="http://schemas.openxmlformats.org/drawingml/2006/main">
                          <a:ext uri="{FF2B5EF4-FFF2-40B4-BE49-F238E27FC236}">
                            <a16:creationId xmlns:a16="http://schemas.microsoft.com/office/drawing/2014/main" id="{00000000-0008-0000-0000-0000D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B64C5E" id="Text Box 639" o:spid="_x0000_s1026" type="#_x0000_t202" style="position:absolute;margin-left:0;margin-top:0;width:6pt;height:2.25pt;z-index:2550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29248" behindDoc="0" locked="0" layoutInCell="1" allowOverlap="1" wp14:anchorId="10EA7F77" wp14:editId="5DA592BF">
                      <wp:simplePos x="0" y="0"/>
                      <wp:positionH relativeFrom="column">
                        <wp:posOffset>0</wp:posOffset>
                      </wp:positionH>
                      <wp:positionV relativeFrom="paragraph">
                        <wp:posOffset>0</wp:posOffset>
                      </wp:positionV>
                      <wp:extent cx="76200" cy="28575"/>
                      <wp:effectExtent l="19050" t="19050" r="19050" b="28575"/>
                      <wp:wrapNone/>
                      <wp:docPr id="3291" name="Text Box 638">
                        <a:extLst xmlns:a="http://schemas.openxmlformats.org/drawingml/2006/main">
                          <a:ext uri="{FF2B5EF4-FFF2-40B4-BE49-F238E27FC236}">
                            <a16:creationId xmlns:a16="http://schemas.microsoft.com/office/drawing/2014/main" id="{00000000-0008-0000-0000-0000D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081E63" id="Text Box 638" o:spid="_x0000_s1026" type="#_x0000_t202" style="position:absolute;margin-left:0;margin-top:0;width:6pt;height:2.25pt;z-index:2550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30272" behindDoc="0" locked="0" layoutInCell="1" allowOverlap="1" wp14:anchorId="0F28B321" wp14:editId="7CD5378B">
                      <wp:simplePos x="0" y="0"/>
                      <wp:positionH relativeFrom="column">
                        <wp:posOffset>0</wp:posOffset>
                      </wp:positionH>
                      <wp:positionV relativeFrom="paragraph">
                        <wp:posOffset>0</wp:posOffset>
                      </wp:positionV>
                      <wp:extent cx="76200" cy="28575"/>
                      <wp:effectExtent l="19050" t="19050" r="19050" b="28575"/>
                      <wp:wrapNone/>
                      <wp:docPr id="3292" name="Text Box 637">
                        <a:extLst xmlns:a="http://schemas.openxmlformats.org/drawingml/2006/main">
                          <a:ext uri="{FF2B5EF4-FFF2-40B4-BE49-F238E27FC236}">
                            <a16:creationId xmlns:a16="http://schemas.microsoft.com/office/drawing/2014/main" id="{00000000-0008-0000-0000-0000D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AA1326" id="Text Box 637" o:spid="_x0000_s1026" type="#_x0000_t202" style="position:absolute;margin-left:0;margin-top:0;width:6pt;height:2.25pt;z-index:2550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31296" behindDoc="0" locked="0" layoutInCell="1" allowOverlap="1" wp14:anchorId="276CA3A0" wp14:editId="35AE1B77">
                      <wp:simplePos x="0" y="0"/>
                      <wp:positionH relativeFrom="column">
                        <wp:posOffset>0</wp:posOffset>
                      </wp:positionH>
                      <wp:positionV relativeFrom="paragraph">
                        <wp:posOffset>0</wp:posOffset>
                      </wp:positionV>
                      <wp:extent cx="76200" cy="28575"/>
                      <wp:effectExtent l="19050" t="19050" r="19050" b="28575"/>
                      <wp:wrapNone/>
                      <wp:docPr id="3293" name="Text Box 636">
                        <a:extLst xmlns:a="http://schemas.openxmlformats.org/drawingml/2006/main">
                          <a:ext uri="{FF2B5EF4-FFF2-40B4-BE49-F238E27FC236}">
                            <a16:creationId xmlns:a16="http://schemas.microsoft.com/office/drawing/2014/main" id="{00000000-0008-0000-0000-0000D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99E15C" id="Text Box 636" o:spid="_x0000_s1026" type="#_x0000_t202" style="position:absolute;margin-left:0;margin-top:0;width:6pt;height:2.25pt;z-index:2550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32320" behindDoc="0" locked="0" layoutInCell="1" allowOverlap="1" wp14:anchorId="0DCDF22B" wp14:editId="50977969">
                      <wp:simplePos x="0" y="0"/>
                      <wp:positionH relativeFrom="column">
                        <wp:posOffset>0</wp:posOffset>
                      </wp:positionH>
                      <wp:positionV relativeFrom="paragraph">
                        <wp:posOffset>0</wp:posOffset>
                      </wp:positionV>
                      <wp:extent cx="76200" cy="28575"/>
                      <wp:effectExtent l="19050" t="19050" r="19050" b="28575"/>
                      <wp:wrapNone/>
                      <wp:docPr id="3294" name="Text Box 635">
                        <a:extLst xmlns:a="http://schemas.openxmlformats.org/drawingml/2006/main">
                          <a:ext uri="{FF2B5EF4-FFF2-40B4-BE49-F238E27FC236}">
                            <a16:creationId xmlns:a16="http://schemas.microsoft.com/office/drawing/2014/main" id="{00000000-0008-0000-0000-0000D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EEB2FF" id="Text Box 635" o:spid="_x0000_s1026" type="#_x0000_t202" style="position:absolute;margin-left:0;margin-top:0;width:6pt;height:2.25pt;z-index:2550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33344" behindDoc="0" locked="0" layoutInCell="1" allowOverlap="1" wp14:anchorId="30D00236" wp14:editId="19104A71">
                      <wp:simplePos x="0" y="0"/>
                      <wp:positionH relativeFrom="column">
                        <wp:posOffset>0</wp:posOffset>
                      </wp:positionH>
                      <wp:positionV relativeFrom="paragraph">
                        <wp:posOffset>0</wp:posOffset>
                      </wp:positionV>
                      <wp:extent cx="76200" cy="28575"/>
                      <wp:effectExtent l="19050" t="19050" r="19050" b="28575"/>
                      <wp:wrapNone/>
                      <wp:docPr id="3295" name="Text Box 634">
                        <a:extLst xmlns:a="http://schemas.openxmlformats.org/drawingml/2006/main">
                          <a:ext uri="{FF2B5EF4-FFF2-40B4-BE49-F238E27FC236}">
                            <a16:creationId xmlns:a16="http://schemas.microsoft.com/office/drawing/2014/main" id="{00000000-0008-0000-0000-0000D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5830BE" id="Text Box 634" o:spid="_x0000_s1026" type="#_x0000_t202" style="position:absolute;margin-left:0;margin-top:0;width:6pt;height:2.25pt;z-index:2550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34368" behindDoc="0" locked="0" layoutInCell="1" allowOverlap="1" wp14:anchorId="36F19A00" wp14:editId="3240BB1B">
                      <wp:simplePos x="0" y="0"/>
                      <wp:positionH relativeFrom="column">
                        <wp:posOffset>0</wp:posOffset>
                      </wp:positionH>
                      <wp:positionV relativeFrom="paragraph">
                        <wp:posOffset>0</wp:posOffset>
                      </wp:positionV>
                      <wp:extent cx="76200" cy="28575"/>
                      <wp:effectExtent l="19050" t="19050" r="19050" b="28575"/>
                      <wp:wrapNone/>
                      <wp:docPr id="3296" name="Text Box 633">
                        <a:extLst xmlns:a="http://schemas.openxmlformats.org/drawingml/2006/main">
                          <a:ext uri="{FF2B5EF4-FFF2-40B4-BE49-F238E27FC236}">
                            <a16:creationId xmlns:a16="http://schemas.microsoft.com/office/drawing/2014/main" id="{00000000-0008-0000-0000-0000E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A59A59" id="Text Box 633" o:spid="_x0000_s1026" type="#_x0000_t202" style="position:absolute;margin-left:0;margin-top:0;width:6pt;height:2.25pt;z-index:2550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35392" behindDoc="0" locked="0" layoutInCell="1" allowOverlap="1" wp14:anchorId="6DADB74E" wp14:editId="4859B3D2">
                      <wp:simplePos x="0" y="0"/>
                      <wp:positionH relativeFrom="column">
                        <wp:posOffset>0</wp:posOffset>
                      </wp:positionH>
                      <wp:positionV relativeFrom="paragraph">
                        <wp:posOffset>0</wp:posOffset>
                      </wp:positionV>
                      <wp:extent cx="76200" cy="28575"/>
                      <wp:effectExtent l="19050" t="19050" r="19050" b="28575"/>
                      <wp:wrapNone/>
                      <wp:docPr id="3297" name="Text Box 632">
                        <a:extLst xmlns:a="http://schemas.openxmlformats.org/drawingml/2006/main">
                          <a:ext uri="{FF2B5EF4-FFF2-40B4-BE49-F238E27FC236}">
                            <a16:creationId xmlns:a16="http://schemas.microsoft.com/office/drawing/2014/main" id="{00000000-0008-0000-0000-0000E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EAEC98" id="Text Box 632" o:spid="_x0000_s1026" type="#_x0000_t202" style="position:absolute;margin-left:0;margin-top:0;width:6pt;height:2.25pt;z-index:2550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36416" behindDoc="0" locked="0" layoutInCell="1" allowOverlap="1" wp14:anchorId="3C5E2C37" wp14:editId="40C57D58">
                      <wp:simplePos x="0" y="0"/>
                      <wp:positionH relativeFrom="column">
                        <wp:posOffset>0</wp:posOffset>
                      </wp:positionH>
                      <wp:positionV relativeFrom="paragraph">
                        <wp:posOffset>0</wp:posOffset>
                      </wp:positionV>
                      <wp:extent cx="76200" cy="28575"/>
                      <wp:effectExtent l="19050" t="19050" r="19050" b="28575"/>
                      <wp:wrapNone/>
                      <wp:docPr id="3298" name="Text Box 631">
                        <a:extLst xmlns:a="http://schemas.openxmlformats.org/drawingml/2006/main">
                          <a:ext uri="{FF2B5EF4-FFF2-40B4-BE49-F238E27FC236}">
                            <a16:creationId xmlns:a16="http://schemas.microsoft.com/office/drawing/2014/main" id="{00000000-0008-0000-0000-0000E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E276E9" id="Text Box 631" o:spid="_x0000_s1026" type="#_x0000_t202" style="position:absolute;margin-left:0;margin-top:0;width:6pt;height:2.25pt;z-index:2550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37440" behindDoc="0" locked="0" layoutInCell="1" allowOverlap="1" wp14:anchorId="03D2FDA5" wp14:editId="77DF58FF">
                      <wp:simplePos x="0" y="0"/>
                      <wp:positionH relativeFrom="column">
                        <wp:posOffset>0</wp:posOffset>
                      </wp:positionH>
                      <wp:positionV relativeFrom="paragraph">
                        <wp:posOffset>0</wp:posOffset>
                      </wp:positionV>
                      <wp:extent cx="76200" cy="28575"/>
                      <wp:effectExtent l="19050" t="19050" r="19050" b="28575"/>
                      <wp:wrapNone/>
                      <wp:docPr id="3299" name="Text Box 630">
                        <a:extLst xmlns:a="http://schemas.openxmlformats.org/drawingml/2006/main">
                          <a:ext uri="{FF2B5EF4-FFF2-40B4-BE49-F238E27FC236}">
                            <a16:creationId xmlns:a16="http://schemas.microsoft.com/office/drawing/2014/main" id="{00000000-0008-0000-0000-0000E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FB9256" id="Text Box 630" o:spid="_x0000_s1026" type="#_x0000_t202" style="position:absolute;margin-left:0;margin-top:0;width:6pt;height:2.25pt;z-index:2550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38464" behindDoc="0" locked="0" layoutInCell="1" allowOverlap="1" wp14:anchorId="5059573E" wp14:editId="115A46AD">
                      <wp:simplePos x="0" y="0"/>
                      <wp:positionH relativeFrom="column">
                        <wp:posOffset>0</wp:posOffset>
                      </wp:positionH>
                      <wp:positionV relativeFrom="paragraph">
                        <wp:posOffset>0</wp:posOffset>
                      </wp:positionV>
                      <wp:extent cx="76200" cy="28575"/>
                      <wp:effectExtent l="19050" t="19050" r="19050" b="28575"/>
                      <wp:wrapNone/>
                      <wp:docPr id="3300" name="Text Box 629">
                        <a:extLst xmlns:a="http://schemas.openxmlformats.org/drawingml/2006/main">
                          <a:ext uri="{FF2B5EF4-FFF2-40B4-BE49-F238E27FC236}">
                            <a16:creationId xmlns:a16="http://schemas.microsoft.com/office/drawing/2014/main" id="{00000000-0008-0000-0000-0000E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475230" id="Text Box 629" o:spid="_x0000_s1026" type="#_x0000_t202" style="position:absolute;margin-left:0;margin-top:0;width:6pt;height:2.25pt;z-index:2550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39488" behindDoc="0" locked="0" layoutInCell="1" allowOverlap="1" wp14:anchorId="0E74B720" wp14:editId="43E970B8">
                      <wp:simplePos x="0" y="0"/>
                      <wp:positionH relativeFrom="column">
                        <wp:posOffset>0</wp:posOffset>
                      </wp:positionH>
                      <wp:positionV relativeFrom="paragraph">
                        <wp:posOffset>0</wp:posOffset>
                      </wp:positionV>
                      <wp:extent cx="76200" cy="28575"/>
                      <wp:effectExtent l="19050" t="19050" r="19050" b="28575"/>
                      <wp:wrapNone/>
                      <wp:docPr id="3301" name="Text Box 628">
                        <a:extLst xmlns:a="http://schemas.openxmlformats.org/drawingml/2006/main">
                          <a:ext uri="{FF2B5EF4-FFF2-40B4-BE49-F238E27FC236}">
                            <a16:creationId xmlns:a16="http://schemas.microsoft.com/office/drawing/2014/main" id="{00000000-0008-0000-0000-0000E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26C225" id="Text Box 628" o:spid="_x0000_s1026" type="#_x0000_t202" style="position:absolute;margin-left:0;margin-top:0;width:6pt;height:2.25pt;z-index:2550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40512" behindDoc="0" locked="0" layoutInCell="1" allowOverlap="1" wp14:anchorId="2EA1F2AF" wp14:editId="3FE702B8">
                      <wp:simplePos x="0" y="0"/>
                      <wp:positionH relativeFrom="column">
                        <wp:posOffset>0</wp:posOffset>
                      </wp:positionH>
                      <wp:positionV relativeFrom="paragraph">
                        <wp:posOffset>0</wp:posOffset>
                      </wp:positionV>
                      <wp:extent cx="76200" cy="28575"/>
                      <wp:effectExtent l="19050" t="19050" r="19050" b="28575"/>
                      <wp:wrapNone/>
                      <wp:docPr id="3302" name="Text Box 627">
                        <a:extLst xmlns:a="http://schemas.openxmlformats.org/drawingml/2006/main">
                          <a:ext uri="{FF2B5EF4-FFF2-40B4-BE49-F238E27FC236}">
                            <a16:creationId xmlns:a16="http://schemas.microsoft.com/office/drawing/2014/main" id="{00000000-0008-0000-0000-0000E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3B45EE" id="Text Box 627" o:spid="_x0000_s1026" type="#_x0000_t202" style="position:absolute;margin-left:0;margin-top:0;width:6pt;height:2.25pt;z-index:2550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41536" behindDoc="0" locked="0" layoutInCell="1" allowOverlap="1" wp14:anchorId="15E7F5EC" wp14:editId="0A9690D9">
                      <wp:simplePos x="0" y="0"/>
                      <wp:positionH relativeFrom="column">
                        <wp:posOffset>0</wp:posOffset>
                      </wp:positionH>
                      <wp:positionV relativeFrom="paragraph">
                        <wp:posOffset>0</wp:posOffset>
                      </wp:positionV>
                      <wp:extent cx="76200" cy="28575"/>
                      <wp:effectExtent l="19050" t="19050" r="19050" b="28575"/>
                      <wp:wrapNone/>
                      <wp:docPr id="3303" name="Text Box 626">
                        <a:extLst xmlns:a="http://schemas.openxmlformats.org/drawingml/2006/main">
                          <a:ext uri="{FF2B5EF4-FFF2-40B4-BE49-F238E27FC236}">
                            <a16:creationId xmlns:a16="http://schemas.microsoft.com/office/drawing/2014/main" id="{00000000-0008-0000-0000-0000E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764375" id="Text Box 626" o:spid="_x0000_s1026" type="#_x0000_t202" style="position:absolute;margin-left:0;margin-top:0;width:6pt;height:2.25pt;z-index:2550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42560" behindDoc="0" locked="0" layoutInCell="1" allowOverlap="1" wp14:anchorId="7ED22A1C" wp14:editId="69D7CD25">
                      <wp:simplePos x="0" y="0"/>
                      <wp:positionH relativeFrom="column">
                        <wp:posOffset>0</wp:posOffset>
                      </wp:positionH>
                      <wp:positionV relativeFrom="paragraph">
                        <wp:posOffset>0</wp:posOffset>
                      </wp:positionV>
                      <wp:extent cx="76200" cy="28575"/>
                      <wp:effectExtent l="19050" t="19050" r="19050" b="28575"/>
                      <wp:wrapNone/>
                      <wp:docPr id="3304" name="Text Box 625">
                        <a:extLst xmlns:a="http://schemas.openxmlformats.org/drawingml/2006/main">
                          <a:ext uri="{FF2B5EF4-FFF2-40B4-BE49-F238E27FC236}">
                            <a16:creationId xmlns:a16="http://schemas.microsoft.com/office/drawing/2014/main" id="{00000000-0008-0000-0000-0000E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DEB2FE" id="Text Box 625" o:spid="_x0000_s1026" type="#_x0000_t202" style="position:absolute;margin-left:0;margin-top:0;width:6pt;height:2.25pt;z-index:2550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43584" behindDoc="0" locked="0" layoutInCell="1" allowOverlap="1" wp14:anchorId="5FA66A08" wp14:editId="4910E37D">
                      <wp:simplePos x="0" y="0"/>
                      <wp:positionH relativeFrom="column">
                        <wp:posOffset>0</wp:posOffset>
                      </wp:positionH>
                      <wp:positionV relativeFrom="paragraph">
                        <wp:posOffset>0</wp:posOffset>
                      </wp:positionV>
                      <wp:extent cx="76200" cy="28575"/>
                      <wp:effectExtent l="19050" t="19050" r="19050" b="28575"/>
                      <wp:wrapNone/>
                      <wp:docPr id="3305" name="Text Box 624">
                        <a:extLst xmlns:a="http://schemas.openxmlformats.org/drawingml/2006/main">
                          <a:ext uri="{FF2B5EF4-FFF2-40B4-BE49-F238E27FC236}">
                            <a16:creationId xmlns:a16="http://schemas.microsoft.com/office/drawing/2014/main" id="{00000000-0008-0000-0000-0000E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D1BAD3" id="Text Box 624" o:spid="_x0000_s1026" type="#_x0000_t202" style="position:absolute;margin-left:0;margin-top:0;width:6pt;height:2.25pt;z-index:2550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44608" behindDoc="0" locked="0" layoutInCell="1" allowOverlap="1" wp14:anchorId="0E3EAA79" wp14:editId="0B6A6487">
                      <wp:simplePos x="0" y="0"/>
                      <wp:positionH relativeFrom="column">
                        <wp:posOffset>0</wp:posOffset>
                      </wp:positionH>
                      <wp:positionV relativeFrom="paragraph">
                        <wp:posOffset>0</wp:posOffset>
                      </wp:positionV>
                      <wp:extent cx="76200" cy="28575"/>
                      <wp:effectExtent l="19050" t="19050" r="19050" b="28575"/>
                      <wp:wrapNone/>
                      <wp:docPr id="3306" name="Text Box 623">
                        <a:extLst xmlns:a="http://schemas.openxmlformats.org/drawingml/2006/main">
                          <a:ext uri="{FF2B5EF4-FFF2-40B4-BE49-F238E27FC236}">
                            <a16:creationId xmlns:a16="http://schemas.microsoft.com/office/drawing/2014/main" id="{00000000-0008-0000-0000-0000E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28061B" id="Text Box 623" o:spid="_x0000_s1026" type="#_x0000_t202" style="position:absolute;margin-left:0;margin-top:0;width:6pt;height:2.25pt;z-index:2550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45632" behindDoc="0" locked="0" layoutInCell="1" allowOverlap="1" wp14:anchorId="151E9736" wp14:editId="3F2FB9D3">
                      <wp:simplePos x="0" y="0"/>
                      <wp:positionH relativeFrom="column">
                        <wp:posOffset>0</wp:posOffset>
                      </wp:positionH>
                      <wp:positionV relativeFrom="paragraph">
                        <wp:posOffset>0</wp:posOffset>
                      </wp:positionV>
                      <wp:extent cx="76200" cy="28575"/>
                      <wp:effectExtent l="19050" t="19050" r="19050" b="28575"/>
                      <wp:wrapNone/>
                      <wp:docPr id="3307" name="Text Box 622">
                        <a:extLst xmlns:a="http://schemas.openxmlformats.org/drawingml/2006/main">
                          <a:ext uri="{FF2B5EF4-FFF2-40B4-BE49-F238E27FC236}">
                            <a16:creationId xmlns:a16="http://schemas.microsoft.com/office/drawing/2014/main" id="{00000000-0008-0000-0000-0000E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C6349B" id="Text Box 622" o:spid="_x0000_s1026" type="#_x0000_t202" style="position:absolute;margin-left:0;margin-top:0;width:6pt;height:2.25pt;z-index:2550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46656" behindDoc="0" locked="0" layoutInCell="1" allowOverlap="1" wp14:anchorId="519BAF62" wp14:editId="5376B0F4">
                      <wp:simplePos x="0" y="0"/>
                      <wp:positionH relativeFrom="column">
                        <wp:posOffset>0</wp:posOffset>
                      </wp:positionH>
                      <wp:positionV relativeFrom="paragraph">
                        <wp:posOffset>0</wp:posOffset>
                      </wp:positionV>
                      <wp:extent cx="76200" cy="28575"/>
                      <wp:effectExtent l="19050" t="19050" r="19050" b="28575"/>
                      <wp:wrapNone/>
                      <wp:docPr id="3308" name="Text Box 621">
                        <a:extLst xmlns:a="http://schemas.openxmlformats.org/drawingml/2006/main">
                          <a:ext uri="{FF2B5EF4-FFF2-40B4-BE49-F238E27FC236}">
                            <a16:creationId xmlns:a16="http://schemas.microsoft.com/office/drawing/2014/main" id="{00000000-0008-0000-0000-0000E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075E03" id="Text Box 621" o:spid="_x0000_s1026" type="#_x0000_t202" style="position:absolute;margin-left:0;margin-top:0;width:6pt;height:2.25pt;z-index:2550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47680" behindDoc="0" locked="0" layoutInCell="1" allowOverlap="1" wp14:anchorId="5CA4285A" wp14:editId="784AF311">
                      <wp:simplePos x="0" y="0"/>
                      <wp:positionH relativeFrom="column">
                        <wp:posOffset>0</wp:posOffset>
                      </wp:positionH>
                      <wp:positionV relativeFrom="paragraph">
                        <wp:posOffset>0</wp:posOffset>
                      </wp:positionV>
                      <wp:extent cx="76200" cy="28575"/>
                      <wp:effectExtent l="19050" t="19050" r="19050" b="28575"/>
                      <wp:wrapNone/>
                      <wp:docPr id="3309" name="Text Box 620">
                        <a:extLst xmlns:a="http://schemas.openxmlformats.org/drawingml/2006/main">
                          <a:ext uri="{FF2B5EF4-FFF2-40B4-BE49-F238E27FC236}">
                            <a16:creationId xmlns:a16="http://schemas.microsoft.com/office/drawing/2014/main" id="{00000000-0008-0000-0000-0000E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558C8D" id="Text Box 620" o:spid="_x0000_s1026" type="#_x0000_t202" style="position:absolute;margin-left:0;margin-top:0;width:6pt;height:2.25pt;z-index:2550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48704" behindDoc="0" locked="0" layoutInCell="1" allowOverlap="1" wp14:anchorId="20ACF829" wp14:editId="4EA1894F">
                      <wp:simplePos x="0" y="0"/>
                      <wp:positionH relativeFrom="column">
                        <wp:posOffset>0</wp:posOffset>
                      </wp:positionH>
                      <wp:positionV relativeFrom="paragraph">
                        <wp:posOffset>0</wp:posOffset>
                      </wp:positionV>
                      <wp:extent cx="76200" cy="28575"/>
                      <wp:effectExtent l="19050" t="19050" r="19050" b="28575"/>
                      <wp:wrapNone/>
                      <wp:docPr id="3310" name="Text Box 619">
                        <a:extLst xmlns:a="http://schemas.openxmlformats.org/drawingml/2006/main">
                          <a:ext uri="{FF2B5EF4-FFF2-40B4-BE49-F238E27FC236}">
                            <a16:creationId xmlns:a16="http://schemas.microsoft.com/office/drawing/2014/main" id="{00000000-0008-0000-0000-0000E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430EF9" id="Text Box 619" o:spid="_x0000_s1026" type="#_x0000_t202" style="position:absolute;margin-left:0;margin-top:0;width:6pt;height:2.25pt;z-index:2550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49728" behindDoc="0" locked="0" layoutInCell="1" allowOverlap="1" wp14:anchorId="26B91337" wp14:editId="4A8C3CCC">
                      <wp:simplePos x="0" y="0"/>
                      <wp:positionH relativeFrom="column">
                        <wp:posOffset>0</wp:posOffset>
                      </wp:positionH>
                      <wp:positionV relativeFrom="paragraph">
                        <wp:posOffset>0</wp:posOffset>
                      </wp:positionV>
                      <wp:extent cx="76200" cy="28575"/>
                      <wp:effectExtent l="19050" t="19050" r="19050" b="28575"/>
                      <wp:wrapNone/>
                      <wp:docPr id="3311" name="Text Box 618">
                        <a:extLst xmlns:a="http://schemas.openxmlformats.org/drawingml/2006/main">
                          <a:ext uri="{FF2B5EF4-FFF2-40B4-BE49-F238E27FC236}">
                            <a16:creationId xmlns:a16="http://schemas.microsoft.com/office/drawing/2014/main" id="{00000000-0008-0000-0000-0000E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1A4389" id="Text Box 618" o:spid="_x0000_s1026" type="#_x0000_t202" style="position:absolute;margin-left:0;margin-top:0;width:6pt;height:2.25pt;z-index:2550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50752" behindDoc="0" locked="0" layoutInCell="1" allowOverlap="1" wp14:anchorId="2522E20D" wp14:editId="15B93780">
                      <wp:simplePos x="0" y="0"/>
                      <wp:positionH relativeFrom="column">
                        <wp:posOffset>0</wp:posOffset>
                      </wp:positionH>
                      <wp:positionV relativeFrom="paragraph">
                        <wp:posOffset>0</wp:posOffset>
                      </wp:positionV>
                      <wp:extent cx="76200" cy="28575"/>
                      <wp:effectExtent l="19050" t="19050" r="19050" b="28575"/>
                      <wp:wrapNone/>
                      <wp:docPr id="3312" name="Text Box 617">
                        <a:extLst xmlns:a="http://schemas.openxmlformats.org/drawingml/2006/main">
                          <a:ext uri="{FF2B5EF4-FFF2-40B4-BE49-F238E27FC236}">
                            <a16:creationId xmlns:a16="http://schemas.microsoft.com/office/drawing/2014/main" id="{00000000-0008-0000-0000-0000F0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6C12BF" id="Text Box 617" o:spid="_x0000_s1026" type="#_x0000_t202" style="position:absolute;margin-left:0;margin-top:0;width:6pt;height:2.25pt;z-index:2550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51776" behindDoc="0" locked="0" layoutInCell="1" allowOverlap="1" wp14:anchorId="4646C19F" wp14:editId="1E255F0E">
                      <wp:simplePos x="0" y="0"/>
                      <wp:positionH relativeFrom="column">
                        <wp:posOffset>0</wp:posOffset>
                      </wp:positionH>
                      <wp:positionV relativeFrom="paragraph">
                        <wp:posOffset>0</wp:posOffset>
                      </wp:positionV>
                      <wp:extent cx="76200" cy="28575"/>
                      <wp:effectExtent l="19050" t="19050" r="19050" b="28575"/>
                      <wp:wrapNone/>
                      <wp:docPr id="3313" name="Text Box 616">
                        <a:extLst xmlns:a="http://schemas.openxmlformats.org/drawingml/2006/main">
                          <a:ext uri="{FF2B5EF4-FFF2-40B4-BE49-F238E27FC236}">
                            <a16:creationId xmlns:a16="http://schemas.microsoft.com/office/drawing/2014/main" id="{00000000-0008-0000-0000-0000F1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A531CE" id="Text Box 616" o:spid="_x0000_s1026" type="#_x0000_t202" style="position:absolute;margin-left:0;margin-top:0;width:6pt;height:2.25pt;z-index:2550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52800" behindDoc="0" locked="0" layoutInCell="1" allowOverlap="1" wp14:anchorId="237ED3BE" wp14:editId="202919C3">
                      <wp:simplePos x="0" y="0"/>
                      <wp:positionH relativeFrom="column">
                        <wp:posOffset>0</wp:posOffset>
                      </wp:positionH>
                      <wp:positionV relativeFrom="paragraph">
                        <wp:posOffset>0</wp:posOffset>
                      </wp:positionV>
                      <wp:extent cx="76200" cy="28575"/>
                      <wp:effectExtent l="19050" t="19050" r="19050" b="28575"/>
                      <wp:wrapNone/>
                      <wp:docPr id="3314" name="Text Box 615">
                        <a:extLst xmlns:a="http://schemas.openxmlformats.org/drawingml/2006/main">
                          <a:ext uri="{FF2B5EF4-FFF2-40B4-BE49-F238E27FC236}">
                            <a16:creationId xmlns:a16="http://schemas.microsoft.com/office/drawing/2014/main" id="{00000000-0008-0000-0000-0000F2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9A44B1" id="Text Box 615" o:spid="_x0000_s1026" type="#_x0000_t202" style="position:absolute;margin-left:0;margin-top:0;width:6pt;height:2.25pt;z-index:2550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53824" behindDoc="0" locked="0" layoutInCell="1" allowOverlap="1" wp14:anchorId="538DF7D7" wp14:editId="5A7A3A98">
                      <wp:simplePos x="0" y="0"/>
                      <wp:positionH relativeFrom="column">
                        <wp:posOffset>0</wp:posOffset>
                      </wp:positionH>
                      <wp:positionV relativeFrom="paragraph">
                        <wp:posOffset>0</wp:posOffset>
                      </wp:positionV>
                      <wp:extent cx="76200" cy="28575"/>
                      <wp:effectExtent l="19050" t="19050" r="19050" b="28575"/>
                      <wp:wrapNone/>
                      <wp:docPr id="3315" name="Text Box 614">
                        <a:extLst xmlns:a="http://schemas.openxmlformats.org/drawingml/2006/main">
                          <a:ext uri="{FF2B5EF4-FFF2-40B4-BE49-F238E27FC236}">
                            <a16:creationId xmlns:a16="http://schemas.microsoft.com/office/drawing/2014/main" id="{00000000-0008-0000-0000-0000F3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BD7687" id="Text Box 614" o:spid="_x0000_s1026" type="#_x0000_t202" style="position:absolute;margin-left:0;margin-top:0;width:6pt;height:2.25pt;z-index:2550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54848" behindDoc="0" locked="0" layoutInCell="1" allowOverlap="1" wp14:anchorId="0869C874" wp14:editId="01F569DC">
                      <wp:simplePos x="0" y="0"/>
                      <wp:positionH relativeFrom="column">
                        <wp:posOffset>0</wp:posOffset>
                      </wp:positionH>
                      <wp:positionV relativeFrom="paragraph">
                        <wp:posOffset>0</wp:posOffset>
                      </wp:positionV>
                      <wp:extent cx="76200" cy="28575"/>
                      <wp:effectExtent l="19050" t="19050" r="19050" b="28575"/>
                      <wp:wrapNone/>
                      <wp:docPr id="3316" name="Text Box 613">
                        <a:extLst xmlns:a="http://schemas.openxmlformats.org/drawingml/2006/main">
                          <a:ext uri="{FF2B5EF4-FFF2-40B4-BE49-F238E27FC236}">
                            <a16:creationId xmlns:a16="http://schemas.microsoft.com/office/drawing/2014/main" id="{00000000-0008-0000-0000-0000F4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9FDC37" id="Text Box 613" o:spid="_x0000_s1026" type="#_x0000_t202" style="position:absolute;margin-left:0;margin-top:0;width:6pt;height:2.25pt;z-index:2550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55872" behindDoc="0" locked="0" layoutInCell="1" allowOverlap="1" wp14:anchorId="5D3BB958" wp14:editId="264AED6B">
                      <wp:simplePos x="0" y="0"/>
                      <wp:positionH relativeFrom="column">
                        <wp:posOffset>0</wp:posOffset>
                      </wp:positionH>
                      <wp:positionV relativeFrom="paragraph">
                        <wp:posOffset>0</wp:posOffset>
                      </wp:positionV>
                      <wp:extent cx="76200" cy="28575"/>
                      <wp:effectExtent l="19050" t="19050" r="19050" b="28575"/>
                      <wp:wrapNone/>
                      <wp:docPr id="3317" name="Text Box 612">
                        <a:extLst xmlns:a="http://schemas.openxmlformats.org/drawingml/2006/main">
                          <a:ext uri="{FF2B5EF4-FFF2-40B4-BE49-F238E27FC236}">
                            <a16:creationId xmlns:a16="http://schemas.microsoft.com/office/drawing/2014/main" id="{00000000-0008-0000-0000-0000F5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8ECD91" id="Text Box 612" o:spid="_x0000_s1026" type="#_x0000_t202" style="position:absolute;margin-left:0;margin-top:0;width:6pt;height:2.25pt;z-index:2550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56896" behindDoc="0" locked="0" layoutInCell="1" allowOverlap="1" wp14:anchorId="57424F71" wp14:editId="55050278">
                      <wp:simplePos x="0" y="0"/>
                      <wp:positionH relativeFrom="column">
                        <wp:posOffset>0</wp:posOffset>
                      </wp:positionH>
                      <wp:positionV relativeFrom="paragraph">
                        <wp:posOffset>0</wp:posOffset>
                      </wp:positionV>
                      <wp:extent cx="76200" cy="28575"/>
                      <wp:effectExtent l="19050" t="19050" r="19050" b="28575"/>
                      <wp:wrapNone/>
                      <wp:docPr id="3318" name="Text Box 611">
                        <a:extLst xmlns:a="http://schemas.openxmlformats.org/drawingml/2006/main">
                          <a:ext uri="{FF2B5EF4-FFF2-40B4-BE49-F238E27FC236}">
                            <a16:creationId xmlns:a16="http://schemas.microsoft.com/office/drawing/2014/main" id="{00000000-0008-0000-0000-0000F6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E6A7E8" id="Text Box 611" o:spid="_x0000_s1026" type="#_x0000_t202" style="position:absolute;margin-left:0;margin-top:0;width:6pt;height:2.25pt;z-index:2550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57920" behindDoc="0" locked="0" layoutInCell="1" allowOverlap="1" wp14:anchorId="25EE802A" wp14:editId="304AD416">
                      <wp:simplePos x="0" y="0"/>
                      <wp:positionH relativeFrom="column">
                        <wp:posOffset>0</wp:posOffset>
                      </wp:positionH>
                      <wp:positionV relativeFrom="paragraph">
                        <wp:posOffset>0</wp:posOffset>
                      </wp:positionV>
                      <wp:extent cx="76200" cy="28575"/>
                      <wp:effectExtent l="19050" t="19050" r="19050" b="28575"/>
                      <wp:wrapNone/>
                      <wp:docPr id="3319" name="Text Box 610">
                        <a:extLst xmlns:a="http://schemas.openxmlformats.org/drawingml/2006/main">
                          <a:ext uri="{FF2B5EF4-FFF2-40B4-BE49-F238E27FC236}">
                            <a16:creationId xmlns:a16="http://schemas.microsoft.com/office/drawing/2014/main" id="{00000000-0008-0000-0000-0000F7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4BC2F0" id="Text Box 610" o:spid="_x0000_s1026" type="#_x0000_t202" style="position:absolute;margin-left:0;margin-top:0;width:6pt;height:2.25pt;z-index:2550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58944" behindDoc="0" locked="0" layoutInCell="1" allowOverlap="1" wp14:anchorId="49B78421" wp14:editId="6D3133ED">
                      <wp:simplePos x="0" y="0"/>
                      <wp:positionH relativeFrom="column">
                        <wp:posOffset>0</wp:posOffset>
                      </wp:positionH>
                      <wp:positionV relativeFrom="paragraph">
                        <wp:posOffset>0</wp:posOffset>
                      </wp:positionV>
                      <wp:extent cx="76200" cy="28575"/>
                      <wp:effectExtent l="19050" t="19050" r="19050" b="28575"/>
                      <wp:wrapNone/>
                      <wp:docPr id="3320" name="Text Box 609">
                        <a:extLst xmlns:a="http://schemas.openxmlformats.org/drawingml/2006/main">
                          <a:ext uri="{FF2B5EF4-FFF2-40B4-BE49-F238E27FC236}">
                            <a16:creationId xmlns:a16="http://schemas.microsoft.com/office/drawing/2014/main" id="{00000000-0008-0000-0000-0000F8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291281" id="Text Box 609" o:spid="_x0000_s1026" type="#_x0000_t202" style="position:absolute;margin-left:0;margin-top:0;width:6pt;height:2.25pt;z-index:2550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59968" behindDoc="0" locked="0" layoutInCell="1" allowOverlap="1" wp14:anchorId="2054BAA9" wp14:editId="40A0F901">
                      <wp:simplePos x="0" y="0"/>
                      <wp:positionH relativeFrom="column">
                        <wp:posOffset>0</wp:posOffset>
                      </wp:positionH>
                      <wp:positionV relativeFrom="paragraph">
                        <wp:posOffset>0</wp:posOffset>
                      </wp:positionV>
                      <wp:extent cx="76200" cy="28575"/>
                      <wp:effectExtent l="19050" t="19050" r="19050" b="28575"/>
                      <wp:wrapNone/>
                      <wp:docPr id="3321" name="Text Box 608">
                        <a:extLst xmlns:a="http://schemas.openxmlformats.org/drawingml/2006/main">
                          <a:ext uri="{FF2B5EF4-FFF2-40B4-BE49-F238E27FC236}">
                            <a16:creationId xmlns:a16="http://schemas.microsoft.com/office/drawing/2014/main" id="{00000000-0008-0000-0000-0000F9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AF9BFD" id="Text Box 608" o:spid="_x0000_s1026" type="#_x0000_t202" style="position:absolute;margin-left:0;margin-top:0;width:6pt;height:2.25pt;z-index:2550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60992" behindDoc="0" locked="0" layoutInCell="1" allowOverlap="1" wp14:anchorId="6D89A29C" wp14:editId="2781BD3C">
                      <wp:simplePos x="0" y="0"/>
                      <wp:positionH relativeFrom="column">
                        <wp:posOffset>0</wp:posOffset>
                      </wp:positionH>
                      <wp:positionV relativeFrom="paragraph">
                        <wp:posOffset>0</wp:posOffset>
                      </wp:positionV>
                      <wp:extent cx="76200" cy="28575"/>
                      <wp:effectExtent l="19050" t="19050" r="19050" b="28575"/>
                      <wp:wrapNone/>
                      <wp:docPr id="3322" name="Text Box 607">
                        <a:extLst xmlns:a="http://schemas.openxmlformats.org/drawingml/2006/main">
                          <a:ext uri="{FF2B5EF4-FFF2-40B4-BE49-F238E27FC236}">
                            <a16:creationId xmlns:a16="http://schemas.microsoft.com/office/drawing/2014/main" id="{00000000-0008-0000-0000-0000FA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0A96A" id="Text Box 607" o:spid="_x0000_s1026" type="#_x0000_t202" style="position:absolute;margin-left:0;margin-top:0;width:6pt;height:2.25pt;z-index:2550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62016" behindDoc="0" locked="0" layoutInCell="1" allowOverlap="1" wp14:anchorId="543023DF" wp14:editId="7E70A17F">
                      <wp:simplePos x="0" y="0"/>
                      <wp:positionH relativeFrom="column">
                        <wp:posOffset>0</wp:posOffset>
                      </wp:positionH>
                      <wp:positionV relativeFrom="paragraph">
                        <wp:posOffset>0</wp:posOffset>
                      </wp:positionV>
                      <wp:extent cx="76200" cy="28575"/>
                      <wp:effectExtent l="19050" t="19050" r="19050" b="28575"/>
                      <wp:wrapNone/>
                      <wp:docPr id="3323" name="Text Box 606">
                        <a:extLst xmlns:a="http://schemas.openxmlformats.org/drawingml/2006/main">
                          <a:ext uri="{FF2B5EF4-FFF2-40B4-BE49-F238E27FC236}">
                            <a16:creationId xmlns:a16="http://schemas.microsoft.com/office/drawing/2014/main" id="{00000000-0008-0000-0000-0000FB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50E17D" id="Text Box 606" o:spid="_x0000_s1026" type="#_x0000_t202" style="position:absolute;margin-left:0;margin-top:0;width:6pt;height:2.25pt;z-index:2550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63040" behindDoc="0" locked="0" layoutInCell="1" allowOverlap="1" wp14:anchorId="55DCFCC0" wp14:editId="5EDDFB91">
                      <wp:simplePos x="0" y="0"/>
                      <wp:positionH relativeFrom="column">
                        <wp:posOffset>0</wp:posOffset>
                      </wp:positionH>
                      <wp:positionV relativeFrom="paragraph">
                        <wp:posOffset>0</wp:posOffset>
                      </wp:positionV>
                      <wp:extent cx="76200" cy="28575"/>
                      <wp:effectExtent l="19050" t="19050" r="19050" b="28575"/>
                      <wp:wrapNone/>
                      <wp:docPr id="3324" name="Text Box 605">
                        <a:extLst xmlns:a="http://schemas.openxmlformats.org/drawingml/2006/main">
                          <a:ext uri="{FF2B5EF4-FFF2-40B4-BE49-F238E27FC236}">
                            <a16:creationId xmlns:a16="http://schemas.microsoft.com/office/drawing/2014/main" id="{00000000-0008-0000-0000-0000FC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BC9891" id="Text Box 605" o:spid="_x0000_s1026" type="#_x0000_t202" style="position:absolute;margin-left:0;margin-top:0;width:6pt;height:2.25pt;z-index:2550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64064" behindDoc="0" locked="0" layoutInCell="1" allowOverlap="1" wp14:anchorId="19D92A51" wp14:editId="2881503E">
                      <wp:simplePos x="0" y="0"/>
                      <wp:positionH relativeFrom="column">
                        <wp:posOffset>0</wp:posOffset>
                      </wp:positionH>
                      <wp:positionV relativeFrom="paragraph">
                        <wp:posOffset>0</wp:posOffset>
                      </wp:positionV>
                      <wp:extent cx="76200" cy="28575"/>
                      <wp:effectExtent l="19050" t="19050" r="19050" b="28575"/>
                      <wp:wrapNone/>
                      <wp:docPr id="3325" name="Text Box 604">
                        <a:extLst xmlns:a="http://schemas.openxmlformats.org/drawingml/2006/main">
                          <a:ext uri="{FF2B5EF4-FFF2-40B4-BE49-F238E27FC236}">
                            <a16:creationId xmlns:a16="http://schemas.microsoft.com/office/drawing/2014/main" id="{00000000-0008-0000-0000-0000FD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AB7D79" id="Text Box 604" o:spid="_x0000_s1026" type="#_x0000_t202" style="position:absolute;margin-left:0;margin-top:0;width:6pt;height:2.25pt;z-index:2550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65088" behindDoc="0" locked="0" layoutInCell="1" allowOverlap="1" wp14:anchorId="3B3933BA" wp14:editId="0008A1C6">
                      <wp:simplePos x="0" y="0"/>
                      <wp:positionH relativeFrom="column">
                        <wp:posOffset>0</wp:posOffset>
                      </wp:positionH>
                      <wp:positionV relativeFrom="paragraph">
                        <wp:posOffset>0</wp:posOffset>
                      </wp:positionV>
                      <wp:extent cx="76200" cy="28575"/>
                      <wp:effectExtent l="19050" t="19050" r="19050" b="28575"/>
                      <wp:wrapNone/>
                      <wp:docPr id="3326" name="Text Box 603">
                        <a:extLst xmlns:a="http://schemas.openxmlformats.org/drawingml/2006/main">
                          <a:ext uri="{FF2B5EF4-FFF2-40B4-BE49-F238E27FC236}">
                            <a16:creationId xmlns:a16="http://schemas.microsoft.com/office/drawing/2014/main" id="{00000000-0008-0000-0000-0000FE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976A61" id="Text Box 603" o:spid="_x0000_s1026" type="#_x0000_t202" style="position:absolute;margin-left:0;margin-top:0;width:6pt;height:2.25pt;z-index:2550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66112" behindDoc="0" locked="0" layoutInCell="1" allowOverlap="1" wp14:anchorId="1C82394B" wp14:editId="0FF837C0">
                      <wp:simplePos x="0" y="0"/>
                      <wp:positionH relativeFrom="column">
                        <wp:posOffset>0</wp:posOffset>
                      </wp:positionH>
                      <wp:positionV relativeFrom="paragraph">
                        <wp:posOffset>0</wp:posOffset>
                      </wp:positionV>
                      <wp:extent cx="76200" cy="28575"/>
                      <wp:effectExtent l="19050" t="19050" r="19050" b="28575"/>
                      <wp:wrapNone/>
                      <wp:docPr id="3327" name="Text Box 602">
                        <a:extLst xmlns:a="http://schemas.openxmlformats.org/drawingml/2006/main">
                          <a:ext uri="{FF2B5EF4-FFF2-40B4-BE49-F238E27FC236}">
                            <a16:creationId xmlns:a16="http://schemas.microsoft.com/office/drawing/2014/main" id="{00000000-0008-0000-0000-0000FF0C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C3DA52" id="Text Box 602" o:spid="_x0000_s1026" type="#_x0000_t202" style="position:absolute;margin-left:0;margin-top:0;width:6pt;height:2.25pt;z-index:2550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67136" behindDoc="0" locked="0" layoutInCell="1" allowOverlap="1" wp14:anchorId="4ADCBA1A" wp14:editId="74294817">
                      <wp:simplePos x="0" y="0"/>
                      <wp:positionH relativeFrom="column">
                        <wp:posOffset>0</wp:posOffset>
                      </wp:positionH>
                      <wp:positionV relativeFrom="paragraph">
                        <wp:posOffset>0</wp:posOffset>
                      </wp:positionV>
                      <wp:extent cx="76200" cy="28575"/>
                      <wp:effectExtent l="19050" t="19050" r="19050" b="28575"/>
                      <wp:wrapNone/>
                      <wp:docPr id="3328" name="Text Box 601">
                        <a:extLst xmlns:a="http://schemas.openxmlformats.org/drawingml/2006/main">
                          <a:ext uri="{FF2B5EF4-FFF2-40B4-BE49-F238E27FC236}">
                            <a16:creationId xmlns:a16="http://schemas.microsoft.com/office/drawing/2014/main" id="{00000000-0008-0000-0000-00000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38333F" id="Text Box 601" o:spid="_x0000_s1026" type="#_x0000_t202" style="position:absolute;margin-left:0;margin-top:0;width:6pt;height:2.25pt;z-index:2550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68160" behindDoc="0" locked="0" layoutInCell="1" allowOverlap="1" wp14:anchorId="10DC58B5" wp14:editId="744D1D84">
                      <wp:simplePos x="0" y="0"/>
                      <wp:positionH relativeFrom="column">
                        <wp:posOffset>0</wp:posOffset>
                      </wp:positionH>
                      <wp:positionV relativeFrom="paragraph">
                        <wp:posOffset>0</wp:posOffset>
                      </wp:positionV>
                      <wp:extent cx="76200" cy="28575"/>
                      <wp:effectExtent l="19050" t="19050" r="19050" b="28575"/>
                      <wp:wrapNone/>
                      <wp:docPr id="3329" name="Text Box 600">
                        <a:extLst xmlns:a="http://schemas.openxmlformats.org/drawingml/2006/main">
                          <a:ext uri="{FF2B5EF4-FFF2-40B4-BE49-F238E27FC236}">
                            <a16:creationId xmlns:a16="http://schemas.microsoft.com/office/drawing/2014/main" id="{00000000-0008-0000-0000-00000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864927" id="Text Box 600" o:spid="_x0000_s1026" type="#_x0000_t202" style="position:absolute;margin-left:0;margin-top:0;width:6pt;height:2.25pt;z-index:2550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69184" behindDoc="0" locked="0" layoutInCell="1" allowOverlap="1" wp14:anchorId="7043C263" wp14:editId="4FCF3EC4">
                      <wp:simplePos x="0" y="0"/>
                      <wp:positionH relativeFrom="column">
                        <wp:posOffset>0</wp:posOffset>
                      </wp:positionH>
                      <wp:positionV relativeFrom="paragraph">
                        <wp:posOffset>0</wp:posOffset>
                      </wp:positionV>
                      <wp:extent cx="76200" cy="28575"/>
                      <wp:effectExtent l="19050" t="19050" r="19050" b="28575"/>
                      <wp:wrapNone/>
                      <wp:docPr id="3330" name="Text Box 599">
                        <a:extLst xmlns:a="http://schemas.openxmlformats.org/drawingml/2006/main">
                          <a:ext uri="{FF2B5EF4-FFF2-40B4-BE49-F238E27FC236}">
                            <a16:creationId xmlns:a16="http://schemas.microsoft.com/office/drawing/2014/main" id="{00000000-0008-0000-0000-00000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2948F7" id="Text Box 599" o:spid="_x0000_s1026" type="#_x0000_t202" style="position:absolute;margin-left:0;margin-top:0;width:6pt;height:2.25pt;z-index:2550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70208" behindDoc="0" locked="0" layoutInCell="1" allowOverlap="1" wp14:anchorId="7285375D" wp14:editId="0D8A094A">
                      <wp:simplePos x="0" y="0"/>
                      <wp:positionH relativeFrom="column">
                        <wp:posOffset>0</wp:posOffset>
                      </wp:positionH>
                      <wp:positionV relativeFrom="paragraph">
                        <wp:posOffset>0</wp:posOffset>
                      </wp:positionV>
                      <wp:extent cx="76200" cy="28575"/>
                      <wp:effectExtent l="19050" t="19050" r="19050" b="28575"/>
                      <wp:wrapNone/>
                      <wp:docPr id="3331" name="Text Box 598">
                        <a:extLst xmlns:a="http://schemas.openxmlformats.org/drawingml/2006/main">
                          <a:ext uri="{FF2B5EF4-FFF2-40B4-BE49-F238E27FC236}">
                            <a16:creationId xmlns:a16="http://schemas.microsoft.com/office/drawing/2014/main" id="{00000000-0008-0000-0000-00000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1005F4" id="Text Box 598" o:spid="_x0000_s1026" type="#_x0000_t202" style="position:absolute;margin-left:0;margin-top:0;width:6pt;height:2.25pt;z-index:2550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71232" behindDoc="0" locked="0" layoutInCell="1" allowOverlap="1" wp14:anchorId="7BA9DE19" wp14:editId="3D4BF39E">
                      <wp:simplePos x="0" y="0"/>
                      <wp:positionH relativeFrom="column">
                        <wp:posOffset>0</wp:posOffset>
                      </wp:positionH>
                      <wp:positionV relativeFrom="paragraph">
                        <wp:posOffset>0</wp:posOffset>
                      </wp:positionV>
                      <wp:extent cx="76200" cy="28575"/>
                      <wp:effectExtent l="19050" t="19050" r="19050" b="28575"/>
                      <wp:wrapNone/>
                      <wp:docPr id="3332" name="Text Box 597">
                        <a:extLst xmlns:a="http://schemas.openxmlformats.org/drawingml/2006/main">
                          <a:ext uri="{FF2B5EF4-FFF2-40B4-BE49-F238E27FC236}">
                            <a16:creationId xmlns:a16="http://schemas.microsoft.com/office/drawing/2014/main" id="{00000000-0008-0000-0000-00000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48A80C" id="Text Box 597" o:spid="_x0000_s1026" type="#_x0000_t202" style="position:absolute;margin-left:0;margin-top:0;width:6pt;height:2.25pt;z-index:2550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72256" behindDoc="0" locked="0" layoutInCell="1" allowOverlap="1" wp14:anchorId="3EBA53E7" wp14:editId="64211674">
                      <wp:simplePos x="0" y="0"/>
                      <wp:positionH relativeFrom="column">
                        <wp:posOffset>0</wp:posOffset>
                      </wp:positionH>
                      <wp:positionV relativeFrom="paragraph">
                        <wp:posOffset>0</wp:posOffset>
                      </wp:positionV>
                      <wp:extent cx="76200" cy="28575"/>
                      <wp:effectExtent l="19050" t="19050" r="19050" b="28575"/>
                      <wp:wrapNone/>
                      <wp:docPr id="3333" name="Text Box 596">
                        <a:extLst xmlns:a="http://schemas.openxmlformats.org/drawingml/2006/main">
                          <a:ext uri="{FF2B5EF4-FFF2-40B4-BE49-F238E27FC236}">
                            <a16:creationId xmlns:a16="http://schemas.microsoft.com/office/drawing/2014/main" id="{00000000-0008-0000-0000-00000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AE1AD7" id="Text Box 596" o:spid="_x0000_s1026" type="#_x0000_t202" style="position:absolute;margin-left:0;margin-top:0;width:6pt;height:2.25pt;z-index:2550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73280" behindDoc="0" locked="0" layoutInCell="1" allowOverlap="1" wp14:anchorId="0D319146" wp14:editId="0FB75C89">
                      <wp:simplePos x="0" y="0"/>
                      <wp:positionH relativeFrom="column">
                        <wp:posOffset>0</wp:posOffset>
                      </wp:positionH>
                      <wp:positionV relativeFrom="paragraph">
                        <wp:posOffset>0</wp:posOffset>
                      </wp:positionV>
                      <wp:extent cx="76200" cy="28575"/>
                      <wp:effectExtent l="19050" t="19050" r="19050" b="28575"/>
                      <wp:wrapNone/>
                      <wp:docPr id="3334" name="Text Box 595">
                        <a:extLst xmlns:a="http://schemas.openxmlformats.org/drawingml/2006/main">
                          <a:ext uri="{FF2B5EF4-FFF2-40B4-BE49-F238E27FC236}">
                            <a16:creationId xmlns:a16="http://schemas.microsoft.com/office/drawing/2014/main" id="{00000000-0008-0000-0000-00000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B6D517" id="Text Box 595" o:spid="_x0000_s1026" type="#_x0000_t202" style="position:absolute;margin-left:0;margin-top:0;width:6pt;height:2.25pt;z-index:2550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74304" behindDoc="0" locked="0" layoutInCell="1" allowOverlap="1" wp14:anchorId="419EE16D" wp14:editId="784FA912">
                      <wp:simplePos x="0" y="0"/>
                      <wp:positionH relativeFrom="column">
                        <wp:posOffset>0</wp:posOffset>
                      </wp:positionH>
                      <wp:positionV relativeFrom="paragraph">
                        <wp:posOffset>0</wp:posOffset>
                      </wp:positionV>
                      <wp:extent cx="76200" cy="28575"/>
                      <wp:effectExtent l="19050" t="19050" r="19050" b="28575"/>
                      <wp:wrapNone/>
                      <wp:docPr id="3335" name="Text Box 594">
                        <a:extLst xmlns:a="http://schemas.openxmlformats.org/drawingml/2006/main">
                          <a:ext uri="{FF2B5EF4-FFF2-40B4-BE49-F238E27FC236}">
                            <a16:creationId xmlns:a16="http://schemas.microsoft.com/office/drawing/2014/main" id="{00000000-0008-0000-0000-00000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450839" id="Text Box 594" o:spid="_x0000_s1026" type="#_x0000_t202" style="position:absolute;margin-left:0;margin-top:0;width:6pt;height:2.25pt;z-index:2550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75328" behindDoc="0" locked="0" layoutInCell="1" allowOverlap="1" wp14:anchorId="073AF8E1" wp14:editId="4332447C">
                      <wp:simplePos x="0" y="0"/>
                      <wp:positionH relativeFrom="column">
                        <wp:posOffset>0</wp:posOffset>
                      </wp:positionH>
                      <wp:positionV relativeFrom="paragraph">
                        <wp:posOffset>0</wp:posOffset>
                      </wp:positionV>
                      <wp:extent cx="76200" cy="28575"/>
                      <wp:effectExtent l="19050" t="19050" r="19050" b="28575"/>
                      <wp:wrapNone/>
                      <wp:docPr id="3336" name="Text Box 593">
                        <a:extLst xmlns:a="http://schemas.openxmlformats.org/drawingml/2006/main">
                          <a:ext uri="{FF2B5EF4-FFF2-40B4-BE49-F238E27FC236}">
                            <a16:creationId xmlns:a16="http://schemas.microsoft.com/office/drawing/2014/main" id="{00000000-0008-0000-0000-00000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460A69" id="Text Box 593" o:spid="_x0000_s1026" type="#_x0000_t202" style="position:absolute;margin-left:0;margin-top:0;width:6pt;height:2.25pt;z-index:2550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76352" behindDoc="0" locked="0" layoutInCell="1" allowOverlap="1" wp14:anchorId="7C6A80E3" wp14:editId="0DC7B736">
                      <wp:simplePos x="0" y="0"/>
                      <wp:positionH relativeFrom="column">
                        <wp:posOffset>0</wp:posOffset>
                      </wp:positionH>
                      <wp:positionV relativeFrom="paragraph">
                        <wp:posOffset>0</wp:posOffset>
                      </wp:positionV>
                      <wp:extent cx="76200" cy="28575"/>
                      <wp:effectExtent l="19050" t="19050" r="19050" b="28575"/>
                      <wp:wrapNone/>
                      <wp:docPr id="3337" name="Text Box 592">
                        <a:extLst xmlns:a="http://schemas.openxmlformats.org/drawingml/2006/main">
                          <a:ext uri="{FF2B5EF4-FFF2-40B4-BE49-F238E27FC236}">
                            <a16:creationId xmlns:a16="http://schemas.microsoft.com/office/drawing/2014/main" id="{00000000-0008-0000-0000-00000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17C7A5" id="Text Box 592" o:spid="_x0000_s1026" type="#_x0000_t202" style="position:absolute;margin-left:0;margin-top:0;width:6pt;height:2.25pt;z-index:2550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77376" behindDoc="0" locked="0" layoutInCell="1" allowOverlap="1" wp14:anchorId="1CDF8AAA" wp14:editId="1693784B">
                      <wp:simplePos x="0" y="0"/>
                      <wp:positionH relativeFrom="column">
                        <wp:posOffset>0</wp:posOffset>
                      </wp:positionH>
                      <wp:positionV relativeFrom="paragraph">
                        <wp:posOffset>0</wp:posOffset>
                      </wp:positionV>
                      <wp:extent cx="76200" cy="28575"/>
                      <wp:effectExtent l="19050" t="19050" r="19050" b="28575"/>
                      <wp:wrapNone/>
                      <wp:docPr id="3338" name="Text Box 591">
                        <a:extLst xmlns:a="http://schemas.openxmlformats.org/drawingml/2006/main">
                          <a:ext uri="{FF2B5EF4-FFF2-40B4-BE49-F238E27FC236}">
                            <a16:creationId xmlns:a16="http://schemas.microsoft.com/office/drawing/2014/main" id="{00000000-0008-0000-0000-00000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02E46E" id="Text Box 591" o:spid="_x0000_s1026" type="#_x0000_t202" style="position:absolute;margin-left:0;margin-top:0;width:6pt;height:2.25pt;z-index:2550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78400" behindDoc="0" locked="0" layoutInCell="1" allowOverlap="1" wp14:anchorId="46D75B86" wp14:editId="6F261E10">
                      <wp:simplePos x="0" y="0"/>
                      <wp:positionH relativeFrom="column">
                        <wp:posOffset>0</wp:posOffset>
                      </wp:positionH>
                      <wp:positionV relativeFrom="paragraph">
                        <wp:posOffset>0</wp:posOffset>
                      </wp:positionV>
                      <wp:extent cx="76200" cy="28575"/>
                      <wp:effectExtent l="19050" t="19050" r="19050" b="28575"/>
                      <wp:wrapNone/>
                      <wp:docPr id="3339" name="Text Box 590">
                        <a:extLst xmlns:a="http://schemas.openxmlformats.org/drawingml/2006/main">
                          <a:ext uri="{FF2B5EF4-FFF2-40B4-BE49-F238E27FC236}">
                            <a16:creationId xmlns:a16="http://schemas.microsoft.com/office/drawing/2014/main" id="{00000000-0008-0000-0000-00000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37362C" id="Text Box 590" o:spid="_x0000_s1026" type="#_x0000_t202" style="position:absolute;margin-left:0;margin-top:0;width:6pt;height:2.25pt;z-index:2550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79424" behindDoc="0" locked="0" layoutInCell="1" allowOverlap="1" wp14:anchorId="4EDEED42" wp14:editId="2C8A5B05">
                      <wp:simplePos x="0" y="0"/>
                      <wp:positionH relativeFrom="column">
                        <wp:posOffset>0</wp:posOffset>
                      </wp:positionH>
                      <wp:positionV relativeFrom="paragraph">
                        <wp:posOffset>0</wp:posOffset>
                      </wp:positionV>
                      <wp:extent cx="76200" cy="28575"/>
                      <wp:effectExtent l="19050" t="19050" r="19050" b="28575"/>
                      <wp:wrapNone/>
                      <wp:docPr id="3340" name="Text Box 589">
                        <a:extLst xmlns:a="http://schemas.openxmlformats.org/drawingml/2006/main">
                          <a:ext uri="{FF2B5EF4-FFF2-40B4-BE49-F238E27FC236}">
                            <a16:creationId xmlns:a16="http://schemas.microsoft.com/office/drawing/2014/main" id="{00000000-0008-0000-0000-00000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E64FC1" id="Text Box 589" o:spid="_x0000_s1026" type="#_x0000_t202" style="position:absolute;margin-left:0;margin-top:0;width:6pt;height:2.25pt;z-index:2550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80448" behindDoc="0" locked="0" layoutInCell="1" allowOverlap="1" wp14:anchorId="5940E50D" wp14:editId="42AF5F43">
                      <wp:simplePos x="0" y="0"/>
                      <wp:positionH relativeFrom="column">
                        <wp:posOffset>0</wp:posOffset>
                      </wp:positionH>
                      <wp:positionV relativeFrom="paragraph">
                        <wp:posOffset>0</wp:posOffset>
                      </wp:positionV>
                      <wp:extent cx="76200" cy="28575"/>
                      <wp:effectExtent l="19050" t="19050" r="19050" b="28575"/>
                      <wp:wrapNone/>
                      <wp:docPr id="3341" name="Text Box 588">
                        <a:extLst xmlns:a="http://schemas.openxmlformats.org/drawingml/2006/main">
                          <a:ext uri="{FF2B5EF4-FFF2-40B4-BE49-F238E27FC236}">
                            <a16:creationId xmlns:a16="http://schemas.microsoft.com/office/drawing/2014/main" id="{00000000-0008-0000-0000-00000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BB3DA6" id="Text Box 588" o:spid="_x0000_s1026" type="#_x0000_t202" style="position:absolute;margin-left:0;margin-top:0;width:6pt;height:2.25pt;z-index:2550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81472" behindDoc="0" locked="0" layoutInCell="1" allowOverlap="1" wp14:anchorId="29A00907" wp14:editId="45FA2FA0">
                      <wp:simplePos x="0" y="0"/>
                      <wp:positionH relativeFrom="column">
                        <wp:posOffset>0</wp:posOffset>
                      </wp:positionH>
                      <wp:positionV relativeFrom="paragraph">
                        <wp:posOffset>0</wp:posOffset>
                      </wp:positionV>
                      <wp:extent cx="76200" cy="28575"/>
                      <wp:effectExtent l="19050" t="19050" r="19050" b="28575"/>
                      <wp:wrapNone/>
                      <wp:docPr id="3342" name="Text Box 587">
                        <a:extLst xmlns:a="http://schemas.openxmlformats.org/drawingml/2006/main">
                          <a:ext uri="{FF2B5EF4-FFF2-40B4-BE49-F238E27FC236}">
                            <a16:creationId xmlns:a16="http://schemas.microsoft.com/office/drawing/2014/main" id="{00000000-0008-0000-0000-00000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B2810" id="Text Box 587" o:spid="_x0000_s1026" type="#_x0000_t202" style="position:absolute;margin-left:0;margin-top:0;width:6pt;height:2.25pt;z-index:2550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82496" behindDoc="0" locked="0" layoutInCell="1" allowOverlap="1" wp14:anchorId="7B871B32" wp14:editId="4B066E4C">
                      <wp:simplePos x="0" y="0"/>
                      <wp:positionH relativeFrom="column">
                        <wp:posOffset>0</wp:posOffset>
                      </wp:positionH>
                      <wp:positionV relativeFrom="paragraph">
                        <wp:posOffset>0</wp:posOffset>
                      </wp:positionV>
                      <wp:extent cx="76200" cy="28575"/>
                      <wp:effectExtent l="19050" t="19050" r="19050" b="28575"/>
                      <wp:wrapNone/>
                      <wp:docPr id="3343" name="Text Box 586">
                        <a:extLst xmlns:a="http://schemas.openxmlformats.org/drawingml/2006/main">
                          <a:ext uri="{FF2B5EF4-FFF2-40B4-BE49-F238E27FC236}">
                            <a16:creationId xmlns:a16="http://schemas.microsoft.com/office/drawing/2014/main" id="{00000000-0008-0000-0000-00000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9A4912" id="Text Box 586" o:spid="_x0000_s1026" type="#_x0000_t202" style="position:absolute;margin-left:0;margin-top:0;width:6pt;height:2.25pt;z-index:2550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83520" behindDoc="0" locked="0" layoutInCell="1" allowOverlap="1" wp14:anchorId="092B3C36" wp14:editId="6BDA8445">
                      <wp:simplePos x="0" y="0"/>
                      <wp:positionH relativeFrom="column">
                        <wp:posOffset>0</wp:posOffset>
                      </wp:positionH>
                      <wp:positionV relativeFrom="paragraph">
                        <wp:posOffset>0</wp:posOffset>
                      </wp:positionV>
                      <wp:extent cx="76200" cy="28575"/>
                      <wp:effectExtent l="19050" t="19050" r="19050" b="28575"/>
                      <wp:wrapNone/>
                      <wp:docPr id="3344" name="Text Box 585">
                        <a:extLst xmlns:a="http://schemas.openxmlformats.org/drawingml/2006/main">
                          <a:ext uri="{FF2B5EF4-FFF2-40B4-BE49-F238E27FC236}">
                            <a16:creationId xmlns:a16="http://schemas.microsoft.com/office/drawing/2014/main" id="{00000000-0008-0000-0000-00001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9F62C8" id="Text Box 585" o:spid="_x0000_s1026" type="#_x0000_t202" style="position:absolute;margin-left:0;margin-top:0;width:6pt;height:2.25pt;z-index:2550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84544" behindDoc="0" locked="0" layoutInCell="1" allowOverlap="1" wp14:anchorId="5AB19E96" wp14:editId="70BA70F4">
                      <wp:simplePos x="0" y="0"/>
                      <wp:positionH relativeFrom="column">
                        <wp:posOffset>0</wp:posOffset>
                      </wp:positionH>
                      <wp:positionV relativeFrom="paragraph">
                        <wp:posOffset>0</wp:posOffset>
                      </wp:positionV>
                      <wp:extent cx="76200" cy="28575"/>
                      <wp:effectExtent l="19050" t="19050" r="19050" b="28575"/>
                      <wp:wrapNone/>
                      <wp:docPr id="3345" name="Text Box 584">
                        <a:extLst xmlns:a="http://schemas.openxmlformats.org/drawingml/2006/main">
                          <a:ext uri="{FF2B5EF4-FFF2-40B4-BE49-F238E27FC236}">
                            <a16:creationId xmlns:a16="http://schemas.microsoft.com/office/drawing/2014/main" id="{00000000-0008-0000-0000-00001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8E4327D" id="Text Box 584" o:spid="_x0000_s1026" type="#_x0000_t202" style="position:absolute;margin-left:0;margin-top:0;width:6pt;height:2.25pt;z-index:2550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85568" behindDoc="0" locked="0" layoutInCell="1" allowOverlap="1" wp14:anchorId="6B1DB875" wp14:editId="302E5F93">
                      <wp:simplePos x="0" y="0"/>
                      <wp:positionH relativeFrom="column">
                        <wp:posOffset>0</wp:posOffset>
                      </wp:positionH>
                      <wp:positionV relativeFrom="paragraph">
                        <wp:posOffset>0</wp:posOffset>
                      </wp:positionV>
                      <wp:extent cx="76200" cy="28575"/>
                      <wp:effectExtent l="19050" t="19050" r="19050" b="28575"/>
                      <wp:wrapNone/>
                      <wp:docPr id="3346" name="Text Box 583">
                        <a:extLst xmlns:a="http://schemas.openxmlformats.org/drawingml/2006/main">
                          <a:ext uri="{FF2B5EF4-FFF2-40B4-BE49-F238E27FC236}">
                            <a16:creationId xmlns:a16="http://schemas.microsoft.com/office/drawing/2014/main" id="{00000000-0008-0000-0000-00001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536178" id="Text Box 583" o:spid="_x0000_s1026" type="#_x0000_t202" style="position:absolute;margin-left:0;margin-top:0;width:6pt;height:2.25pt;z-index:2550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86592" behindDoc="0" locked="0" layoutInCell="1" allowOverlap="1" wp14:anchorId="6E3A43C8" wp14:editId="7A6BD265">
                      <wp:simplePos x="0" y="0"/>
                      <wp:positionH relativeFrom="column">
                        <wp:posOffset>0</wp:posOffset>
                      </wp:positionH>
                      <wp:positionV relativeFrom="paragraph">
                        <wp:posOffset>0</wp:posOffset>
                      </wp:positionV>
                      <wp:extent cx="76200" cy="28575"/>
                      <wp:effectExtent l="19050" t="19050" r="19050" b="28575"/>
                      <wp:wrapNone/>
                      <wp:docPr id="3347" name="Text Box 582">
                        <a:extLst xmlns:a="http://schemas.openxmlformats.org/drawingml/2006/main">
                          <a:ext uri="{FF2B5EF4-FFF2-40B4-BE49-F238E27FC236}">
                            <a16:creationId xmlns:a16="http://schemas.microsoft.com/office/drawing/2014/main" id="{00000000-0008-0000-0000-00001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E3EB32" id="Text Box 582" o:spid="_x0000_s1026" type="#_x0000_t202" style="position:absolute;margin-left:0;margin-top:0;width:6pt;height:2.25pt;z-index:2550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87616" behindDoc="0" locked="0" layoutInCell="1" allowOverlap="1" wp14:anchorId="4C47436C" wp14:editId="2C3ECED0">
                      <wp:simplePos x="0" y="0"/>
                      <wp:positionH relativeFrom="column">
                        <wp:posOffset>0</wp:posOffset>
                      </wp:positionH>
                      <wp:positionV relativeFrom="paragraph">
                        <wp:posOffset>0</wp:posOffset>
                      </wp:positionV>
                      <wp:extent cx="76200" cy="28575"/>
                      <wp:effectExtent l="19050" t="19050" r="19050" b="28575"/>
                      <wp:wrapNone/>
                      <wp:docPr id="3348" name="Text Box 581">
                        <a:extLst xmlns:a="http://schemas.openxmlformats.org/drawingml/2006/main">
                          <a:ext uri="{FF2B5EF4-FFF2-40B4-BE49-F238E27FC236}">
                            <a16:creationId xmlns:a16="http://schemas.microsoft.com/office/drawing/2014/main" id="{00000000-0008-0000-0000-00001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27CF41" id="Text Box 581" o:spid="_x0000_s1026" type="#_x0000_t202" style="position:absolute;margin-left:0;margin-top:0;width:6pt;height:2.25pt;z-index:2550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88640" behindDoc="0" locked="0" layoutInCell="1" allowOverlap="1" wp14:anchorId="64F25223" wp14:editId="415FC473">
                      <wp:simplePos x="0" y="0"/>
                      <wp:positionH relativeFrom="column">
                        <wp:posOffset>0</wp:posOffset>
                      </wp:positionH>
                      <wp:positionV relativeFrom="paragraph">
                        <wp:posOffset>0</wp:posOffset>
                      </wp:positionV>
                      <wp:extent cx="76200" cy="28575"/>
                      <wp:effectExtent l="19050" t="19050" r="19050" b="28575"/>
                      <wp:wrapNone/>
                      <wp:docPr id="3349" name="Text Box 580">
                        <a:extLst xmlns:a="http://schemas.openxmlformats.org/drawingml/2006/main">
                          <a:ext uri="{FF2B5EF4-FFF2-40B4-BE49-F238E27FC236}">
                            <a16:creationId xmlns:a16="http://schemas.microsoft.com/office/drawing/2014/main" id="{00000000-0008-0000-0000-00001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DA6F48" id="Text Box 580" o:spid="_x0000_s1026" type="#_x0000_t202" style="position:absolute;margin-left:0;margin-top:0;width:6pt;height:2.25pt;z-index:2550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89664" behindDoc="0" locked="0" layoutInCell="1" allowOverlap="1" wp14:anchorId="3F45E2A1" wp14:editId="2DF01B37">
                      <wp:simplePos x="0" y="0"/>
                      <wp:positionH relativeFrom="column">
                        <wp:posOffset>0</wp:posOffset>
                      </wp:positionH>
                      <wp:positionV relativeFrom="paragraph">
                        <wp:posOffset>0</wp:posOffset>
                      </wp:positionV>
                      <wp:extent cx="76200" cy="28575"/>
                      <wp:effectExtent l="19050" t="19050" r="19050" b="28575"/>
                      <wp:wrapNone/>
                      <wp:docPr id="3350" name="Text Box 579">
                        <a:extLst xmlns:a="http://schemas.openxmlformats.org/drawingml/2006/main">
                          <a:ext uri="{FF2B5EF4-FFF2-40B4-BE49-F238E27FC236}">
                            <a16:creationId xmlns:a16="http://schemas.microsoft.com/office/drawing/2014/main" id="{00000000-0008-0000-0000-00001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E32543" id="Text Box 579" o:spid="_x0000_s1026" type="#_x0000_t202" style="position:absolute;margin-left:0;margin-top:0;width:6pt;height:2.25pt;z-index:2550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90688" behindDoc="0" locked="0" layoutInCell="1" allowOverlap="1" wp14:anchorId="77141320" wp14:editId="1D2A4EB5">
                      <wp:simplePos x="0" y="0"/>
                      <wp:positionH relativeFrom="column">
                        <wp:posOffset>0</wp:posOffset>
                      </wp:positionH>
                      <wp:positionV relativeFrom="paragraph">
                        <wp:posOffset>0</wp:posOffset>
                      </wp:positionV>
                      <wp:extent cx="76200" cy="28575"/>
                      <wp:effectExtent l="19050" t="19050" r="19050" b="28575"/>
                      <wp:wrapNone/>
                      <wp:docPr id="3351" name="Text Box 578">
                        <a:extLst xmlns:a="http://schemas.openxmlformats.org/drawingml/2006/main">
                          <a:ext uri="{FF2B5EF4-FFF2-40B4-BE49-F238E27FC236}">
                            <a16:creationId xmlns:a16="http://schemas.microsoft.com/office/drawing/2014/main" id="{00000000-0008-0000-0000-00001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A80EC9" id="Text Box 578" o:spid="_x0000_s1026" type="#_x0000_t202" style="position:absolute;margin-left:0;margin-top:0;width:6pt;height:2.25pt;z-index:2550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91712" behindDoc="0" locked="0" layoutInCell="1" allowOverlap="1" wp14:anchorId="582EAE41" wp14:editId="3C259615">
                      <wp:simplePos x="0" y="0"/>
                      <wp:positionH relativeFrom="column">
                        <wp:posOffset>0</wp:posOffset>
                      </wp:positionH>
                      <wp:positionV relativeFrom="paragraph">
                        <wp:posOffset>0</wp:posOffset>
                      </wp:positionV>
                      <wp:extent cx="76200" cy="28575"/>
                      <wp:effectExtent l="19050" t="19050" r="19050" b="28575"/>
                      <wp:wrapNone/>
                      <wp:docPr id="3352" name="Text Box 577">
                        <a:extLst xmlns:a="http://schemas.openxmlformats.org/drawingml/2006/main">
                          <a:ext uri="{FF2B5EF4-FFF2-40B4-BE49-F238E27FC236}">
                            <a16:creationId xmlns:a16="http://schemas.microsoft.com/office/drawing/2014/main" id="{00000000-0008-0000-0000-00001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5DD088" id="Text Box 577" o:spid="_x0000_s1026" type="#_x0000_t202" style="position:absolute;margin-left:0;margin-top:0;width:6pt;height:2.25pt;z-index:2550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92736" behindDoc="0" locked="0" layoutInCell="1" allowOverlap="1" wp14:anchorId="11DFE8BB" wp14:editId="0BEBE542">
                      <wp:simplePos x="0" y="0"/>
                      <wp:positionH relativeFrom="column">
                        <wp:posOffset>0</wp:posOffset>
                      </wp:positionH>
                      <wp:positionV relativeFrom="paragraph">
                        <wp:posOffset>0</wp:posOffset>
                      </wp:positionV>
                      <wp:extent cx="76200" cy="28575"/>
                      <wp:effectExtent l="19050" t="19050" r="19050" b="28575"/>
                      <wp:wrapNone/>
                      <wp:docPr id="3353" name="Text Box 576">
                        <a:extLst xmlns:a="http://schemas.openxmlformats.org/drawingml/2006/main">
                          <a:ext uri="{FF2B5EF4-FFF2-40B4-BE49-F238E27FC236}">
                            <a16:creationId xmlns:a16="http://schemas.microsoft.com/office/drawing/2014/main" id="{00000000-0008-0000-0000-00001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CAE909" id="Text Box 576" o:spid="_x0000_s1026" type="#_x0000_t202" style="position:absolute;margin-left:0;margin-top:0;width:6pt;height:2.25pt;z-index:2550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93760" behindDoc="0" locked="0" layoutInCell="1" allowOverlap="1" wp14:anchorId="55EFFDBD" wp14:editId="7F3EE842">
                      <wp:simplePos x="0" y="0"/>
                      <wp:positionH relativeFrom="column">
                        <wp:posOffset>0</wp:posOffset>
                      </wp:positionH>
                      <wp:positionV relativeFrom="paragraph">
                        <wp:posOffset>0</wp:posOffset>
                      </wp:positionV>
                      <wp:extent cx="76200" cy="28575"/>
                      <wp:effectExtent l="19050" t="19050" r="19050" b="28575"/>
                      <wp:wrapNone/>
                      <wp:docPr id="3354" name="Text Box 575">
                        <a:extLst xmlns:a="http://schemas.openxmlformats.org/drawingml/2006/main">
                          <a:ext uri="{FF2B5EF4-FFF2-40B4-BE49-F238E27FC236}">
                            <a16:creationId xmlns:a16="http://schemas.microsoft.com/office/drawing/2014/main" id="{00000000-0008-0000-0000-00001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0FE85A" id="Text Box 575" o:spid="_x0000_s1026" type="#_x0000_t202" style="position:absolute;margin-left:0;margin-top:0;width:6pt;height:2.25pt;z-index:2550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94784" behindDoc="0" locked="0" layoutInCell="1" allowOverlap="1" wp14:anchorId="72E61127" wp14:editId="3FEF00E7">
                      <wp:simplePos x="0" y="0"/>
                      <wp:positionH relativeFrom="column">
                        <wp:posOffset>0</wp:posOffset>
                      </wp:positionH>
                      <wp:positionV relativeFrom="paragraph">
                        <wp:posOffset>0</wp:posOffset>
                      </wp:positionV>
                      <wp:extent cx="76200" cy="28575"/>
                      <wp:effectExtent l="19050" t="19050" r="19050" b="28575"/>
                      <wp:wrapNone/>
                      <wp:docPr id="3355" name="Text Box 574">
                        <a:extLst xmlns:a="http://schemas.openxmlformats.org/drawingml/2006/main">
                          <a:ext uri="{FF2B5EF4-FFF2-40B4-BE49-F238E27FC236}">
                            <a16:creationId xmlns:a16="http://schemas.microsoft.com/office/drawing/2014/main" id="{00000000-0008-0000-0000-00001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175C04" id="Text Box 574" o:spid="_x0000_s1026" type="#_x0000_t202" style="position:absolute;margin-left:0;margin-top:0;width:6pt;height:2.25pt;z-index:2550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95808" behindDoc="0" locked="0" layoutInCell="1" allowOverlap="1" wp14:anchorId="7F2CE8AB" wp14:editId="45B88629">
                      <wp:simplePos x="0" y="0"/>
                      <wp:positionH relativeFrom="column">
                        <wp:posOffset>0</wp:posOffset>
                      </wp:positionH>
                      <wp:positionV relativeFrom="paragraph">
                        <wp:posOffset>0</wp:posOffset>
                      </wp:positionV>
                      <wp:extent cx="76200" cy="28575"/>
                      <wp:effectExtent l="19050" t="19050" r="19050" b="28575"/>
                      <wp:wrapNone/>
                      <wp:docPr id="3356" name="Text Box 573">
                        <a:extLst xmlns:a="http://schemas.openxmlformats.org/drawingml/2006/main">
                          <a:ext uri="{FF2B5EF4-FFF2-40B4-BE49-F238E27FC236}">
                            <a16:creationId xmlns:a16="http://schemas.microsoft.com/office/drawing/2014/main" id="{00000000-0008-0000-0000-00001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1B3AB0" id="Text Box 573" o:spid="_x0000_s1026" type="#_x0000_t202" style="position:absolute;margin-left:0;margin-top:0;width:6pt;height:2.25pt;z-index:2550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96832" behindDoc="0" locked="0" layoutInCell="1" allowOverlap="1" wp14:anchorId="78E6F0B6" wp14:editId="4AD84C10">
                      <wp:simplePos x="0" y="0"/>
                      <wp:positionH relativeFrom="column">
                        <wp:posOffset>0</wp:posOffset>
                      </wp:positionH>
                      <wp:positionV relativeFrom="paragraph">
                        <wp:posOffset>0</wp:posOffset>
                      </wp:positionV>
                      <wp:extent cx="76200" cy="28575"/>
                      <wp:effectExtent l="19050" t="19050" r="19050" b="28575"/>
                      <wp:wrapNone/>
                      <wp:docPr id="3357" name="Text Box 572">
                        <a:extLst xmlns:a="http://schemas.openxmlformats.org/drawingml/2006/main">
                          <a:ext uri="{FF2B5EF4-FFF2-40B4-BE49-F238E27FC236}">
                            <a16:creationId xmlns:a16="http://schemas.microsoft.com/office/drawing/2014/main" id="{00000000-0008-0000-0000-00001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76D4CA" id="Text Box 572" o:spid="_x0000_s1026" type="#_x0000_t202" style="position:absolute;margin-left:0;margin-top:0;width:6pt;height:2.25pt;z-index:2550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97856" behindDoc="0" locked="0" layoutInCell="1" allowOverlap="1" wp14:anchorId="4EAD7B6A" wp14:editId="6A4CE855">
                      <wp:simplePos x="0" y="0"/>
                      <wp:positionH relativeFrom="column">
                        <wp:posOffset>0</wp:posOffset>
                      </wp:positionH>
                      <wp:positionV relativeFrom="paragraph">
                        <wp:posOffset>0</wp:posOffset>
                      </wp:positionV>
                      <wp:extent cx="76200" cy="28575"/>
                      <wp:effectExtent l="19050" t="19050" r="19050" b="28575"/>
                      <wp:wrapNone/>
                      <wp:docPr id="3358" name="Text Box 571">
                        <a:extLst xmlns:a="http://schemas.openxmlformats.org/drawingml/2006/main">
                          <a:ext uri="{FF2B5EF4-FFF2-40B4-BE49-F238E27FC236}">
                            <a16:creationId xmlns:a16="http://schemas.microsoft.com/office/drawing/2014/main" id="{00000000-0008-0000-0000-00001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098136" id="Text Box 571" o:spid="_x0000_s1026" type="#_x0000_t202" style="position:absolute;margin-left:0;margin-top:0;width:6pt;height:2.25pt;z-index:2550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98880" behindDoc="0" locked="0" layoutInCell="1" allowOverlap="1" wp14:anchorId="706470BD" wp14:editId="0BAB1EC4">
                      <wp:simplePos x="0" y="0"/>
                      <wp:positionH relativeFrom="column">
                        <wp:posOffset>0</wp:posOffset>
                      </wp:positionH>
                      <wp:positionV relativeFrom="paragraph">
                        <wp:posOffset>0</wp:posOffset>
                      </wp:positionV>
                      <wp:extent cx="76200" cy="28575"/>
                      <wp:effectExtent l="19050" t="19050" r="19050" b="28575"/>
                      <wp:wrapNone/>
                      <wp:docPr id="3359" name="Text Box 570">
                        <a:extLst xmlns:a="http://schemas.openxmlformats.org/drawingml/2006/main">
                          <a:ext uri="{FF2B5EF4-FFF2-40B4-BE49-F238E27FC236}">
                            <a16:creationId xmlns:a16="http://schemas.microsoft.com/office/drawing/2014/main" id="{00000000-0008-0000-0000-00001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63FB34" id="Text Box 570" o:spid="_x0000_s1026" type="#_x0000_t202" style="position:absolute;margin-left:0;margin-top:0;width:6pt;height:2.25pt;z-index:2550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099904" behindDoc="0" locked="0" layoutInCell="1" allowOverlap="1" wp14:anchorId="5845FDB1" wp14:editId="2E58DD10">
                      <wp:simplePos x="0" y="0"/>
                      <wp:positionH relativeFrom="column">
                        <wp:posOffset>0</wp:posOffset>
                      </wp:positionH>
                      <wp:positionV relativeFrom="paragraph">
                        <wp:posOffset>0</wp:posOffset>
                      </wp:positionV>
                      <wp:extent cx="76200" cy="28575"/>
                      <wp:effectExtent l="19050" t="19050" r="19050" b="28575"/>
                      <wp:wrapNone/>
                      <wp:docPr id="3360" name="Text Box 569">
                        <a:extLst xmlns:a="http://schemas.openxmlformats.org/drawingml/2006/main">
                          <a:ext uri="{FF2B5EF4-FFF2-40B4-BE49-F238E27FC236}">
                            <a16:creationId xmlns:a16="http://schemas.microsoft.com/office/drawing/2014/main" id="{00000000-0008-0000-0000-00002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6C9FFC" id="Text Box 569" o:spid="_x0000_s1026" type="#_x0000_t202" style="position:absolute;margin-left:0;margin-top:0;width:6pt;height:2.25pt;z-index:2550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00928" behindDoc="0" locked="0" layoutInCell="1" allowOverlap="1" wp14:anchorId="10225309" wp14:editId="2D741012">
                      <wp:simplePos x="0" y="0"/>
                      <wp:positionH relativeFrom="column">
                        <wp:posOffset>0</wp:posOffset>
                      </wp:positionH>
                      <wp:positionV relativeFrom="paragraph">
                        <wp:posOffset>0</wp:posOffset>
                      </wp:positionV>
                      <wp:extent cx="76200" cy="28575"/>
                      <wp:effectExtent l="19050" t="19050" r="19050" b="28575"/>
                      <wp:wrapNone/>
                      <wp:docPr id="3361" name="Text Box 568">
                        <a:extLst xmlns:a="http://schemas.openxmlformats.org/drawingml/2006/main">
                          <a:ext uri="{FF2B5EF4-FFF2-40B4-BE49-F238E27FC236}">
                            <a16:creationId xmlns:a16="http://schemas.microsoft.com/office/drawing/2014/main" id="{00000000-0008-0000-0000-00002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D01FAF" id="Text Box 568" o:spid="_x0000_s1026" type="#_x0000_t202" style="position:absolute;margin-left:0;margin-top:0;width:6pt;height:2.25pt;z-index:2551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01952" behindDoc="0" locked="0" layoutInCell="1" allowOverlap="1" wp14:anchorId="0FD82AAF" wp14:editId="500103E2">
                      <wp:simplePos x="0" y="0"/>
                      <wp:positionH relativeFrom="column">
                        <wp:posOffset>0</wp:posOffset>
                      </wp:positionH>
                      <wp:positionV relativeFrom="paragraph">
                        <wp:posOffset>0</wp:posOffset>
                      </wp:positionV>
                      <wp:extent cx="76200" cy="28575"/>
                      <wp:effectExtent l="19050" t="19050" r="19050" b="28575"/>
                      <wp:wrapNone/>
                      <wp:docPr id="3362" name="Text Box 567">
                        <a:extLst xmlns:a="http://schemas.openxmlformats.org/drawingml/2006/main">
                          <a:ext uri="{FF2B5EF4-FFF2-40B4-BE49-F238E27FC236}">
                            <a16:creationId xmlns:a16="http://schemas.microsoft.com/office/drawing/2014/main" id="{00000000-0008-0000-0000-00002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66F85F" id="Text Box 567" o:spid="_x0000_s1026" type="#_x0000_t202" style="position:absolute;margin-left:0;margin-top:0;width:6pt;height:2.25pt;z-index:2551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02976" behindDoc="0" locked="0" layoutInCell="1" allowOverlap="1" wp14:anchorId="72EA27B4" wp14:editId="0468F8CC">
                      <wp:simplePos x="0" y="0"/>
                      <wp:positionH relativeFrom="column">
                        <wp:posOffset>0</wp:posOffset>
                      </wp:positionH>
                      <wp:positionV relativeFrom="paragraph">
                        <wp:posOffset>0</wp:posOffset>
                      </wp:positionV>
                      <wp:extent cx="76200" cy="28575"/>
                      <wp:effectExtent l="19050" t="19050" r="19050" b="28575"/>
                      <wp:wrapNone/>
                      <wp:docPr id="3363" name="Text Box 566">
                        <a:extLst xmlns:a="http://schemas.openxmlformats.org/drawingml/2006/main">
                          <a:ext uri="{FF2B5EF4-FFF2-40B4-BE49-F238E27FC236}">
                            <a16:creationId xmlns:a16="http://schemas.microsoft.com/office/drawing/2014/main" id="{00000000-0008-0000-0000-00002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AC4EF7" id="Text Box 566" o:spid="_x0000_s1026" type="#_x0000_t202" style="position:absolute;margin-left:0;margin-top:0;width:6pt;height:2.25pt;z-index:2551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04000" behindDoc="0" locked="0" layoutInCell="1" allowOverlap="1" wp14:anchorId="1C022412" wp14:editId="168DB9B1">
                      <wp:simplePos x="0" y="0"/>
                      <wp:positionH relativeFrom="column">
                        <wp:posOffset>0</wp:posOffset>
                      </wp:positionH>
                      <wp:positionV relativeFrom="paragraph">
                        <wp:posOffset>0</wp:posOffset>
                      </wp:positionV>
                      <wp:extent cx="76200" cy="28575"/>
                      <wp:effectExtent l="19050" t="19050" r="19050" b="28575"/>
                      <wp:wrapNone/>
                      <wp:docPr id="3364" name="Text Box 565">
                        <a:extLst xmlns:a="http://schemas.openxmlformats.org/drawingml/2006/main">
                          <a:ext uri="{FF2B5EF4-FFF2-40B4-BE49-F238E27FC236}">
                            <a16:creationId xmlns:a16="http://schemas.microsoft.com/office/drawing/2014/main" id="{00000000-0008-0000-0000-00002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F169EE" id="Text Box 565" o:spid="_x0000_s1026" type="#_x0000_t202" style="position:absolute;margin-left:0;margin-top:0;width:6pt;height:2.25pt;z-index:2551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05024" behindDoc="0" locked="0" layoutInCell="1" allowOverlap="1" wp14:anchorId="192E8DCC" wp14:editId="085A2AE1">
                      <wp:simplePos x="0" y="0"/>
                      <wp:positionH relativeFrom="column">
                        <wp:posOffset>0</wp:posOffset>
                      </wp:positionH>
                      <wp:positionV relativeFrom="paragraph">
                        <wp:posOffset>0</wp:posOffset>
                      </wp:positionV>
                      <wp:extent cx="76200" cy="28575"/>
                      <wp:effectExtent l="19050" t="19050" r="19050" b="28575"/>
                      <wp:wrapNone/>
                      <wp:docPr id="3365" name="Text Box 564">
                        <a:extLst xmlns:a="http://schemas.openxmlformats.org/drawingml/2006/main">
                          <a:ext uri="{FF2B5EF4-FFF2-40B4-BE49-F238E27FC236}">
                            <a16:creationId xmlns:a16="http://schemas.microsoft.com/office/drawing/2014/main" id="{00000000-0008-0000-0000-00002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BB796A" id="Text Box 564" o:spid="_x0000_s1026" type="#_x0000_t202" style="position:absolute;margin-left:0;margin-top:0;width:6pt;height:2.25pt;z-index:2551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06048" behindDoc="0" locked="0" layoutInCell="1" allowOverlap="1" wp14:anchorId="2A029AFC" wp14:editId="53BED195">
                      <wp:simplePos x="0" y="0"/>
                      <wp:positionH relativeFrom="column">
                        <wp:posOffset>0</wp:posOffset>
                      </wp:positionH>
                      <wp:positionV relativeFrom="paragraph">
                        <wp:posOffset>0</wp:posOffset>
                      </wp:positionV>
                      <wp:extent cx="76200" cy="28575"/>
                      <wp:effectExtent l="19050" t="19050" r="19050" b="28575"/>
                      <wp:wrapNone/>
                      <wp:docPr id="3366" name="Text Box 563">
                        <a:extLst xmlns:a="http://schemas.openxmlformats.org/drawingml/2006/main">
                          <a:ext uri="{FF2B5EF4-FFF2-40B4-BE49-F238E27FC236}">
                            <a16:creationId xmlns:a16="http://schemas.microsoft.com/office/drawing/2014/main" id="{00000000-0008-0000-0000-00002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1EA1CA" id="Text Box 563" o:spid="_x0000_s1026" type="#_x0000_t202" style="position:absolute;margin-left:0;margin-top:0;width:6pt;height:2.25pt;z-index:2551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07072" behindDoc="0" locked="0" layoutInCell="1" allowOverlap="1" wp14:anchorId="41008126" wp14:editId="5DD2A17B">
                      <wp:simplePos x="0" y="0"/>
                      <wp:positionH relativeFrom="column">
                        <wp:posOffset>0</wp:posOffset>
                      </wp:positionH>
                      <wp:positionV relativeFrom="paragraph">
                        <wp:posOffset>0</wp:posOffset>
                      </wp:positionV>
                      <wp:extent cx="76200" cy="28575"/>
                      <wp:effectExtent l="19050" t="19050" r="19050" b="28575"/>
                      <wp:wrapNone/>
                      <wp:docPr id="3367" name="Text Box 562">
                        <a:extLst xmlns:a="http://schemas.openxmlformats.org/drawingml/2006/main">
                          <a:ext uri="{FF2B5EF4-FFF2-40B4-BE49-F238E27FC236}">
                            <a16:creationId xmlns:a16="http://schemas.microsoft.com/office/drawing/2014/main" id="{00000000-0008-0000-0000-00002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7ADA28" id="Text Box 562" o:spid="_x0000_s1026" type="#_x0000_t202" style="position:absolute;margin-left:0;margin-top:0;width:6pt;height:2.25pt;z-index:2551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08096" behindDoc="0" locked="0" layoutInCell="1" allowOverlap="1" wp14:anchorId="4B677335" wp14:editId="4A1152FB">
                      <wp:simplePos x="0" y="0"/>
                      <wp:positionH relativeFrom="column">
                        <wp:posOffset>0</wp:posOffset>
                      </wp:positionH>
                      <wp:positionV relativeFrom="paragraph">
                        <wp:posOffset>0</wp:posOffset>
                      </wp:positionV>
                      <wp:extent cx="76200" cy="28575"/>
                      <wp:effectExtent l="19050" t="19050" r="19050" b="28575"/>
                      <wp:wrapNone/>
                      <wp:docPr id="3368" name="Text Box 561">
                        <a:extLst xmlns:a="http://schemas.openxmlformats.org/drawingml/2006/main">
                          <a:ext uri="{FF2B5EF4-FFF2-40B4-BE49-F238E27FC236}">
                            <a16:creationId xmlns:a16="http://schemas.microsoft.com/office/drawing/2014/main" id="{00000000-0008-0000-0000-00002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7D4E81" id="Text Box 561" o:spid="_x0000_s1026" type="#_x0000_t202" style="position:absolute;margin-left:0;margin-top:0;width:6pt;height:2.25pt;z-index:25510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09120" behindDoc="0" locked="0" layoutInCell="1" allowOverlap="1" wp14:anchorId="5ABBA161" wp14:editId="4E4DDC48">
                      <wp:simplePos x="0" y="0"/>
                      <wp:positionH relativeFrom="column">
                        <wp:posOffset>0</wp:posOffset>
                      </wp:positionH>
                      <wp:positionV relativeFrom="paragraph">
                        <wp:posOffset>0</wp:posOffset>
                      </wp:positionV>
                      <wp:extent cx="76200" cy="28575"/>
                      <wp:effectExtent l="19050" t="19050" r="19050" b="28575"/>
                      <wp:wrapNone/>
                      <wp:docPr id="3369" name="Text Box 560">
                        <a:extLst xmlns:a="http://schemas.openxmlformats.org/drawingml/2006/main">
                          <a:ext uri="{FF2B5EF4-FFF2-40B4-BE49-F238E27FC236}">
                            <a16:creationId xmlns:a16="http://schemas.microsoft.com/office/drawing/2014/main" id="{00000000-0008-0000-0000-00002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C66240" id="Text Box 560" o:spid="_x0000_s1026" type="#_x0000_t202" style="position:absolute;margin-left:0;margin-top:0;width:6pt;height:2.25pt;z-index:2551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10144" behindDoc="0" locked="0" layoutInCell="1" allowOverlap="1" wp14:anchorId="6B2ADA01" wp14:editId="4085AB25">
                      <wp:simplePos x="0" y="0"/>
                      <wp:positionH relativeFrom="column">
                        <wp:posOffset>0</wp:posOffset>
                      </wp:positionH>
                      <wp:positionV relativeFrom="paragraph">
                        <wp:posOffset>0</wp:posOffset>
                      </wp:positionV>
                      <wp:extent cx="76200" cy="28575"/>
                      <wp:effectExtent l="19050" t="19050" r="19050" b="28575"/>
                      <wp:wrapNone/>
                      <wp:docPr id="3370" name="Text Box 559">
                        <a:extLst xmlns:a="http://schemas.openxmlformats.org/drawingml/2006/main">
                          <a:ext uri="{FF2B5EF4-FFF2-40B4-BE49-F238E27FC236}">
                            <a16:creationId xmlns:a16="http://schemas.microsoft.com/office/drawing/2014/main" id="{00000000-0008-0000-0000-00002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0FD34C" id="Text Box 559" o:spid="_x0000_s1026" type="#_x0000_t202" style="position:absolute;margin-left:0;margin-top:0;width:6pt;height:2.25pt;z-index:2551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11168" behindDoc="0" locked="0" layoutInCell="1" allowOverlap="1" wp14:anchorId="65FA5B69" wp14:editId="1A23953E">
                      <wp:simplePos x="0" y="0"/>
                      <wp:positionH relativeFrom="column">
                        <wp:posOffset>0</wp:posOffset>
                      </wp:positionH>
                      <wp:positionV relativeFrom="paragraph">
                        <wp:posOffset>0</wp:posOffset>
                      </wp:positionV>
                      <wp:extent cx="76200" cy="28575"/>
                      <wp:effectExtent l="19050" t="19050" r="19050" b="28575"/>
                      <wp:wrapNone/>
                      <wp:docPr id="3371" name="Text Box 558">
                        <a:extLst xmlns:a="http://schemas.openxmlformats.org/drawingml/2006/main">
                          <a:ext uri="{FF2B5EF4-FFF2-40B4-BE49-F238E27FC236}">
                            <a16:creationId xmlns:a16="http://schemas.microsoft.com/office/drawing/2014/main" id="{00000000-0008-0000-0000-00002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7DD160" id="Text Box 558" o:spid="_x0000_s1026" type="#_x0000_t202" style="position:absolute;margin-left:0;margin-top:0;width:6pt;height:2.25pt;z-index:2551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12192" behindDoc="0" locked="0" layoutInCell="1" allowOverlap="1" wp14:anchorId="5091BF82" wp14:editId="05020592">
                      <wp:simplePos x="0" y="0"/>
                      <wp:positionH relativeFrom="column">
                        <wp:posOffset>0</wp:posOffset>
                      </wp:positionH>
                      <wp:positionV relativeFrom="paragraph">
                        <wp:posOffset>0</wp:posOffset>
                      </wp:positionV>
                      <wp:extent cx="76200" cy="28575"/>
                      <wp:effectExtent l="19050" t="19050" r="19050" b="28575"/>
                      <wp:wrapNone/>
                      <wp:docPr id="3372" name="Text Box 557">
                        <a:extLst xmlns:a="http://schemas.openxmlformats.org/drawingml/2006/main">
                          <a:ext uri="{FF2B5EF4-FFF2-40B4-BE49-F238E27FC236}">
                            <a16:creationId xmlns:a16="http://schemas.microsoft.com/office/drawing/2014/main" id="{00000000-0008-0000-0000-00002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C97695" id="Text Box 557" o:spid="_x0000_s1026" type="#_x0000_t202" style="position:absolute;margin-left:0;margin-top:0;width:6pt;height:2.25pt;z-index:2551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13216" behindDoc="0" locked="0" layoutInCell="1" allowOverlap="1" wp14:anchorId="026CBB71" wp14:editId="0D5ADF20">
                      <wp:simplePos x="0" y="0"/>
                      <wp:positionH relativeFrom="column">
                        <wp:posOffset>0</wp:posOffset>
                      </wp:positionH>
                      <wp:positionV relativeFrom="paragraph">
                        <wp:posOffset>0</wp:posOffset>
                      </wp:positionV>
                      <wp:extent cx="76200" cy="28575"/>
                      <wp:effectExtent l="19050" t="19050" r="19050" b="28575"/>
                      <wp:wrapNone/>
                      <wp:docPr id="3373" name="Text Box 556">
                        <a:extLst xmlns:a="http://schemas.openxmlformats.org/drawingml/2006/main">
                          <a:ext uri="{FF2B5EF4-FFF2-40B4-BE49-F238E27FC236}">
                            <a16:creationId xmlns:a16="http://schemas.microsoft.com/office/drawing/2014/main" id="{00000000-0008-0000-0000-00002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E7EFEA" id="Text Box 556" o:spid="_x0000_s1026" type="#_x0000_t202" style="position:absolute;margin-left:0;margin-top:0;width:6pt;height:2.25pt;z-index:2551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14240" behindDoc="0" locked="0" layoutInCell="1" allowOverlap="1" wp14:anchorId="205F9008" wp14:editId="049C079F">
                      <wp:simplePos x="0" y="0"/>
                      <wp:positionH relativeFrom="column">
                        <wp:posOffset>0</wp:posOffset>
                      </wp:positionH>
                      <wp:positionV relativeFrom="paragraph">
                        <wp:posOffset>0</wp:posOffset>
                      </wp:positionV>
                      <wp:extent cx="76200" cy="28575"/>
                      <wp:effectExtent l="19050" t="19050" r="19050" b="28575"/>
                      <wp:wrapNone/>
                      <wp:docPr id="3374" name="Text Box 555">
                        <a:extLst xmlns:a="http://schemas.openxmlformats.org/drawingml/2006/main">
                          <a:ext uri="{FF2B5EF4-FFF2-40B4-BE49-F238E27FC236}">
                            <a16:creationId xmlns:a16="http://schemas.microsoft.com/office/drawing/2014/main" id="{00000000-0008-0000-0000-00002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B559CA" id="Text Box 555" o:spid="_x0000_s1026" type="#_x0000_t202" style="position:absolute;margin-left:0;margin-top:0;width:6pt;height:2.25pt;z-index:2551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15264" behindDoc="0" locked="0" layoutInCell="1" allowOverlap="1" wp14:anchorId="0D253C4F" wp14:editId="38412100">
                      <wp:simplePos x="0" y="0"/>
                      <wp:positionH relativeFrom="column">
                        <wp:posOffset>0</wp:posOffset>
                      </wp:positionH>
                      <wp:positionV relativeFrom="paragraph">
                        <wp:posOffset>0</wp:posOffset>
                      </wp:positionV>
                      <wp:extent cx="76200" cy="28575"/>
                      <wp:effectExtent l="19050" t="19050" r="19050" b="28575"/>
                      <wp:wrapNone/>
                      <wp:docPr id="3375" name="Text Box 554">
                        <a:extLst xmlns:a="http://schemas.openxmlformats.org/drawingml/2006/main">
                          <a:ext uri="{FF2B5EF4-FFF2-40B4-BE49-F238E27FC236}">
                            <a16:creationId xmlns:a16="http://schemas.microsoft.com/office/drawing/2014/main" id="{00000000-0008-0000-0000-00002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741C3C" id="Text Box 554" o:spid="_x0000_s1026" type="#_x0000_t202" style="position:absolute;margin-left:0;margin-top:0;width:6pt;height:2.25pt;z-index:2551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16288" behindDoc="0" locked="0" layoutInCell="1" allowOverlap="1" wp14:anchorId="68874C0F" wp14:editId="738F4A99">
                      <wp:simplePos x="0" y="0"/>
                      <wp:positionH relativeFrom="column">
                        <wp:posOffset>0</wp:posOffset>
                      </wp:positionH>
                      <wp:positionV relativeFrom="paragraph">
                        <wp:posOffset>0</wp:posOffset>
                      </wp:positionV>
                      <wp:extent cx="76200" cy="28575"/>
                      <wp:effectExtent l="19050" t="19050" r="19050" b="28575"/>
                      <wp:wrapNone/>
                      <wp:docPr id="3376" name="Text Box 553">
                        <a:extLst xmlns:a="http://schemas.openxmlformats.org/drawingml/2006/main">
                          <a:ext uri="{FF2B5EF4-FFF2-40B4-BE49-F238E27FC236}">
                            <a16:creationId xmlns:a16="http://schemas.microsoft.com/office/drawing/2014/main" id="{00000000-0008-0000-0000-00003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36DA1F" id="Text Box 553" o:spid="_x0000_s1026" type="#_x0000_t202" style="position:absolute;margin-left:0;margin-top:0;width:6pt;height:2.25pt;z-index:2551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17312" behindDoc="0" locked="0" layoutInCell="1" allowOverlap="1" wp14:anchorId="297DBF7B" wp14:editId="72A914D4">
                      <wp:simplePos x="0" y="0"/>
                      <wp:positionH relativeFrom="column">
                        <wp:posOffset>0</wp:posOffset>
                      </wp:positionH>
                      <wp:positionV relativeFrom="paragraph">
                        <wp:posOffset>0</wp:posOffset>
                      </wp:positionV>
                      <wp:extent cx="76200" cy="28575"/>
                      <wp:effectExtent l="19050" t="19050" r="19050" b="28575"/>
                      <wp:wrapNone/>
                      <wp:docPr id="3377" name="Text Box 552">
                        <a:extLst xmlns:a="http://schemas.openxmlformats.org/drawingml/2006/main">
                          <a:ext uri="{FF2B5EF4-FFF2-40B4-BE49-F238E27FC236}">
                            <a16:creationId xmlns:a16="http://schemas.microsoft.com/office/drawing/2014/main" id="{00000000-0008-0000-0000-00003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9B24A5" id="Text Box 552" o:spid="_x0000_s1026" type="#_x0000_t202" style="position:absolute;margin-left:0;margin-top:0;width:6pt;height:2.25pt;z-index:2551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18336" behindDoc="0" locked="0" layoutInCell="1" allowOverlap="1" wp14:anchorId="582797F7" wp14:editId="60D0C177">
                      <wp:simplePos x="0" y="0"/>
                      <wp:positionH relativeFrom="column">
                        <wp:posOffset>0</wp:posOffset>
                      </wp:positionH>
                      <wp:positionV relativeFrom="paragraph">
                        <wp:posOffset>0</wp:posOffset>
                      </wp:positionV>
                      <wp:extent cx="76200" cy="28575"/>
                      <wp:effectExtent l="19050" t="19050" r="19050" b="28575"/>
                      <wp:wrapNone/>
                      <wp:docPr id="3378" name="Text Box 551">
                        <a:extLst xmlns:a="http://schemas.openxmlformats.org/drawingml/2006/main">
                          <a:ext uri="{FF2B5EF4-FFF2-40B4-BE49-F238E27FC236}">
                            <a16:creationId xmlns:a16="http://schemas.microsoft.com/office/drawing/2014/main" id="{00000000-0008-0000-0000-00003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B62FD0" id="Text Box 551" o:spid="_x0000_s1026" type="#_x0000_t202" style="position:absolute;margin-left:0;margin-top:0;width:6pt;height:2.25pt;z-index:2551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19360" behindDoc="0" locked="0" layoutInCell="1" allowOverlap="1" wp14:anchorId="01FDC71C" wp14:editId="1CD41DA9">
                      <wp:simplePos x="0" y="0"/>
                      <wp:positionH relativeFrom="column">
                        <wp:posOffset>0</wp:posOffset>
                      </wp:positionH>
                      <wp:positionV relativeFrom="paragraph">
                        <wp:posOffset>0</wp:posOffset>
                      </wp:positionV>
                      <wp:extent cx="76200" cy="28575"/>
                      <wp:effectExtent l="19050" t="19050" r="19050" b="28575"/>
                      <wp:wrapNone/>
                      <wp:docPr id="3379" name="Text Box 550">
                        <a:extLst xmlns:a="http://schemas.openxmlformats.org/drawingml/2006/main">
                          <a:ext uri="{FF2B5EF4-FFF2-40B4-BE49-F238E27FC236}">
                            <a16:creationId xmlns:a16="http://schemas.microsoft.com/office/drawing/2014/main" id="{00000000-0008-0000-0000-00003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D514AB" id="Text Box 550" o:spid="_x0000_s1026" type="#_x0000_t202" style="position:absolute;margin-left:0;margin-top:0;width:6pt;height:2.25pt;z-index:2551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20384" behindDoc="0" locked="0" layoutInCell="1" allowOverlap="1" wp14:anchorId="7FCC319E" wp14:editId="763EE5CC">
                      <wp:simplePos x="0" y="0"/>
                      <wp:positionH relativeFrom="column">
                        <wp:posOffset>0</wp:posOffset>
                      </wp:positionH>
                      <wp:positionV relativeFrom="paragraph">
                        <wp:posOffset>0</wp:posOffset>
                      </wp:positionV>
                      <wp:extent cx="76200" cy="28575"/>
                      <wp:effectExtent l="19050" t="19050" r="19050" b="28575"/>
                      <wp:wrapNone/>
                      <wp:docPr id="3380" name="Text Box 549">
                        <a:extLst xmlns:a="http://schemas.openxmlformats.org/drawingml/2006/main">
                          <a:ext uri="{FF2B5EF4-FFF2-40B4-BE49-F238E27FC236}">
                            <a16:creationId xmlns:a16="http://schemas.microsoft.com/office/drawing/2014/main" id="{00000000-0008-0000-0000-00003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B0038C" id="Text Box 549" o:spid="_x0000_s1026" type="#_x0000_t202" style="position:absolute;margin-left:0;margin-top:0;width:6pt;height:2.25pt;z-index:2551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21408" behindDoc="0" locked="0" layoutInCell="1" allowOverlap="1" wp14:anchorId="5798804C" wp14:editId="76EA69D1">
                      <wp:simplePos x="0" y="0"/>
                      <wp:positionH relativeFrom="column">
                        <wp:posOffset>0</wp:posOffset>
                      </wp:positionH>
                      <wp:positionV relativeFrom="paragraph">
                        <wp:posOffset>0</wp:posOffset>
                      </wp:positionV>
                      <wp:extent cx="76200" cy="28575"/>
                      <wp:effectExtent l="19050" t="19050" r="19050" b="28575"/>
                      <wp:wrapNone/>
                      <wp:docPr id="3381" name="Text Box 548">
                        <a:extLst xmlns:a="http://schemas.openxmlformats.org/drawingml/2006/main">
                          <a:ext uri="{FF2B5EF4-FFF2-40B4-BE49-F238E27FC236}">
                            <a16:creationId xmlns:a16="http://schemas.microsoft.com/office/drawing/2014/main" id="{00000000-0008-0000-0000-00003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D482C1" id="Text Box 548" o:spid="_x0000_s1026" type="#_x0000_t202" style="position:absolute;margin-left:0;margin-top:0;width:6pt;height:2.25pt;z-index:2551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22432" behindDoc="0" locked="0" layoutInCell="1" allowOverlap="1" wp14:anchorId="107EC4CB" wp14:editId="01D8BD2C">
                      <wp:simplePos x="0" y="0"/>
                      <wp:positionH relativeFrom="column">
                        <wp:posOffset>0</wp:posOffset>
                      </wp:positionH>
                      <wp:positionV relativeFrom="paragraph">
                        <wp:posOffset>0</wp:posOffset>
                      </wp:positionV>
                      <wp:extent cx="76200" cy="28575"/>
                      <wp:effectExtent l="19050" t="19050" r="19050" b="28575"/>
                      <wp:wrapNone/>
                      <wp:docPr id="3382" name="Text Box 547">
                        <a:extLst xmlns:a="http://schemas.openxmlformats.org/drawingml/2006/main">
                          <a:ext uri="{FF2B5EF4-FFF2-40B4-BE49-F238E27FC236}">
                            <a16:creationId xmlns:a16="http://schemas.microsoft.com/office/drawing/2014/main" id="{00000000-0008-0000-0000-00003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0F30E2" id="Text Box 547" o:spid="_x0000_s1026" type="#_x0000_t202" style="position:absolute;margin-left:0;margin-top:0;width:6pt;height:2.25pt;z-index:2551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23456" behindDoc="0" locked="0" layoutInCell="1" allowOverlap="1" wp14:anchorId="6A5069C6" wp14:editId="1FD149E3">
                      <wp:simplePos x="0" y="0"/>
                      <wp:positionH relativeFrom="column">
                        <wp:posOffset>0</wp:posOffset>
                      </wp:positionH>
                      <wp:positionV relativeFrom="paragraph">
                        <wp:posOffset>0</wp:posOffset>
                      </wp:positionV>
                      <wp:extent cx="76200" cy="28575"/>
                      <wp:effectExtent l="19050" t="19050" r="19050" b="28575"/>
                      <wp:wrapNone/>
                      <wp:docPr id="3383" name="Text Box 546">
                        <a:extLst xmlns:a="http://schemas.openxmlformats.org/drawingml/2006/main">
                          <a:ext uri="{FF2B5EF4-FFF2-40B4-BE49-F238E27FC236}">
                            <a16:creationId xmlns:a16="http://schemas.microsoft.com/office/drawing/2014/main" id="{00000000-0008-0000-0000-00003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1CD520" id="Text Box 546" o:spid="_x0000_s1026" type="#_x0000_t202" style="position:absolute;margin-left:0;margin-top:0;width:6pt;height:2.25pt;z-index:2551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24480" behindDoc="0" locked="0" layoutInCell="1" allowOverlap="1" wp14:anchorId="29F6BC74" wp14:editId="3F80580B">
                      <wp:simplePos x="0" y="0"/>
                      <wp:positionH relativeFrom="column">
                        <wp:posOffset>0</wp:posOffset>
                      </wp:positionH>
                      <wp:positionV relativeFrom="paragraph">
                        <wp:posOffset>0</wp:posOffset>
                      </wp:positionV>
                      <wp:extent cx="76200" cy="28575"/>
                      <wp:effectExtent l="19050" t="19050" r="19050" b="28575"/>
                      <wp:wrapNone/>
                      <wp:docPr id="3384" name="Text Box 545">
                        <a:extLst xmlns:a="http://schemas.openxmlformats.org/drawingml/2006/main">
                          <a:ext uri="{FF2B5EF4-FFF2-40B4-BE49-F238E27FC236}">
                            <a16:creationId xmlns:a16="http://schemas.microsoft.com/office/drawing/2014/main" id="{00000000-0008-0000-0000-00003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5E5C41" id="Text Box 545" o:spid="_x0000_s1026" type="#_x0000_t202" style="position:absolute;margin-left:0;margin-top:0;width:6pt;height:2.25pt;z-index:2551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25504" behindDoc="0" locked="0" layoutInCell="1" allowOverlap="1" wp14:anchorId="79A87AB7" wp14:editId="3697800A">
                      <wp:simplePos x="0" y="0"/>
                      <wp:positionH relativeFrom="column">
                        <wp:posOffset>0</wp:posOffset>
                      </wp:positionH>
                      <wp:positionV relativeFrom="paragraph">
                        <wp:posOffset>0</wp:posOffset>
                      </wp:positionV>
                      <wp:extent cx="76200" cy="28575"/>
                      <wp:effectExtent l="19050" t="19050" r="19050" b="28575"/>
                      <wp:wrapNone/>
                      <wp:docPr id="3385" name="Text Box 544">
                        <a:extLst xmlns:a="http://schemas.openxmlformats.org/drawingml/2006/main">
                          <a:ext uri="{FF2B5EF4-FFF2-40B4-BE49-F238E27FC236}">
                            <a16:creationId xmlns:a16="http://schemas.microsoft.com/office/drawing/2014/main" id="{00000000-0008-0000-0000-00003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FB9C9F" id="Text Box 544" o:spid="_x0000_s1026" type="#_x0000_t202" style="position:absolute;margin-left:0;margin-top:0;width:6pt;height:2.25pt;z-index:2551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26528" behindDoc="0" locked="0" layoutInCell="1" allowOverlap="1" wp14:anchorId="4F78B0BF" wp14:editId="4FD57E7C">
                      <wp:simplePos x="0" y="0"/>
                      <wp:positionH relativeFrom="column">
                        <wp:posOffset>0</wp:posOffset>
                      </wp:positionH>
                      <wp:positionV relativeFrom="paragraph">
                        <wp:posOffset>0</wp:posOffset>
                      </wp:positionV>
                      <wp:extent cx="76200" cy="28575"/>
                      <wp:effectExtent l="19050" t="19050" r="19050" b="28575"/>
                      <wp:wrapNone/>
                      <wp:docPr id="3386" name="Text Box 543">
                        <a:extLst xmlns:a="http://schemas.openxmlformats.org/drawingml/2006/main">
                          <a:ext uri="{FF2B5EF4-FFF2-40B4-BE49-F238E27FC236}">
                            <a16:creationId xmlns:a16="http://schemas.microsoft.com/office/drawing/2014/main" id="{00000000-0008-0000-0000-00003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B86403" id="Text Box 543" o:spid="_x0000_s1026" type="#_x0000_t202" style="position:absolute;margin-left:0;margin-top:0;width:6pt;height:2.25pt;z-index:2551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27552" behindDoc="0" locked="0" layoutInCell="1" allowOverlap="1" wp14:anchorId="64216960" wp14:editId="58DF63D2">
                      <wp:simplePos x="0" y="0"/>
                      <wp:positionH relativeFrom="column">
                        <wp:posOffset>0</wp:posOffset>
                      </wp:positionH>
                      <wp:positionV relativeFrom="paragraph">
                        <wp:posOffset>0</wp:posOffset>
                      </wp:positionV>
                      <wp:extent cx="76200" cy="28575"/>
                      <wp:effectExtent l="19050" t="19050" r="19050" b="28575"/>
                      <wp:wrapNone/>
                      <wp:docPr id="3387" name="Text Box 542">
                        <a:extLst xmlns:a="http://schemas.openxmlformats.org/drawingml/2006/main">
                          <a:ext uri="{FF2B5EF4-FFF2-40B4-BE49-F238E27FC236}">
                            <a16:creationId xmlns:a16="http://schemas.microsoft.com/office/drawing/2014/main" id="{00000000-0008-0000-0000-00003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A5FE32" id="Text Box 542" o:spid="_x0000_s1026" type="#_x0000_t202" style="position:absolute;margin-left:0;margin-top:0;width:6pt;height:2.25pt;z-index:2551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28576" behindDoc="0" locked="0" layoutInCell="1" allowOverlap="1" wp14:anchorId="70D4677B" wp14:editId="63273F60">
                      <wp:simplePos x="0" y="0"/>
                      <wp:positionH relativeFrom="column">
                        <wp:posOffset>0</wp:posOffset>
                      </wp:positionH>
                      <wp:positionV relativeFrom="paragraph">
                        <wp:posOffset>0</wp:posOffset>
                      </wp:positionV>
                      <wp:extent cx="76200" cy="28575"/>
                      <wp:effectExtent l="19050" t="19050" r="19050" b="28575"/>
                      <wp:wrapNone/>
                      <wp:docPr id="3388" name="Text Box 541">
                        <a:extLst xmlns:a="http://schemas.openxmlformats.org/drawingml/2006/main">
                          <a:ext uri="{FF2B5EF4-FFF2-40B4-BE49-F238E27FC236}">
                            <a16:creationId xmlns:a16="http://schemas.microsoft.com/office/drawing/2014/main" id="{00000000-0008-0000-0000-00003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FCC7AB" id="Text Box 541" o:spid="_x0000_s1026" type="#_x0000_t202" style="position:absolute;margin-left:0;margin-top:0;width:6pt;height:2.25pt;z-index:2551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29600" behindDoc="0" locked="0" layoutInCell="1" allowOverlap="1" wp14:anchorId="1F92D132" wp14:editId="6FA83466">
                      <wp:simplePos x="0" y="0"/>
                      <wp:positionH relativeFrom="column">
                        <wp:posOffset>0</wp:posOffset>
                      </wp:positionH>
                      <wp:positionV relativeFrom="paragraph">
                        <wp:posOffset>0</wp:posOffset>
                      </wp:positionV>
                      <wp:extent cx="76200" cy="28575"/>
                      <wp:effectExtent l="19050" t="19050" r="19050" b="28575"/>
                      <wp:wrapNone/>
                      <wp:docPr id="3389" name="Text Box 540">
                        <a:extLst xmlns:a="http://schemas.openxmlformats.org/drawingml/2006/main">
                          <a:ext uri="{FF2B5EF4-FFF2-40B4-BE49-F238E27FC236}">
                            <a16:creationId xmlns:a16="http://schemas.microsoft.com/office/drawing/2014/main" id="{00000000-0008-0000-0000-00003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69029F" id="Text Box 540" o:spid="_x0000_s1026" type="#_x0000_t202" style="position:absolute;margin-left:0;margin-top:0;width:6pt;height:2.25pt;z-index:2551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30624" behindDoc="0" locked="0" layoutInCell="1" allowOverlap="1" wp14:anchorId="5E703A36" wp14:editId="05000730">
                      <wp:simplePos x="0" y="0"/>
                      <wp:positionH relativeFrom="column">
                        <wp:posOffset>0</wp:posOffset>
                      </wp:positionH>
                      <wp:positionV relativeFrom="paragraph">
                        <wp:posOffset>0</wp:posOffset>
                      </wp:positionV>
                      <wp:extent cx="76200" cy="28575"/>
                      <wp:effectExtent l="19050" t="19050" r="19050" b="28575"/>
                      <wp:wrapNone/>
                      <wp:docPr id="3390" name="Text Box 539">
                        <a:extLst xmlns:a="http://schemas.openxmlformats.org/drawingml/2006/main">
                          <a:ext uri="{FF2B5EF4-FFF2-40B4-BE49-F238E27FC236}">
                            <a16:creationId xmlns:a16="http://schemas.microsoft.com/office/drawing/2014/main" id="{00000000-0008-0000-0000-00003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A10735" id="Text Box 539" o:spid="_x0000_s1026" type="#_x0000_t202" style="position:absolute;margin-left:0;margin-top:0;width:6pt;height:2.25pt;z-index:2551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31648" behindDoc="0" locked="0" layoutInCell="1" allowOverlap="1" wp14:anchorId="12761BA9" wp14:editId="2ED08171">
                      <wp:simplePos x="0" y="0"/>
                      <wp:positionH relativeFrom="column">
                        <wp:posOffset>0</wp:posOffset>
                      </wp:positionH>
                      <wp:positionV relativeFrom="paragraph">
                        <wp:posOffset>0</wp:posOffset>
                      </wp:positionV>
                      <wp:extent cx="76200" cy="28575"/>
                      <wp:effectExtent l="19050" t="19050" r="19050" b="28575"/>
                      <wp:wrapNone/>
                      <wp:docPr id="3391" name="Text Box 538">
                        <a:extLst xmlns:a="http://schemas.openxmlformats.org/drawingml/2006/main">
                          <a:ext uri="{FF2B5EF4-FFF2-40B4-BE49-F238E27FC236}">
                            <a16:creationId xmlns:a16="http://schemas.microsoft.com/office/drawing/2014/main" id="{00000000-0008-0000-0000-00003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0D60AE" id="Text Box 538" o:spid="_x0000_s1026" type="#_x0000_t202" style="position:absolute;margin-left:0;margin-top:0;width:6pt;height:2.25pt;z-index:2551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32672" behindDoc="0" locked="0" layoutInCell="1" allowOverlap="1" wp14:anchorId="580FE767" wp14:editId="11BC7FA1">
                      <wp:simplePos x="0" y="0"/>
                      <wp:positionH relativeFrom="column">
                        <wp:posOffset>0</wp:posOffset>
                      </wp:positionH>
                      <wp:positionV relativeFrom="paragraph">
                        <wp:posOffset>0</wp:posOffset>
                      </wp:positionV>
                      <wp:extent cx="76200" cy="28575"/>
                      <wp:effectExtent l="19050" t="19050" r="19050" b="28575"/>
                      <wp:wrapNone/>
                      <wp:docPr id="3392" name="Text Box 537">
                        <a:extLst xmlns:a="http://schemas.openxmlformats.org/drawingml/2006/main">
                          <a:ext uri="{FF2B5EF4-FFF2-40B4-BE49-F238E27FC236}">
                            <a16:creationId xmlns:a16="http://schemas.microsoft.com/office/drawing/2014/main" id="{00000000-0008-0000-0000-00004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DCCA2D" id="Text Box 537" o:spid="_x0000_s1026" type="#_x0000_t202" style="position:absolute;margin-left:0;margin-top:0;width:6pt;height:2.25pt;z-index:2551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33696" behindDoc="0" locked="0" layoutInCell="1" allowOverlap="1" wp14:anchorId="752D3F6B" wp14:editId="5CE12B7F">
                      <wp:simplePos x="0" y="0"/>
                      <wp:positionH relativeFrom="column">
                        <wp:posOffset>0</wp:posOffset>
                      </wp:positionH>
                      <wp:positionV relativeFrom="paragraph">
                        <wp:posOffset>0</wp:posOffset>
                      </wp:positionV>
                      <wp:extent cx="76200" cy="28575"/>
                      <wp:effectExtent l="19050" t="19050" r="19050" b="28575"/>
                      <wp:wrapNone/>
                      <wp:docPr id="3393" name="Text Box 536">
                        <a:extLst xmlns:a="http://schemas.openxmlformats.org/drawingml/2006/main">
                          <a:ext uri="{FF2B5EF4-FFF2-40B4-BE49-F238E27FC236}">
                            <a16:creationId xmlns:a16="http://schemas.microsoft.com/office/drawing/2014/main" id="{00000000-0008-0000-0000-00004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D184B5" id="Text Box 536" o:spid="_x0000_s1026" type="#_x0000_t202" style="position:absolute;margin-left:0;margin-top:0;width:6pt;height:2.25pt;z-index:2551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34720" behindDoc="0" locked="0" layoutInCell="1" allowOverlap="1" wp14:anchorId="63E6E661" wp14:editId="3127C926">
                      <wp:simplePos x="0" y="0"/>
                      <wp:positionH relativeFrom="column">
                        <wp:posOffset>0</wp:posOffset>
                      </wp:positionH>
                      <wp:positionV relativeFrom="paragraph">
                        <wp:posOffset>0</wp:posOffset>
                      </wp:positionV>
                      <wp:extent cx="76200" cy="28575"/>
                      <wp:effectExtent l="19050" t="19050" r="19050" b="28575"/>
                      <wp:wrapNone/>
                      <wp:docPr id="3394" name="Text Box 535">
                        <a:extLst xmlns:a="http://schemas.openxmlformats.org/drawingml/2006/main">
                          <a:ext uri="{FF2B5EF4-FFF2-40B4-BE49-F238E27FC236}">
                            <a16:creationId xmlns:a16="http://schemas.microsoft.com/office/drawing/2014/main" id="{00000000-0008-0000-0000-00004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D46C32" id="Text Box 535" o:spid="_x0000_s1026" type="#_x0000_t202" style="position:absolute;margin-left:0;margin-top:0;width:6pt;height:2.25pt;z-index:2551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35744" behindDoc="0" locked="0" layoutInCell="1" allowOverlap="1" wp14:anchorId="2C20F07B" wp14:editId="4194FE71">
                      <wp:simplePos x="0" y="0"/>
                      <wp:positionH relativeFrom="column">
                        <wp:posOffset>0</wp:posOffset>
                      </wp:positionH>
                      <wp:positionV relativeFrom="paragraph">
                        <wp:posOffset>0</wp:posOffset>
                      </wp:positionV>
                      <wp:extent cx="76200" cy="28575"/>
                      <wp:effectExtent l="19050" t="19050" r="19050" b="28575"/>
                      <wp:wrapNone/>
                      <wp:docPr id="3395" name="Text Box 534">
                        <a:extLst xmlns:a="http://schemas.openxmlformats.org/drawingml/2006/main">
                          <a:ext uri="{FF2B5EF4-FFF2-40B4-BE49-F238E27FC236}">
                            <a16:creationId xmlns:a16="http://schemas.microsoft.com/office/drawing/2014/main" id="{00000000-0008-0000-0000-00004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EE36FA" id="Text Box 534" o:spid="_x0000_s1026" type="#_x0000_t202" style="position:absolute;margin-left:0;margin-top:0;width:6pt;height:2.25pt;z-index:2551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36768" behindDoc="0" locked="0" layoutInCell="1" allowOverlap="1" wp14:anchorId="06B65EFA" wp14:editId="720DFA4D">
                      <wp:simplePos x="0" y="0"/>
                      <wp:positionH relativeFrom="column">
                        <wp:posOffset>0</wp:posOffset>
                      </wp:positionH>
                      <wp:positionV relativeFrom="paragraph">
                        <wp:posOffset>0</wp:posOffset>
                      </wp:positionV>
                      <wp:extent cx="76200" cy="28575"/>
                      <wp:effectExtent l="19050" t="19050" r="19050" b="28575"/>
                      <wp:wrapNone/>
                      <wp:docPr id="3396" name="Text Box 533">
                        <a:extLst xmlns:a="http://schemas.openxmlformats.org/drawingml/2006/main">
                          <a:ext uri="{FF2B5EF4-FFF2-40B4-BE49-F238E27FC236}">
                            <a16:creationId xmlns:a16="http://schemas.microsoft.com/office/drawing/2014/main" id="{00000000-0008-0000-0000-00004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7DA63C" id="Text Box 533" o:spid="_x0000_s1026" type="#_x0000_t202" style="position:absolute;margin-left:0;margin-top:0;width:6pt;height:2.25pt;z-index:2551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37792" behindDoc="0" locked="0" layoutInCell="1" allowOverlap="1" wp14:anchorId="1D664A74" wp14:editId="62C21A86">
                      <wp:simplePos x="0" y="0"/>
                      <wp:positionH relativeFrom="column">
                        <wp:posOffset>0</wp:posOffset>
                      </wp:positionH>
                      <wp:positionV relativeFrom="paragraph">
                        <wp:posOffset>0</wp:posOffset>
                      </wp:positionV>
                      <wp:extent cx="76200" cy="28575"/>
                      <wp:effectExtent l="19050" t="19050" r="19050" b="28575"/>
                      <wp:wrapNone/>
                      <wp:docPr id="3397" name="Text Box 532">
                        <a:extLst xmlns:a="http://schemas.openxmlformats.org/drawingml/2006/main">
                          <a:ext uri="{FF2B5EF4-FFF2-40B4-BE49-F238E27FC236}">
                            <a16:creationId xmlns:a16="http://schemas.microsoft.com/office/drawing/2014/main" id="{00000000-0008-0000-0000-00004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045227" id="Text Box 532" o:spid="_x0000_s1026" type="#_x0000_t202" style="position:absolute;margin-left:0;margin-top:0;width:6pt;height:2.25pt;z-index:2551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38816" behindDoc="0" locked="0" layoutInCell="1" allowOverlap="1" wp14:anchorId="78430F5E" wp14:editId="2F803EEE">
                      <wp:simplePos x="0" y="0"/>
                      <wp:positionH relativeFrom="column">
                        <wp:posOffset>0</wp:posOffset>
                      </wp:positionH>
                      <wp:positionV relativeFrom="paragraph">
                        <wp:posOffset>0</wp:posOffset>
                      </wp:positionV>
                      <wp:extent cx="76200" cy="28575"/>
                      <wp:effectExtent l="19050" t="19050" r="19050" b="28575"/>
                      <wp:wrapNone/>
                      <wp:docPr id="3398" name="Text Box 531">
                        <a:extLst xmlns:a="http://schemas.openxmlformats.org/drawingml/2006/main">
                          <a:ext uri="{FF2B5EF4-FFF2-40B4-BE49-F238E27FC236}">
                            <a16:creationId xmlns:a16="http://schemas.microsoft.com/office/drawing/2014/main" id="{00000000-0008-0000-0000-00004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163C5B" id="Text Box 531" o:spid="_x0000_s1026" type="#_x0000_t202" style="position:absolute;margin-left:0;margin-top:0;width:6pt;height:2.25pt;z-index:2551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39840" behindDoc="0" locked="0" layoutInCell="1" allowOverlap="1" wp14:anchorId="3FB17113" wp14:editId="1E6A6A20">
                      <wp:simplePos x="0" y="0"/>
                      <wp:positionH relativeFrom="column">
                        <wp:posOffset>0</wp:posOffset>
                      </wp:positionH>
                      <wp:positionV relativeFrom="paragraph">
                        <wp:posOffset>0</wp:posOffset>
                      </wp:positionV>
                      <wp:extent cx="76200" cy="28575"/>
                      <wp:effectExtent l="19050" t="19050" r="19050" b="28575"/>
                      <wp:wrapNone/>
                      <wp:docPr id="3399" name="Text Box 530">
                        <a:extLst xmlns:a="http://schemas.openxmlformats.org/drawingml/2006/main">
                          <a:ext uri="{FF2B5EF4-FFF2-40B4-BE49-F238E27FC236}">
                            <a16:creationId xmlns:a16="http://schemas.microsoft.com/office/drawing/2014/main" id="{00000000-0008-0000-0000-00004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FD3DDC" id="Text Box 530" o:spid="_x0000_s1026" type="#_x0000_t202" style="position:absolute;margin-left:0;margin-top:0;width:6pt;height:2.25pt;z-index:2551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40864" behindDoc="0" locked="0" layoutInCell="1" allowOverlap="1" wp14:anchorId="154BBD59" wp14:editId="21213E2C">
                      <wp:simplePos x="0" y="0"/>
                      <wp:positionH relativeFrom="column">
                        <wp:posOffset>0</wp:posOffset>
                      </wp:positionH>
                      <wp:positionV relativeFrom="paragraph">
                        <wp:posOffset>0</wp:posOffset>
                      </wp:positionV>
                      <wp:extent cx="76200" cy="28575"/>
                      <wp:effectExtent l="19050" t="19050" r="19050" b="28575"/>
                      <wp:wrapNone/>
                      <wp:docPr id="3400" name="Text Box 529">
                        <a:extLst xmlns:a="http://schemas.openxmlformats.org/drawingml/2006/main">
                          <a:ext uri="{FF2B5EF4-FFF2-40B4-BE49-F238E27FC236}">
                            <a16:creationId xmlns:a16="http://schemas.microsoft.com/office/drawing/2014/main" id="{00000000-0008-0000-0000-00004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FD4123" id="Text Box 529" o:spid="_x0000_s1026" type="#_x0000_t202" style="position:absolute;margin-left:0;margin-top:0;width:6pt;height:2.25pt;z-index:2551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41888" behindDoc="0" locked="0" layoutInCell="1" allowOverlap="1" wp14:anchorId="15ABB1D6" wp14:editId="2B04FBAB">
                      <wp:simplePos x="0" y="0"/>
                      <wp:positionH relativeFrom="column">
                        <wp:posOffset>0</wp:posOffset>
                      </wp:positionH>
                      <wp:positionV relativeFrom="paragraph">
                        <wp:posOffset>0</wp:posOffset>
                      </wp:positionV>
                      <wp:extent cx="76200" cy="28575"/>
                      <wp:effectExtent l="19050" t="19050" r="19050" b="28575"/>
                      <wp:wrapNone/>
                      <wp:docPr id="3401" name="Text Box 528">
                        <a:extLst xmlns:a="http://schemas.openxmlformats.org/drawingml/2006/main">
                          <a:ext uri="{FF2B5EF4-FFF2-40B4-BE49-F238E27FC236}">
                            <a16:creationId xmlns:a16="http://schemas.microsoft.com/office/drawing/2014/main" id="{00000000-0008-0000-0000-00004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E72F0B" id="Text Box 528" o:spid="_x0000_s1026" type="#_x0000_t202" style="position:absolute;margin-left:0;margin-top:0;width:6pt;height:2.25pt;z-index:2551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42912" behindDoc="0" locked="0" layoutInCell="1" allowOverlap="1" wp14:anchorId="76D2228D" wp14:editId="0FC901F2">
                      <wp:simplePos x="0" y="0"/>
                      <wp:positionH relativeFrom="column">
                        <wp:posOffset>0</wp:posOffset>
                      </wp:positionH>
                      <wp:positionV relativeFrom="paragraph">
                        <wp:posOffset>0</wp:posOffset>
                      </wp:positionV>
                      <wp:extent cx="76200" cy="28575"/>
                      <wp:effectExtent l="19050" t="19050" r="19050" b="28575"/>
                      <wp:wrapNone/>
                      <wp:docPr id="3402" name="Text Box 527">
                        <a:extLst xmlns:a="http://schemas.openxmlformats.org/drawingml/2006/main">
                          <a:ext uri="{FF2B5EF4-FFF2-40B4-BE49-F238E27FC236}">
                            <a16:creationId xmlns:a16="http://schemas.microsoft.com/office/drawing/2014/main" id="{00000000-0008-0000-0000-00004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B312FE" id="Text Box 527" o:spid="_x0000_s1026" type="#_x0000_t202" style="position:absolute;margin-left:0;margin-top:0;width:6pt;height:2.25pt;z-index:2551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43936" behindDoc="0" locked="0" layoutInCell="1" allowOverlap="1" wp14:anchorId="768463D2" wp14:editId="4DE09B8B">
                      <wp:simplePos x="0" y="0"/>
                      <wp:positionH relativeFrom="column">
                        <wp:posOffset>0</wp:posOffset>
                      </wp:positionH>
                      <wp:positionV relativeFrom="paragraph">
                        <wp:posOffset>0</wp:posOffset>
                      </wp:positionV>
                      <wp:extent cx="76200" cy="28575"/>
                      <wp:effectExtent l="19050" t="19050" r="19050" b="28575"/>
                      <wp:wrapNone/>
                      <wp:docPr id="3403" name="Text Box 526">
                        <a:extLst xmlns:a="http://schemas.openxmlformats.org/drawingml/2006/main">
                          <a:ext uri="{FF2B5EF4-FFF2-40B4-BE49-F238E27FC236}">
                            <a16:creationId xmlns:a16="http://schemas.microsoft.com/office/drawing/2014/main" id="{00000000-0008-0000-0000-00004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088940" id="Text Box 526" o:spid="_x0000_s1026" type="#_x0000_t202" style="position:absolute;margin-left:0;margin-top:0;width:6pt;height:2.25pt;z-index:2551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44960" behindDoc="0" locked="0" layoutInCell="1" allowOverlap="1" wp14:anchorId="4FF65F02" wp14:editId="7845EFC5">
                      <wp:simplePos x="0" y="0"/>
                      <wp:positionH relativeFrom="column">
                        <wp:posOffset>0</wp:posOffset>
                      </wp:positionH>
                      <wp:positionV relativeFrom="paragraph">
                        <wp:posOffset>0</wp:posOffset>
                      </wp:positionV>
                      <wp:extent cx="76200" cy="28575"/>
                      <wp:effectExtent l="19050" t="19050" r="19050" b="28575"/>
                      <wp:wrapNone/>
                      <wp:docPr id="3404" name="Text Box 525">
                        <a:extLst xmlns:a="http://schemas.openxmlformats.org/drawingml/2006/main">
                          <a:ext uri="{FF2B5EF4-FFF2-40B4-BE49-F238E27FC236}">
                            <a16:creationId xmlns:a16="http://schemas.microsoft.com/office/drawing/2014/main" id="{00000000-0008-0000-0000-00004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5875C3" id="Text Box 525" o:spid="_x0000_s1026" type="#_x0000_t202" style="position:absolute;margin-left:0;margin-top:0;width:6pt;height:2.25pt;z-index:2551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45984" behindDoc="0" locked="0" layoutInCell="1" allowOverlap="1" wp14:anchorId="39A7A2F9" wp14:editId="235FEA78">
                      <wp:simplePos x="0" y="0"/>
                      <wp:positionH relativeFrom="column">
                        <wp:posOffset>0</wp:posOffset>
                      </wp:positionH>
                      <wp:positionV relativeFrom="paragraph">
                        <wp:posOffset>0</wp:posOffset>
                      </wp:positionV>
                      <wp:extent cx="76200" cy="28575"/>
                      <wp:effectExtent l="19050" t="19050" r="19050" b="28575"/>
                      <wp:wrapNone/>
                      <wp:docPr id="3405" name="Text Box 524">
                        <a:extLst xmlns:a="http://schemas.openxmlformats.org/drawingml/2006/main">
                          <a:ext uri="{FF2B5EF4-FFF2-40B4-BE49-F238E27FC236}">
                            <a16:creationId xmlns:a16="http://schemas.microsoft.com/office/drawing/2014/main" id="{00000000-0008-0000-0000-00004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8832A4" id="Text Box 524" o:spid="_x0000_s1026" type="#_x0000_t202" style="position:absolute;margin-left:0;margin-top:0;width:6pt;height:2.25pt;z-index:2551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47008" behindDoc="0" locked="0" layoutInCell="1" allowOverlap="1" wp14:anchorId="6F23FCBA" wp14:editId="7B74678E">
                      <wp:simplePos x="0" y="0"/>
                      <wp:positionH relativeFrom="column">
                        <wp:posOffset>0</wp:posOffset>
                      </wp:positionH>
                      <wp:positionV relativeFrom="paragraph">
                        <wp:posOffset>0</wp:posOffset>
                      </wp:positionV>
                      <wp:extent cx="76200" cy="28575"/>
                      <wp:effectExtent l="19050" t="19050" r="19050" b="28575"/>
                      <wp:wrapNone/>
                      <wp:docPr id="3406" name="Text Box 523">
                        <a:extLst xmlns:a="http://schemas.openxmlformats.org/drawingml/2006/main">
                          <a:ext uri="{FF2B5EF4-FFF2-40B4-BE49-F238E27FC236}">
                            <a16:creationId xmlns:a16="http://schemas.microsoft.com/office/drawing/2014/main" id="{00000000-0008-0000-0000-00004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99006F" id="Text Box 523" o:spid="_x0000_s1026" type="#_x0000_t202" style="position:absolute;margin-left:0;margin-top:0;width:6pt;height:2.25pt;z-index:2551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48032" behindDoc="0" locked="0" layoutInCell="1" allowOverlap="1" wp14:anchorId="52A35658" wp14:editId="68581F1E">
                      <wp:simplePos x="0" y="0"/>
                      <wp:positionH relativeFrom="column">
                        <wp:posOffset>0</wp:posOffset>
                      </wp:positionH>
                      <wp:positionV relativeFrom="paragraph">
                        <wp:posOffset>0</wp:posOffset>
                      </wp:positionV>
                      <wp:extent cx="76200" cy="28575"/>
                      <wp:effectExtent l="19050" t="19050" r="19050" b="28575"/>
                      <wp:wrapNone/>
                      <wp:docPr id="3407" name="Text Box 522">
                        <a:extLst xmlns:a="http://schemas.openxmlformats.org/drawingml/2006/main">
                          <a:ext uri="{FF2B5EF4-FFF2-40B4-BE49-F238E27FC236}">
                            <a16:creationId xmlns:a16="http://schemas.microsoft.com/office/drawing/2014/main" id="{00000000-0008-0000-0000-00004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657C27" id="Text Box 522" o:spid="_x0000_s1026" type="#_x0000_t202" style="position:absolute;margin-left:0;margin-top:0;width:6pt;height:2.25pt;z-index:2551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49056" behindDoc="0" locked="0" layoutInCell="1" allowOverlap="1" wp14:anchorId="5F3441A9" wp14:editId="00913CA7">
                      <wp:simplePos x="0" y="0"/>
                      <wp:positionH relativeFrom="column">
                        <wp:posOffset>0</wp:posOffset>
                      </wp:positionH>
                      <wp:positionV relativeFrom="paragraph">
                        <wp:posOffset>0</wp:posOffset>
                      </wp:positionV>
                      <wp:extent cx="76200" cy="28575"/>
                      <wp:effectExtent l="19050" t="19050" r="19050" b="28575"/>
                      <wp:wrapNone/>
                      <wp:docPr id="3408" name="Text Box 521">
                        <a:extLst xmlns:a="http://schemas.openxmlformats.org/drawingml/2006/main">
                          <a:ext uri="{FF2B5EF4-FFF2-40B4-BE49-F238E27FC236}">
                            <a16:creationId xmlns:a16="http://schemas.microsoft.com/office/drawing/2014/main" id="{00000000-0008-0000-0000-00005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287E9F" id="Text Box 521" o:spid="_x0000_s1026" type="#_x0000_t202" style="position:absolute;margin-left:0;margin-top:0;width:6pt;height:2.25pt;z-index:2551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50080" behindDoc="0" locked="0" layoutInCell="1" allowOverlap="1" wp14:anchorId="72C7EC79" wp14:editId="0FA47884">
                      <wp:simplePos x="0" y="0"/>
                      <wp:positionH relativeFrom="column">
                        <wp:posOffset>0</wp:posOffset>
                      </wp:positionH>
                      <wp:positionV relativeFrom="paragraph">
                        <wp:posOffset>0</wp:posOffset>
                      </wp:positionV>
                      <wp:extent cx="76200" cy="28575"/>
                      <wp:effectExtent l="19050" t="19050" r="19050" b="28575"/>
                      <wp:wrapNone/>
                      <wp:docPr id="3409" name="Text Box 520">
                        <a:extLst xmlns:a="http://schemas.openxmlformats.org/drawingml/2006/main">
                          <a:ext uri="{FF2B5EF4-FFF2-40B4-BE49-F238E27FC236}">
                            <a16:creationId xmlns:a16="http://schemas.microsoft.com/office/drawing/2014/main" id="{00000000-0008-0000-0000-00005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9D1D02" id="Text Box 520" o:spid="_x0000_s1026" type="#_x0000_t202" style="position:absolute;margin-left:0;margin-top:0;width:6pt;height:2.25pt;z-index:2551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51104" behindDoc="0" locked="0" layoutInCell="1" allowOverlap="1" wp14:anchorId="7AC7D65D" wp14:editId="7D580C14">
                      <wp:simplePos x="0" y="0"/>
                      <wp:positionH relativeFrom="column">
                        <wp:posOffset>0</wp:posOffset>
                      </wp:positionH>
                      <wp:positionV relativeFrom="paragraph">
                        <wp:posOffset>0</wp:posOffset>
                      </wp:positionV>
                      <wp:extent cx="76200" cy="28575"/>
                      <wp:effectExtent l="19050" t="19050" r="19050" b="28575"/>
                      <wp:wrapNone/>
                      <wp:docPr id="3410" name="Text Box 519">
                        <a:extLst xmlns:a="http://schemas.openxmlformats.org/drawingml/2006/main">
                          <a:ext uri="{FF2B5EF4-FFF2-40B4-BE49-F238E27FC236}">
                            <a16:creationId xmlns:a16="http://schemas.microsoft.com/office/drawing/2014/main" id="{00000000-0008-0000-0000-00005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2ACA5A" id="Text Box 519" o:spid="_x0000_s1026" type="#_x0000_t202" style="position:absolute;margin-left:0;margin-top:0;width:6pt;height:2.25pt;z-index:2551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52128" behindDoc="0" locked="0" layoutInCell="1" allowOverlap="1" wp14:anchorId="5F77AA17" wp14:editId="35B850C6">
                      <wp:simplePos x="0" y="0"/>
                      <wp:positionH relativeFrom="column">
                        <wp:posOffset>0</wp:posOffset>
                      </wp:positionH>
                      <wp:positionV relativeFrom="paragraph">
                        <wp:posOffset>0</wp:posOffset>
                      </wp:positionV>
                      <wp:extent cx="76200" cy="28575"/>
                      <wp:effectExtent l="19050" t="19050" r="19050" b="28575"/>
                      <wp:wrapNone/>
                      <wp:docPr id="3411" name="Text Box 518">
                        <a:extLst xmlns:a="http://schemas.openxmlformats.org/drawingml/2006/main">
                          <a:ext uri="{FF2B5EF4-FFF2-40B4-BE49-F238E27FC236}">
                            <a16:creationId xmlns:a16="http://schemas.microsoft.com/office/drawing/2014/main" id="{00000000-0008-0000-0000-00005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CBF867" id="Text Box 518" o:spid="_x0000_s1026" type="#_x0000_t202" style="position:absolute;margin-left:0;margin-top:0;width:6pt;height:2.25pt;z-index:2551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53152" behindDoc="0" locked="0" layoutInCell="1" allowOverlap="1" wp14:anchorId="0CC51B63" wp14:editId="24D0A168">
                      <wp:simplePos x="0" y="0"/>
                      <wp:positionH relativeFrom="column">
                        <wp:posOffset>0</wp:posOffset>
                      </wp:positionH>
                      <wp:positionV relativeFrom="paragraph">
                        <wp:posOffset>0</wp:posOffset>
                      </wp:positionV>
                      <wp:extent cx="76200" cy="28575"/>
                      <wp:effectExtent l="19050" t="19050" r="19050" b="28575"/>
                      <wp:wrapNone/>
                      <wp:docPr id="3412" name="Text Box 517">
                        <a:extLst xmlns:a="http://schemas.openxmlformats.org/drawingml/2006/main">
                          <a:ext uri="{FF2B5EF4-FFF2-40B4-BE49-F238E27FC236}">
                            <a16:creationId xmlns:a16="http://schemas.microsoft.com/office/drawing/2014/main" id="{00000000-0008-0000-0000-00005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13E986" id="Text Box 517" o:spid="_x0000_s1026" type="#_x0000_t202" style="position:absolute;margin-left:0;margin-top:0;width:6pt;height:2.25pt;z-index:2551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54176" behindDoc="0" locked="0" layoutInCell="1" allowOverlap="1" wp14:anchorId="00B84F14" wp14:editId="7A5262AF">
                      <wp:simplePos x="0" y="0"/>
                      <wp:positionH relativeFrom="column">
                        <wp:posOffset>0</wp:posOffset>
                      </wp:positionH>
                      <wp:positionV relativeFrom="paragraph">
                        <wp:posOffset>0</wp:posOffset>
                      </wp:positionV>
                      <wp:extent cx="76200" cy="28575"/>
                      <wp:effectExtent l="19050" t="19050" r="19050" b="28575"/>
                      <wp:wrapNone/>
                      <wp:docPr id="3413" name="Text Box 516">
                        <a:extLst xmlns:a="http://schemas.openxmlformats.org/drawingml/2006/main">
                          <a:ext uri="{FF2B5EF4-FFF2-40B4-BE49-F238E27FC236}">
                            <a16:creationId xmlns:a16="http://schemas.microsoft.com/office/drawing/2014/main" id="{00000000-0008-0000-0000-00005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343B4" id="Text Box 516" o:spid="_x0000_s1026" type="#_x0000_t202" style="position:absolute;margin-left:0;margin-top:0;width:6pt;height:2.25pt;z-index:2551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55200" behindDoc="0" locked="0" layoutInCell="1" allowOverlap="1" wp14:anchorId="39BE68E4" wp14:editId="030F9D06">
                      <wp:simplePos x="0" y="0"/>
                      <wp:positionH relativeFrom="column">
                        <wp:posOffset>0</wp:posOffset>
                      </wp:positionH>
                      <wp:positionV relativeFrom="paragraph">
                        <wp:posOffset>0</wp:posOffset>
                      </wp:positionV>
                      <wp:extent cx="76200" cy="28575"/>
                      <wp:effectExtent l="19050" t="19050" r="19050" b="28575"/>
                      <wp:wrapNone/>
                      <wp:docPr id="3414" name="Text Box 515">
                        <a:extLst xmlns:a="http://schemas.openxmlformats.org/drawingml/2006/main">
                          <a:ext uri="{FF2B5EF4-FFF2-40B4-BE49-F238E27FC236}">
                            <a16:creationId xmlns:a16="http://schemas.microsoft.com/office/drawing/2014/main" id="{00000000-0008-0000-0000-00005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C0C852" id="Text Box 515" o:spid="_x0000_s1026" type="#_x0000_t202" style="position:absolute;margin-left:0;margin-top:0;width:6pt;height:2.25pt;z-index:2551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56224" behindDoc="0" locked="0" layoutInCell="1" allowOverlap="1" wp14:anchorId="58CAB643" wp14:editId="0EB83BAC">
                      <wp:simplePos x="0" y="0"/>
                      <wp:positionH relativeFrom="column">
                        <wp:posOffset>0</wp:posOffset>
                      </wp:positionH>
                      <wp:positionV relativeFrom="paragraph">
                        <wp:posOffset>0</wp:posOffset>
                      </wp:positionV>
                      <wp:extent cx="76200" cy="28575"/>
                      <wp:effectExtent l="19050" t="19050" r="19050" b="28575"/>
                      <wp:wrapNone/>
                      <wp:docPr id="3415" name="Text Box 514">
                        <a:extLst xmlns:a="http://schemas.openxmlformats.org/drawingml/2006/main">
                          <a:ext uri="{FF2B5EF4-FFF2-40B4-BE49-F238E27FC236}">
                            <a16:creationId xmlns:a16="http://schemas.microsoft.com/office/drawing/2014/main" id="{00000000-0008-0000-0000-00005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4790F9" id="Text Box 514" o:spid="_x0000_s1026" type="#_x0000_t202" style="position:absolute;margin-left:0;margin-top:0;width:6pt;height:2.25pt;z-index:2551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57248" behindDoc="0" locked="0" layoutInCell="1" allowOverlap="1" wp14:anchorId="73BF1FEC" wp14:editId="7F55A243">
                      <wp:simplePos x="0" y="0"/>
                      <wp:positionH relativeFrom="column">
                        <wp:posOffset>0</wp:posOffset>
                      </wp:positionH>
                      <wp:positionV relativeFrom="paragraph">
                        <wp:posOffset>0</wp:posOffset>
                      </wp:positionV>
                      <wp:extent cx="76200" cy="28575"/>
                      <wp:effectExtent l="19050" t="19050" r="19050" b="28575"/>
                      <wp:wrapNone/>
                      <wp:docPr id="3416" name="Text Box 513">
                        <a:extLst xmlns:a="http://schemas.openxmlformats.org/drawingml/2006/main">
                          <a:ext uri="{FF2B5EF4-FFF2-40B4-BE49-F238E27FC236}">
                            <a16:creationId xmlns:a16="http://schemas.microsoft.com/office/drawing/2014/main" id="{00000000-0008-0000-0000-00005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865248" id="Text Box 513" o:spid="_x0000_s1026" type="#_x0000_t202" style="position:absolute;margin-left:0;margin-top:0;width:6pt;height:2.25pt;z-index:2551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58272" behindDoc="0" locked="0" layoutInCell="1" allowOverlap="1" wp14:anchorId="06389D0B" wp14:editId="2830DE4F">
                      <wp:simplePos x="0" y="0"/>
                      <wp:positionH relativeFrom="column">
                        <wp:posOffset>0</wp:posOffset>
                      </wp:positionH>
                      <wp:positionV relativeFrom="paragraph">
                        <wp:posOffset>0</wp:posOffset>
                      </wp:positionV>
                      <wp:extent cx="76200" cy="28575"/>
                      <wp:effectExtent l="19050" t="19050" r="19050" b="28575"/>
                      <wp:wrapNone/>
                      <wp:docPr id="3417" name="Text Box 512">
                        <a:extLst xmlns:a="http://schemas.openxmlformats.org/drawingml/2006/main">
                          <a:ext uri="{FF2B5EF4-FFF2-40B4-BE49-F238E27FC236}">
                            <a16:creationId xmlns:a16="http://schemas.microsoft.com/office/drawing/2014/main" id="{00000000-0008-0000-0000-00005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826BDB" id="Text Box 512" o:spid="_x0000_s1026" type="#_x0000_t202" style="position:absolute;margin-left:0;margin-top:0;width:6pt;height:2.25pt;z-index:2551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59296" behindDoc="0" locked="0" layoutInCell="1" allowOverlap="1" wp14:anchorId="44ED6FA9" wp14:editId="7AE7C4E6">
                      <wp:simplePos x="0" y="0"/>
                      <wp:positionH relativeFrom="column">
                        <wp:posOffset>0</wp:posOffset>
                      </wp:positionH>
                      <wp:positionV relativeFrom="paragraph">
                        <wp:posOffset>0</wp:posOffset>
                      </wp:positionV>
                      <wp:extent cx="76200" cy="28575"/>
                      <wp:effectExtent l="19050" t="19050" r="19050" b="28575"/>
                      <wp:wrapNone/>
                      <wp:docPr id="3418" name="Text Box 511">
                        <a:extLst xmlns:a="http://schemas.openxmlformats.org/drawingml/2006/main">
                          <a:ext uri="{FF2B5EF4-FFF2-40B4-BE49-F238E27FC236}">
                            <a16:creationId xmlns:a16="http://schemas.microsoft.com/office/drawing/2014/main" id="{00000000-0008-0000-0000-00005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CDFE98" id="Text Box 511" o:spid="_x0000_s1026" type="#_x0000_t202" style="position:absolute;margin-left:0;margin-top:0;width:6pt;height:2.25pt;z-index:2551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60320" behindDoc="0" locked="0" layoutInCell="1" allowOverlap="1" wp14:anchorId="63E176DE" wp14:editId="0F35ACA6">
                      <wp:simplePos x="0" y="0"/>
                      <wp:positionH relativeFrom="column">
                        <wp:posOffset>0</wp:posOffset>
                      </wp:positionH>
                      <wp:positionV relativeFrom="paragraph">
                        <wp:posOffset>0</wp:posOffset>
                      </wp:positionV>
                      <wp:extent cx="76200" cy="28575"/>
                      <wp:effectExtent l="19050" t="19050" r="19050" b="28575"/>
                      <wp:wrapNone/>
                      <wp:docPr id="3419" name="Text Box 510">
                        <a:extLst xmlns:a="http://schemas.openxmlformats.org/drawingml/2006/main">
                          <a:ext uri="{FF2B5EF4-FFF2-40B4-BE49-F238E27FC236}">
                            <a16:creationId xmlns:a16="http://schemas.microsoft.com/office/drawing/2014/main" id="{00000000-0008-0000-0000-00005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C93516" id="Text Box 510" o:spid="_x0000_s1026" type="#_x0000_t202" style="position:absolute;margin-left:0;margin-top:0;width:6pt;height:2.25pt;z-index:2551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61344" behindDoc="0" locked="0" layoutInCell="1" allowOverlap="1" wp14:anchorId="5B99FFA2" wp14:editId="1EB195CF">
                      <wp:simplePos x="0" y="0"/>
                      <wp:positionH relativeFrom="column">
                        <wp:posOffset>0</wp:posOffset>
                      </wp:positionH>
                      <wp:positionV relativeFrom="paragraph">
                        <wp:posOffset>0</wp:posOffset>
                      </wp:positionV>
                      <wp:extent cx="76200" cy="28575"/>
                      <wp:effectExtent l="19050" t="19050" r="19050" b="28575"/>
                      <wp:wrapNone/>
                      <wp:docPr id="3420" name="Text Box 509">
                        <a:extLst xmlns:a="http://schemas.openxmlformats.org/drawingml/2006/main">
                          <a:ext uri="{FF2B5EF4-FFF2-40B4-BE49-F238E27FC236}">
                            <a16:creationId xmlns:a16="http://schemas.microsoft.com/office/drawing/2014/main" id="{00000000-0008-0000-0000-00005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B9DCC7" id="Text Box 509" o:spid="_x0000_s1026" type="#_x0000_t202" style="position:absolute;margin-left:0;margin-top:0;width:6pt;height:2.25pt;z-index:2551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62368" behindDoc="0" locked="0" layoutInCell="1" allowOverlap="1" wp14:anchorId="3DF0D3A7" wp14:editId="4D3E6E7B">
                      <wp:simplePos x="0" y="0"/>
                      <wp:positionH relativeFrom="column">
                        <wp:posOffset>0</wp:posOffset>
                      </wp:positionH>
                      <wp:positionV relativeFrom="paragraph">
                        <wp:posOffset>0</wp:posOffset>
                      </wp:positionV>
                      <wp:extent cx="76200" cy="28575"/>
                      <wp:effectExtent l="19050" t="19050" r="19050" b="28575"/>
                      <wp:wrapNone/>
                      <wp:docPr id="3421" name="Text Box 508">
                        <a:extLst xmlns:a="http://schemas.openxmlformats.org/drawingml/2006/main">
                          <a:ext uri="{FF2B5EF4-FFF2-40B4-BE49-F238E27FC236}">
                            <a16:creationId xmlns:a16="http://schemas.microsoft.com/office/drawing/2014/main" id="{00000000-0008-0000-0000-00005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07DEB2" id="Text Box 508" o:spid="_x0000_s1026" type="#_x0000_t202" style="position:absolute;margin-left:0;margin-top:0;width:6pt;height:2.25pt;z-index:2551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63392" behindDoc="0" locked="0" layoutInCell="1" allowOverlap="1" wp14:anchorId="5AF4736D" wp14:editId="676304E5">
                      <wp:simplePos x="0" y="0"/>
                      <wp:positionH relativeFrom="column">
                        <wp:posOffset>0</wp:posOffset>
                      </wp:positionH>
                      <wp:positionV relativeFrom="paragraph">
                        <wp:posOffset>0</wp:posOffset>
                      </wp:positionV>
                      <wp:extent cx="76200" cy="28575"/>
                      <wp:effectExtent l="19050" t="19050" r="19050" b="28575"/>
                      <wp:wrapNone/>
                      <wp:docPr id="3422" name="Text Box 507">
                        <a:extLst xmlns:a="http://schemas.openxmlformats.org/drawingml/2006/main">
                          <a:ext uri="{FF2B5EF4-FFF2-40B4-BE49-F238E27FC236}">
                            <a16:creationId xmlns:a16="http://schemas.microsoft.com/office/drawing/2014/main" id="{00000000-0008-0000-0000-00005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7F7676" id="Text Box 507" o:spid="_x0000_s1026" type="#_x0000_t202" style="position:absolute;margin-left:0;margin-top:0;width:6pt;height:2.25pt;z-index:2551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64416" behindDoc="0" locked="0" layoutInCell="1" allowOverlap="1" wp14:anchorId="6EFCFA8E" wp14:editId="44481CD4">
                      <wp:simplePos x="0" y="0"/>
                      <wp:positionH relativeFrom="column">
                        <wp:posOffset>0</wp:posOffset>
                      </wp:positionH>
                      <wp:positionV relativeFrom="paragraph">
                        <wp:posOffset>0</wp:posOffset>
                      </wp:positionV>
                      <wp:extent cx="76200" cy="28575"/>
                      <wp:effectExtent l="19050" t="19050" r="19050" b="28575"/>
                      <wp:wrapNone/>
                      <wp:docPr id="3423" name="Text Box 506">
                        <a:extLst xmlns:a="http://schemas.openxmlformats.org/drawingml/2006/main">
                          <a:ext uri="{FF2B5EF4-FFF2-40B4-BE49-F238E27FC236}">
                            <a16:creationId xmlns:a16="http://schemas.microsoft.com/office/drawing/2014/main" id="{00000000-0008-0000-0000-00005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9776C" id="Text Box 506" o:spid="_x0000_s1026" type="#_x0000_t202" style="position:absolute;margin-left:0;margin-top:0;width:6pt;height:2.25pt;z-index:2551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65440" behindDoc="0" locked="0" layoutInCell="1" allowOverlap="1" wp14:anchorId="7A25113E" wp14:editId="1FD4A1BA">
                      <wp:simplePos x="0" y="0"/>
                      <wp:positionH relativeFrom="column">
                        <wp:posOffset>0</wp:posOffset>
                      </wp:positionH>
                      <wp:positionV relativeFrom="paragraph">
                        <wp:posOffset>0</wp:posOffset>
                      </wp:positionV>
                      <wp:extent cx="76200" cy="28575"/>
                      <wp:effectExtent l="19050" t="19050" r="19050" b="28575"/>
                      <wp:wrapNone/>
                      <wp:docPr id="3424" name="Text Box 505">
                        <a:extLst xmlns:a="http://schemas.openxmlformats.org/drawingml/2006/main">
                          <a:ext uri="{FF2B5EF4-FFF2-40B4-BE49-F238E27FC236}">
                            <a16:creationId xmlns:a16="http://schemas.microsoft.com/office/drawing/2014/main" id="{00000000-0008-0000-0000-00006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9094E6" id="Text Box 505" o:spid="_x0000_s1026" type="#_x0000_t202" style="position:absolute;margin-left:0;margin-top:0;width:6pt;height:2.25pt;z-index:2551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66464" behindDoc="0" locked="0" layoutInCell="1" allowOverlap="1" wp14:anchorId="7B137ADF" wp14:editId="17CEE381">
                      <wp:simplePos x="0" y="0"/>
                      <wp:positionH relativeFrom="column">
                        <wp:posOffset>0</wp:posOffset>
                      </wp:positionH>
                      <wp:positionV relativeFrom="paragraph">
                        <wp:posOffset>0</wp:posOffset>
                      </wp:positionV>
                      <wp:extent cx="76200" cy="28575"/>
                      <wp:effectExtent l="19050" t="19050" r="19050" b="28575"/>
                      <wp:wrapNone/>
                      <wp:docPr id="3425" name="Text Box 504">
                        <a:extLst xmlns:a="http://schemas.openxmlformats.org/drawingml/2006/main">
                          <a:ext uri="{FF2B5EF4-FFF2-40B4-BE49-F238E27FC236}">
                            <a16:creationId xmlns:a16="http://schemas.microsoft.com/office/drawing/2014/main" id="{00000000-0008-0000-0000-00006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C87016" id="Text Box 504" o:spid="_x0000_s1026" type="#_x0000_t202" style="position:absolute;margin-left:0;margin-top:0;width:6pt;height:2.25pt;z-index:2551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67488" behindDoc="0" locked="0" layoutInCell="1" allowOverlap="1" wp14:anchorId="355DA6E3" wp14:editId="1E8749CD">
                      <wp:simplePos x="0" y="0"/>
                      <wp:positionH relativeFrom="column">
                        <wp:posOffset>0</wp:posOffset>
                      </wp:positionH>
                      <wp:positionV relativeFrom="paragraph">
                        <wp:posOffset>0</wp:posOffset>
                      </wp:positionV>
                      <wp:extent cx="76200" cy="28575"/>
                      <wp:effectExtent l="19050" t="19050" r="19050" b="28575"/>
                      <wp:wrapNone/>
                      <wp:docPr id="3426" name="Text Box 503">
                        <a:extLst xmlns:a="http://schemas.openxmlformats.org/drawingml/2006/main">
                          <a:ext uri="{FF2B5EF4-FFF2-40B4-BE49-F238E27FC236}">
                            <a16:creationId xmlns:a16="http://schemas.microsoft.com/office/drawing/2014/main" id="{00000000-0008-0000-0000-00006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D2670B" id="Text Box 503" o:spid="_x0000_s1026" type="#_x0000_t202" style="position:absolute;margin-left:0;margin-top:0;width:6pt;height:2.25pt;z-index:2551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68512" behindDoc="0" locked="0" layoutInCell="1" allowOverlap="1" wp14:anchorId="64D81F44" wp14:editId="77C021F3">
                      <wp:simplePos x="0" y="0"/>
                      <wp:positionH relativeFrom="column">
                        <wp:posOffset>0</wp:posOffset>
                      </wp:positionH>
                      <wp:positionV relativeFrom="paragraph">
                        <wp:posOffset>0</wp:posOffset>
                      </wp:positionV>
                      <wp:extent cx="76200" cy="28575"/>
                      <wp:effectExtent l="19050" t="19050" r="19050" b="28575"/>
                      <wp:wrapNone/>
                      <wp:docPr id="3427" name="Text Box 502">
                        <a:extLst xmlns:a="http://schemas.openxmlformats.org/drawingml/2006/main">
                          <a:ext uri="{FF2B5EF4-FFF2-40B4-BE49-F238E27FC236}">
                            <a16:creationId xmlns:a16="http://schemas.microsoft.com/office/drawing/2014/main" id="{00000000-0008-0000-0000-00006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BD815C" id="Text Box 502" o:spid="_x0000_s1026" type="#_x0000_t202" style="position:absolute;margin-left:0;margin-top:0;width:6pt;height:2.25pt;z-index:2551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69536" behindDoc="0" locked="0" layoutInCell="1" allowOverlap="1" wp14:anchorId="52345482" wp14:editId="56625211">
                      <wp:simplePos x="0" y="0"/>
                      <wp:positionH relativeFrom="column">
                        <wp:posOffset>0</wp:posOffset>
                      </wp:positionH>
                      <wp:positionV relativeFrom="paragraph">
                        <wp:posOffset>0</wp:posOffset>
                      </wp:positionV>
                      <wp:extent cx="76200" cy="28575"/>
                      <wp:effectExtent l="19050" t="19050" r="19050" b="28575"/>
                      <wp:wrapNone/>
                      <wp:docPr id="3428" name="Text Box 501">
                        <a:extLst xmlns:a="http://schemas.openxmlformats.org/drawingml/2006/main">
                          <a:ext uri="{FF2B5EF4-FFF2-40B4-BE49-F238E27FC236}">
                            <a16:creationId xmlns:a16="http://schemas.microsoft.com/office/drawing/2014/main" id="{00000000-0008-0000-0000-00006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CC5EAE" id="Text Box 501" o:spid="_x0000_s1026" type="#_x0000_t202" style="position:absolute;margin-left:0;margin-top:0;width:6pt;height:2.25pt;z-index:25516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70560" behindDoc="0" locked="0" layoutInCell="1" allowOverlap="1" wp14:anchorId="3C9AF324" wp14:editId="14047C9E">
                      <wp:simplePos x="0" y="0"/>
                      <wp:positionH relativeFrom="column">
                        <wp:posOffset>0</wp:posOffset>
                      </wp:positionH>
                      <wp:positionV relativeFrom="paragraph">
                        <wp:posOffset>0</wp:posOffset>
                      </wp:positionV>
                      <wp:extent cx="76200" cy="28575"/>
                      <wp:effectExtent l="19050" t="19050" r="19050" b="28575"/>
                      <wp:wrapNone/>
                      <wp:docPr id="3429" name="Text Box 500">
                        <a:extLst xmlns:a="http://schemas.openxmlformats.org/drawingml/2006/main">
                          <a:ext uri="{FF2B5EF4-FFF2-40B4-BE49-F238E27FC236}">
                            <a16:creationId xmlns:a16="http://schemas.microsoft.com/office/drawing/2014/main" id="{00000000-0008-0000-0000-00006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089407" id="Text Box 500" o:spid="_x0000_s1026" type="#_x0000_t202" style="position:absolute;margin-left:0;margin-top:0;width:6pt;height:2.25pt;z-index:2551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71584" behindDoc="0" locked="0" layoutInCell="1" allowOverlap="1" wp14:anchorId="1F6E85D8" wp14:editId="1448741A">
                      <wp:simplePos x="0" y="0"/>
                      <wp:positionH relativeFrom="column">
                        <wp:posOffset>0</wp:posOffset>
                      </wp:positionH>
                      <wp:positionV relativeFrom="paragraph">
                        <wp:posOffset>0</wp:posOffset>
                      </wp:positionV>
                      <wp:extent cx="76200" cy="28575"/>
                      <wp:effectExtent l="19050" t="19050" r="19050" b="28575"/>
                      <wp:wrapNone/>
                      <wp:docPr id="3430" name="Text Box 499">
                        <a:extLst xmlns:a="http://schemas.openxmlformats.org/drawingml/2006/main">
                          <a:ext uri="{FF2B5EF4-FFF2-40B4-BE49-F238E27FC236}">
                            <a16:creationId xmlns:a16="http://schemas.microsoft.com/office/drawing/2014/main" id="{00000000-0008-0000-0000-00006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131452" id="Text Box 499" o:spid="_x0000_s1026" type="#_x0000_t202" style="position:absolute;margin-left:0;margin-top:0;width:6pt;height:2.25pt;z-index:2551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72608" behindDoc="0" locked="0" layoutInCell="1" allowOverlap="1" wp14:anchorId="6E117A2B" wp14:editId="360D88E3">
                      <wp:simplePos x="0" y="0"/>
                      <wp:positionH relativeFrom="column">
                        <wp:posOffset>0</wp:posOffset>
                      </wp:positionH>
                      <wp:positionV relativeFrom="paragraph">
                        <wp:posOffset>0</wp:posOffset>
                      </wp:positionV>
                      <wp:extent cx="76200" cy="28575"/>
                      <wp:effectExtent l="19050" t="19050" r="19050" b="28575"/>
                      <wp:wrapNone/>
                      <wp:docPr id="3431" name="Text Box 498">
                        <a:extLst xmlns:a="http://schemas.openxmlformats.org/drawingml/2006/main">
                          <a:ext uri="{FF2B5EF4-FFF2-40B4-BE49-F238E27FC236}">
                            <a16:creationId xmlns:a16="http://schemas.microsoft.com/office/drawing/2014/main" id="{00000000-0008-0000-0000-00006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82A8F4" id="Text Box 498" o:spid="_x0000_s1026" type="#_x0000_t202" style="position:absolute;margin-left:0;margin-top:0;width:6pt;height:2.25pt;z-index:2551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73632" behindDoc="0" locked="0" layoutInCell="1" allowOverlap="1" wp14:anchorId="2F88C77F" wp14:editId="76CA1941">
                      <wp:simplePos x="0" y="0"/>
                      <wp:positionH relativeFrom="column">
                        <wp:posOffset>0</wp:posOffset>
                      </wp:positionH>
                      <wp:positionV relativeFrom="paragraph">
                        <wp:posOffset>0</wp:posOffset>
                      </wp:positionV>
                      <wp:extent cx="76200" cy="28575"/>
                      <wp:effectExtent l="19050" t="19050" r="19050" b="28575"/>
                      <wp:wrapNone/>
                      <wp:docPr id="3432" name="Text Box 497">
                        <a:extLst xmlns:a="http://schemas.openxmlformats.org/drawingml/2006/main">
                          <a:ext uri="{FF2B5EF4-FFF2-40B4-BE49-F238E27FC236}">
                            <a16:creationId xmlns:a16="http://schemas.microsoft.com/office/drawing/2014/main" id="{00000000-0008-0000-0000-00006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03A60F" id="Text Box 497" o:spid="_x0000_s1026" type="#_x0000_t202" style="position:absolute;margin-left:0;margin-top:0;width:6pt;height:2.25pt;z-index:2551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74656" behindDoc="0" locked="0" layoutInCell="1" allowOverlap="1" wp14:anchorId="2D5A20FD" wp14:editId="552E6859">
                      <wp:simplePos x="0" y="0"/>
                      <wp:positionH relativeFrom="column">
                        <wp:posOffset>0</wp:posOffset>
                      </wp:positionH>
                      <wp:positionV relativeFrom="paragraph">
                        <wp:posOffset>0</wp:posOffset>
                      </wp:positionV>
                      <wp:extent cx="76200" cy="28575"/>
                      <wp:effectExtent l="19050" t="19050" r="19050" b="28575"/>
                      <wp:wrapNone/>
                      <wp:docPr id="3433" name="Text Box 496">
                        <a:extLst xmlns:a="http://schemas.openxmlformats.org/drawingml/2006/main">
                          <a:ext uri="{FF2B5EF4-FFF2-40B4-BE49-F238E27FC236}">
                            <a16:creationId xmlns:a16="http://schemas.microsoft.com/office/drawing/2014/main" id="{00000000-0008-0000-0000-00006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8F8938" id="Text Box 496" o:spid="_x0000_s1026" type="#_x0000_t202" style="position:absolute;margin-left:0;margin-top:0;width:6pt;height:2.25pt;z-index:2551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75680" behindDoc="0" locked="0" layoutInCell="1" allowOverlap="1" wp14:anchorId="75B0592E" wp14:editId="2D2073E1">
                      <wp:simplePos x="0" y="0"/>
                      <wp:positionH relativeFrom="column">
                        <wp:posOffset>0</wp:posOffset>
                      </wp:positionH>
                      <wp:positionV relativeFrom="paragraph">
                        <wp:posOffset>0</wp:posOffset>
                      </wp:positionV>
                      <wp:extent cx="76200" cy="28575"/>
                      <wp:effectExtent l="19050" t="19050" r="19050" b="28575"/>
                      <wp:wrapNone/>
                      <wp:docPr id="3434" name="Text Box 495">
                        <a:extLst xmlns:a="http://schemas.openxmlformats.org/drawingml/2006/main">
                          <a:ext uri="{FF2B5EF4-FFF2-40B4-BE49-F238E27FC236}">
                            <a16:creationId xmlns:a16="http://schemas.microsoft.com/office/drawing/2014/main" id="{00000000-0008-0000-0000-00006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CFA971" id="Text Box 495" o:spid="_x0000_s1026" type="#_x0000_t202" style="position:absolute;margin-left:0;margin-top:0;width:6pt;height:2.25pt;z-index:2551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76704" behindDoc="0" locked="0" layoutInCell="1" allowOverlap="1" wp14:anchorId="095A40A9" wp14:editId="3636DB31">
                      <wp:simplePos x="0" y="0"/>
                      <wp:positionH relativeFrom="column">
                        <wp:posOffset>0</wp:posOffset>
                      </wp:positionH>
                      <wp:positionV relativeFrom="paragraph">
                        <wp:posOffset>0</wp:posOffset>
                      </wp:positionV>
                      <wp:extent cx="76200" cy="28575"/>
                      <wp:effectExtent l="19050" t="19050" r="19050" b="28575"/>
                      <wp:wrapNone/>
                      <wp:docPr id="3435" name="Text Box 494">
                        <a:extLst xmlns:a="http://schemas.openxmlformats.org/drawingml/2006/main">
                          <a:ext uri="{FF2B5EF4-FFF2-40B4-BE49-F238E27FC236}">
                            <a16:creationId xmlns:a16="http://schemas.microsoft.com/office/drawing/2014/main" id="{00000000-0008-0000-0000-00006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1A1434" id="Text Box 494" o:spid="_x0000_s1026" type="#_x0000_t202" style="position:absolute;margin-left:0;margin-top:0;width:6pt;height:2.25pt;z-index:2551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77728" behindDoc="0" locked="0" layoutInCell="1" allowOverlap="1" wp14:anchorId="666F4C1D" wp14:editId="77968C84">
                      <wp:simplePos x="0" y="0"/>
                      <wp:positionH relativeFrom="column">
                        <wp:posOffset>0</wp:posOffset>
                      </wp:positionH>
                      <wp:positionV relativeFrom="paragraph">
                        <wp:posOffset>0</wp:posOffset>
                      </wp:positionV>
                      <wp:extent cx="76200" cy="28575"/>
                      <wp:effectExtent l="19050" t="19050" r="19050" b="28575"/>
                      <wp:wrapNone/>
                      <wp:docPr id="3436" name="Text Box 493">
                        <a:extLst xmlns:a="http://schemas.openxmlformats.org/drawingml/2006/main">
                          <a:ext uri="{FF2B5EF4-FFF2-40B4-BE49-F238E27FC236}">
                            <a16:creationId xmlns:a16="http://schemas.microsoft.com/office/drawing/2014/main" id="{00000000-0008-0000-0000-00006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467DEC" id="Text Box 493" o:spid="_x0000_s1026" type="#_x0000_t202" style="position:absolute;margin-left:0;margin-top:0;width:6pt;height:2.25pt;z-index:2551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78752" behindDoc="0" locked="0" layoutInCell="1" allowOverlap="1" wp14:anchorId="56C7E1A1" wp14:editId="76BE0503">
                      <wp:simplePos x="0" y="0"/>
                      <wp:positionH relativeFrom="column">
                        <wp:posOffset>0</wp:posOffset>
                      </wp:positionH>
                      <wp:positionV relativeFrom="paragraph">
                        <wp:posOffset>0</wp:posOffset>
                      </wp:positionV>
                      <wp:extent cx="76200" cy="28575"/>
                      <wp:effectExtent l="19050" t="19050" r="19050" b="28575"/>
                      <wp:wrapNone/>
                      <wp:docPr id="3437" name="Text Box 492">
                        <a:extLst xmlns:a="http://schemas.openxmlformats.org/drawingml/2006/main">
                          <a:ext uri="{FF2B5EF4-FFF2-40B4-BE49-F238E27FC236}">
                            <a16:creationId xmlns:a16="http://schemas.microsoft.com/office/drawing/2014/main" id="{00000000-0008-0000-0000-00006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518F16" id="Text Box 492" o:spid="_x0000_s1026" type="#_x0000_t202" style="position:absolute;margin-left:0;margin-top:0;width:6pt;height:2.25pt;z-index:2551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79776" behindDoc="0" locked="0" layoutInCell="1" allowOverlap="1" wp14:anchorId="4D27C94F" wp14:editId="04AAD91E">
                      <wp:simplePos x="0" y="0"/>
                      <wp:positionH relativeFrom="column">
                        <wp:posOffset>0</wp:posOffset>
                      </wp:positionH>
                      <wp:positionV relativeFrom="paragraph">
                        <wp:posOffset>0</wp:posOffset>
                      </wp:positionV>
                      <wp:extent cx="76200" cy="28575"/>
                      <wp:effectExtent l="19050" t="19050" r="19050" b="28575"/>
                      <wp:wrapNone/>
                      <wp:docPr id="3438" name="Text Box 491">
                        <a:extLst xmlns:a="http://schemas.openxmlformats.org/drawingml/2006/main">
                          <a:ext uri="{FF2B5EF4-FFF2-40B4-BE49-F238E27FC236}">
                            <a16:creationId xmlns:a16="http://schemas.microsoft.com/office/drawing/2014/main" id="{00000000-0008-0000-0000-00006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AFF731" id="Text Box 491" o:spid="_x0000_s1026" type="#_x0000_t202" style="position:absolute;margin-left:0;margin-top:0;width:6pt;height:2.25pt;z-index:2551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80800" behindDoc="0" locked="0" layoutInCell="1" allowOverlap="1" wp14:anchorId="0A62C427" wp14:editId="731FAA30">
                      <wp:simplePos x="0" y="0"/>
                      <wp:positionH relativeFrom="column">
                        <wp:posOffset>0</wp:posOffset>
                      </wp:positionH>
                      <wp:positionV relativeFrom="paragraph">
                        <wp:posOffset>0</wp:posOffset>
                      </wp:positionV>
                      <wp:extent cx="76200" cy="28575"/>
                      <wp:effectExtent l="19050" t="19050" r="19050" b="28575"/>
                      <wp:wrapNone/>
                      <wp:docPr id="3439" name="Text Box 490">
                        <a:extLst xmlns:a="http://schemas.openxmlformats.org/drawingml/2006/main">
                          <a:ext uri="{FF2B5EF4-FFF2-40B4-BE49-F238E27FC236}">
                            <a16:creationId xmlns:a16="http://schemas.microsoft.com/office/drawing/2014/main" id="{00000000-0008-0000-0000-00006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E702A7" id="Text Box 490" o:spid="_x0000_s1026" type="#_x0000_t202" style="position:absolute;margin-left:0;margin-top:0;width:6pt;height:2.25pt;z-index:2551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81824" behindDoc="0" locked="0" layoutInCell="1" allowOverlap="1" wp14:anchorId="0A0BC797" wp14:editId="69764354">
                      <wp:simplePos x="0" y="0"/>
                      <wp:positionH relativeFrom="column">
                        <wp:posOffset>0</wp:posOffset>
                      </wp:positionH>
                      <wp:positionV relativeFrom="paragraph">
                        <wp:posOffset>0</wp:posOffset>
                      </wp:positionV>
                      <wp:extent cx="76200" cy="28575"/>
                      <wp:effectExtent l="19050" t="19050" r="19050" b="28575"/>
                      <wp:wrapNone/>
                      <wp:docPr id="3440" name="Text Box 489">
                        <a:extLst xmlns:a="http://schemas.openxmlformats.org/drawingml/2006/main">
                          <a:ext uri="{FF2B5EF4-FFF2-40B4-BE49-F238E27FC236}">
                            <a16:creationId xmlns:a16="http://schemas.microsoft.com/office/drawing/2014/main" id="{00000000-0008-0000-0000-00007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903C38" id="Text Box 489" o:spid="_x0000_s1026" type="#_x0000_t202" style="position:absolute;margin-left:0;margin-top:0;width:6pt;height:2.25pt;z-index:2551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82848" behindDoc="0" locked="0" layoutInCell="1" allowOverlap="1" wp14:anchorId="00F4A0E9" wp14:editId="2271AF1E">
                      <wp:simplePos x="0" y="0"/>
                      <wp:positionH relativeFrom="column">
                        <wp:posOffset>0</wp:posOffset>
                      </wp:positionH>
                      <wp:positionV relativeFrom="paragraph">
                        <wp:posOffset>0</wp:posOffset>
                      </wp:positionV>
                      <wp:extent cx="76200" cy="28575"/>
                      <wp:effectExtent l="19050" t="19050" r="19050" b="28575"/>
                      <wp:wrapNone/>
                      <wp:docPr id="3441" name="Text Box 488">
                        <a:extLst xmlns:a="http://schemas.openxmlformats.org/drawingml/2006/main">
                          <a:ext uri="{FF2B5EF4-FFF2-40B4-BE49-F238E27FC236}">
                            <a16:creationId xmlns:a16="http://schemas.microsoft.com/office/drawing/2014/main" id="{00000000-0008-0000-0000-00007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480C5A" id="Text Box 488" o:spid="_x0000_s1026" type="#_x0000_t202" style="position:absolute;margin-left:0;margin-top:0;width:6pt;height:2.25pt;z-index:2551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83872" behindDoc="0" locked="0" layoutInCell="1" allowOverlap="1" wp14:anchorId="43CDAED6" wp14:editId="272889E4">
                      <wp:simplePos x="0" y="0"/>
                      <wp:positionH relativeFrom="column">
                        <wp:posOffset>0</wp:posOffset>
                      </wp:positionH>
                      <wp:positionV relativeFrom="paragraph">
                        <wp:posOffset>0</wp:posOffset>
                      </wp:positionV>
                      <wp:extent cx="76200" cy="28575"/>
                      <wp:effectExtent l="19050" t="19050" r="19050" b="28575"/>
                      <wp:wrapNone/>
                      <wp:docPr id="3442" name="Text Box 487">
                        <a:extLst xmlns:a="http://schemas.openxmlformats.org/drawingml/2006/main">
                          <a:ext uri="{FF2B5EF4-FFF2-40B4-BE49-F238E27FC236}">
                            <a16:creationId xmlns:a16="http://schemas.microsoft.com/office/drawing/2014/main" id="{00000000-0008-0000-0000-00007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417B50" id="Text Box 487" o:spid="_x0000_s1026" type="#_x0000_t202" style="position:absolute;margin-left:0;margin-top:0;width:6pt;height:2.25pt;z-index:2551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84896" behindDoc="0" locked="0" layoutInCell="1" allowOverlap="1" wp14:anchorId="44B91751" wp14:editId="43A6E5FA">
                      <wp:simplePos x="0" y="0"/>
                      <wp:positionH relativeFrom="column">
                        <wp:posOffset>0</wp:posOffset>
                      </wp:positionH>
                      <wp:positionV relativeFrom="paragraph">
                        <wp:posOffset>0</wp:posOffset>
                      </wp:positionV>
                      <wp:extent cx="76200" cy="28575"/>
                      <wp:effectExtent l="19050" t="19050" r="19050" b="28575"/>
                      <wp:wrapNone/>
                      <wp:docPr id="3443" name="Text Box 486">
                        <a:extLst xmlns:a="http://schemas.openxmlformats.org/drawingml/2006/main">
                          <a:ext uri="{FF2B5EF4-FFF2-40B4-BE49-F238E27FC236}">
                            <a16:creationId xmlns:a16="http://schemas.microsoft.com/office/drawing/2014/main" id="{00000000-0008-0000-0000-00007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624D50" id="Text Box 486" o:spid="_x0000_s1026" type="#_x0000_t202" style="position:absolute;margin-left:0;margin-top:0;width:6pt;height:2.25pt;z-index:2551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85920" behindDoc="0" locked="0" layoutInCell="1" allowOverlap="1" wp14:anchorId="0BC05FFC" wp14:editId="6257D5EF">
                      <wp:simplePos x="0" y="0"/>
                      <wp:positionH relativeFrom="column">
                        <wp:posOffset>0</wp:posOffset>
                      </wp:positionH>
                      <wp:positionV relativeFrom="paragraph">
                        <wp:posOffset>0</wp:posOffset>
                      </wp:positionV>
                      <wp:extent cx="76200" cy="28575"/>
                      <wp:effectExtent l="19050" t="19050" r="19050" b="28575"/>
                      <wp:wrapNone/>
                      <wp:docPr id="3444" name="Text Box 485">
                        <a:extLst xmlns:a="http://schemas.openxmlformats.org/drawingml/2006/main">
                          <a:ext uri="{FF2B5EF4-FFF2-40B4-BE49-F238E27FC236}">
                            <a16:creationId xmlns:a16="http://schemas.microsoft.com/office/drawing/2014/main" id="{00000000-0008-0000-0000-00007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A771B4" id="Text Box 485" o:spid="_x0000_s1026" type="#_x0000_t202" style="position:absolute;margin-left:0;margin-top:0;width:6pt;height:2.25pt;z-index:2551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86944" behindDoc="0" locked="0" layoutInCell="1" allowOverlap="1" wp14:anchorId="6E2F0D0D" wp14:editId="2A03BF23">
                      <wp:simplePos x="0" y="0"/>
                      <wp:positionH relativeFrom="column">
                        <wp:posOffset>0</wp:posOffset>
                      </wp:positionH>
                      <wp:positionV relativeFrom="paragraph">
                        <wp:posOffset>0</wp:posOffset>
                      </wp:positionV>
                      <wp:extent cx="76200" cy="28575"/>
                      <wp:effectExtent l="19050" t="19050" r="19050" b="28575"/>
                      <wp:wrapNone/>
                      <wp:docPr id="3445" name="Text Box 484">
                        <a:extLst xmlns:a="http://schemas.openxmlformats.org/drawingml/2006/main">
                          <a:ext uri="{FF2B5EF4-FFF2-40B4-BE49-F238E27FC236}">
                            <a16:creationId xmlns:a16="http://schemas.microsoft.com/office/drawing/2014/main" id="{00000000-0008-0000-0000-00007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4AE5A2" id="Text Box 484" o:spid="_x0000_s1026" type="#_x0000_t202" style="position:absolute;margin-left:0;margin-top:0;width:6pt;height:2.25pt;z-index:2551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87968" behindDoc="0" locked="0" layoutInCell="1" allowOverlap="1" wp14:anchorId="1E14A901" wp14:editId="107B7E47">
                      <wp:simplePos x="0" y="0"/>
                      <wp:positionH relativeFrom="column">
                        <wp:posOffset>0</wp:posOffset>
                      </wp:positionH>
                      <wp:positionV relativeFrom="paragraph">
                        <wp:posOffset>0</wp:posOffset>
                      </wp:positionV>
                      <wp:extent cx="76200" cy="28575"/>
                      <wp:effectExtent l="19050" t="19050" r="19050" b="28575"/>
                      <wp:wrapNone/>
                      <wp:docPr id="3446" name="Text Box 483">
                        <a:extLst xmlns:a="http://schemas.openxmlformats.org/drawingml/2006/main">
                          <a:ext uri="{FF2B5EF4-FFF2-40B4-BE49-F238E27FC236}">
                            <a16:creationId xmlns:a16="http://schemas.microsoft.com/office/drawing/2014/main" id="{00000000-0008-0000-0000-00007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DF51E1" id="Text Box 483" o:spid="_x0000_s1026" type="#_x0000_t202" style="position:absolute;margin-left:0;margin-top:0;width:6pt;height:2.25pt;z-index:2551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88992" behindDoc="0" locked="0" layoutInCell="1" allowOverlap="1" wp14:anchorId="19A459D1" wp14:editId="440CB8BC">
                      <wp:simplePos x="0" y="0"/>
                      <wp:positionH relativeFrom="column">
                        <wp:posOffset>0</wp:posOffset>
                      </wp:positionH>
                      <wp:positionV relativeFrom="paragraph">
                        <wp:posOffset>0</wp:posOffset>
                      </wp:positionV>
                      <wp:extent cx="76200" cy="28575"/>
                      <wp:effectExtent l="19050" t="19050" r="19050" b="28575"/>
                      <wp:wrapNone/>
                      <wp:docPr id="3447" name="Text Box 482">
                        <a:extLst xmlns:a="http://schemas.openxmlformats.org/drawingml/2006/main">
                          <a:ext uri="{FF2B5EF4-FFF2-40B4-BE49-F238E27FC236}">
                            <a16:creationId xmlns:a16="http://schemas.microsoft.com/office/drawing/2014/main" id="{00000000-0008-0000-0000-00007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8E883A" id="Text Box 482" o:spid="_x0000_s1026" type="#_x0000_t202" style="position:absolute;margin-left:0;margin-top:0;width:6pt;height:2.25pt;z-index:2551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90016" behindDoc="0" locked="0" layoutInCell="1" allowOverlap="1" wp14:anchorId="51166138" wp14:editId="0C8C7E09">
                      <wp:simplePos x="0" y="0"/>
                      <wp:positionH relativeFrom="column">
                        <wp:posOffset>0</wp:posOffset>
                      </wp:positionH>
                      <wp:positionV relativeFrom="paragraph">
                        <wp:posOffset>0</wp:posOffset>
                      </wp:positionV>
                      <wp:extent cx="76200" cy="28575"/>
                      <wp:effectExtent l="19050" t="19050" r="19050" b="28575"/>
                      <wp:wrapNone/>
                      <wp:docPr id="3448" name="Text Box 481">
                        <a:extLst xmlns:a="http://schemas.openxmlformats.org/drawingml/2006/main">
                          <a:ext uri="{FF2B5EF4-FFF2-40B4-BE49-F238E27FC236}">
                            <a16:creationId xmlns:a16="http://schemas.microsoft.com/office/drawing/2014/main" id="{00000000-0008-0000-0000-00007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19502F" id="Text Box 481" o:spid="_x0000_s1026" type="#_x0000_t202" style="position:absolute;margin-left:0;margin-top:0;width:6pt;height:2.25pt;z-index:25519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91040" behindDoc="0" locked="0" layoutInCell="1" allowOverlap="1" wp14:anchorId="629C8752" wp14:editId="04F554B2">
                      <wp:simplePos x="0" y="0"/>
                      <wp:positionH relativeFrom="column">
                        <wp:posOffset>0</wp:posOffset>
                      </wp:positionH>
                      <wp:positionV relativeFrom="paragraph">
                        <wp:posOffset>0</wp:posOffset>
                      </wp:positionV>
                      <wp:extent cx="76200" cy="28575"/>
                      <wp:effectExtent l="19050" t="19050" r="19050" b="28575"/>
                      <wp:wrapNone/>
                      <wp:docPr id="3449" name="Text Box 480">
                        <a:extLst xmlns:a="http://schemas.openxmlformats.org/drawingml/2006/main">
                          <a:ext uri="{FF2B5EF4-FFF2-40B4-BE49-F238E27FC236}">
                            <a16:creationId xmlns:a16="http://schemas.microsoft.com/office/drawing/2014/main" id="{00000000-0008-0000-0000-00007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6F4FDF" id="Text Box 480" o:spid="_x0000_s1026" type="#_x0000_t202" style="position:absolute;margin-left:0;margin-top:0;width:6pt;height:2.25pt;z-index:2551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92064" behindDoc="0" locked="0" layoutInCell="1" allowOverlap="1" wp14:anchorId="2A0036CC" wp14:editId="7F91E28A">
                      <wp:simplePos x="0" y="0"/>
                      <wp:positionH relativeFrom="column">
                        <wp:posOffset>0</wp:posOffset>
                      </wp:positionH>
                      <wp:positionV relativeFrom="paragraph">
                        <wp:posOffset>0</wp:posOffset>
                      </wp:positionV>
                      <wp:extent cx="76200" cy="28575"/>
                      <wp:effectExtent l="19050" t="19050" r="19050" b="28575"/>
                      <wp:wrapNone/>
                      <wp:docPr id="3450" name="Text Box 479">
                        <a:extLst xmlns:a="http://schemas.openxmlformats.org/drawingml/2006/main">
                          <a:ext uri="{FF2B5EF4-FFF2-40B4-BE49-F238E27FC236}">
                            <a16:creationId xmlns:a16="http://schemas.microsoft.com/office/drawing/2014/main" id="{00000000-0008-0000-0000-00007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171A8C" id="Text Box 479" o:spid="_x0000_s1026" type="#_x0000_t202" style="position:absolute;margin-left:0;margin-top:0;width:6pt;height:2.25pt;z-index:2551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93088" behindDoc="0" locked="0" layoutInCell="1" allowOverlap="1" wp14:anchorId="6542FA10" wp14:editId="1873C4A2">
                      <wp:simplePos x="0" y="0"/>
                      <wp:positionH relativeFrom="column">
                        <wp:posOffset>0</wp:posOffset>
                      </wp:positionH>
                      <wp:positionV relativeFrom="paragraph">
                        <wp:posOffset>0</wp:posOffset>
                      </wp:positionV>
                      <wp:extent cx="76200" cy="28575"/>
                      <wp:effectExtent l="19050" t="19050" r="19050" b="28575"/>
                      <wp:wrapNone/>
                      <wp:docPr id="3451" name="Text Box 478">
                        <a:extLst xmlns:a="http://schemas.openxmlformats.org/drawingml/2006/main">
                          <a:ext uri="{FF2B5EF4-FFF2-40B4-BE49-F238E27FC236}">
                            <a16:creationId xmlns:a16="http://schemas.microsoft.com/office/drawing/2014/main" id="{00000000-0008-0000-0000-00007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228657" id="Text Box 478" o:spid="_x0000_s1026" type="#_x0000_t202" style="position:absolute;margin-left:0;margin-top:0;width:6pt;height:2.25pt;z-index:2551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94112" behindDoc="0" locked="0" layoutInCell="1" allowOverlap="1" wp14:anchorId="55801C5E" wp14:editId="7276E19B">
                      <wp:simplePos x="0" y="0"/>
                      <wp:positionH relativeFrom="column">
                        <wp:posOffset>0</wp:posOffset>
                      </wp:positionH>
                      <wp:positionV relativeFrom="paragraph">
                        <wp:posOffset>0</wp:posOffset>
                      </wp:positionV>
                      <wp:extent cx="76200" cy="28575"/>
                      <wp:effectExtent l="19050" t="19050" r="19050" b="28575"/>
                      <wp:wrapNone/>
                      <wp:docPr id="3452" name="Text Box 477">
                        <a:extLst xmlns:a="http://schemas.openxmlformats.org/drawingml/2006/main">
                          <a:ext uri="{FF2B5EF4-FFF2-40B4-BE49-F238E27FC236}">
                            <a16:creationId xmlns:a16="http://schemas.microsoft.com/office/drawing/2014/main" id="{00000000-0008-0000-0000-00007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6D5E7D" id="Text Box 477" o:spid="_x0000_s1026" type="#_x0000_t202" style="position:absolute;margin-left:0;margin-top:0;width:6pt;height:2.25pt;z-index:2551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95136" behindDoc="0" locked="0" layoutInCell="1" allowOverlap="1" wp14:anchorId="2ECD12D9" wp14:editId="44E5D61A">
                      <wp:simplePos x="0" y="0"/>
                      <wp:positionH relativeFrom="column">
                        <wp:posOffset>0</wp:posOffset>
                      </wp:positionH>
                      <wp:positionV relativeFrom="paragraph">
                        <wp:posOffset>0</wp:posOffset>
                      </wp:positionV>
                      <wp:extent cx="76200" cy="28575"/>
                      <wp:effectExtent l="19050" t="19050" r="19050" b="28575"/>
                      <wp:wrapNone/>
                      <wp:docPr id="3453" name="Text Box 476">
                        <a:extLst xmlns:a="http://schemas.openxmlformats.org/drawingml/2006/main">
                          <a:ext uri="{FF2B5EF4-FFF2-40B4-BE49-F238E27FC236}">
                            <a16:creationId xmlns:a16="http://schemas.microsoft.com/office/drawing/2014/main" id="{00000000-0008-0000-0000-00007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EB2EC5" id="Text Box 476" o:spid="_x0000_s1026" type="#_x0000_t202" style="position:absolute;margin-left:0;margin-top:0;width:6pt;height:2.25pt;z-index:2551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96160" behindDoc="0" locked="0" layoutInCell="1" allowOverlap="1" wp14:anchorId="0C58DA5D" wp14:editId="4A2C2509">
                      <wp:simplePos x="0" y="0"/>
                      <wp:positionH relativeFrom="column">
                        <wp:posOffset>0</wp:posOffset>
                      </wp:positionH>
                      <wp:positionV relativeFrom="paragraph">
                        <wp:posOffset>0</wp:posOffset>
                      </wp:positionV>
                      <wp:extent cx="76200" cy="28575"/>
                      <wp:effectExtent l="19050" t="19050" r="19050" b="28575"/>
                      <wp:wrapNone/>
                      <wp:docPr id="3454" name="Text Box 475">
                        <a:extLst xmlns:a="http://schemas.openxmlformats.org/drawingml/2006/main">
                          <a:ext uri="{FF2B5EF4-FFF2-40B4-BE49-F238E27FC236}">
                            <a16:creationId xmlns:a16="http://schemas.microsoft.com/office/drawing/2014/main" id="{00000000-0008-0000-0000-00007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49DEC3" id="Text Box 475" o:spid="_x0000_s1026" type="#_x0000_t202" style="position:absolute;margin-left:0;margin-top:0;width:6pt;height:2.25pt;z-index:2551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97184" behindDoc="0" locked="0" layoutInCell="1" allowOverlap="1" wp14:anchorId="47BDD8DB" wp14:editId="6292F1E8">
                      <wp:simplePos x="0" y="0"/>
                      <wp:positionH relativeFrom="column">
                        <wp:posOffset>0</wp:posOffset>
                      </wp:positionH>
                      <wp:positionV relativeFrom="paragraph">
                        <wp:posOffset>0</wp:posOffset>
                      </wp:positionV>
                      <wp:extent cx="76200" cy="28575"/>
                      <wp:effectExtent l="19050" t="19050" r="19050" b="28575"/>
                      <wp:wrapNone/>
                      <wp:docPr id="3455" name="Text Box 474">
                        <a:extLst xmlns:a="http://schemas.openxmlformats.org/drawingml/2006/main">
                          <a:ext uri="{FF2B5EF4-FFF2-40B4-BE49-F238E27FC236}">
                            <a16:creationId xmlns:a16="http://schemas.microsoft.com/office/drawing/2014/main" id="{00000000-0008-0000-0000-00007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732603" id="Text Box 474" o:spid="_x0000_s1026" type="#_x0000_t202" style="position:absolute;margin-left:0;margin-top:0;width:6pt;height:2.25pt;z-index:2551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98208" behindDoc="0" locked="0" layoutInCell="1" allowOverlap="1" wp14:anchorId="593536CE" wp14:editId="1FAFC9B3">
                      <wp:simplePos x="0" y="0"/>
                      <wp:positionH relativeFrom="column">
                        <wp:posOffset>0</wp:posOffset>
                      </wp:positionH>
                      <wp:positionV relativeFrom="paragraph">
                        <wp:posOffset>0</wp:posOffset>
                      </wp:positionV>
                      <wp:extent cx="76200" cy="28575"/>
                      <wp:effectExtent l="19050" t="19050" r="19050" b="28575"/>
                      <wp:wrapNone/>
                      <wp:docPr id="3456" name="Text Box 473">
                        <a:extLst xmlns:a="http://schemas.openxmlformats.org/drawingml/2006/main">
                          <a:ext uri="{FF2B5EF4-FFF2-40B4-BE49-F238E27FC236}">
                            <a16:creationId xmlns:a16="http://schemas.microsoft.com/office/drawing/2014/main" id="{00000000-0008-0000-0000-00008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C3ACB" id="Text Box 473" o:spid="_x0000_s1026" type="#_x0000_t202" style="position:absolute;margin-left:0;margin-top:0;width:6pt;height:2.25pt;z-index:2551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199232" behindDoc="0" locked="0" layoutInCell="1" allowOverlap="1" wp14:anchorId="6984503B" wp14:editId="50FECBBB">
                      <wp:simplePos x="0" y="0"/>
                      <wp:positionH relativeFrom="column">
                        <wp:posOffset>0</wp:posOffset>
                      </wp:positionH>
                      <wp:positionV relativeFrom="paragraph">
                        <wp:posOffset>0</wp:posOffset>
                      </wp:positionV>
                      <wp:extent cx="76200" cy="28575"/>
                      <wp:effectExtent l="19050" t="19050" r="19050" b="28575"/>
                      <wp:wrapNone/>
                      <wp:docPr id="3457" name="Text Box 472">
                        <a:extLst xmlns:a="http://schemas.openxmlformats.org/drawingml/2006/main">
                          <a:ext uri="{FF2B5EF4-FFF2-40B4-BE49-F238E27FC236}">
                            <a16:creationId xmlns:a16="http://schemas.microsoft.com/office/drawing/2014/main" id="{00000000-0008-0000-0000-00008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4730919" id="Text Box 472" o:spid="_x0000_s1026" type="#_x0000_t202" style="position:absolute;margin-left:0;margin-top:0;width:6pt;height:2.25pt;z-index:2551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00256" behindDoc="0" locked="0" layoutInCell="1" allowOverlap="1" wp14:anchorId="1406C7A5" wp14:editId="0A1B35FB">
                      <wp:simplePos x="0" y="0"/>
                      <wp:positionH relativeFrom="column">
                        <wp:posOffset>0</wp:posOffset>
                      </wp:positionH>
                      <wp:positionV relativeFrom="paragraph">
                        <wp:posOffset>0</wp:posOffset>
                      </wp:positionV>
                      <wp:extent cx="76200" cy="28575"/>
                      <wp:effectExtent l="19050" t="19050" r="19050" b="28575"/>
                      <wp:wrapNone/>
                      <wp:docPr id="3458" name="Text Box 471">
                        <a:extLst xmlns:a="http://schemas.openxmlformats.org/drawingml/2006/main">
                          <a:ext uri="{FF2B5EF4-FFF2-40B4-BE49-F238E27FC236}">
                            <a16:creationId xmlns:a16="http://schemas.microsoft.com/office/drawing/2014/main" id="{00000000-0008-0000-0000-00008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C59011" id="Text Box 471" o:spid="_x0000_s1026" type="#_x0000_t202" style="position:absolute;margin-left:0;margin-top:0;width:6pt;height:2.25pt;z-index:2552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01280" behindDoc="0" locked="0" layoutInCell="1" allowOverlap="1" wp14:anchorId="6325C11B" wp14:editId="0A072127">
                      <wp:simplePos x="0" y="0"/>
                      <wp:positionH relativeFrom="column">
                        <wp:posOffset>0</wp:posOffset>
                      </wp:positionH>
                      <wp:positionV relativeFrom="paragraph">
                        <wp:posOffset>0</wp:posOffset>
                      </wp:positionV>
                      <wp:extent cx="76200" cy="28575"/>
                      <wp:effectExtent l="19050" t="19050" r="19050" b="28575"/>
                      <wp:wrapNone/>
                      <wp:docPr id="3459" name="Text Box 470">
                        <a:extLst xmlns:a="http://schemas.openxmlformats.org/drawingml/2006/main">
                          <a:ext uri="{FF2B5EF4-FFF2-40B4-BE49-F238E27FC236}">
                            <a16:creationId xmlns:a16="http://schemas.microsoft.com/office/drawing/2014/main" id="{00000000-0008-0000-0000-00008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A55841" id="Text Box 470" o:spid="_x0000_s1026" type="#_x0000_t202" style="position:absolute;margin-left:0;margin-top:0;width:6pt;height:2.25pt;z-index:2552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02304" behindDoc="0" locked="0" layoutInCell="1" allowOverlap="1" wp14:anchorId="3A6E238B" wp14:editId="08FCFF6C">
                      <wp:simplePos x="0" y="0"/>
                      <wp:positionH relativeFrom="column">
                        <wp:posOffset>0</wp:posOffset>
                      </wp:positionH>
                      <wp:positionV relativeFrom="paragraph">
                        <wp:posOffset>0</wp:posOffset>
                      </wp:positionV>
                      <wp:extent cx="76200" cy="28575"/>
                      <wp:effectExtent l="19050" t="19050" r="19050" b="28575"/>
                      <wp:wrapNone/>
                      <wp:docPr id="3460" name="Text Box 469">
                        <a:extLst xmlns:a="http://schemas.openxmlformats.org/drawingml/2006/main">
                          <a:ext uri="{FF2B5EF4-FFF2-40B4-BE49-F238E27FC236}">
                            <a16:creationId xmlns:a16="http://schemas.microsoft.com/office/drawing/2014/main" id="{00000000-0008-0000-0000-00008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78CC01" id="Text Box 469" o:spid="_x0000_s1026" type="#_x0000_t202" style="position:absolute;margin-left:0;margin-top:0;width:6pt;height:2.25pt;z-index:2552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03328" behindDoc="0" locked="0" layoutInCell="1" allowOverlap="1" wp14:anchorId="2E565334" wp14:editId="17456491">
                      <wp:simplePos x="0" y="0"/>
                      <wp:positionH relativeFrom="column">
                        <wp:posOffset>0</wp:posOffset>
                      </wp:positionH>
                      <wp:positionV relativeFrom="paragraph">
                        <wp:posOffset>0</wp:posOffset>
                      </wp:positionV>
                      <wp:extent cx="76200" cy="28575"/>
                      <wp:effectExtent l="19050" t="19050" r="19050" b="28575"/>
                      <wp:wrapNone/>
                      <wp:docPr id="3461" name="Text Box 468">
                        <a:extLst xmlns:a="http://schemas.openxmlformats.org/drawingml/2006/main">
                          <a:ext uri="{FF2B5EF4-FFF2-40B4-BE49-F238E27FC236}">
                            <a16:creationId xmlns:a16="http://schemas.microsoft.com/office/drawing/2014/main" id="{00000000-0008-0000-0000-00008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934E52" id="Text Box 468" o:spid="_x0000_s1026" type="#_x0000_t202" style="position:absolute;margin-left:0;margin-top:0;width:6pt;height:2.25pt;z-index:2552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04352" behindDoc="0" locked="0" layoutInCell="1" allowOverlap="1" wp14:anchorId="40C2C536" wp14:editId="65B088B6">
                      <wp:simplePos x="0" y="0"/>
                      <wp:positionH relativeFrom="column">
                        <wp:posOffset>0</wp:posOffset>
                      </wp:positionH>
                      <wp:positionV relativeFrom="paragraph">
                        <wp:posOffset>0</wp:posOffset>
                      </wp:positionV>
                      <wp:extent cx="76200" cy="28575"/>
                      <wp:effectExtent l="19050" t="19050" r="19050" b="28575"/>
                      <wp:wrapNone/>
                      <wp:docPr id="3462" name="Text Box 467">
                        <a:extLst xmlns:a="http://schemas.openxmlformats.org/drawingml/2006/main">
                          <a:ext uri="{FF2B5EF4-FFF2-40B4-BE49-F238E27FC236}">
                            <a16:creationId xmlns:a16="http://schemas.microsoft.com/office/drawing/2014/main" id="{00000000-0008-0000-0000-00008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8841B6" id="Text Box 467" o:spid="_x0000_s1026" type="#_x0000_t202" style="position:absolute;margin-left:0;margin-top:0;width:6pt;height:2.25pt;z-index:2552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05376" behindDoc="0" locked="0" layoutInCell="1" allowOverlap="1" wp14:anchorId="0B1481DC" wp14:editId="1567E266">
                      <wp:simplePos x="0" y="0"/>
                      <wp:positionH relativeFrom="column">
                        <wp:posOffset>0</wp:posOffset>
                      </wp:positionH>
                      <wp:positionV relativeFrom="paragraph">
                        <wp:posOffset>0</wp:posOffset>
                      </wp:positionV>
                      <wp:extent cx="76200" cy="28575"/>
                      <wp:effectExtent l="19050" t="19050" r="19050" b="28575"/>
                      <wp:wrapNone/>
                      <wp:docPr id="3463" name="Text Box 466">
                        <a:extLst xmlns:a="http://schemas.openxmlformats.org/drawingml/2006/main">
                          <a:ext uri="{FF2B5EF4-FFF2-40B4-BE49-F238E27FC236}">
                            <a16:creationId xmlns:a16="http://schemas.microsoft.com/office/drawing/2014/main" id="{00000000-0008-0000-0000-00008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3D3513" id="Text Box 466" o:spid="_x0000_s1026" type="#_x0000_t202" style="position:absolute;margin-left:0;margin-top:0;width:6pt;height:2.25pt;z-index:25520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06400" behindDoc="0" locked="0" layoutInCell="1" allowOverlap="1" wp14:anchorId="2CC69536" wp14:editId="2A5D80FF">
                      <wp:simplePos x="0" y="0"/>
                      <wp:positionH relativeFrom="column">
                        <wp:posOffset>0</wp:posOffset>
                      </wp:positionH>
                      <wp:positionV relativeFrom="paragraph">
                        <wp:posOffset>0</wp:posOffset>
                      </wp:positionV>
                      <wp:extent cx="76200" cy="28575"/>
                      <wp:effectExtent l="19050" t="19050" r="19050" b="28575"/>
                      <wp:wrapNone/>
                      <wp:docPr id="3464" name="Text Box 465">
                        <a:extLst xmlns:a="http://schemas.openxmlformats.org/drawingml/2006/main">
                          <a:ext uri="{FF2B5EF4-FFF2-40B4-BE49-F238E27FC236}">
                            <a16:creationId xmlns:a16="http://schemas.microsoft.com/office/drawing/2014/main" id="{00000000-0008-0000-0000-00008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A40AA3" id="Text Box 465" o:spid="_x0000_s1026" type="#_x0000_t202" style="position:absolute;margin-left:0;margin-top:0;width:6pt;height:2.25pt;z-index:2552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07424" behindDoc="0" locked="0" layoutInCell="1" allowOverlap="1" wp14:anchorId="59570C9C" wp14:editId="2A59F705">
                      <wp:simplePos x="0" y="0"/>
                      <wp:positionH relativeFrom="column">
                        <wp:posOffset>0</wp:posOffset>
                      </wp:positionH>
                      <wp:positionV relativeFrom="paragraph">
                        <wp:posOffset>0</wp:posOffset>
                      </wp:positionV>
                      <wp:extent cx="76200" cy="28575"/>
                      <wp:effectExtent l="19050" t="19050" r="19050" b="28575"/>
                      <wp:wrapNone/>
                      <wp:docPr id="3465" name="Text Box 464">
                        <a:extLst xmlns:a="http://schemas.openxmlformats.org/drawingml/2006/main">
                          <a:ext uri="{FF2B5EF4-FFF2-40B4-BE49-F238E27FC236}">
                            <a16:creationId xmlns:a16="http://schemas.microsoft.com/office/drawing/2014/main" id="{00000000-0008-0000-0000-00008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1C3208" id="Text Box 464" o:spid="_x0000_s1026" type="#_x0000_t202" style="position:absolute;margin-left:0;margin-top:0;width:6pt;height:2.25pt;z-index:2552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08448" behindDoc="0" locked="0" layoutInCell="1" allowOverlap="1" wp14:anchorId="7B8BAE43" wp14:editId="1EF81A1B">
                      <wp:simplePos x="0" y="0"/>
                      <wp:positionH relativeFrom="column">
                        <wp:posOffset>0</wp:posOffset>
                      </wp:positionH>
                      <wp:positionV relativeFrom="paragraph">
                        <wp:posOffset>0</wp:posOffset>
                      </wp:positionV>
                      <wp:extent cx="76200" cy="28575"/>
                      <wp:effectExtent l="19050" t="19050" r="19050" b="28575"/>
                      <wp:wrapNone/>
                      <wp:docPr id="3466" name="Text Box 463">
                        <a:extLst xmlns:a="http://schemas.openxmlformats.org/drawingml/2006/main">
                          <a:ext uri="{FF2B5EF4-FFF2-40B4-BE49-F238E27FC236}">
                            <a16:creationId xmlns:a16="http://schemas.microsoft.com/office/drawing/2014/main" id="{00000000-0008-0000-0000-00008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BCE907" id="Text Box 463" o:spid="_x0000_s1026" type="#_x0000_t202" style="position:absolute;margin-left:0;margin-top:0;width:6pt;height:2.25pt;z-index:2552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09472" behindDoc="0" locked="0" layoutInCell="1" allowOverlap="1" wp14:anchorId="38A92844" wp14:editId="476A5C82">
                      <wp:simplePos x="0" y="0"/>
                      <wp:positionH relativeFrom="column">
                        <wp:posOffset>0</wp:posOffset>
                      </wp:positionH>
                      <wp:positionV relativeFrom="paragraph">
                        <wp:posOffset>0</wp:posOffset>
                      </wp:positionV>
                      <wp:extent cx="76200" cy="28575"/>
                      <wp:effectExtent l="19050" t="19050" r="19050" b="28575"/>
                      <wp:wrapNone/>
                      <wp:docPr id="3467" name="Text Box 462">
                        <a:extLst xmlns:a="http://schemas.openxmlformats.org/drawingml/2006/main">
                          <a:ext uri="{FF2B5EF4-FFF2-40B4-BE49-F238E27FC236}">
                            <a16:creationId xmlns:a16="http://schemas.microsoft.com/office/drawing/2014/main" id="{00000000-0008-0000-0000-00008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972D4B" id="Text Box 462" o:spid="_x0000_s1026" type="#_x0000_t202" style="position:absolute;margin-left:0;margin-top:0;width:6pt;height:2.25pt;z-index:2552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10496" behindDoc="0" locked="0" layoutInCell="1" allowOverlap="1" wp14:anchorId="4C7A9025" wp14:editId="2EA43B33">
                      <wp:simplePos x="0" y="0"/>
                      <wp:positionH relativeFrom="column">
                        <wp:posOffset>0</wp:posOffset>
                      </wp:positionH>
                      <wp:positionV relativeFrom="paragraph">
                        <wp:posOffset>0</wp:posOffset>
                      </wp:positionV>
                      <wp:extent cx="76200" cy="28575"/>
                      <wp:effectExtent l="19050" t="19050" r="19050" b="28575"/>
                      <wp:wrapNone/>
                      <wp:docPr id="3468" name="Text Box 461">
                        <a:extLst xmlns:a="http://schemas.openxmlformats.org/drawingml/2006/main">
                          <a:ext uri="{FF2B5EF4-FFF2-40B4-BE49-F238E27FC236}">
                            <a16:creationId xmlns:a16="http://schemas.microsoft.com/office/drawing/2014/main" id="{00000000-0008-0000-0000-00008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FAB3BD" id="Text Box 461" o:spid="_x0000_s1026" type="#_x0000_t202" style="position:absolute;margin-left:0;margin-top:0;width:6pt;height:2.25pt;z-index:2552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11520" behindDoc="0" locked="0" layoutInCell="1" allowOverlap="1" wp14:anchorId="14F8B44F" wp14:editId="1E88E27A">
                      <wp:simplePos x="0" y="0"/>
                      <wp:positionH relativeFrom="column">
                        <wp:posOffset>0</wp:posOffset>
                      </wp:positionH>
                      <wp:positionV relativeFrom="paragraph">
                        <wp:posOffset>0</wp:posOffset>
                      </wp:positionV>
                      <wp:extent cx="76200" cy="28575"/>
                      <wp:effectExtent l="19050" t="19050" r="19050" b="28575"/>
                      <wp:wrapNone/>
                      <wp:docPr id="3469" name="Text Box 460">
                        <a:extLst xmlns:a="http://schemas.openxmlformats.org/drawingml/2006/main">
                          <a:ext uri="{FF2B5EF4-FFF2-40B4-BE49-F238E27FC236}">
                            <a16:creationId xmlns:a16="http://schemas.microsoft.com/office/drawing/2014/main" id="{00000000-0008-0000-0000-00008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8700A2" id="Text Box 460" o:spid="_x0000_s1026" type="#_x0000_t202" style="position:absolute;margin-left:0;margin-top:0;width:6pt;height:2.25pt;z-index:2552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12544" behindDoc="0" locked="0" layoutInCell="1" allowOverlap="1" wp14:anchorId="2429FE83" wp14:editId="480AAF5C">
                      <wp:simplePos x="0" y="0"/>
                      <wp:positionH relativeFrom="column">
                        <wp:posOffset>0</wp:posOffset>
                      </wp:positionH>
                      <wp:positionV relativeFrom="paragraph">
                        <wp:posOffset>0</wp:posOffset>
                      </wp:positionV>
                      <wp:extent cx="76200" cy="28575"/>
                      <wp:effectExtent l="19050" t="19050" r="19050" b="28575"/>
                      <wp:wrapNone/>
                      <wp:docPr id="3470" name="Text Box 459">
                        <a:extLst xmlns:a="http://schemas.openxmlformats.org/drawingml/2006/main">
                          <a:ext uri="{FF2B5EF4-FFF2-40B4-BE49-F238E27FC236}">
                            <a16:creationId xmlns:a16="http://schemas.microsoft.com/office/drawing/2014/main" id="{00000000-0008-0000-0000-00008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D64904" id="Text Box 459" o:spid="_x0000_s1026" type="#_x0000_t202" style="position:absolute;margin-left:0;margin-top:0;width:6pt;height:2.25pt;z-index:2552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13568" behindDoc="0" locked="0" layoutInCell="1" allowOverlap="1" wp14:anchorId="7A15A9D3" wp14:editId="54B52410">
                      <wp:simplePos x="0" y="0"/>
                      <wp:positionH relativeFrom="column">
                        <wp:posOffset>0</wp:posOffset>
                      </wp:positionH>
                      <wp:positionV relativeFrom="paragraph">
                        <wp:posOffset>0</wp:posOffset>
                      </wp:positionV>
                      <wp:extent cx="76200" cy="28575"/>
                      <wp:effectExtent l="19050" t="19050" r="19050" b="28575"/>
                      <wp:wrapNone/>
                      <wp:docPr id="3471" name="Text Box 458">
                        <a:extLst xmlns:a="http://schemas.openxmlformats.org/drawingml/2006/main">
                          <a:ext uri="{FF2B5EF4-FFF2-40B4-BE49-F238E27FC236}">
                            <a16:creationId xmlns:a16="http://schemas.microsoft.com/office/drawing/2014/main" id="{00000000-0008-0000-0000-00008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9AD1C8" id="Text Box 458" o:spid="_x0000_s1026" type="#_x0000_t202" style="position:absolute;margin-left:0;margin-top:0;width:6pt;height:2.25pt;z-index:2552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14592" behindDoc="0" locked="0" layoutInCell="1" allowOverlap="1" wp14:anchorId="2C20F35F" wp14:editId="3D44DD18">
                      <wp:simplePos x="0" y="0"/>
                      <wp:positionH relativeFrom="column">
                        <wp:posOffset>0</wp:posOffset>
                      </wp:positionH>
                      <wp:positionV relativeFrom="paragraph">
                        <wp:posOffset>0</wp:posOffset>
                      </wp:positionV>
                      <wp:extent cx="76200" cy="28575"/>
                      <wp:effectExtent l="19050" t="19050" r="19050" b="28575"/>
                      <wp:wrapNone/>
                      <wp:docPr id="3472" name="Text Box 457">
                        <a:extLst xmlns:a="http://schemas.openxmlformats.org/drawingml/2006/main">
                          <a:ext uri="{FF2B5EF4-FFF2-40B4-BE49-F238E27FC236}">
                            <a16:creationId xmlns:a16="http://schemas.microsoft.com/office/drawing/2014/main" id="{00000000-0008-0000-0000-00009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A50350" id="Text Box 457" o:spid="_x0000_s1026" type="#_x0000_t202" style="position:absolute;margin-left:0;margin-top:0;width:6pt;height:2.25pt;z-index:25521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15616" behindDoc="0" locked="0" layoutInCell="1" allowOverlap="1" wp14:anchorId="072556C3" wp14:editId="59AA1E90">
                      <wp:simplePos x="0" y="0"/>
                      <wp:positionH relativeFrom="column">
                        <wp:posOffset>0</wp:posOffset>
                      </wp:positionH>
                      <wp:positionV relativeFrom="paragraph">
                        <wp:posOffset>0</wp:posOffset>
                      </wp:positionV>
                      <wp:extent cx="76200" cy="28575"/>
                      <wp:effectExtent l="19050" t="19050" r="19050" b="28575"/>
                      <wp:wrapNone/>
                      <wp:docPr id="3473" name="Text Box 456">
                        <a:extLst xmlns:a="http://schemas.openxmlformats.org/drawingml/2006/main">
                          <a:ext uri="{FF2B5EF4-FFF2-40B4-BE49-F238E27FC236}">
                            <a16:creationId xmlns:a16="http://schemas.microsoft.com/office/drawing/2014/main" id="{00000000-0008-0000-0000-00009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3D5F56" id="Text Box 456" o:spid="_x0000_s1026" type="#_x0000_t202" style="position:absolute;margin-left:0;margin-top:0;width:6pt;height:2.25pt;z-index:2552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16640" behindDoc="0" locked="0" layoutInCell="1" allowOverlap="1" wp14:anchorId="3E7E22C0" wp14:editId="304D39C8">
                      <wp:simplePos x="0" y="0"/>
                      <wp:positionH relativeFrom="column">
                        <wp:posOffset>0</wp:posOffset>
                      </wp:positionH>
                      <wp:positionV relativeFrom="paragraph">
                        <wp:posOffset>0</wp:posOffset>
                      </wp:positionV>
                      <wp:extent cx="76200" cy="28575"/>
                      <wp:effectExtent l="19050" t="19050" r="19050" b="28575"/>
                      <wp:wrapNone/>
                      <wp:docPr id="3474" name="Text Box 455">
                        <a:extLst xmlns:a="http://schemas.openxmlformats.org/drawingml/2006/main">
                          <a:ext uri="{FF2B5EF4-FFF2-40B4-BE49-F238E27FC236}">
                            <a16:creationId xmlns:a16="http://schemas.microsoft.com/office/drawing/2014/main" id="{00000000-0008-0000-0000-00009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4DD875" id="Text Box 455" o:spid="_x0000_s1026" type="#_x0000_t202" style="position:absolute;margin-left:0;margin-top:0;width:6pt;height:2.25pt;z-index:2552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17664" behindDoc="0" locked="0" layoutInCell="1" allowOverlap="1" wp14:anchorId="0807E42A" wp14:editId="2DA37342">
                      <wp:simplePos x="0" y="0"/>
                      <wp:positionH relativeFrom="column">
                        <wp:posOffset>0</wp:posOffset>
                      </wp:positionH>
                      <wp:positionV relativeFrom="paragraph">
                        <wp:posOffset>0</wp:posOffset>
                      </wp:positionV>
                      <wp:extent cx="76200" cy="28575"/>
                      <wp:effectExtent l="19050" t="19050" r="19050" b="28575"/>
                      <wp:wrapNone/>
                      <wp:docPr id="3475" name="Text Box 454">
                        <a:extLst xmlns:a="http://schemas.openxmlformats.org/drawingml/2006/main">
                          <a:ext uri="{FF2B5EF4-FFF2-40B4-BE49-F238E27FC236}">
                            <a16:creationId xmlns:a16="http://schemas.microsoft.com/office/drawing/2014/main" id="{00000000-0008-0000-0000-00009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03EA38" id="Text Box 454" o:spid="_x0000_s1026" type="#_x0000_t202" style="position:absolute;margin-left:0;margin-top:0;width:6pt;height:2.25pt;z-index:25521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18688" behindDoc="0" locked="0" layoutInCell="1" allowOverlap="1" wp14:anchorId="31C8CC84" wp14:editId="0A73AFEC">
                      <wp:simplePos x="0" y="0"/>
                      <wp:positionH relativeFrom="column">
                        <wp:posOffset>0</wp:posOffset>
                      </wp:positionH>
                      <wp:positionV relativeFrom="paragraph">
                        <wp:posOffset>0</wp:posOffset>
                      </wp:positionV>
                      <wp:extent cx="76200" cy="28575"/>
                      <wp:effectExtent l="19050" t="19050" r="19050" b="28575"/>
                      <wp:wrapNone/>
                      <wp:docPr id="3476" name="Text Box 453">
                        <a:extLst xmlns:a="http://schemas.openxmlformats.org/drawingml/2006/main">
                          <a:ext uri="{FF2B5EF4-FFF2-40B4-BE49-F238E27FC236}">
                            <a16:creationId xmlns:a16="http://schemas.microsoft.com/office/drawing/2014/main" id="{00000000-0008-0000-0000-00009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F26261" id="Text Box 453" o:spid="_x0000_s1026" type="#_x0000_t202" style="position:absolute;margin-left:0;margin-top:0;width:6pt;height:2.25pt;z-index:25521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19712" behindDoc="0" locked="0" layoutInCell="1" allowOverlap="1" wp14:anchorId="7F5AB2B3" wp14:editId="079C4024">
                      <wp:simplePos x="0" y="0"/>
                      <wp:positionH relativeFrom="column">
                        <wp:posOffset>0</wp:posOffset>
                      </wp:positionH>
                      <wp:positionV relativeFrom="paragraph">
                        <wp:posOffset>0</wp:posOffset>
                      </wp:positionV>
                      <wp:extent cx="76200" cy="28575"/>
                      <wp:effectExtent l="19050" t="19050" r="19050" b="28575"/>
                      <wp:wrapNone/>
                      <wp:docPr id="3477" name="Text Box 452">
                        <a:extLst xmlns:a="http://schemas.openxmlformats.org/drawingml/2006/main">
                          <a:ext uri="{FF2B5EF4-FFF2-40B4-BE49-F238E27FC236}">
                            <a16:creationId xmlns:a16="http://schemas.microsoft.com/office/drawing/2014/main" id="{00000000-0008-0000-0000-00009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42EE24" id="Text Box 452" o:spid="_x0000_s1026" type="#_x0000_t202" style="position:absolute;margin-left:0;margin-top:0;width:6pt;height:2.25pt;z-index:2552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20736" behindDoc="0" locked="0" layoutInCell="1" allowOverlap="1" wp14:anchorId="5586798F" wp14:editId="757FCE26">
                      <wp:simplePos x="0" y="0"/>
                      <wp:positionH relativeFrom="column">
                        <wp:posOffset>0</wp:posOffset>
                      </wp:positionH>
                      <wp:positionV relativeFrom="paragraph">
                        <wp:posOffset>0</wp:posOffset>
                      </wp:positionV>
                      <wp:extent cx="76200" cy="28575"/>
                      <wp:effectExtent l="19050" t="19050" r="19050" b="28575"/>
                      <wp:wrapNone/>
                      <wp:docPr id="3478" name="Text Box 451">
                        <a:extLst xmlns:a="http://schemas.openxmlformats.org/drawingml/2006/main">
                          <a:ext uri="{FF2B5EF4-FFF2-40B4-BE49-F238E27FC236}">
                            <a16:creationId xmlns:a16="http://schemas.microsoft.com/office/drawing/2014/main" id="{00000000-0008-0000-0000-00009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0A230B" id="Text Box 451" o:spid="_x0000_s1026" type="#_x0000_t202" style="position:absolute;margin-left:0;margin-top:0;width:6pt;height:2.25pt;z-index:2552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21760" behindDoc="0" locked="0" layoutInCell="1" allowOverlap="1" wp14:anchorId="22F23898" wp14:editId="4954391A">
                      <wp:simplePos x="0" y="0"/>
                      <wp:positionH relativeFrom="column">
                        <wp:posOffset>0</wp:posOffset>
                      </wp:positionH>
                      <wp:positionV relativeFrom="paragraph">
                        <wp:posOffset>0</wp:posOffset>
                      </wp:positionV>
                      <wp:extent cx="76200" cy="28575"/>
                      <wp:effectExtent l="19050" t="19050" r="19050" b="28575"/>
                      <wp:wrapNone/>
                      <wp:docPr id="3479" name="Text Box 450">
                        <a:extLst xmlns:a="http://schemas.openxmlformats.org/drawingml/2006/main">
                          <a:ext uri="{FF2B5EF4-FFF2-40B4-BE49-F238E27FC236}">
                            <a16:creationId xmlns:a16="http://schemas.microsoft.com/office/drawing/2014/main" id="{00000000-0008-0000-0000-00009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C425BF" id="Text Box 450" o:spid="_x0000_s1026" type="#_x0000_t202" style="position:absolute;margin-left:0;margin-top:0;width:6pt;height:2.25pt;z-index:25522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22784" behindDoc="0" locked="0" layoutInCell="1" allowOverlap="1" wp14:anchorId="4171EA4C" wp14:editId="571020BD">
                      <wp:simplePos x="0" y="0"/>
                      <wp:positionH relativeFrom="column">
                        <wp:posOffset>0</wp:posOffset>
                      </wp:positionH>
                      <wp:positionV relativeFrom="paragraph">
                        <wp:posOffset>0</wp:posOffset>
                      </wp:positionV>
                      <wp:extent cx="76200" cy="28575"/>
                      <wp:effectExtent l="19050" t="19050" r="19050" b="28575"/>
                      <wp:wrapNone/>
                      <wp:docPr id="3480" name="Text Box 449">
                        <a:extLst xmlns:a="http://schemas.openxmlformats.org/drawingml/2006/main">
                          <a:ext uri="{FF2B5EF4-FFF2-40B4-BE49-F238E27FC236}">
                            <a16:creationId xmlns:a16="http://schemas.microsoft.com/office/drawing/2014/main" id="{00000000-0008-0000-0000-00009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44B39D" id="Text Box 449" o:spid="_x0000_s1026" type="#_x0000_t202" style="position:absolute;margin-left:0;margin-top:0;width:6pt;height:2.25pt;z-index:2552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23808" behindDoc="0" locked="0" layoutInCell="1" allowOverlap="1" wp14:anchorId="4A363F99" wp14:editId="6E323D72">
                      <wp:simplePos x="0" y="0"/>
                      <wp:positionH relativeFrom="column">
                        <wp:posOffset>0</wp:posOffset>
                      </wp:positionH>
                      <wp:positionV relativeFrom="paragraph">
                        <wp:posOffset>0</wp:posOffset>
                      </wp:positionV>
                      <wp:extent cx="76200" cy="28575"/>
                      <wp:effectExtent l="19050" t="19050" r="19050" b="28575"/>
                      <wp:wrapNone/>
                      <wp:docPr id="3481" name="Text Box 448">
                        <a:extLst xmlns:a="http://schemas.openxmlformats.org/drawingml/2006/main">
                          <a:ext uri="{FF2B5EF4-FFF2-40B4-BE49-F238E27FC236}">
                            <a16:creationId xmlns:a16="http://schemas.microsoft.com/office/drawing/2014/main" id="{00000000-0008-0000-0000-00009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1D5CD6" id="Text Box 448" o:spid="_x0000_s1026" type="#_x0000_t202" style="position:absolute;margin-left:0;margin-top:0;width:6pt;height:2.25pt;z-index:25522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24832" behindDoc="0" locked="0" layoutInCell="1" allowOverlap="1" wp14:anchorId="1E32B031" wp14:editId="49A03C7A">
                      <wp:simplePos x="0" y="0"/>
                      <wp:positionH relativeFrom="column">
                        <wp:posOffset>0</wp:posOffset>
                      </wp:positionH>
                      <wp:positionV relativeFrom="paragraph">
                        <wp:posOffset>0</wp:posOffset>
                      </wp:positionV>
                      <wp:extent cx="76200" cy="28575"/>
                      <wp:effectExtent l="19050" t="19050" r="19050" b="28575"/>
                      <wp:wrapNone/>
                      <wp:docPr id="3482" name="Text Box 447">
                        <a:extLst xmlns:a="http://schemas.openxmlformats.org/drawingml/2006/main">
                          <a:ext uri="{FF2B5EF4-FFF2-40B4-BE49-F238E27FC236}">
                            <a16:creationId xmlns:a16="http://schemas.microsoft.com/office/drawing/2014/main" id="{00000000-0008-0000-0000-00009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2F668C" id="Text Box 447" o:spid="_x0000_s1026" type="#_x0000_t202" style="position:absolute;margin-left:0;margin-top:0;width:6pt;height:2.25pt;z-index:2552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25856" behindDoc="0" locked="0" layoutInCell="1" allowOverlap="1" wp14:anchorId="199E18F3" wp14:editId="3B748C1B">
                      <wp:simplePos x="0" y="0"/>
                      <wp:positionH relativeFrom="column">
                        <wp:posOffset>0</wp:posOffset>
                      </wp:positionH>
                      <wp:positionV relativeFrom="paragraph">
                        <wp:posOffset>0</wp:posOffset>
                      </wp:positionV>
                      <wp:extent cx="76200" cy="28575"/>
                      <wp:effectExtent l="19050" t="19050" r="19050" b="28575"/>
                      <wp:wrapNone/>
                      <wp:docPr id="3483" name="Text Box 446">
                        <a:extLst xmlns:a="http://schemas.openxmlformats.org/drawingml/2006/main">
                          <a:ext uri="{FF2B5EF4-FFF2-40B4-BE49-F238E27FC236}">
                            <a16:creationId xmlns:a16="http://schemas.microsoft.com/office/drawing/2014/main" id="{00000000-0008-0000-0000-00009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505D543" id="Text Box 446" o:spid="_x0000_s1026" type="#_x0000_t202" style="position:absolute;margin-left:0;margin-top:0;width:6pt;height:2.25pt;z-index:25522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26880" behindDoc="0" locked="0" layoutInCell="1" allowOverlap="1" wp14:anchorId="612FF140" wp14:editId="6CC7A21D">
                      <wp:simplePos x="0" y="0"/>
                      <wp:positionH relativeFrom="column">
                        <wp:posOffset>0</wp:posOffset>
                      </wp:positionH>
                      <wp:positionV relativeFrom="paragraph">
                        <wp:posOffset>0</wp:posOffset>
                      </wp:positionV>
                      <wp:extent cx="76200" cy="28575"/>
                      <wp:effectExtent l="19050" t="19050" r="19050" b="28575"/>
                      <wp:wrapNone/>
                      <wp:docPr id="3484" name="Text Box 445">
                        <a:extLst xmlns:a="http://schemas.openxmlformats.org/drawingml/2006/main">
                          <a:ext uri="{FF2B5EF4-FFF2-40B4-BE49-F238E27FC236}">
                            <a16:creationId xmlns:a16="http://schemas.microsoft.com/office/drawing/2014/main" id="{00000000-0008-0000-0000-00009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77284A" id="Text Box 445" o:spid="_x0000_s1026" type="#_x0000_t202" style="position:absolute;margin-left:0;margin-top:0;width:6pt;height:2.25pt;z-index:2552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27904" behindDoc="0" locked="0" layoutInCell="1" allowOverlap="1" wp14:anchorId="07470F54" wp14:editId="11EBC6EC">
                      <wp:simplePos x="0" y="0"/>
                      <wp:positionH relativeFrom="column">
                        <wp:posOffset>0</wp:posOffset>
                      </wp:positionH>
                      <wp:positionV relativeFrom="paragraph">
                        <wp:posOffset>0</wp:posOffset>
                      </wp:positionV>
                      <wp:extent cx="76200" cy="28575"/>
                      <wp:effectExtent l="19050" t="19050" r="19050" b="28575"/>
                      <wp:wrapNone/>
                      <wp:docPr id="3485" name="Text Box 444">
                        <a:extLst xmlns:a="http://schemas.openxmlformats.org/drawingml/2006/main">
                          <a:ext uri="{FF2B5EF4-FFF2-40B4-BE49-F238E27FC236}">
                            <a16:creationId xmlns:a16="http://schemas.microsoft.com/office/drawing/2014/main" id="{00000000-0008-0000-0000-00009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823F0E" id="Text Box 444" o:spid="_x0000_s1026" type="#_x0000_t202" style="position:absolute;margin-left:0;margin-top:0;width:6pt;height:2.25pt;z-index:2552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28928" behindDoc="0" locked="0" layoutInCell="1" allowOverlap="1" wp14:anchorId="4C23AC48" wp14:editId="08D98AB9">
                      <wp:simplePos x="0" y="0"/>
                      <wp:positionH relativeFrom="column">
                        <wp:posOffset>0</wp:posOffset>
                      </wp:positionH>
                      <wp:positionV relativeFrom="paragraph">
                        <wp:posOffset>0</wp:posOffset>
                      </wp:positionV>
                      <wp:extent cx="76200" cy="28575"/>
                      <wp:effectExtent l="19050" t="19050" r="19050" b="28575"/>
                      <wp:wrapNone/>
                      <wp:docPr id="3486" name="Text Box 443">
                        <a:extLst xmlns:a="http://schemas.openxmlformats.org/drawingml/2006/main">
                          <a:ext uri="{FF2B5EF4-FFF2-40B4-BE49-F238E27FC236}">
                            <a16:creationId xmlns:a16="http://schemas.microsoft.com/office/drawing/2014/main" id="{00000000-0008-0000-0000-00009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657861" id="Text Box 443" o:spid="_x0000_s1026" type="#_x0000_t202" style="position:absolute;margin-left:0;margin-top:0;width:6pt;height:2.25pt;z-index:2552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29952" behindDoc="0" locked="0" layoutInCell="1" allowOverlap="1" wp14:anchorId="0F952ACA" wp14:editId="4AAA3EB6">
                      <wp:simplePos x="0" y="0"/>
                      <wp:positionH relativeFrom="column">
                        <wp:posOffset>0</wp:posOffset>
                      </wp:positionH>
                      <wp:positionV relativeFrom="paragraph">
                        <wp:posOffset>0</wp:posOffset>
                      </wp:positionV>
                      <wp:extent cx="76200" cy="28575"/>
                      <wp:effectExtent l="19050" t="19050" r="19050" b="28575"/>
                      <wp:wrapNone/>
                      <wp:docPr id="3487" name="Text Box 442">
                        <a:extLst xmlns:a="http://schemas.openxmlformats.org/drawingml/2006/main">
                          <a:ext uri="{FF2B5EF4-FFF2-40B4-BE49-F238E27FC236}">
                            <a16:creationId xmlns:a16="http://schemas.microsoft.com/office/drawing/2014/main" id="{00000000-0008-0000-0000-00009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ACFF657" id="Text Box 442" o:spid="_x0000_s1026" type="#_x0000_t202" style="position:absolute;margin-left:0;margin-top:0;width:6pt;height:2.25pt;z-index:2552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30976" behindDoc="0" locked="0" layoutInCell="1" allowOverlap="1" wp14:anchorId="689738AF" wp14:editId="0B0AC378">
                      <wp:simplePos x="0" y="0"/>
                      <wp:positionH relativeFrom="column">
                        <wp:posOffset>0</wp:posOffset>
                      </wp:positionH>
                      <wp:positionV relativeFrom="paragraph">
                        <wp:posOffset>0</wp:posOffset>
                      </wp:positionV>
                      <wp:extent cx="76200" cy="28575"/>
                      <wp:effectExtent l="19050" t="19050" r="19050" b="28575"/>
                      <wp:wrapNone/>
                      <wp:docPr id="3488" name="Text Box 441">
                        <a:extLst xmlns:a="http://schemas.openxmlformats.org/drawingml/2006/main">
                          <a:ext uri="{FF2B5EF4-FFF2-40B4-BE49-F238E27FC236}">
                            <a16:creationId xmlns:a16="http://schemas.microsoft.com/office/drawing/2014/main" id="{00000000-0008-0000-0000-0000A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8BD360" id="Text Box 441" o:spid="_x0000_s1026" type="#_x0000_t202" style="position:absolute;margin-left:0;margin-top:0;width:6pt;height:2.25pt;z-index:25523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32000" behindDoc="0" locked="0" layoutInCell="1" allowOverlap="1" wp14:anchorId="0C667F59" wp14:editId="719EF796">
                      <wp:simplePos x="0" y="0"/>
                      <wp:positionH relativeFrom="column">
                        <wp:posOffset>0</wp:posOffset>
                      </wp:positionH>
                      <wp:positionV relativeFrom="paragraph">
                        <wp:posOffset>0</wp:posOffset>
                      </wp:positionV>
                      <wp:extent cx="76200" cy="28575"/>
                      <wp:effectExtent l="19050" t="19050" r="19050" b="28575"/>
                      <wp:wrapNone/>
                      <wp:docPr id="3489" name="Text Box 440">
                        <a:extLst xmlns:a="http://schemas.openxmlformats.org/drawingml/2006/main">
                          <a:ext uri="{FF2B5EF4-FFF2-40B4-BE49-F238E27FC236}">
                            <a16:creationId xmlns:a16="http://schemas.microsoft.com/office/drawing/2014/main" id="{00000000-0008-0000-0000-0000A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C907C4" id="Text Box 440" o:spid="_x0000_s1026" type="#_x0000_t202" style="position:absolute;margin-left:0;margin-top:0;width:6pt;height:2.25pt;z-index:2552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33024" behindDoc="0" locked="0" layoutInCell="1" allowOverlap="1" wp14:anchorId="533030C7" wp14:editId="459E819B">
                      <wp:simplePos x="0" y="0"/>
                      <wp:positionH relativeFrom="column">
                        <wp:posOffset>0</wp:posOffset>
                      </wp:positionH>
                      <wp:positionV relativeFrom="paragraph">
                        <wp:posOffset>0</wp:posOffset>
                      </wp:positionV>
                      <wp:extent cx="76200" cy="28575"/>
                      <wp:effectExtent l="19050" t="19050" r="19050" b="28575"/>
                      <wp:wrapNone/>
                      <wp:docPr id="3490" name="Text Box 439">
                        <a:extLst xmlns:a="http://schemas.openxmlformats.org/drawingml/2006/main">
                          <a:ext uri="{FF2B5EF4-FFF2-40B4-BE49-F238E27FC236}">
                            <a16:creationId xmlns:a16="http://schemas.microsoft.com/office/drawing/2014/main" id="{00000000-0008-0000-0000-0000A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0D5A67" id="Text Box 439" o:spid="_x0000_s1026" type="#_x0000_t202" style="position:absolute;margin-left:0;margin-top:0;width:6pt;height:2.25pt;z-index:2552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34048" behindDoc="0" locked="0" layoutInCell="1" allowOverlap="1" wp14:anchorId="7ACC2C03" wp14:editId="0834183B">
                      <wp:simplePos x="0" y="0"/>
                      <wp:positionH relativeFrom="column">
                        <wp:posOffset>0</wp:posOffset>
                      </wp:positionH>
                      <wp:positionV relativeFrom="paragraph">
                        <wp:posOffset>0</wp:posOffset>
                      </wp:positionV>
                      <wp:extent cx="76200" cy="28575"/>
                      <wp:effectExtent l="19050" t="19050" r="19050" b="28575"/>
                      <wp:wrapNone/>
                      <wp:docPr id="3491" name="Text Box 438">
                        <a:extLst xmlns:a="http://schemas.openxmlformats.org/drawingml/2006/main">
                          <a:ext uri="{FF2B5EF4-FFF2-40B4-BE49-F238E27FC236}">
                            <a16:creationId xmlns:a16="http://schemas.microsoft.com/office/drawing/2014/main" id="{00000000-0008-0000-0000-0000A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210A68" id="Text Box 438" o:spid="_x0000_s1026" type="#_x0000_t202" style="position:absolute;margin-left:0;margin-top:0;width:6pt;height:2.25pt;z-index:25523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35072" behindDoc="0" locked="0" layoutInCell="1" allowOverlap="1" wp14:anchorId="05C17A9C" wp14:editId="5B432128">
                      <wp:simplePos x="0" y="0"/>
                      <wp:positionH relativeFrom="column">
                        <wp:posOffset>0</wp:posOffset>
                      </wp:positionH>
                      <wp:positionV relativeFrom="paragraph">
                        <wp:posOffset>0</wp:posOffset>
                      </wp:positionV>
                      <wp:extent cx="76200" cy="28575"/>
                      <wp:effectExtent l="19050" t="19050" r="19050" b="28575"/>
                      <wp:wrapNone/>
                      <wp:docPr id="3492" name="Text Box 437">
                        <a:extLst xmlns:a="http://schemas.openxmlformats.org/drawingml/2006/main">
                          <a:ext uri="{FF2B5EF4-FFF2-40B4-BE49-F238E27FC236}">
                            <a16:creationId xmlns:a16="http://schemas.microsoft.com/office/drawing/2014/main" id="{00000000-0008-0000-0000-0000A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4B18F4" id="Text Box 437" o:spid="_x0000_s1026" type="#_x0000_t202" style="position:absolute;margin-left:0;margin-top:0;width:6pt;height:2.25pt;z-index:25523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36096" behindDoc="0" locked="0" layoutInCell="1" allowOverlap="1" wp14:anchorId="6A896E8A" wp14:editId="4A3D5810">
                      <wp:simplePos x="0" y="0"/>
                      <wp:positionH relativeFrom="column">
                        <wp:posOffset>0</wp:posOffset>
                      </wp:positionH>
                      <wp:positionV relativeFrom="paragraph">
                        <wp:posOffset>0</wp:posOffset>
                      </wp:positionV>
                      <wp:extent cx="76200" cy="28575"/>
                      <wp:effectExtent l="19050" t="19050" r="19050" b="28575"/>
                      <wp:wrapNone/>
                      <wp:docPr id="3493" name="Text Box 436">
                        <a:extLst xmlns:a="http://schemas.openxmlformats.org/drawingml/2006/main">
                          <a:ext uri="{FF2B5EF4-FFF2-40B4-BE49-F238E27FC236}">
                            <a16:creationId xmlns:a16="http://schemas.microsoft.com/office/drawing/2014/main" id="{00000000-0008-0000-0000-0000A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1CBBEC" id="Text Box 436" o:spid="_x0000_s1026" type="#_x0000_t202" style="position:absolute;margin-left:0;margin-top:0;width:6pt;height:2.25pt;z-index:25523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37120" behindDoc="0" locked="0" layoutInCell="1" allowOverlap="1" wp14:anchorId="356282FE" wp14:editId="69CA82B0">
                      <wp:simplePos x="0" y="0"/>
                      <wp:positionH relativeFrom="column">
                        <wp:posOffset>0</wp:posOffset>
                      </wp:positionH>
                      <wp:positionV relativeFrom="paragraph">
                        <wp:posOffset>0</wp:posOffset>
                      </wp:positionV>
                      <wp:extent cx="76200" cy="28575"/>
                      <wp:effectExtent l="19050" t="19050" r="19050" b="28575"/>
                      <wp:wrapNone/>
                      <wp:docPr id="3494" name="Text Box 435">
                        <a:extLst xmlns:a="http://schemas.openxmlformats.org/drawingml/2006/main">
                          <a:ext uri="{FF2B5EF4-FFF2-40B4-BE49-F238E27FC236}">
                            <a16:creationId xmlns:a16="http://schemas.microsoft.com/office/drawing/2014/main" id="{00000000-0008-0000-0000-0000A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EC433C" id="Text Box 435" o:spid="_x0000_s1026" type="#_x0000_t202" style="position:absolute;margin-left:0;margin-top:0;width:6pt;height:2.25pt;z-index:25523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38144" behindDoc="0" locked="0" layoutInCell="1" allowOverlap="1" wp14:anchorId="1F482277" wp14:editId="5629C861">
                      <wp:simplePos x="0" y="0"/>
                      <wp:positionH relativeFrom="column">
                        <wp:posOffset>0</wp:posOffset>
                      </wp:positionH>
                      <wp:positionV relativeFrom="paragraph">
                        <wp:posOffset>0</wp:posOffset>
                      </wp:positionV>
                      <wp:extent cx="76200" cy="28575"/>
                      <wp:effectExtent l="19050" t="19050" r="19050" b="28575"/>
                      <wp:wrapNone/>
                      <wp:docPr id="3495" name="Text Box 434">
                        <a:extLst xmlns:a="http://schemas.openxmlformats.org/drawingml/2006/main">
                          <a:ext uri="{FF2B5EF4-FFF2-40B4-BE49-F238E27FC236}">
                            <a16:creationId xmlns:a16="http://schemas.microsoft.com/office/drawing/2014/main" id="{00000000-0008-0000-0000-0000A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043ED7" id="Text Box 434" o:spid="_x0000_s1026" type="#_x0000_t202" style="position:absolute;margin-left:0;margin-top:0;width:6pt;height:2.25pt;z-index:25523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39168" behindDoc="0" locked="0" layoutInCell="1" allowOverlap="1" wp14:anchorId="2D5F010E" wp14:editId="157119A6">
                      <wp:simplePos x="0" y="0"/>
                      <wp:positionH relativeFrom="column">
                        <wp:posOffset>0</wp:posOffset>
                      </wp:positionH>
                      <wp:positionV relativeFrom="paragraph">
                        <wp:posOffset>0</wp:posOffset>
                      </wp:positionV>
                      <wp:extent cx="76200" cy="28575"/>
                      <wp:effectExtent l="19050" t="19050" r="19050" b="28575"/>
                      <wp:wrapNone/>
                      <wp:docPr id="3496" name="Text Box 433">
                        <a:extLst xmlns:a="http://schemas.openxmlformats.org/drawingml/2006/main">
                          <a:ext uri="{FF2B5EF4-FFF2-40B4-BE49-F238E27FC236}">
                            <a16:creationId xmlns:a16="http://schemas.microsoft.com/office/drawing/2014/main" id="{00000000-0008-0000-0000-0000A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A5D3BC" id="Text Box 433" o:spid="_x0000_s1026" type="#_x0000_t202" style="position:absolute;margin-left:0;margin-top:0;width:6pt;height:2.25pt;z-index:25523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40192" behindDoc="0" locked="0" layoutInCell="1" allowOverlap="1" wp14:anchorId="30B8370D" wp14:editId="0F234042">
                      <wp:simplePos x="0" y="0"/>
                      <wp:positionH relativeFrom="column">
                        <wp:posOffset>0</wp:posOffset>
                      </wp:positionH>
                      <wp:positionV relativeFrom="paragraph">
                        <wp:posOffset>0</wp:posOffset>
                      </wp:positionV>
                      <wp:extent cx="76200" cy="28575"/>
                      <wp:effectExtent l="19050" t="19050" r="19050" b="28575"/>
                      <wp:wrapNone/>
                      <wp:docPr id="3497" name="Text Box 432">
                        <a:extLst xmlns:a="http://schemas.openxmlformats.org/drawingml/2006/main">
                          <a:ext uri="{FF2B5EF4-FFF2-40B4-BE49-F238E27FC236}">
                            <a16:creationId xmlns:a16="http://schemas.microsoft.com/office/drawing/2014/main" id="{00000000-0008-0000-0000-0000A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3CCBD9" id="Text Box 432" o:spid="_x0000_s1026" type="#_x0000_t202" style="position:absolute;margin-left:0;margin-top:0;width:6pt;height:2.25pt;z-index:2552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41216" behindDoc="0" locked="0" layoutInCell="1" allowOverlap="1" wp14:anchorId="2624B3B5" wp14:editId="7873457B">
                      <wp:simplePos x="0" y="0"/>
                      <wp:positionH relativeFrom="column">
                        <wp:posOffset>0</wp:posOffset>
                      </wp:positionH>
                      <wp:positionV relativeFrom="paragraph">
                        <wp:posOffset>0</wp:posOffset>
                      </wp:positionV>
                      <wp:extent cx="76200" cy="28575"/>
                      <wp:effectExtent l="19050" t="19050" r="19050" b="28575"/>
                      <wp:wrapNone/>
                      <wp:docPr id="3498" name="Text Box 431">
                        <a:extLst xmlns:a="http://schemas.openxmlformats.org/drawingml/2006/main">
                          <a:ext uri="{FF2B5EF4-FFF2-40B4-BE49-F238E27FC236}">
                            <a16:creationId xmlns:a16="http://schemas.microsoft.com/office/drawing/2014/main" id="{00000000-0008-0000-0000-0000A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54C586" id="Text Box 431" o:spid="_x0000_s1026" type="#_x0000_t202" style="position:absolute;margin-left:0;margin-top:0;width:6pt;height:2.25pt;z-index:25524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42240" behindDoc="0" locked="0" layoutInCell="1" allowOverlap="1" wp14:anchorId="690EF341" wp14:editId="6AE8DD18">
                      <wp:simplePos x="0" y="0"/>
                      <wp:positionH relativeFrom="column">
                        <wp:posOffset>0</wp:posOffset>
                      </wp:positionH>
                      <wp:positionV relativeFrom="paragraph">
                        <wp:posOffset>0</wp:posOffset>
                      </wp:positionV>
                      <wp:extent cx="76200" cy="28575"/>
                      <wp:effectExtent l="19050" t="19050" r="19050" b="28575"/>
                      <wp:wrapNone/>
                      <wp:docPr id="3499" name="Text Box 430">
                        <a:extLst xmlns:a="http://schemas.openxmlformats.org/drawingml/2006/main">
                          <a:ext uri="{FF2B5EF4-FFF2-40B4-BE49-F238E27FC236}">
                            <a16:creationId xmlns:a16="http://schemas.microsoft.com/office/drawing/2014/main" id="{00000000-0008-0000-0000-0000A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EA8E82" id="Text Box 430" o:spid="_x0000_s1026" type="#_x0000_t202" style="position:absolute;margin-left:0;margin-top:0;width:6pt;height:2.25pt;z-index:25524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43264" behindDoc="0" locked="0" layoutInCell="1" allowOverlap="1" wp14:anchorId="7D96EFE8" wp14:editId="76FC4E8B">
                      <wp:simplePos x="0" y="0"/>
                      <wp:positionH relativeFrom="column">
                        <wp:posOffset>0</wp:posOffset>
                      </wp:positionH>
                      <wp:positionV relativeFrom="paragraph">
                        <wp:posOffset>0</wp:posOffset>
                      </wp:positionV>
                      <wp:extent cx="76200" cy="28575"/>
                      <wp:effectExtent l="19050" t="19050" r="19050" b="28575"/>
                      <wp:wrapNone/>
                      <wp:docPr id="3500" name="Text Box 429">
                        <a:extLst xmlns:a="http://schemas.openxmlformats.org/drawingml/2006/main">
                          <a:ext uri="{FF2B5EF4-FFF2-40B4-BE49-F238E27FC236}">
                            <a16:creationId xmlns:a16="http://schemas.microsoft.com/office/drawing/2014/main" id="{00000000-0008-0000-0000-0000A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C475CD" id="Text Box 429" o:spid="_x0000_s1026" type="#_x0000_t202" style="position:absolute;margin-left:0;margin-top:0;width:6pt;height:2.25pt;z-index:25524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44288" behindDoc="0" locked="0" layoutInCell="1" allowOverlap="1" wp14:anchorId="227E9BAF" wp14:editId="4F033CF6">
                      <wp:simplePos x="0" y="0"/>
                      <wp:positionH relativeFrom="column">
                        <wp:posOffset>0</wp:posOffset>
                      </wp:positionH>
                      <wp:positionV relativeFrom="paragraph">
                        <wp:posOffset>0</wp:posOffset>
                      </wp:positionV>
                      <wp:extent cx="76200" cy="28575"/>
                      <wp:effectExtent l="19050" t="19050" r="19050" b="28575"/>
                      <wp:wrapNone/>
                      <wp:docPr id="3501" name="Text Box 428">
                        <a:extLst xmlns:a="http://schemas.openxmlformats.org/drawingml/2006/main">
                          <a:ext uri="{FF2B5EF4-FFF2-40B4-BE49-F238E27FC236}">
                            <a16:creationId xmlns:a16="http://schemas.microsoft.com/office/drawing/2014/main" id="{00000000-0008-0000-0000-0000A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56BB9D" id="Text Box 428" o:spid="_x0000_s1026" type="#_x0000_t202" style="position:absolute;margin-left:0;margin-top:0;width:6pt;height:2.25pt;z-index:25524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45312" behindDoc="0" locked="0" layoutInCell="1" allowOverlap="1" wp14:anchorId="6E273A8D" wp14:editId="105CDB57">
                      <wp:simplePos x="0" y="0"/>
                      <wp:positionH relativeFrom="column">
                        <wp:posOffset>0</wp:posOffset>
                      </wp:positionH>
                      <wp:positionV relativeFrom="paragraph">
                        <wp:posOffset>0</wp:posOffset>
                      </wp:positionV>
                      <wp:extent cx="76200" cy="28575"/>
                      <wp:effectExtent l="19050" t="19050" r="19050" b="28575"/>
                      <wp:wrapNone/>
                      <wp:docPr id="3502" name="Text Box 427">
                        <a:extLst xmlns:a="http://schemas.openxmlformats.org/drawingml/2006/main">
                          <a:ext uri="{FF2B5EF4-FFF2-40B4-BE49-F238E27FC236}">
                            <a16:creationId xmlns:a16="http://schemas.microsoft.com/office/drawing/2014/main" id="{00000000-0008-0000-0000-0000A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89D6AA" id="Text Box 427" o:spid="_x0000_s1026" type="#_x0000_t202" style="position:absolute;margin-left:0;margin-top:0;width:6pt;height:2.25pt;z-index:25524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46336" behindDoc="0" locked="0" layoutInCell="1" allowOverlap="1" wp14:anchorId="71FE12FA" wp14:editId="3386E337">
                      <wp:simplePos x="0" y="0"/>
                      <wp:positionH relativeFrom="column">
                        <wp:posOffset>0</wp:posOffset>
                      </wp:positionH>
                      <wp:positionV relativeFrom="paragraph">
                        <wp:posOffset>0</wp:posOffset>
                      </wp:positionV>
                      <wp:extent cx="76200" cy="28575"/>
                      <wp:effectExtent l="19050" t="19050" r="19050" b="28575"/>
                      <wp:wrapNone/>
                      <wp:docPr id="3503" name="Text Box 426">
                        <a:extLst xmlns:a="http://schemas.openxmlformats.org/drawingml/2006/main">
                          <a:ext uri="{FF2B5EF4-FFF2-40B4-BE49-F238E27FC236}">
                            <a16:creationId xmlns:a16="http://schemas.microsoft.com/office/drawing/2014/main" id="{00000000-0008-0000-0000-0000A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3CE6E8" id="Text Box 426" o:spid="_x0000_s1026" type="#_x0000_t202" style="position:absolute;margin-left:0;margin-top:0;width:6pt;height:2.25pt;z-index:25524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47360" behindDoc="0" locked="0" layoutInCell="1" allowOverlap="1" wp14:anchorId="3B2B066B" wp14:editId="4431FBAF">
                      <wp:simplePos x="0" y="0"/>
                      <wp:positionH relativeFrom="column">
                        <wp:posOffset>0</wp:posOffset>
                      </wp:positionH>
                      <wp:positionV relativeFrom="paragraph">
                        <wp:posOffset>0</wp:posOffset>
                      </wp:positionV>
                      <wp:extent cx="76200" cy="28575"/>
                      <wp:effectExtent l="19050" t="19050" r="19050" b="28575"/>
                      <wp:wrapNone/>
                      <wp:docPr id="3504" name="Text Box 425">
                        <a:extLst xmlns:a="http://schemas.openxmlformats.org/drawingml/2006/main">
                          <a:ext uri="{FF2B5EF4-FFF2-40B4-BE49-F238E27FC236}">
                            <a16:creationId xmlns:a16="http://schemas.microsoft.com/office/drawing/2014/main" id="{00000000-0008-0000-0000-0000B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B9506C" id="Text Box 425" o:spid="_x0000_s1026" type="#_x0000_t202" style="position:absolute;margin-left:0;margin-top:0;width:6pt;height:2.25pt;z-index:25524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48384" behindDoc="0" locked="0" layoutInCell="1" allowOverlap="1" wp14:anchorId="7CA20B9D" wp14:editId="7D818531">
                      <wp:simplePos x="0" y="0"/>
                      <wp:positionH relativeFrom="column">
                        <wp:posOffset>0</wp:posOffset>
                      </wp:positionH>
                      <wp:positionV relativeFrom="paragraph">
                        <wp:posOffset>0</wp:posOffset>
                      </wp:positionV>
                      <wp:extent cx="76200" cy="28575"/>
                      <wp:effectExtent l="19050" t="19050" r="19050" b="28575"/>
                      <wp:wrapNone/>
                      <wp:docPr id="3505" name="Text Box 424">
                        <a:extLst xmlns:a="http://schemas.openxmlformats.org/drawingml/2006/main">
                          <a:ext uri="{FF2B5EF4-FFF2-40B4-BE49-F238E27FC236}">
                            <a16:creationId xmlns:a16="http://schemas.microsoft.com/office/drawing/2014/main" id="{00000000-0008-0000-0000-0000B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57A263" id="Text Box 424" o:spid="_x0000_s1026" type="#_x0000_t202" style="position:absolute;margin-left:0;margin-top:0;width:6pt;height:2.25pt;z-index:2552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49408" behindDoc="0" locked="0" layoutInCell="1" allowOverlap="1" wp14:anchorId="6FA47095" wp14:editId="27E2EC64">
                      <wp:simplePos x="0" y="0"/>
                      <wp:positionH relativeFrom="column">
                        <wp:posOffset>0</wp:posOffset>
                      </wp:positionH>
                      <wp:positionV relativeFrom="paragraph">
                        <wp:posOffset>0</wp:posOffset>
                      </wp:positionV>
                      <wp:extent cx="76200" cy="28575"/>
                      <wp:effectExtent l="19050" t="19050" r="19050" b="28575"/>
                      <wp:wrapNone/>
                      <wp:docPr id="3506" name="Text Box 423">
                        <a:extLst xmlns:a="http://schemas.openxmlformats.org/drawingml/2006/main">
                          <a:ext uri="{FF2B5EF4-FFF2-40B4-BE49-F238E27FC236}">
                            <a16:creationId xmlns:a16="http://schemas.microsoft.com/office/drawing/2014/main" id="{00000000-0008-0000-0000-0000B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F4E397" id="Text Box 423" o:spid="_x0000_s1026" type="#_x0000_t202" style="position:absolute;margin-left:0;margin-top:0;width:6pt;height:2.25pt;z-index:25524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50432" behindDoc="0" locked="0" layoutInCell="1" allowOverlap="1" wp14:anchorId="127FE95C" wp14:editId="2B0D875D">
                      <wp:simplePos x="0" y="0"/>
                      <wp:positionH relativeFrom="column">
                        <wp:posOffset>0</wp:posOffset>
                      </wp:positionH>
                      <wp:positionV relativeFrom="paragraph">
                        <wp:posOffset>0</wp:posOffset>
                      </wp:positionV>
                      <wp:extent cx="76200" cy="28575"/>
                      <wp:effectExtent l="19050" t="19050" r="19050" b="28575"/>
                      <wp:wrapNone/>
                      <wp:docPr id="3507" name="Text Box 422">
                        <a:extLst xmlns:a="http://schemas.openxmlformats.org/drawingml/2006/main">
                          <a:ext uri="{FF2B5EF4-FFF2-40B4-BE49-F238E27FC236}">
                            <a16:creationId xmlns:a16="http://schemas.microsoft.com/office/drawing/2014/main" id="{00000000-0008-0000-0000-0000B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ACE7CF" id="Text Box 422" o:spid="_x0000_s1026" type="#_x0000_t202" style="position:absolute;margin-left:0;margin-top:0;width:6pt;height:2.25pt;z-index:2552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51456" behindDoc="0" locked="0" layoutInCell="1" allowOverlap="1" wp14:anchorId="5028312F" wp14:editId="7CCA5009">
                      <wp:simplePos x="0" y="0"/>
                      <wp:positionH relativeFrom="column">
                        <wp:posOffset>0</wp:posOffset>
                      </wp:positionH>
                      <wp:positionV relativeFrom="paragraph">
                        <wp:posOffset>0</wp:posOffset>
                      </wp:positionV>
                      <wp:extent cx="76200" cy="28575"/>
                      <wp:effectExtent l="19050" t="19050" r="19050" b="28575"/>
                      <wp:wrapNone/>
                      <wp:docPr id="3508" name="Text Box 421">
                        <a:extLst xmlns:a="http://schemas.openxmlformats.org/drawingml/2006/main">
                          <a:ext uri="{FF2B5EF4-FFF2-40B4-BE49-F238E27FC236}">
                            <a16:creationId xmlns:a16="http://schemas.microsoft.com/office/drawing/2014/main" id="{00000000-0008-0000-0000-0000B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717882" id="Text Box 421" o:spid="_x0000_s1026" type="#_x0000_t202" style="position:absolute;margin-left:0;margin-top:0;width:6pt;height:2.25pt;z-index:25525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52480" behindDoc="0" locked="0" layoutInCell="1" allowOverlap="1" wp14:anchorId="30F3ABD8" wp14:editId="05F0916F">
                      <wp:simplePos x="0" y="0"/>
                      <wp:positionH relativeFrom="column">
                        <wp:posOffset>0</wp:posOffset>
                      </wp:positionH>
                      <wp:positionV relativeFrom="paragraph">
                        <wp:posOffset>0</wp:posOffset>
                      </wp:positionV>
                      <wp:extent cx="76200" cy="28575"/>
                      <wp:effectExtent l="19050" t="19050" r="19050" b="28575"/>
                      <wp:wrapNone/>
                      <wp:docPr id="3509" name="Text Box 420">
                        <a:extLst xmlns:a="http://schemas.openxmlformats.org/drawingml/2006/main">
                          <a:ext uri="{FF2B5EF4-FFF2-40B4-BE49-F238E27FC236}">
                            <a16:creationId xmlns:a16="http://schemas.microsoft.com/office/drawing/2014/main" id="{00000000-0008-0000-0000-0000B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E34951" id="Text Box 420" o:spid="_x0000_s1026" type="#_x0000_t202" style="position:absolute;margin-left:0;margin-top:0;width:6pt;height:2.25pt;z-index:2552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53504" behindDoc="0" locked="0" layoutInCell="1" allowOverlap="1" wp14:anchorId="0F145A29" wp14:editId="7CA01F33">
                      <wp:simplePos x="0" y="0"/>
                      <wp:positionH relativeFrom="column">
                        <wp:posOffset>0</wp:posOffset>
                      </wp:positionH>
                      <wp:positionV relativeFrom="paragraph">
                        <wp:posOffset>0</wp:posOffset>
                      </wp:positionV>
                      <wp:extent cx="76200" cy="28575"/>
                      <wp:effectExtent l="19050" t="19050" r="19050" b="28575"/>
                      <wp:wrapNone/>
                      <wp:docPr id="3510" name="Text Box 419">
                        <a:extLst xmlns:a="http://schemas.openxmlformats.org/drawingml/2006/main">
                          <a:ext uri="{FF2B5EF4-FFF2-40B4-BE49-F238E27FC236}">
                            <a16:creationId xmlns:a16="http://schemas.microsoft.com/office/drawing/2014/main" id="{00000000-0008-0000-0000-0000B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28DA40" id="Text Box 419" o:spid="_x0000_s1026" type="#_x0000_t202" style="position:absolute;margin-left:0;margin-top:0;width:6pt;height:2.25pt;z-index:2552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54528" behindDoc="0" locked="0" layoutInCell="1" allowOverlap="1" wp14:anchorId="1AD37E76" wp14:editId="33CB2E5A">
                      <wp:simplePos x="0" y="0"/>
                      <wp:positionH relativeFrom="column">
                        <wp:posOffset>0</wp:posOffset>
                      </wp:positionH>
                      <wp:positionV relativeFrom="paragraph">
                        <wp:posOffset>0</wp:posOffset>
                      </wp:positionV>
                      <wp:extent cx="76200" cy="28575"/>
                      <wp:effectExtent l="19050" t="19050" r="19050" b="28575"/>
                      <wp:wrapNone/>
                      <wp:docPr id="3511" name="Text Box 418">
                        <a:extLst xmlns:a="http://schemas.openxmlformats.org/drawingml/2006/main">
                          <a:ext uri="{FF2B5EF4-FFF2-40B4-BE49-F238E27FC236}">
                            <a16:creationId xmlns:a16="http://schemas.microsoft.com/office/drawing/2014/main" id="{00000000-0008-0000-0000-0000B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314B6E" id="Text Box 418" o:spid="_x0000_s1026" type="#_x0000_t202" style="position:absolute;margin-left:0;margin-top:0;width:6pt;height:2.25pt;z-index:2552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55552" behindDoc="0" locked="0" layoutInCell="1" allowOverlap="1" wp14:anchorId="3EA724BF" wp14:editId="6D3A7489">
                      <wp:simplePos x="0" y="0"/>
                      <wp:positionH relativeFrom="column">
                        <wp:posOffset>0</wp:posOffset>
                      </wp:positionH>
                      <wp:positionV relativeFrom="paragraph">
                        <wp:posOffset>0</wp:posOffset>
                      </wp:positionV>
                      <wp:extent cx="76200" cy="28575"/>
                      <wp:effectExtent l="19050" t="19050" r="19050" b="28575"/>
                      <wp:wrapNone/>
                      <wp:docPr id="3512" name="Text Box 417">
                        <a:extLst xmlns:a="http://schemas.openxmlformats.org/drawingml/2006/main">
                          <a:ext uri="{FF2B5EF4-FFF2-40B4-BE49-F238E27FC236}">
                            <a16:creationId xmlns:a16="http://schemas.microsoft.com/office/drawing/2014/main" id="{00000000-0008-0000-0000-0000B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4F4F5A" id="Text Box 417" o:spid="_x0000_s1026" type="#_x0000_t202" style="position:absolute;margin-left:0;margin-top:0;width:6pt;height:2.25pt;z-index:2552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56576" behindDoc="0" locked="0" layoutInCell="1" allowOverlap="1" wp14:anchorId="2D398FDA" wp14:editId="21B77778">
                      <wp:simplePos x="0" y="0"/>
                      <wp:positionH relativeFrom="column">
                        <wp:posOffset>0</wp:posOffset>
                      </wp:positionH>
                      <wp:positionV relativeFrom="paragraph">
                        <wp:posOffset>0</wp:posOffset>
                      </wp:positionV>
                      <wp:extent cx="76200" cy="28575"/>
                      <wp:effectExtent l="19050" t="19050" r="19050" b="28575"/>
                      <wp:wrapNone/>
                      <wp:docPr id="3513" name="Text Box 416">
                        <a:extLst xmlns:a="http://schemas.openxmlformats.org/drawingml/2006/main">
                          <a:ext uri="{FF2B5EF4-FFF2-40B4-BE49-F238E27FC236}">
                            <a16:creationId xmlns:a16="http://schemas.microsoft.com/office/drawing/2014/main" id="{00000000-0008-0000-0000-0000B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563BA7" id="Text Box 416" o:spid="_x0000_s1026" type="#_x0000_t202" style="position:absolute;margin-left:0;margin-top:0;width:6pt;height:2.25pt;z-index:2552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57600" behindDoc="0" locked="0" layoutInCell="1" allowOverlap="1" wp14:anchorId="14505738" wp14:editId="2E45C758">
                      <wp:simplePos x="0" y="0"/>
                      <wp:positionH relativeFrom="column">
                        <wp:posOffset>0</wp:posOffset>
                      </wp:positionH>
                      <wp:positionV relativeFrom="paragraph">
                        <wp:posOffset>0</wp:posOffset>
                      </wp:positionV>
                      <wp:extent cx="76200" cy="28575"/>
                      <wp:effectExtent l="19050" t="19050" r="19050" b="28575"/>
                      <wp:wrapNone/>
                      <wp:docPr id="3514" name="Text Box 415">
                        <a:extLst xmlns:a="http://schemas.openxmlformats.org/drawingml/2006/main">
                          <a:ext uri="{FF2B5EF4-FFF2-40B4-BE49-F238E27FC236}">
                            <a16:creationId xmlns:a16="http://schemas.microsoft.com/office/drawing/2014/main" id="{00000000-0008-0000-0000-0000B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6B6A8E" id="Text Box 415" o:spid="_x0000_s1026" type="#_x0000_t202" style="position:absolute;margin-left:0;margin-top:0;width:6pt;height:2.25pt;z-index:2552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58624" behindDoc="0" locked="0" layoutInCell="1" allowOverlap="1" wp14:anchorId="692EBB95" wp14:editId="418877ED">
                      <wp:simplePos x="0" y="0"/>
                      <wp:positionH relativeFrom="column">
                        <wp:posOffset>0</wp:posOffset>
                      </wp:positionH>
                      <wp:positionV relativeFrom="paragraph">
                        <wp:posOffset>0</wp:posOffset>
                      </wp:positionV>
                      <wp:extent cx="76200" cy="28575"/>
                      <wp:effectExtent l="19050" t="19050" r="19050" b="28575"/>
                      <wp:wrapNone/>
                      <wp:docPr id="3515" name="Text Box 414">
                        <a:extLst xmlns:a="http://schemas.openxmlformats.org/drawingml/2006/main">
                          <a:ext uri="{FF2B5EF4-FFF2-40B4-BE49-F238E27FC236}">
                            <a16:creationId xmlns:a16="http://schemas.microsoft.com/office/drawing/2014/main" id="{00000000-0008-0000-0000-0000B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E043FD" id="Text Box 414" o:spid="_x0000_s1026" type="#_x0000_t202" style="position:absolute;margin-left:0;margin-top:0;width:6pt;height:2.25pt;z-index:2552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59648" behindDoc="0" locked="0" layoutInCell="1" allowOverlap="1" wp14:anchorId="40DF44D4" wp14:editId="0767B431">
                      <wp:simplePos x="0" y="0"/>
                      <wp:positionH relativeFrom="column">
                        <wp:posOffset>0</wp:posOffset>
                      </wp:positionH>
                      <wp:positionV relativeFrom="paragraph">
                        <wp:posOffset>0</wp:posOffset>
                      </wp:positionV>
                      <wp:extent cx="76200" cy="28575"/>
                      <wp:effectExtent l="19050" t="19050" r="19050" b="28575"/>
                      <wp:wrapNone/>
                      <wp:docPr id="3516" name="Text Box 413">
                        <a:extLst xmlns:a="http://schemas.openxmlformats.org/drawingml/2006/main">
                          <a:ext uri="{FF2B5EF4-FFF2-40B4-BE49-F238E27FC236}">
                            <a16:creationId xmlns:a16="http://schemas.microsoft.com/office/drawing/2014/main" id="{00000000-0008-0000-0000-0000B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EC327B" id="Text Box 413" o:spid="_x0000_s1026" type="#_x0000_t202" style="position:absolute;margin-left:0;margin-top:0;width:6pt;height:2.25pt;z-index:2552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60672" behindDoc="0" locked="0" layoutInCell="1" allowOverlap="1" wp14:anchorId="506062F7" wp14:editId="5D2B9A2A">
                      <wp:simplePos x="0" y="0"/>
                      <wp:positionH relativeFrom="column">
                        <wp:posOffset>0</wp:posOffset>
                      </wp:positionH>
                      <wp:positionV relativeFrom="paragraph">
                        <wp:posOffset>0</wp:posOffset>
                      </wp:positionV>
                      <wp:extent cx="76200" cy="28575"/>
                      <wp:effectExtent l="19050" t="19050" r="19050" b="28575"/>
                      <wp:wrapNone/>
                      <wp:docPr id="3517" name="Text Box 412">
                        <a:extLst xmlns:a="http://schemas.openxmlformats.org/drawingml/2006/main">
                          <a:ext uri="{FF2B5EF4-FFF2-40B4-BE49-F238E27FC236}">
                            <a16:creationId xmlns:a16="http://schemas.microsoft.com/office/drawing/2014/main" id="{00000000-0008-0000-0000-0000B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652A60" id="Text Box 412" o:spid="_x0000_s1026" type="#_x0000_t202" style="position:absolute;margin-left:0;margin-top:0;width:6pt;height:2.25pt;z-index:25526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61696" behindDoc="0" locked="0" layoutInCell="1" allowOverlap="1" wp14:anchorId="1CC1716E" wp14:editId="5B2F2DE2">
                      <wp:simplePos x="0" y="0"/>
                      <wp:positionH relativeFrom="column">
                        <wp:posOffset>0</wp:posOffset>
                      </wp:positionH>
                      <wp:positionV relativeFrom="paragraph">
                        <wp:posOffset>0</wp:posOffset>
                      </wp:positionV>
                      <wp:extent cx="76200" cy="28575"/>
                      <wp:effectExtent l="19050" t="19050" r="19050" b="28575"/>
                      <wp:wrapNone/>
                      <wp:docPr id="3518" name="Text Box 411">
                        <a:extLst xmlns:a="http://schemas.openxmlformats.org/drawingml/2006/main">
                          <a:ext uri="{FF2B5EF4-FFF2-40B4-BE49-F238E27FC236}">
                            <a16:creationId xmlns:a16="http://schemas.microsoft.com/office/drawing/2014/main" id="{00000000-0008-0000-0000-0000B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2980CC" id="Text Box 411" o:spid="_x0000_s1026" type="#_x0000_t202" style="position:absolute;margin-left:0;margin-top:0;width:6pt;height:2.25pt;z-index:2552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62720" behindDoc="0" locked="0" layoutInCell="1" allowOverlap="1" wp14:anchorId="44293851" wp14:editId="117AE710">
                      <wp:simplePos x="0" y="0"/>
                      <wp:positionH relativeFrom="column">
                        <wp:posOffset>0</wp:posOffset>
                      </wp:positionH>
                      <wp:positionV relativeFrom="paragraph">
                        <wp:posOffset>0</wp:posOffset>
                      </wp:positionV>
                      <wp:extent cx="76200" cy="28575"/>
                      <wp:effectExtent l="19050" t="19050" r="19050" b="28575"/>
                      <wp:wrapNone/>
                      <wp:docPr id="3519" name="Text Box 410">
                        <a:extLst xmlns:a="http://schemas.openxmlformats.org/drawingml/2006/main">
                          <a:ext uri="{FF2B5EF4-FFF2-40B4-BE49-F238E27FC236}">
                            <a16:creationId xmlns:a16="http://schemas.microsoft.com/office/drawing/2014/main" id="{00000000-0008-0000-0000-0000B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CF4FE5" id="Text Box 410" o:spid="_x0000_s1026" type="#_x0000_t202" style="position:absolute;margin-left:0;margin-top:0;width:6pt;height:2.25pt;z-index:2552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63744" behindDoc="0" locked="0" layoutInCell="1" allowOverlap="1" wp14:anchorId="7C624D78" wp14:editId="088EBDD8">
                      <wp:simplePos x="0" y="0"/>
                      <wp:positionH relativeFrom="column">
                        <wp:posOffset>0</wp:posOffset>
                      </wp:positionH>
                      <wp:positionV relativeFrom="paragraph">
                        <wp:posOffset>0</wp:posOffset>
                      </wp:positionV>
                      <wp:extent cx="76200" cy="28575"/>
                      <wp:effectExtent l="19050" t="19050" r="19050" b="28575"/>
                      <wp:wrapNone/>
                      <wp:docPr id="3520" name="Text Box 409">
                        <a:extLst xmlns:a="http://schemas.openxmlformats.org/drawingml/2006/main">
                          <a:ext uri="{FF2B5EF4-FFF2-40B4-BE49-F238E27FC236}">
                            <a16:creationId xmlns:a16="http://schemas.microsoft.com/office/drawing/2014/main" id="{00000000-0008-0000-0000-0000C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5CB021" id="Text Box 409" o:spid="_x0000_s1026" type="#_x0000_t202" style="position:absolute;margin-left:0;margin-top:0;width:6pt;height:2.25pt;z-index:2552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64768" behindDoc="0" locked="0" layoutInCell="1" allowOverlap="1" wp14:anchorId="6242F0D3" wp14:editId="6AAB8464">
                      <wp:simplePos x="0" y="0"/>
                      <wp:positionH relativeFrom="column">
                        <wp:posOffset>0</wp:posOffset>
                      </wp:positionH>
                      <wp:positionV relativeFrom="paragraph">
                        <wp:posOffset>0</wp:posOffset>
                      </wp:positionV>
                      <wp:extent cx="76200" cy="28575"/>
                      <wp:effectExtent l="19050" t="19050" r="19050" b="28575"/>
                      <wp:wrapNone/>
                      <wp:docPr id="3521" name="Text Box 408">
                        <a:extLst xmlns:a="http://schemas.openxmlformats.org/drawingml/2006/main">
                          <a:ext uri="{FF2B5EF4-FFF2-40B4-BE49-F238E27FC236}">
                            <a16:creationId xmlns:a16="http://schemas.microsoft.com/office/drawing/2014/main" id="{00000000-0008-0000-0000-0000C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968BBE" id="Text Box 408" o:spid="_x0000_s1026" type="#_x0000_t202" style="position:absolute;margin-left:0;margin-top:0;width:6pt;height:2.25pt;z-index:2552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65792" behindDoc="0" locked="0" layoutInCell="1" allowOverlap="1" wp14:anchorId="3D1DAEC9" wp14:editId="029F4DBA">
                      <wp:simplePos x="0" y="0"/>
                      <wp:positionH relativeFrom="column">
                        <wp:posOffset>0</wp:posOffset>
                      </wp:positionH>
                      <wp:positionV relativeFrom="paragraph">
                        <wp:posOffset>0</wp:posOffset>
                      </wp:positionV>
                      <wp:extent cx="76200" cy="28575"/>
                      <wp:effectExtent l="19050" t="19050" r="19050" b="28575"/>
                      <wp:wrapNone/>
                      <wp:docPr id="3522" name="Text Box 407">
                        <a:extLst xmlns:a="http://schemas.openxmlformats.org/drawingml/2006/main">
                          <a:ext uri="{FF2B5EF4-FFF2-40B4-BE49-F238E27FC236}">
                            <a16:creationId xmlns:a16="http://schemas.microsoft.com/office/drawing/2014/main" id="{00000000-0008-0000-0000-0000C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CDE8EB" id="Text Box 407" o:spid="_x0000_s1026" type="#_x0000_t202" style="position:absolute;margin-left:0;margin-top:0;width:6pt;height:2.25pt;z-index:2552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66816" behindDoc="0" locked="0" layoutInCell="1" allowOverlap="1" wp14:anchorId="36C73095" wp14:editId="4A953813">
                      <wp:simplePos x="0" y="0"/>
                      <wp:positionH relativeFrom="column">
                        <wp:posOffset>0</wp:posOffset>
                      </wp:positionH>
                      <wp:positionV relativeFrom="paragraph">
                        <wp:posOffset>0</wp:posOffset>
                      </wp:positionV>
                      <wp:extent cx="76200" cy="28575"/>
                      <wp:effectExtent l="19050" t="19050" r="19050" b="28575"/>
                      <wp:wrapNone/>
                      <wp:docPr id="3523" name="Text Box 406">
                        <a:extLst xmlns:a="http://schemas.openxmlformats.org/drawingml/2006/main">
                          <a:ext uri="{FF2B5EF4-FFF2-40B4-BE49-F238E27FC236}">
                            <a16:creationId xmlns:a16="http://schemas.microsoft.com/office/drawing/2014/main" id="{00000000-0008-0000-0000-0000C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A14759" id="Text Box 406" o:spid="_x0000_s1026" type="#_x0000_t202" style="position:absolute;margin-left:0;margin-top:0;width:6pt;height:2.25pt;z-index:2552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67840" behindDoc="0" locked="0" layoutInCell="1" allowOverlap="1" wp14:anchorId="129F9C9F" wp14:editId="6F97B8BD">
                      <wp:simplePos x="0" y="0"/>
                      <wp:positionH relativeFrom="column">
                        <wp:posOffset>0</wp:posOffset>
                      </wp:positionH>
                      <wp:positionV relativeFrom="paragraph">
                        <wp:posOffset>0</wp:posOffset>
                      </wp:positionV>
                      <wp:extent cx="76200" cy="28575"/>
                      <wp:effectExtent l="19050" t="19050" r="19050" b="28575"/>
                      <wp:wrapNone/>
                      <wp:docPr id="3524" name="Text Box 405">
                        <a:extLst xmlns:a="http://schemas.openxmlformats.org/drawingml/2006/main">
                          <a:ext uri="{FF2B5EF4-FFF2-40B4-BE49-F238E27FC236}">
                            <a16:creationId xmlns:a16="http://schemas.microsoft.com/office/drawing/2014/main" id="{00000000-0008-0000-0000-0000C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78E5A3" id="Text Box 405" o:spid="_x0000_s1026" type="#_x0000_t202" style="position:absolute;margin-left:0;margin-top:0;width:6pt;height:2.25pt;z-index:2552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68864" behindDoc="0" locked="0" layoutInCell="1" allowOverlap="1" wp14:anchorId="10484719" wp14:editId="63E81622">
                      <wp:simplePos x="0" y="0"/>
                      <wp:positionH relativeFrom="column">
                        <wp:posOffset>0</wp:posOffset>
                      </wp:positionH>
                      <wp:positionV relativeFrom="paragraph">
                        <wp:posOffset>0</wp:posOffset>
                      </wp:positionV>
                      <wp:extent cx="76200" cy="28575"/>
                      <wp:effectExtent l="19050" t="19050" r="19050" b="28575"/>
                      <wp:wrapNone/>
                      <wp:docPr id="3525" name="Text Box 404">
                        <a:extLst xmlns:a="http://schemas.openxmlformats.org/drawingml/2006/main">
                          <a:ext uri="{FF2B5EF4-FFF2-40B4-BE49-F238E27FC236}">
                            <a16:creationId xmlns:a16="http://schemas.microsoft.com/office/drawing/2014/main" id="{00000000-0008-0000-0000-0000C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906491" id="Text Box 404" o:spid="_x0000_s1026" type="#_x0000_t202" style="position:absolute;margin-left:0;margin-top:0;width:6pt;height:2.25pt;z-index:2552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69888" behindDoc="0" locked="0" layoutInCell="1" allowOverlap="1" wp14:anchorId="3FDC3A90" wp14:editId="006B9616">
                      <wp:simplePos x="0" y="0"/>
                      <wp:positionH relativeFrom="column">
                        <wp:posOffset>0</wp:posOffset>
                      </wp:positionH>
                      <wp:positionV relativeFrom="paragraph">
                        <wp:posOffset>0</wp:posOffset>
                      </wp:positionV>
                      <wp:extent cx="76200" cy="28575"/>
                      <wp:effectExtent l="19050" t="19050" r="19050" b="28575"/>
                      <wp:wrapNone/>
                      <wp:docPr id="3526" name="Text Box 403">
                        <a:extLst xmlns:a="http://schemas.openxmlformats.org/drawingml/2006/main">
                          <a:ext uri="{FF2B5EF4-FFF2-40B4-BE49-F238E27FC236}">
                            <a16:creationId xmlns:a16="http://schemas.microsoft.com/office/drawing/2014/main" id="{00000000-0008-0000-0000-0000C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988595" id="Text Box 403" o:spid="_x0000_s1026" type="#_x0000_t202" style="position:absolute;margin-left:0;margin-top:0;width:6pt;height:2.25pt;z-index:2552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70912" behindDoc="0" locked="0" layoutInCell="1" allowOverlap="1" wp14:anchorId="7EBF6DCA" wp14:editId="1D057AA3">
                      <wp:simplePos x="0" y="0"/>
                      <wp:positionH relativeFrom="column">
                        <wp:posOffset>0</wp:posOffset>
                      </wp:positionH>
                      <wp:positionV relativeFrom="paragraph">
                        <wp:posOffset>0</wp:posOffset>
                      </wp:positionV>
                      <wp:extent cx="76200" cy="28575"/>
                      <wp:effectExtent l="19050" t="19050" r="19050" b="28575"/>
                      <wp:wrapNone/>
                      <wp:docPr id="3527" name="Text Box 402">
                        <a:extLst xmlns:a="http://schemas.openxmlformats.org/drawingml/2006/main">
                          <a:ext uri="{FF2B5EF4-FFF2-40B4-BE49-F238E27FC236}">
                            <a16:creationId xmlns:a16="http://schemas.microsoft.com/office/drawing/2014/main" id="{00000000-0008-0000-0000-0000C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441A2F" id="Text Box 402" o:spid="_x0000_s1026" type="#_x0000_t202" style="position:absolute;margin-left:0;margin-top:0;width:6pt;height:2.25pt;z-index:2552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71936" behindDoc="0" locked="0" layoutInCell="1" allowOverlap="1" wp14:anchorId="10E3E987" wp14:editId="101CC653">
                      <wp:simplePos x="0" y="0"/>
                      <wp:positionH relativeFrom="column">
                        <wp:posOffset>0</wp:posOffset>
                      </wp:positionH>
                      <wp:positionV relativeFrom="paragraph">
                        <wp:posOffset>0</wp:posOffset>
                      </wp:positionV>
                      <wp:extent cx="76200" cy="28575"/>
                      <wp:effectExtent l="19050" t="19050" r="19050" b="28575"/>
                      <wp:wrapNone/>
                      <wp:docPr id="3528" name="Text Box 401">
                        <a:extLst xmlns:a="http://schemas.openxmlformats.org/drawingml/2006/main">
                          <a:ext uri="{FF2B5EF4-FFF2-40B4-BE49-F238E27FC236}">
                            <a16:creationId xmlns:a16="http://schemas.microsoft.com/office/drawing/2014/main" id="{00000000-0008-0000-0000-0000C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BF40F8" id="Text Box 401" o:spid="_x0000_s1026" type="#_x0000_t202" style="position:absolute;margin-left:0;margin-top:0;width:6pt;height:2.25pt;z-index:2552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72960" behindDoc="0" locked="0" layoutInCell="1" allowOverlap="1" wp14:anchorId="12829F5C" wp14:editId="3553DF2B">
                      <wp:simplePos x="0" y="0"/>
                      <wp:positionH relativeFrom="column">
                        <wp:posOffset>0</wp:posOffset>
                      </wp:positionH>
                      <wp:positionV relativeFrom="paragraph">
                        <wp:posOffset>0</wp:posOffset>
                      </wp:positionV>
                      <wp:extent cx="76200" cy="28575"/>
                      <wp:effectExtent l="19050" t="19050" r="19050" b="28575"/>
                      <wp:wrapNone/>
                      <wp:docPr id="3529" name="Text Box 400">
                        <a:extLst xmlns:a="http://schemas.openxmlformats.org/drawingml/2006/main">
                          <a:ext uri="{FF2B5EF4-FFF2-40B4-BE49-F238E27FC236}">
                            <a16:creationId xmlns:a16="http://schemas.microsoft.com/office/drawing/2014/main" id="{00000000-0008-0000-0000-0000C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F42624" id="Text Box 400" o:spid="_x0000_s1026" type="#_x0000_t202" style="position:absolute;margin-left:0;margin-top:0;width:6pt;height:2.25pt;z-index:2552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73984" behindDoc="0" locked="0" layoutInCell="1" allowOverlap="1" wp14:anchorId="3828528E" wp14:editId="598F346C">
                      <wp:simplePos x="0" y="0"/>
                      <wp:positionH relativeFrom="column">
                        <wp:posOffset>0</wp:posOffset>
                      </wp:positionH>
                      <wp:positionV relativeFrom="paragraph">
                        <wp:posOffset>0</wp:posOffset>
                      </wp:positionV>
                      <wp:extent cx="76200" cy="28575"/>
                      <wp:effectExtent l="19050" t="19050" r="19050" b="28575"/>
                      <wp:wrapNone/>
                      <wp:docPr id="3530" name="Text Box 399">
                        <a:extLst xmlns:a="http://schemas.openxmlformats.org/drawingml/2006/main">
                          <a:ext uri="{FF2B5EF4-FFF2-40B4-BE49-F238E27FC236}">
                            <a16:creationId xmlns:a16="http://schemas.microsoft.com/office/drawing/2014/main" id="{00000000-0008-0000-0000-0000C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8551DE" id="Text Box 399" o:spid="_x0000_s1026" type="#_x0000_t202" style="position:absolute;margin-left:0;margin-top:0;width:6pt;height:2.25pt;z-index:2552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75008" behindDoc="0" locked="0" layoutInCell="1" allowOverlap="1" wp14:anchorId="7DF3EC05" wp14:editId="7CA49A48">
                      <wp:simplePos x="0" y="0"/>
                      <wp:positionH relativeFrom="column">
                        <wp:posOffset>0</wp:posOffset>
                      </wp:positionH>
                      <wp:positionV relativeFrom="paragraph">
                        <wp:posOffset>0</wp:posOffset>
                      </wp:positionV>
                      <wp:extent cx="76200" cy="28575"/>
                      <wp:effectExtent l="19050" t="19050" r="19050" b="28575"/>
                      <wp:wrapNone/>
                      <wp:docPr id="3531" name="Text Box 398">
                        <a:extLst xmlns:a="http://schemas.openxmlformats.org/drawingml/2006/main">
                          <a:ext uri="{FF2B5EF4-FFF2-40B4-BE49-F238E27FC236}">
                            <a16:creationId xmlns:a16="http://schemas.microsoft.com/office/drawing/2014/main" id="{00000000-0008-0000-0000-0000C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7EEBAB" id="Text Box 398" o:spid="_x0000_s1026" type="#_x0000_t202" style="position:absolute;margin-left:0;margin-top:0;width:6pt;height:2.25pt;z-index:2552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76032" behindDoc="0" locked="0" layoutInCell="1" allowOverlap="1" wp14:anchorId="11B2853D" wp14:editId="617408E7">
                      <wp:simplePos x="0" y="0"/>
                      <wp:positionH relativeFrom="column">
                        <wp:posOffset>0</wp:posOffset>
                      </wp:positionH>
                      <wp:positionV relativeFrom="paragraph">
                        <wp:posOffset>0</wp:posOffset>
                      </wp:positionV>
                      <wp:extent cx="76200" cy="28575"/>
                      <wp:effectExtent l="19050" t="19050" r="19050" b="28575"/>
                      <wp:wrapNone/>
                      <wp:docPr id="3532" name="Text Box 397">
                        <a:extLst xmlns:a="http://schemas.openxmlformats.org/drawingml/2006/main">
                          <a:ext uri="{FF2B5EF4-FFF2-40B4-BE49-F238E27FC236}">
                            <a16:creationId xmlns:a16="http://schemas.microsoft.com/office/drawing/2014/main" id="{00000000-0008-0000-0000-0000C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4A1E81" id="Text Box 397" o:spid="_x0000_s1026" type="#_x0000_t202" style="position:absolute;margin-left:0;margin-top:0;width:6pt;height:2.25pt;z-index:2552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77056" behindDoc="0" locked="0" layoutInCell="1" allowOverlap="1" wp14:anchorId="08AE2DBC" wp14:editId="6B7D9676">
                      <wp:simplePos x="0" y="0"/>
                      <wp:positionH relativeFrom="column">
                        <wp:posOffset>0</wp:posOffset>
                      </wp:positionH>
                      <wp:positionV relativeFrom="paragraph">
                        <wp:posOffset>0</wp:posOffset>
                      </wp:positionV>
                      <wp:extent cx="76200" cy="28575"/>
                      <wp:effectExtent l="19050" t="19050" r="19050" b="28575"/>
                      <wp:wrapNone/>
                      <wp:docPr id="3533" name="Text Box 396">
                        <a:extLst xmlns:a="http://schemas.openxmlformats.org/drawingml/2006/main">
                          <a:ext uri="{FF2B5EF4-FFF2-40B4-BE49-F238E27FC236}">
                            <a16:creationId xmlns:a16="http://schemas.microsoft.com/office/drawing/2014/main" id="{00000000-0008-0000-0000-0000C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A47028" id="Text Box 396" o:spid="_x0000_s1026" type="#_x0000_t202" style="position:absolute;margin-left:0;margin-top:0;width:6pt;height:2.25pt;z-index:2552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78080" behindDoc="0" locked="0" layoutInCell="1" allowOverlap="1" wp14:anchorId="1D1D3E18" wp14:editId="536D09D0">
                      <wp:simplePos x="0" y="0"/>
                      <wp:positionH relativeFrom="column">
                        <wp:posOffset>0</wp:posOffset>
                      </wp:positionH>
                      <wp:positionV relativeFrom="paragraph">
                        <wp:posOffset>0</wp:posOffset>
                      </wp:positionV>
                      <wp:extent cx="76200" cy="28575"/>
                      <wp:effectExtent l="19050" t="19050" r="19050" b="28575"/>
                      <wp:wrapNone/>
                      <wp:docPr id="3534" name="Text Box 395">
                        <a:extLst xmlns:a="http://schemas.openxmlformats.org/drawingml/2006/main">
                          <a:ext uri="{FF2B5EF4-FFF2-40B4-BE49-F238E27FC236}">
                            <a16:creationId xmlns:a16="http://schemas.microsoft.com/office/drawing/2014/main" id="{00000000-0008-0000-0000-0000C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049C06" id="Text Box 395" o:spid="_x0000_s1026" type="#_x0000_t202" style="position:absolute;margin-left:0;margin-top:0;width:6pt;height:2.25pt;z-index:2552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79104" behindDoc="0" locked="0" layoutInCell="1" allowOverlap="1" wp14:anchorId="05E3EC6C" wp14:editId="5FC175A2">
                      <wp:simplePos x="0" y="0"/>
                      <wp:positionH relativeFrom="column">
                        <wp:posOffset>0</wp:posOffset>
                      </wp:positionH>
                      <wp:positionV relativeFrom="paragraph">
                        <wp:posOffset>0</wp:posOffset>
                      </wp:positionV>
                      <wp:extent cx="76200" cy="28575"/>
                      <wp:effectExtent l="19050" t="19050" r="19050" b="28575"/>
                      <wp:wrapNone/>
                      <wp:docPr id="3535" name="Text Box 394">
                        <a:extLst xmlns:a="http://schemas.openxmlformats.org/drawingml/2006/main">
                          <a:ext uri="{FF2B5EF4-FFF2-40B4-BE49-F238E27FC236}">
                            <a16:creationId xmlns:a16="http://schemas.microsoft.com/office/drawing/2014/main" id="{00000000-0008-0000-0000-0000C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927744" id="Text Box 394" o:spid="_x0000_s1026" type="#_x0000_t202" style="position:absolute;margin-left:0;margin-top:0;width:6pt;height:2.25pt;z-index:2552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80128" behindDoc="0" locked="0" layoutInCell="1" allowOverlap="1" wp14:anchorId="13F1AC93" wp14:editId="6A51B21B">
                      <wp:simplePos x="0" y="0"/>
                      <wp:positionH relativeFrom="column">
                        <wp:posOffset>0</wp:posOffset>
                      </wp:positionH>
                      <wp:positionV relativeFrom="paragraph">
                        <wp:posOffset>0</wp:posOffset>
                      </wp:positionV>
                      <wp:extent cx="76200" cy="28575"/>
                      <wp:effectExtent l="19050" t="19050" r="19050" b="28575"/>
                      <wp:wrapNone/>
                      <wp:docPr id="3536" name="Text Box 393">
                        <a:extLst xmlns:a="http://schemas.openxmlformats.org/drawingml/2006/main">
                          <a:ext uri="{FF2B5EF4-FFF2-40B4-BE49-F238E27FC236}">
                            <a16:creationId xmlns:a16="http://schemas.microsoft.com/office/drawing/2014/main" id="{00000000-0008-0000-0000-0000D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BB84E0" id="Text Box 393" o:spid="_x0000_s1026" type="#_x0000_t202" style="position:absolute;margin-left:0;margin-top:0;width:6pt;height:2.25pt;z-index:2552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81152" behindDoc="0" locked="0" layoutInCell="1" allowOverlap="1" wp14:anchorId="397645DD" wp14:editId="2F775F87">
                      <wp:simplePos x="0" y="0"/>
                      <wp:positionH relativeFrom="column">
                        <wp:posOffset>0</wp:posOffset>
                      </wp:positionH>
                      <wp:positionV relativeFrom="paragraph">
                        <wp:posOffset>0</wp:posOffset>
                      </wp:positionV>
                      <wp:extent cx="76200" cy="28575"/>
                      <wp:effectExtent l="19050" t="19050" r="19050" b="28575"/>
                      <wp:wrapNone/>
                      <wp:docPr id="3537" name="Text Box 392">
                        <a:extLst xmlns:a="http://schemas.openxmlformats.org/drawingml/2006/main">
                          <a:ext uri="{FF2B5EF4-FFF2-40B4-BE49-F238E27FC236}">
                            <a16:creationId xmlns:a16="http://schemas.microsoft.com/office/drawing/2014/main" id="{00000000-0008-0000-0000-0000D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D3E2F8" id="Text Box 392" o:spid="_x0000_s1026" type="#_x0000_t202" style="position:absolute;margin-left:0;margin-top:0;width:6pt;height:2.25pt;z-index:2552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82176" behindDoc="0" locked="0" layoutInCell="1" allowOverlap="1" wp14:anchorId="09630D8C" wp14:editId="7AAD10CA">
                      <wp:simplePos x="0" y="0"/>
                      <wp:positionH relativeFrom="column">
                        <wp:posOffset>0</wp:posOffset>
                      </wp:positionH>
                      <wp:positionV relativeFrom="paragraph">
                        <wp:posOffset>0</wp:posOffset>
                      </wp:positionV>
                      <wp:extent cx="76200" cy="28575"/>
                      <wp:effectExtent l="19050" t="19050" r="19050" b="28575"/>
                      <wp:wrapNone/>
                      <wp:docPr id="3538" name="Text Box 391">
                        <a:extLst xmlns:a="http://schemas.openxmlformats.org/drawingml/2006/main">
                          <a:ext uri="{FF2B5EF4-FFF2-40B4-BE49-F238E27FC236}">
                            <a16:creationId xmlns:a16="http://schemas.microsoft.com/office/drawing/2014/main" id="{00000000-0008-0000-0000-0000D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08C49A" id="Text Box 391" o:spid="_x0000_s1026" type="#_x0000_t202" style="position:absolute;margin-left:0;margin-top:0;width:6pt;height:2.25pt;z-index:2552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83200" behindDoc="0" locked="0" layoutInCell="1" allowOverlap="1" wp14:anchorId="380B7AAB" wp14:editId="6D48A29E">
                      <wp:simplePos x="0" y="0"/>
                      <wp:positionH relativeFrom="column">
                        <wp:posOffset>0</wp:posOffset>
                      </wp:positionH>
                      <wp:positionV relativeFrom="paragraph">
                        <wp:posOffset>0</wp:posOffset>
                      </wp:positionV>
                      <wp:extent cx="76200" cy="28575"/>
                      <wp:effectExtent l="19050" t="19050" r="19050" b="28575"/>
                      <wp:wrapNone/>
                      <wp:docPr id="3539" name="Text Box 390">
                        <a:extLst xmlns:a="http://schemas.openxmlformats.org/drawingml/2006/main">
                          <a:ext uri="{FF2B5EF4-FFF2-40B4-BE49-F238E27FC236}">
                            <a16:creationId xmlns:a16="http://schemas.microsoft.com/office/drawing/2014/main" id="{00000000-0008-0000-0000-0000D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4B82C9" id="Text Box 390" o:spid="_x0000_s1026" type="#_x0000_t202" style="position:absolute;margin-left:0;margin-top:0;width:6pt;height:2.25pt;z-index:2552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84224" behindDoc="0" locked="0" layoutInCell="1" allowOverlap="1" wp14:anchorId="2B6DBE8D" wp14:editId="6DD61542">
                      <wp:simplePos x="0" y="0"/>
                      <wp:positionH relativeFrom="column">
                        <wp:posOffset>0</wp:posOffset>
                      </wp:positionH>
                      <wp:positionV relativeFrom="paragraph">
                        <wp:posOffset>0</wp:posOffset>
                      </wp:positionV>
                      <wp:extent cx="76200" cy="28575"/>
                      <wp:effectExtent l="19050" t="19050" r="19050" b="28575"/>
                      <wp:wrapNone/>
                      <wp:docPr id="3540" name="Text Box 389">
                        <a:extLst xmlns:a="http://schemas.openxmlformats.org/drawingml/2006/main">
                          <a:ext uri="{FF2B5EF4-FFF2-40B4-BE49-F238E27FC236}">
                            <a16:creationId xmlns:a16="http://schemas.microsoft.com/office/drawing/2014/main" id="{00000000-0008-0000-0000-0000D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EDB315" id="Text Box 389" o:spid="_x0000_s1026" type="#_x0000_t202" style="position:absolute;margin-left:0;margin-top:0;width:6pt;height:2.25pt;z-index:2552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85248" behindDoc="0" locked="0" layoutInCell="1" allowOverlap="1" wp14:anchorId="2C33E531" wp14:editId="57716865">
                      <wp:simplePos x="0" y="0"/>
                      <wp:positionH relativeFrom="column">
                        <wp:posOffset>0</wp:posOffset>
                      </wp:positionH>
                      <wp:positionV relativeFrom="paragraph">
                        <wp:posOffset>0</wp:posOffset>
                      </wp:positionV>
                      <wp:extent cx="76200" cy="28575"/>
                      <wp:effectExtent l="19050" t="19050" r="19050" b="28575"/>
                      <wp:wrapNone/>
                      <wp:docPr id="3541" name="Text Box 388">
                        <a:extLst xmlns:a="http://schemas.openxmlformats.org/drawingml/2006/main">
                          <a:ext uri="{FF2B5EF4-FFF2-40B4-BE49-F238E27FC236}">
                            <a16:creationId xmlns:a16="http://schemas.microsoft.com/office/drawing/2014/main" id="{00000000-0008-0000-0000-0000D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179C01" id="Text Box 388" o:spid="_x0000_s1026" type="#_x0000_t202" style="position:absolute;margin-left:0;margin-top:0;width:6pt;height:2.25pt;z-index:2552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86272" behindDoc="0" locked="0" layoutInCell="1" allowOverlap="1" wp14:anchorId="5DEC4498" wp14:editId="7AD3F526">
                      <wp:simplePos x="0" y="0"/>
                      <wp:positionH relativeFrom="column">
                        <wp:posOffset>0</wp:posOffset>
                      </wp:positionH>
                      <wp:positionV relativeFrom="paragraph">
                        <wp:posOffset>0</wp:posOffset>
                      </wp:positionV>
                      <wp:extent cx="76200" cy="28575"/>
                      <wp:effectExtent l="19050" t="19050" r="19050" b="28575"/>
                      <wp:wrapNone/>
                      <wp:docPr id="3542" name="Text Box 387">
                        <a:extLst xmlns:a="http://schemas.openxmlformats.org/drawingml/2006/main">
                          <a:ext uri="{FF2B5EF4-FFF2-40B4-BE49-F238E27FC236}">
                            <a16:creationId xmlns:a16="http://schemas.microsoft.com/office/drawing/2014/main" id="{00000000-0008-0000-0000-0000D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DAB1E0" id="Text Box 387" o:spid="_x0000_s1026" type="#_x0000_t202" style="position:absolute;margin-left:0;margin-top:0;width:6pt;height:2.25pt;z-index:2552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87296" behindDoc="0" locked="0" layoutInCell="1" allowOverlap="1" wp14:anchorId="4C10531C" wp14:editId="2BC8643E">
                      <wp:simplePos x="0" y="0"/>
                      <wp:positionH relativeFrom="column">
                        <wp:posOffset>0</wp:posOffset>
                      </wp:positionH>
                      <wp:positionV relativeFrom="paragraph">
                        <wp:posOffset>0</wp:posOffset>
                      </wp:positionV>
                      <wp:extent cx="76200" cy="28575"/>
                      <wp:effectExtent l="19050" t="19050" r="19050" b="28575"/>
                      <wp:wrapNone/>
                      <wp:docPr id="3543" name="Text Box 386">
                        <a:extLst xmlns:a="http://schemas.openxmlformats.org/drawingml/2006/main">
                          <a:ext uri="{FF2B5EF4-FFF2-40B4-BE49-F238E27FC236}">
                            <a16:creationId xmlns:a16="http://schemas.microsoft.com/office/drawing/2014/main" id="{00000000-0008-0000-0000-0000D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5271A6" id="Text Box 386" o:spid="_x0000_s1026" type="#_x0000_t202" style="position:absolute;margin-left:0;margin-top:0;width:6pt;height:2.25pt;z-index:2552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88320" behindDoc="0" locked="0" layoutInCell="1" allowOverlap="1" wp14:anchorId="2951357C" wp14:editId="07A50BCE">
                      <wp:simplePos x="0" y="0"/>
                      <wp:positionH relativeFrom="column">
                        <wp:posOffset>0</wp:posOffset>
                      </wp:positionH>
                      <wp:positionV relativeFrom="paragraph">
                        <wp:posOffset>0</wp:posOffset>
                      </wp:positionV>
                      <wp:extent cx="76200" cy="28575"/>
                      <wp:effectExtent l="19050" t="19050" r="19050" b="28575"/>
                      <wp:wrapNone/>
                      <wp:docPr id="3544" name="Text Box 385">
                        <a:extLst xmlns:a="http://schemas.openxmlformats.org/drawingml/2006/main">
                          <a:ext uri="{FF2B5EF4-FFF2-40B4-BE49-F238E27FC236}">
                            <a16:creationId xmlns:a16="http://schemas.microsoft.com/office/drawing/2014/main" id="{00000000-0008-0000-0000-0000D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871FA9" id="Text Box 385" o:spid="_x0000_s1026" type="#_x0000_t202" style="position:absolute;margin-left:0;margin-top:0;width:6pt;height:2.25pt;z-index:2552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89344" behindDoc="0" locked="0" layoutInCell="1" allowOverlap="1" wp14:anchorId="2B7DA77F" wp14:editId="60941C2B">
                      <wp:simplePos x="0" y="0"/>
                      <wp:positionH relativeFrom="column">
                        <wp:posOffset>0</wp:posOffset>
                      </wp:positionH>
                      <wp:positionV relativeFrom="paragraph">
                        <wp:posOffset>0</wp:posOffset>
                      </wp:positionV>
                      <wp:extent cx="76200" cy="28575"/>
                      <wp:effectExtent l="19050" t="19050" r="19050" b="28575"/>
                      <wp:wrapNone/>
                      <wp:docPr id="3545" name="Text Box 384">
                        <a:extLst xmlns:a="http://schemas.openxmlformats.org/drawingml/2006/main">
                          <a:ext uri="{FF2B5EF4-FFF2-40B4-BE49-F238E27FC236}">
                            <a16:creationId xmlns:a16="http://schemas.microsoft.com/office/drawing/2014/main" id="{00000000-0008-0000-0000-0000D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CD637C" id="Text Box 384" o:spid="_x0000_s1026" type="#_x0000_t202" style="position:absolute;margin-left:0;margin-top:0;width:6pt;height:2.25pt;z-index:2552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90368" behindDoc="0" locked="0" layoutInCell="1" allowOverlap="1" wp14:anchorId="0E8F77A0" wp14:editId="1D43A098">
                      <wp:simplePos x="0" y="0"/>
                      <wp:positionH relativeFrom="column">
                        <wp:posOffset>0</wp:posOffset>
                      </wp:positionH>
                      <wp:positionV relativeFrom="paragraph">
                        <wp:posOffset>0</wp:posOffset>
                      </wp:positionV>
                      <wp:extent cx="76200" cy="28575"/>
                      <wp:effectExtent l="19050" t="19050" r="19050" b="28575"/>
                      <wp:wrapNone/>
                      <wp:docPr id="3546" name="Text Box 383">
                        <a:extLst xmlns:a="http://schemas.openxmlformats.org/drawingml/2006/main">
                          <a:ext uri="{FF2B5EF4-FFF2-40B4-BE49-F238E27FC236}">
                            <a16:creationId xmlns:a16="http://schemas.microsoft.com/office/drawing/2014/main" id="{00000000-0008-0000-0000-0000D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03A403" id="Text Box 383" o:spid="_x0000_s1026" type="#_x0000_t202" style="position:absolute;margin-left:0;margin-top:0;width:6pt;height:2.25pt;z-index:25529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91392" behindDoc="0" locked="0" layoutInCell="1" allowOverlap="1" wp14:anchorId="30ECE95A" wp14:editId="674FDBD2">
                      <wp:simplePos x="0" y="0"/>
                      <wp:positionH relativeFrom="column">
                        <wp:posOffset>0</wp:posOffset>
                      </wp:positionH>
                      <wp:positionV relativeFrom="paragraph">
                        <wp:posOffset>0</wp:posOffset>
                      </wp:positionV>
                      <wp:extent cx="76200" cy="28575"/>
                      <wp:effectExtent l="19050" t="19050" r="19050" b="28575"/>
                      <wp:wrapNone/>
                      <wp:docPr id="3547" name="Text Box 382">
                        <a:extLst xmlns:a="http://schemas.openxmlformats.org/drawingml/2006/main">
                          <a:ext uri="{FF2B5EF4-FFF2-40B4-BE49-F238E27FC236}">
                            <a16:creationId xmlns:a16="http://schemas.microsoft.com/office/drawing/2014/main" id="{00000000-0008-0000-0000-0000D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EE4CEC" id="Text Box 382" o:spid="_x0000_s1026" type="#_x0000_t202" style="position:absolute;margin-left:0;margin-top:0;width:6pt;height:2.25pt;z-index:2552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92416" behindDoc="0" locked="0" layoutInCell="1" allowOverlap="1" wp14:anchorId="0BC0EC54" wp14:editId="0D3F4879">
                      <wp:simplePos x="0" y="0"/>
                      <wp:positionH relativeFrom="column">
                        <wp:posOffset>0</wp:posOffset>
                      </wp:positionH>
                      <wp:positionV relativeFrom="paragraph">
                        <wp:posOffset>0</wp:posOffset>
                      </wp:positionV>
                      <wp:extent cx="76200" cy="28575"/>
                      <wp:effectExtent l="19050" t="19050" r="19050" b="28575"/>
                      <wp:wrapNone/>
                      <wp:docPr id="3548" name="Text Box 381">
                        <a:extLst xmlns:a="http://schemas.openxmlformats.org/drawingml/2006/main">
                          <a:ext uri="{FF2B5EF4-FFF2-40B4-BE49-F238E27FC236}">
                            <a16:creationId xmlns:a16="http://schemas.microsoft.com/office/drawing/2014/main" id="{00000000-0008-0000-0000-0000D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166C9B4" id="Text Box 381" o:spid="_x0000_s1026" type="#_x0000_t202" style="position:absolute;margin-left:0;margin-top:0;width:6pt;height:2.25pt;z-index:2552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93440" behindDoc="0" locked="0" layoutInCell="1" allowOverlap="1" wp14:anchorId="033702B3" wp14:editId="37D1B189">
                      <wp:simplePos x="0" y="0"/>
                      <wp:positionH relativeFrom="column">
                        <wp:posOffset>0</wp:posOffset>
                      </wp:positionH>
                      <wp:positionV relativeFrom="paragraph">
                        <wp:posOffset>0</wp:posOffset>
                      </wp:positionV>
                      <wp:extent cx="76200" cy="28575"/>
                      <wp:effectExtent l="19050" t="19050" r="19050" b="28575"/>
                      <wp:wrapNone/>
                      <wp:docPr id="3549" name="Text Box 380">
                        <a:extLst xmlns:a="http://schemas.openxmlformats.org/drawingml/2006/main">
                          <a:ext uri="{FF2B5EF4-FFF2-40B4-BE49-F238E27FC236}">
                            <a16:creationId xmlns:a16="http://schemas.microsoft.com/office/drawing/2014/main" id="{00000000-0008-0000-0000-0000D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3B1514" id="Text Box 380" o:spid="_x0000_s1026" type="#_x0000_t202" style="position:absolute;margin-left:0;margin-top:0;width:6pt;height:2.25pt;z-index:2552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94464" behindDoc="0" locked="0" layoutInCell="1" allowOverlap="1" wp14:anchorId="706F38A2" wp14:editId="32952885">
                      <wp:simplePos x="0" y="0"/>
                      <wp:positionH relativeFrom="column">
                        <wp:posOffset>0</wp:posOffset>
                      </wp:positionH>
                      <wp:positionV relativeFrom="paragraph">
                        <wp:posOffset>0</wp:posOffset>
                      </wp:positionV>
                      <wp:extent cx="76200" cy="28575"/>
                      <wp:effectExtent l="19050" t="19050" r="19050" b="28575"/>
                      <wp:wrapNone/>
                      <wp:docPr id="3550" name="Text Box 379">
                        <a:extLst xmlns:a="http://schemas.openxmlformats.org/drawingml/2006/main">
                          <a:ext uri="{FF2B5EF4-FFF2-40B4-BE49-F238E27FC236}">
                            <a16:creationId xmlns:a16="http://schemas.microsoft.com/office/drawing/2014/main" id="{00000000-0008-0000-0000-0000D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796D89" id="Text Box 379" o:spid="_x0000_s1026" type="#_x0000_t202" style="position:absolute;margin-left:0;margin-top:0;width:6pt;height:2.25pt;z-index:2552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95488" behindDoc="0" locked="0" layoutInCell="1" allowOverlap="1" wp14:anchorId="75DC941D" wp14:editId="4E12F478">
                      <wp:simplePos x="0" y="0"/>
                      <wp:positionH relativeFrom="column">
                        <wp:posOffset>0</wp:posOffset>
                      </wp:positionH>
                      <wp:positionV relativeFrom="paragraph">
                        <wp:posOffset>0</wp:posOffset>
                      </wp:positionV>
                      <wp:extent cx="76200" cy="28575"/>
                      <wp:effectExtent l="19050" t="19050" r="19050" b="28575"/>
                      <wp:wrapNone/>
                      <wp:docPr id="3551" name="Text Box 378">
                        <a:extLst xmlns:a="http://schemas.openxmlformats.org/drawingml/2006/main">
                          <a:ext uri="{FF2B5EF4-FFF2-40B4-BE49-F238E27FC236}">
                            <a16:creationId xmlns:a16="http://schemas.microsoft.com/office/drawing/2014/main" id="{00000000-0008-0000-0000-0000D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A4B815" id="Text Box 378" o:spid="_x0000_s1026" type="#_x0000_t202" style="position:absolute;margin-left:0;margin-top:0;width:6pt;height:2.25pt;z-index:2552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96512" behindDoc="0" locked="0" layoutInCell="1" allowOverlap="1" wp14:anchorId="2A2B17A5" wp14:editId="79CB07C5">
                      <wp:simplePos x="0" y="0"/>
                      <wp:positionH relativeFrom="column">
                        <wp:posOffset>0</wp:posOffset>
                      </wp:positionH>
                      <wp:positionV relativeFrom="paragraph">
                        <wp:posOffset>0</wp:posOffset>
                      </wp:positionV>
                      <wp:extent cx="76200" cy="28575"/>
                      <wp:effectExtent l="19050" t="19050" r="19050" b="28575"/>
                      <wp:wrapNone/>
                      <wp:docPr id="3552" name="Text Box 377">
                        <a:extLst xmlns:a="http://schemas.openxmlformats.org/drawingml/2006/main">
                          <a:ext uri="{FF2B5EF4-FFF2-40B4-BE49-F238E27FC236}">
                            <a16:creationId xmlns:a16="http://schemas.microsoft.com/office/drawing/2014/main" id="{00000000-0008-0000-0000-0000E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B93524" id="Text Box 377" o:spid="_x0000_s1026" type="#_x0000_t202" style="position:absolute;margin-left:0;margin-top:0;width:6pt;height:2.25pt;z-index:25529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97536" behindDoc="0" locked="0" layoutInCell="1" allowOverlap="1" wp14:anchorId="5236D933" wp14:editId="6EBD6DBD">
                      <wp:simplePos x="0" y="0"/>
                      <wp:positionH relativeFrom="column">
                        <wp:posOffset>0</wp:posOffset>
                      </wp:positionH>
                      <wp:positionV relativeFrom="paragraph">
                        <wp:posOffset>0</wp:posOffset>
                      </wp:positionV>
                      <wp:extent cx="76200" cy="28575"/>
                      <wp:effectExtent l="19050" t="19050" r="19050" b="28575"/>
                      <wp:wrapNone/>
                      <wp:docPr id="3553" name="Text Box 376">
                        <a:extLst xmlns:a="http://schemas.openxmlformats.org/drawingml/2006/main">
                          <a:ext uri="{FF2B5EF4-FFF2-40B4-BE49-F238E27FC236}">
                            <a16:creationId xmlns:a16="http://schemas.microsoft.com/office/drawing/2014/main" id="{00000000-0008-0000-0000-0000E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72DEE9" id="Text Box 376" o:spid="_x0000_s1026" type="#_x0000_t202" style="position:absolute;margin-left:0;margin-top:0;width:6pt;height:2.25pt;z-index:2552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98560" behindDoc="0" locked="0" layoutInCell="1" allowOverlap="1" wp14:anchorId="1D376594" wp14:editId="003E3684">
                      <wp:simplePos x="0" y="0"/>
                      <wp:positionH relativeFrom="column">
                        <wp:posOffset>0</wp:posOffset>
                      </wp:positionH>
                      <wp:positionV relativeFrom="paragraph">
                        <wp:posOffset>0</wp:posOffset>
                      </wp:positionV>
                      <wp:extent cx="76200" cy="28575"/>
                      <wp:effectExtent l="19050" t="19050" r="19050" b="28575"/>
                      <wp:wrapNone/>
                      <wp:docPr id="3554" name="Text Box 375">
                        <a:extLst xmlns:a="http://schemas.openxmlformats.org/drawingml/2006/main">
                          <a:ext uri="{FF2B5EF4-FFF2-40B4-BE49-F238E27FC236}">
                            <a16:creationId xmlns:a16="http://schemas.microsoft.com/office/drawing/2014/main" id="{00000000-0008-0000-0000-0000E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22482D" id="Text Box 375" o:spid="_x0000_s1026" type="#_x0000_t202" style="position:absolute;margin-left:0;margin-top:0;width:6pt;height:2.25pt;z-index:2552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299584" behindDoc="0" locked="0" layoutInCell="1" allowOverlap="1" wp14:anchorId="71408F64" wp14:editId="17823B00">
                      <wp:simplePos x="0" y="0"/>
                      <wp:positionH relativeFrom="column">
                        <wp:posOffset>0</wp:posOffset>
                      </wp:positionH>
                      <wp:positionV relativeFrom="paragraph">
                        <wp:posOffset>0</wp:posOffset>
                      </wp:positionV>
                      <wp:extent cx="76200" cy="28575"/>
                      <wp:effectExtent l="19050" t="19050" r="19050" b="28575"/>
                      <wp:wrapNone/>
                      <wp:docPr id="3555" name="Text Box 374">
                        <a:extLst xmlns:a="http://schemas.openxmlformats.org/drawingml/2006/main">
                          <a:ext uri="{FF2B5EF4-FFF2-40B4-BE49-F238E27FC236}">
                            <a16:creationId xmlns:a16="http://schemas.microsoft.com/office/drawing/2014/main" id="{00000000-0008-0000-0000-0000E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804836" id="Text Box 374" o:spid="_x0000_s1026" type="#_x0000_t202" style="position:absolute;margin-left:0;margin-top:0;width:6pt;height:2.25pt;z-index:2552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00608" behindDoc="0" locked="0" layoutInCell="1" allowOverlap="1" wp14:anchorId="54C9EB1C" wp14:editId="4EC059F6">
                      <wp:simplePos x="0" y="0"/>
                      <wp:positionH relativeFrom="column">
                        <wp:posOffset>0</wp:posOffset>
                      </wp:positionH>
                      <wp:positionV relativeFrom="paragraph">
                        <wp:posOffset>0</wp:posOffset>
                      </wp:positionV>
                      <wp:extent cx="76200" cy="28575"/>
                      <wp:effectExtent l="19050" t="19050" r="19050" b="28575"/>
                      <wp:wrapNone/>
                      <wp:docPr id="3556" name="Text Box 373">
                        <a:extLst xmlns:a="http://schemas.openxmlformats.org/drawingml/2006/main">
                          <a:ext uri="{FF2B5EF4-FFF2-40B4-BE49-F238E27FC236}">
                            <a16:creationId xmlns:a16="http://schemas.microsoft.com/office/drawing/2014/main" id="{00000000-0008-0000-0000-0000E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87A4A1" id="Text Box 373" o:spid="_x0000_s1026" type="#_x0000_t202" style="position:absolute;margin-left:0;margin-top:0;width:6pt;height:2.25pt;z-index:2553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01632" behindDoc="0" locked="0" layoutInCell="1" allowOverlap="1" wp14:anchorId="614D6DB5" wp14:editId="1F421EC5">
                      <wp:simplePos x="0" y="0"/>
                      <wp:positionH relativeFrom="column">
                        <wp:posOffset>0</wp:posOffset>
                      </wp:positionH>
                      <wp:positionV relativeFrom="paragraph">
                        <wp:posOffset>0</wp:posOffset>
                      </wp:positionV>
                      <wp:extent cx="76200" cy="28575"/>
                      <wp:effectExtent l="19050" t="19050" r="19050" b="28575"/>
                      <wp:wrapNone/>
                      <wp:docPr id="3557" name="Text Box 372">
                        <a:extLst xmlns:a="http://schemas.openxmlformats.org/drawingml/2006/main">
                          <a:ext uri="{FF2B5EF4-FFF2-40B4-BE49-F238E27FC236}">
                            <a16:creationId xmlns:a16="http://schemas.microsoft.com/office/drawing/2014/main" id="{00000000-0008-0000-0000-0000E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E0C8BD" id="Text Box 372" o:spid="_x0000_s1026" type="#_x0000_t202" style="position:absolute;margin-left:0;margin-top:0;width:6pt;height:2.25pt;z-index:2553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02656" behindDoc="0" locked="0" layoutInCell="1" allowOverlap="1" wp14:anchorId="72769F1A" wp14:editId="5F342AD7">
                      <wp:simplePos x="0" y="0"/>
                      <wp:positionH relativeFrom="column">
                        <wp:posOffset>0</wp:posOffset>
                      </wp:positionH>
                      <wp:positionV relativeFrom="paragraph">
                        <wp:posOffset>0</wp:posOffset>
                      </wp:positionV>
                      <wp:extent cx="76200" cy="28575"/>
                      <wp:effectExtent l="19050" t="19050" r="19050" b="28575"/>
                      <wp:wrapNone/>
                      <wp:docPr id="3558" name="Text Box 371">
                        <a:extLst xmlns:a="http://schemas.openxmlformats.org/drawingml/2006/main">
                          <a:ext uri="{FF2B5EF4-FFF2-40B4-BE49-F238E27FC236}">
                            <a16:creationId xmlns:a16="http://schemas.microsoft.com/office/drawing/2014/main" id="{00000000-0008-0000-0000-0000E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B265B6" id="Text Box 371" o:spid="_x0000_s1026" type="#_x0000_t202" style="position:absolute;margin-left:0;margin-top:0;width:6pt;height:2.25pt;z-index:2553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03680" behindDoc="0" locked="0" layoutInCell="1" allowOverlap="1" wp14:anchorId="4BC2AD4B" wp14:editId="65DE1D7F">
                      <wp:simplePos x="0" y="0"/>
                      <wp:positionH relativeFrom="column">
                        <wp:posOffset>0</wp:posOffset>
                      </wp:positionH>
                      <wp:positionV relativeFrom="paragraph">
                        <wp:posOffset>0</wp:posOffset>
                      </wp:positionV>
                      <wp:extent cx="76200" cy="28575"/>
                      <wp:effectExtent l="19050" t="19050" r="19050" b="28575"/>
                      <wp:wrapNone/>
                      <wp:docPr id="3559" name="Text Box 370">
                        <a:extLst xmlns:a="http://schemas.openxmlformats.org/drawingml/2006/main">
                          <a:ext uri="{FF2B5EF4-FFF2-40B4-BE49-F238E27FC236}">
                            <a16:creationId xmlns:a16="http://schemas.microsoft.com/office/drawing/2014/main" id="{00000000-0008-0000-0000-0000E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EBAD06" id="Text Box 370" o:spid="_x0000_s1026" type="#_x0000_t202" style="position:absolute;margin-left:0;margin-top:0;width:6pt;height:2.25pt;z-index:2553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04704" behindDoc="0" locked="0" layoutInCell="1" allowOverlap="1" wp14:anchorId="067EF209" wp14:editId="00838584">
                      <wp:simplePos x="0" y="0"/>
                      <wp:positionH relativeFrom="column">
                        <wp:posOffset>0</wp:posOffset>
                      </wp:positionH>
                      <wp:positionV relativeFrom="paragraph">
                        <wp:posOffset>0</wp:posOffset>
                      </wp:positionV>
                      <wp:extent cx="76200" cy="28575"/>
                      <wp:effectExtent l="19050" t="19050" r="19050" b="28575"/>
                      <wp:wrapNone/>
                      <wp:docPr id="3560" name="Text Box 369">
                        <a:extLst xmlns:a="http://schemas.openxmlformats.org/drawingml/2006/main">
                          <a:ext uri="{FF2B5EF4-FFF2-40B4-BE49-F238E27FC236}">
                            <a16:creationId xmlns:a16="http://schemas.microsoft.com/office/drawing/2014/main" id="{00000000-0008-0000-0000-0000E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7E95F2" id="Text Box 369" o:spid="_x0000_s1026" type="#_x0000_t202" style="position:absolute;margin-left:0;margin-top:0;width:6pt;height:2.25pt;z-index:2553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05728" behindDoc="0" locked="0" layoutInCell="1" allowOverlap="1" wp14:anchorId="4F180A4D" wp14:editId="6F515625">
                      <wp:simplePos x="0" y="0"/>
                      <wp:positionH relativeFrom="column">
                        <wp:posOffset>0</wp:posOffset>
                      </wp:positionH>
                      <wp:positionV relativeFrom="paragraph">
                        <wp:posOffset>0</wp:posOffset>
                      </wp:positionV>
                      <wp:extent cx="76200" cy="28575"/>
                      <wp:effectExtent l="19050" t="19050" r="19050" b="28575"/>
                      <wp:wrapNone/>
                      <wp:docPr id="3561" name="Text Box 368">
                        <a:extLst xmlns:a="http://schemas.openxmlformats.org/drawingml/2006/main">
                          <a:ext uri="{FF2B5EF4-FFF2-40B4-BE49-F238E27FC236}">
                            <a16:creationId xmlns:a16="http://schemas.microsoft.com/office/drawing/2014/main" id="{00000000-0008-0000-0000-0000E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F17834" id="Text Box 368" o:spid="_x0000_s1026" type="#_x0000_t202" style="position:absolute;margin-left:0;margin-top:0;width:6pt;height:2.25pt;z-index:2553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06752" behindDoc="0" locked="0" layoutInCell="1" allowOverlap="1" wp14:anchorId="68500D4D" wp14:editId="68D4EA0E">
                      <wp:simplePos x="0" y="0"/>
                      <wp:positionH relativeFrom="column">
                        <wp:posOffset>0</wp:posOffset>
                      </wp:positionH>
                      <wp:positionV relativeFrom="paragraph">
                        <wp:posOffset>0</wp:posOffset>
                      </wp:positionV>
                      <wp:extent cx="76200" cy="28575"/>
                      <wp:effectExtent l="19050" t="19050" r="19050" b="28575"/>
                      <wp:wrapNone/>
                      <wp:docPr id="3562" name="Text Box 367">
                        <a:extLst xmlns:a="http://schemas.openxmlformats.org/drawingml/2006/main">
                          <a:ext uri="{FF2B5EF4-FFF2-40B4-BE49-F238E27FC236}">
                            <a16:creationId xmlns:a16="http://schemas.microsoft.com/office/drawing/2014/main" id="{00000000-0008-0000-0000-0000E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A9C231" id="Text Box 367" o:spid="_x0000_s1026" type="#_x0000_t202" style="position:absolute;margin-left:0;margin-top:0;width:6pt;height:2.25pt;z-index:2553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07776" behindDoc="0" locked="0" layoutInCell="1" allowOverlap="1" wp14:anchorId="621B414D" wp14:editId="385B1503">
                      <wp:simplePos x="0" y="0"/>
                      <wp:positionH relativeFrom="column">
                        <wp:posOffset>0</wp:posOffset>
                      </wp:positionH>
                      <wp:positionV relativeFrom="paragraph">
                        <wp:posOffset>0</wp:posOffset>
                      </wp:positionV>
                      <wp:extent cx="76200" cy="28575"/>
                      <wp:effectExtent l="19050" t="19050" r="19050" b="28575"/>
                      <wp:wrapNone/>
                      <wp:docPr id="3563" name="Text Box 366">
                        <a:extLst xmlns:a="http://schemas.openxmlformats.org/drawingml/2006/main">
                          <a:ext uri="{FF2B5EF4-FFF2-40B4-BE49-F238E27FC236}">
                            <a16:creationId xmlns:a16="http://schemas.microsoft.com/office/drawing/2014/main" id="{00000000-0008-0000-0000-0000E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C9C1EF" id="Text Box 366" o:spid="_x0000_s1026" type="#_x0000_t202" style="position:absolute;margin-left:0;margin-top:0;width:6pt;height:2.25pt;z-index:2553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08800" behindDoc="0" locked="0" layoutInCell="1" allowOverlap="1" wp14:anchorId="4AA50A41" wp14:editId="5A7EC076">
                      <wp:simplePos x="0" y="0"/>
                      <wp:positionH relativeFrom="column">
                        <wp:posOffset>0</wp:posOffset>
                      </wp:positionH>
                      <wp:positionV relativeFrom="paragraph">
                        <wp:posOffset>0</wp:posOffset>
                      </wp:positionV>
                      <wp:extent cx="76200" cy="28575"/>
                      <wp:effectExtent l="19050" t="19050" r="19050" b="28575"/>
                      <wp:wrapNone/>
                      <wp:docPr id="3564" name="Text Box 365">
                        <a:extLst xmlns:a="http://schemas.openxmlformats.org/drawingml/2006/main">
                          <a:ext uri="{FF2B5EF4-FFF2-40B4-BE49-F238E27FC236}">
                            <a16:creationId xmlns:a16="http://schemas.microsoft.com/office/drawing/2014/main" id="{00000000-0008-0000-0000-0000E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C958DB" id="Text Box 365" o:spid="_x0000_s1026" type="#_x0000_t202" style="position:absolute;margin-left:0;margin-top:0;width:6pt;height:2.25pt;z-index:2553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09824" behindDoc="0" locked="0" layoutInCell="1" allowOverlap="1" wp14:anchorId="38872CF1" wp14:editId="5BDA0787">
                      <wp:simplePos x="0" y="0"/>
                      <wp:positionH relativeFrom="column">
                        <wp:posOffset>0</wp:posOffset>
                      </wp:positionH>
                      <wp:positionV relativeFrom="paragraph">
                        <wp:posOffset>0</wp:posOffset>
                      </wp:positionV>
                      <wp:extent cx="76200" cy="28575"/>
                      <wp:effectExtent l="19050" t="19050" r="19050" b="28575"/>
                      <wp:wrapNone/>
                      <wp:docPr id="3565" name="Text Box 364">
                        <a:extLst xmlns:a="http://schemas.openxmlformats.org/drawingml/2006/main">
                          <a:ext uri="{FF2B5EF4-FFF2-40B4-BE49-F238E27FC236}">
                            <a16:creationId xmlns:a16="http://schemas.microsoft.com/office/drawing/2014/main" id="{00000000-0008-0000-0000-0000E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E2C635" id="Text Box 364" o:spid="_x0000_s1026" type="#_x0000_t202" style="position:absolute;margin-left:0;margin-top:0;width:6pt;height:2.25pt;z-index:2553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10848" behindDoc="0" locked="0" layoutInCell="1" allowOverlap="1" wp14:anchorId="34D3DE69" wp14:editId="7BA0A2E9">
                      <wp:simplePos x="0" y="0"/>
                      <wp:positionH relativeFrom="column">
                        <wp:posOffset>0</wp:posOffset>
                      </wp:positionH>
                      <wp:positionV relativeFrom="paragraph">
                        <wp:posOffset>0</wp:posOffset>
                      </wp:positionV>
                      <wp:extent cx="76200" cy="28575"/>
                      <wp:effectExtent l="19050" t="19050" r="19050" b="28575"/>
                      <wp:wrapNone/>
                      <wp:docPr id="3566" name="Text Box 363">
                        <a:extLst xmlns:a="http://schemas.openxmlformats.org/drawingml/2006/main">
                          <a:ext uri="{FF2B5EF4-FFF2-40B4-BE49-F238E27FC236}">
                            <a16:creationId xmlns:a16="http://schemas.microsoft.com/office/drawing/2014/main" id="{00000000-0008-0000-0000-0000E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BD7BAD" id="Text Box 363" o:spid="_x0000_s1026" type="#_x0000_t202" style="position:absolute;margin-left:0;margin-top:0;width:6pt;height:2.25pt;z-index:2553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11872" behindDoc="0" locked="0" layoutInCell="1" allowOverlap="1" wp14:anchorId="3F083936" wp14:editId="18B57AC4">
                      <wp:simplePos x="0" y="0"/>
                      <wp:positionH relativeFrom="column">
                        <wp:posOffset>0</wp:posOffset>
                      </wp:positionH>
                      <wp:positionV relativeFrom="paragraph">
                        <wp:posOffset>0</wp:posOffset>
                      </wp:positionV>
                      <wp:extent cx="76200" cy="28575"/>
                      <wp:effectExtent l="19050" t="19050" r="19050" b="28575"/>
                      <wp:wrapNone/>
                      <wp:docPr id="3567" name="Text Box 362">
                        <a:extLst xmlns:a="http://schemas.openxmlformats.org/drawingml/2006/main">
                          <a:ext uri="{FF2B5EF4-FFF2-40B4-BE49-F238E27FC236}">
                            <a16:creationId xmlns:a16="http://schemas.microsoft.com/office/drawing/2014/main" id="{00000000-0008-0000-0000-0000E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F9A197" id="Text Box 362" o:spid="_x0000_s1026" type="#_x0000_t202" style="position:absolute;margin-left:0;margin-top:0;width:6pt;height:2.25pt;z-index:2553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12896" behindDoc="0" locked="0" layoutInCell="1" allowOverlap="1" wp14:anchorId="3987A901" wp14:editId="1DBA44B9">
                      <wp:simplePos x="0" y="0"/>
                      <wp:positionH relativeFrom="column">
                        <wp:posOffset>0</wp:posOffset>
                      </wp:positionH>
                      <wp:positionV relativeFrom="paragraph">
                        <wp:posOffset>0</wp:posOffset>
                      </wp:positionV>
                      <wp:extent cx="76200" cy="28575"/>
                      <wp:effectExtent l="19050" t="19050" r="19050" b="28575"/>
                      <wp:wrapNone/>
                      <wp:docPr id="3568" name="Text Box 361">
                        <a:extLst xmlns:a="http://schemas.openxmlformats.org/drawingml/2006/main">
                          <a:ext uri="{FF2B5EF4-FFF2-40B4-BE49-F238E27FC236}">
                            <a16:creationId xmlns:a16="http://schemas.microsoft.com/office/drawing/2014/main" id="{00000000-0008-0000-0000-0000F0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D211CE" id="Text Box 361" o:spid="_x0000_s1026" type="#_x0000_t202" style="position:absolute;margin-left:0;margin-top:0;width:6pt;height:2.25pt;z-index:2553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13920" behindDoc="0" locked="0" layoutInCell="1" allowOverlap="1" wp14:anchorId="246B63C8" wp14:editId="7CB96020">
                      <wp:simplePos x="0" y="0"/>
                      <wp:positionH relativeFrom="column">
                        <wp:posOffset>0</wp:posOffset>
                      </wp:positionH>
                      <wp:positionV relativeFrom="paragraph">
                        <wp:posOffset>0</wp:posOffset>
                      </wp:positionV>
                      <wp:extent cx="76200" cy="28575"/>
                      <wp:effectExtent l="19050" t="19050" r="19050" b="28575"/>
                      <wp:wrapNone/>
                      <wp:docPr id="3569" name="Text Box 360">
                        <a:extLst xmlns:a="http://schemas.openxmlformats.org/drawingml/2006/main">
                          <a:ext uri="{FF2B5EF4-FFF2-40B4-BE49-F238E27FC236}">
                            <a16:creationId xmlns:a16="http://schemas.microsoft.com/office/drawing/2014/main" id="{00000000-0008-0000-0000-0000F1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48E052" id="Text Box 360" o:spid="_x0000_s1026" type="#_x0000_t202" style="position:absolute;margin-left:0;margin-top:0;width:6pt;height:2.25pt;z-index:2553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14944" behindDoc="0" locked="0" layoutInCell="1" allowOverlap="1" wp14:anchorId="46DFB005" wp14:editId="218B3369">
                      <wp:simplePos x="0" y="0"/>
                      <wp:positionH relativeFrom="column">
                        <wp:posOffset>0</wp:posOffset>
                      </wp:positionH>
                      <wp:positionV relativeFrom="paragraph">
                        <wp:posOffset>0</wp:posOffset>
                      </wp:positionV>
                      <wp:extent cx="76200" cy="28575"/>
                      <wp:effectExtent l="19050" t="19050" r="19050" b="28575"/>
                      <wp:wrapNone/>
                      <wp:docPr id="3570" name="Text Box 359">
                        <a:extLst xmlns:a="http://schemas.openxmlformats.org/drawingml/2006/main">
                          <a:ext uri="{FF2B5EF4-FFF2-40B4-BE49-F238E27FC236}">
                            <a16:creationId xmlns:a16="http://schemas.microsoft.com/office/drawing/2014/main" id="{00000000-0008-0000-0000-0000F2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25A7A5" id="Text Box 359" o:spid="_x0000_s1026" type="#_x0000_t202" style="position:absolute;margin-left:0;margin-top:0;width:6pt;height:2.25pt;z-index:2553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15968" behindDoc="0" locked="0" layoutInCell="1" allowOverlap="1" wp14:anchorId="0E708AC8" wp14:editId="0BE6FA71">
                      <wp:simplePos x="0" y="0"/>
                      <wp:positionH relativeFrom="column">
                        <wp:posOffset>0</wp:posOffset>
                      </wp:positionH>
                      <wp:positionV relativeFrom="paragraph">
                        <wp:posOffset>0</wp:posOffset>
                      </wp:positionV>
                      <wp:extent cx="76200" cy="28575"/>
                      <wp:effectExtent l="19050" t="19050" r="19050" b="28575"/>
                      <wp:wrapNone/>
                      <wp:docPr id="3571" name="Text Box 358">
                        <a:extLst xmlns:a="http://schemas.openxmlformats.org/drawingml/2006/main">
                          <a:ext uri="{FF2B5EF4-FFF2-40B4-BE49-F238E27FC236}">
                            <a16:creationId xmlns:a16="http://schemas.microsoft.com/office/drawing/2014/main" id="{00000000-0008-0000-0000-0000F3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A1607F" id="Text Box 358" o:spid="_x0000_s1026" type="#_x0000_t202" style="position:absolute;margin-left:0;margin-top:0;width:6pt;height:2.25pt;z-index:2553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16992" behindDoc="0" locked="0" layoutInCell="1" allowOverlap="1" wp14:anchorId="0E88E1C4" wp14:editId="605E2578">
                      <wp:simplePos x="0" y="0"/>
                      <wp:positionH relativeFrom="column">
                        <wp:posOffset>0</wp:posOffset>
                      </wp:positionH>
                      <wp:positionV relativeFrom="paragraph">
                        <wp:posOffset>0</wp:posOffset>
                      </wp:positionV>
                      <wp:extent cx="76200" cy="28575"/>
                      <wp:effectExtent l="19050" t="19050" r="19050" b="28575"/>
                      <wp:wrapNone/>
                      <wp:docPr id="3572" name="Text Box 357">
                        <a:extLst xmlns:a="http://schemas.openxmlformats.org/drawingml/2006/main">
                          <a:ext uri="{FF2B5EF4-FFF2-40B4-BE49-F238E27FC236}">
                            <a16:creationId xmlns:a16="http://schemas.microsoft.com/office/drawing/2014/main" id="{00000000-0008-0000-0000-0000F4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A08301" id="Text Box 357" o:spid="_x0000_s1026" type="#_x0000_t202" style="position:absolute;margin-left:0;margin-top:0;width:6pt;height:2.25pt;z-index:2553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18016" behindDoc="0" locked="0" layoutInCell="1" allowOverlap="1" wp14:anchorId="3449DE24" wp14:editId="2FAE4571">
                      <wp:simplePos x="0" y="0"/>
                      <wp:positionH relativeFrom="column">
                        <wp:posOffset>0</wp:posOffset>
                      </wp:positionH>
                      <wp:positionV relativeFrom="paragraph">
                        <wp:posOffset>0</wp:posOffset>
                      </wp:positionV>
                      <wp:extent cx="76200" cy="28575"/>
                      <wp:effectExtent l="19050" t="19050" r="19050" b="28575"/>
                      <wp:wrapNone/>
                      <wp:docPr id="3573" name="Text Box 356">
                        <a:extLst xmlns:a="http://schemas.openxmlformats.org/drawingml/2006/main">
                          <a:ext uri="{FF2B5EF4-FFF2-40B4-BE49-F238E27FC236}">
                            <a16:creationId xmlns:a16="http://schemas.microsoft.com/office/drawing/2014/main" id="{00000000-0008-0000-0000-0000F5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99662" id="Text Box 356" o:spid="_x0000_s1026" type="#_x0000_t202" style="position:absolute;margin-left:0;margin-top:0;width:6pt;height:2.25pt;z-index:2553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19040" behindDoc="0" locked="0" layoutInCell="1" allowOverlap="1" wp14:anchorId="10DBDEED" wp14:editId="047CF34C">
                      <wp:simplePos x="0" y="0"/>
                      <wp:positionH relativeFrom="column">
                        <wp:posOffset>0</wp:posOffset>
                      </wp:positionH>
                      <wp:positionV relativeFrom="paragraph">
                        <wp:posOffset>0</wp:posOffset>
                      </wp:positionV>
                      <wp:extent cx="76200" cy="28575"/>
                      <wp:effectExtent l="19050" t="19050" r="19050" b="28575"/>
                      <wp:wrapNone/>
                      <wp:docPr id="3574" name="Text Box 355">
                        <a:extLst xmlns:a="http://schemas.openxmlformats.org/drawingml/2006/main">
                          <a:ext uri="{FF2B5EF4-FFF2-40B4-BE49-F238E27FC236}">
                            <a16:creationId xmlns:a16="http://schemas.microsoft.com/office/drawing/2014/main" id="{00000000-0008-0000-0000-0000F6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1F83E4" id="Text Box 355" o:spid="_x0000_s1026" type="#_x0000_t202" style="position:absolute;margin-left:0;margin-top:0;width:6pt;height:2.25pt;z-index:2553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20064" behindDoc="0" locked="0" layoutInCell="1" allowOverlap="1" wp14:anchorId="5E03E763" wp14:editId="4185C457">
                      <wp:simplePos x="0" y="0"/>
                      <wp:positionH relativeFrom="column">
                        <wp:posOffset>0</wp:posOffset>
                      </wp:positionH>
                      <wp:positionV relativeFrom="paragraph">
                        <wp:posOffset>0</wp:posOffset>
                      </wp:positionV>
                      <wp:extent cx="76200" cy="28575"/>
                      <wp:effectExtent l="19050" t="19050" r="19050" b="28575"/>
                      <wp:wrapNone/>
                      <wp:docPr id="3575" name="Text Box 354">
                        <a:extLst xmlns:a="http://schemas.openxmlformats.org/drawingml/2006/main">
                          <a:ext uri="{FF2B5EF4-FFF2-40B4-BE49-F238E27FC236}">
                            <a16:creationId xmlns:a16="http://schemas.microsoft.com/office/drawing/2014/main" id="{00000000-0008-0000-0000-0000F7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97923E" id="Text Box 354" o:spid="_x0000_s1026" type="#_x0000_t202" style="position:absolute;margin-left:0;margin-top:0;width:6pt;height:2.25pt;z-index:2553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21088" behindDoc="0" locked="0" layoutInCell="1" allowOverlap="1" wp14:anchorId="56D0B122" wp14:editId="441032C2">
                      <wp:simplePos x="0" y="0"/>
                      <wp:positionH relativeFrom="column">
                        <wp:posOffset>0</wp:posOffset>
                      </wp:positionH>
                      <wp:positionV relativeFrom="paragraph">
                        <wp:posOffset>0</wp:posOffset>
                      </wp:positionV>
                      <wp:extent cx="76200" cy="28575"/>
                      <wp:effectExtent l="19050" t="19050" r="19050" b="28575"/>
                      <wp:wrapNone/>
                      <wp:docPr id="3576" name="Text Box 353">
                        <a:extLst xmlns:a="http://schemas.openxmlformats.org/drawingml/2006/main">
                          <a:ext uri="{FF2B5EF4-FFF2-40B4-BE49-F238E27FC236}">
                            <a16:creationId xmlns:a16="http://schemas.microsoft.com/office/drawing/2014/main" id="{00000000-0008-0000-0000-0000F8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CF470A" id="Text Box 353" o:spid="_x0000_s1026" type="#_x0000_t202" style="position:absolute;margin-left:0;margin-top:0;width:6pt;height:2.25pt;z-index:2553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22112" behindDoc="0" locked="0" layoutInCell="1" allowOverlap="1" wp14:anchorId="1F283BF9" wp14:editId="3D2AD0F1">
                      <wp:simplePos x="0" y="0"/>
                      <wp:positionH relativeFrom="column">
                        <wp:posOffset>0</wp:posOffset>
                      </wp:positionH>
                      <wp:positionV relativeFrom="paragraph">
                        <wp:posOffset>0</wp:posOffset>
                      </wp:positionV>
                      <wp:extent cx="76200" cy="28575"/>
                      <wp:effectExtent l="19050" t="19050" r="19050" b="28575"/>
                      <wp:wrapNone/>
                      <wp:docPr id="3577" name="Text Box 352">
                        <a:extLst xmlns:a="http://schemas.openxmlformats.org/drawingml/2006/main">
                          <a:ext uri="{FF2B5EF4-FFF2-40B4-BE49-F238E27FC236}">
                            <a16:creationId xmlns:a16="http://schemas.microsoft.com/office/drawing/2014/main" id="{00000000-0008-0000-0000-0000F9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3081B98" id="Text Box 352" o:spid="_x0000_s1026" type="#_x0000_t202" style="position:absolute;margin-left:0;margin-top:0;width:6pt;height:2.25pt;z-index:2553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23136" behindDoc="0" locked="0" layoutInCell="1" allowOverlap="1" wp14:anchorId="65917208" wp14:editId="51F4FB09">
                      <wp:simplePos x="0" y="0"/>
                      <wp:positionH relativeFrom="column">
                        <wp:posOffset>0</wp:posOffset>
                      </wp:positionH>
                      <wp:positionV relativeFrom="paragraph">
                        <wp:posOffset>0</wp:posOffset>
                      </wp:positionV>
                      <wp:extent cx="76200" cy="28575"/>
                      <wp:effectExtent l="19050" t="19050" r="19050" b="28575"/>
                      <wp:wrapNone/>
                      <wp:docPr id="3578" name="Text Box 351">
                        <a:extLst xmlns:a="http://schemas.openxmlformats.org/drawingml/2006/main">
                          <a:ext uri="{FF2B5EF4-FFF2-40B4-BE49-F238E27FC236}">
                            <a16:creationId xmlns:a16="http://schemas.microsoft.com/office/drawing/2014/main" id="{00000000-0008-0000-0000-0000FA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57349A" id="Text Box 351" o:spid="_x0000_s1026" type="#_x0000_t202" style="position:absolute;margin-left:0;margin-top:0;width:6pt;height:2.25pt;z-index:2553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24160" behindDoc="0" locked="0" layoutInCell="1" allowOverlap="1" wp14:anchorId="17D08E0D" wp14:editId="5606A631">
                      <wp:simplePos x="0" y="0"/>
                      <wp:positionH relativeFrom="column">
                        <wp:posOffset>0</wp:posOffset>
                      </wp:positionH>
                      <wp:positionV relativeFrom="paragraph">
                        <wp:posOffset>0</wp:posOffset>
                      </wp:positionV>
                      <wp:extent cx="76200" cy="28575"/>
                      <wp:effectExtent l="19050" t="19050" r="19050" b="28575"/>
                      <wp:wrapNone/>
                      <wp:docPr id="3579" name="Text Box 350">
                        <a:extLst xmlns:a="http://schemas.openxmlformats.org/drawingml/2006/main">
                          <a:ext uri="{FF2B5EF4-FFF2-40B4-BE49-F238E27FC236}">
                            <a16:creationId xmlns:a16="http://schemas.microsoft.com/office/drawing/2014/main" id="{00000000-0008-0000-0000-0000FB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127231" id="Text Box 350" o:spid="_x0000_s1026" type="#_x0000_t202" style="position:absolute;margin-left:0;margin-top:0;width:6pt;height:2.25pt;z-index:2553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25184" behindDoc="0" locked="0" layoutInCell="1" allowOverlap="1" wp14:anchorId="36E646D7" wp14:editId="5CE59977">
                      <wp:simplePos x="0" y="0"/>
                      <wp:positionH relativeFrom="column">
                        <wp:posOffset>0</wp:posOffset>
                      </wp:positionH>
                      <wp:positionV relativeFrom="paragraph">
                        <wp:posOffset>0</wp:posOffset>
                      </wp:positionV>
                      <wp:extent cx="76200" cy="28575"/>
                      <wp:effectExtent l="19050" t="19050" r="19050" b="28575"/>
                      <wp:wrapNone/>
                      <wp:docPr id="3580" name="Text Box 349">
                        <a:extLst xmlns:a="http://schemas.openxmlformats.org/drawingml/2006/main">
                          <a:ext uri="{FF2B5EF4-FFF2-40B4-BE49-F238E27FC236}">
                            <a16:creationId xmlns:a16="http://schemas.microsoft.com/office/drawing/2014/main" id="{00000000-0008-0000-0000-0000FC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46AC09" id="Text Box 349" o:spid="_x0000_s1026" type="#_x0000_t202" style="position:absolute;margin-left:0;margin-top:0;width:6pt;height:2.25pt;z-index:2553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26208" behindDoc="0" locked="0" layoutInCell="1" allowOverlap="1" wp14:anchorId="3B386FD6" wp14:editId="4ECC4419">
                      <wp:simplePos x="0" y="0"/>
                      <wp:positionH relativeFrom="column">
                        <wp:posOffset>0</wp:posOffset>
                      </wp:positionH>
                      <wp:positionV relativeFrom="paragraph">
                        <wp:posOffset>0</wp:posOffset>
                      </wp:positionV>
                      <wp:extent cx="76200" cy="28575"/>
                      <wp:effectExtent l="19050" t="19050" r="19050" b="28575"/>
                      <wp:wrapNone/>
                      <wp:docPr id="3581" name="Text Box 348">
                        <a:extLst xmlns:a="http://schemas.openxmlformats.org/drawingml/2006/main">
                          <a:ext uri="{FF2B5EF4-FFF2-40B4-BE49-F238E27FC236}">
                            <a16:creationId xmlns:a16="http://schemas.microsoft.com/office/drawing/2014/main" id="{00000000-0008-0000-0000-0000FD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D289AD" id="Text Box 348" o:spid="_x0000_s1026" type="#_x0000_t202" style="position:absolute;margin-left:0;margin-top:0;width:6pt;height:2.25pt;z-index:2553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27232" behindDoc="0" locked="0" layoutInCell="1" allowOverlap="1" wp14:anchorId="7F273463" wp14:editId="11107D47">
                      <wp:simplePos x="0" y="0"/>
                      <wp:positionH relativeFrom="column">
                        <wp:posOffset>0</wp:posOffset>
                      </wp:positionH>
                      <wp:positionV relativeFrom="paragraph">
                        <wp:posOffset>0</wp:posOffset>
                      </wp:positionV>
                      <wp:extent cx="76200" cy="28575"/>
                      <wp:effectExtent l="19050" t="19050" r="19050" b="28575"/>
                      <wp:wrapNone/>
                      <wp:docPr id="3582" name="Text Box 347">
                        <a:extLst xmlns:a="http://schemas.openxmlformats.org/drawingml/2006/main">
                          <a:ext uri="{FF2B5EF4-FFF2-40B4-BE49-F238E27FC236}">
                            <a16:creationId xmlns:a16="http://schemas.microsoft.com/office/drawing/2014/main" id="{00000000-0008-0000-0000-0000FE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7B4E63" id="Text Box 347" o:spid="_x0000_s1026" type="#_x0000_t202" style="position:absolute;margin-left:0;margin-top:0;width:6pt;height:2.25pt;z-index:2553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28256" behindDoc="0" locked="0" layoutInCell="1" allowOverlap="1" wp14:anchorId="1E11BD64" wp14:editId="3B1F4396">
                      <wp:simplePos x="0" y="0"/>
                      <wp:positionH relativeFrom="column">
                        <wp:posOffset>0</wp:posOffset>
                      </wp:positionH>
                      <wp:positionV relativeFrom="paragraph">
                        <wp:posOffset>0</wp:posOffset>
                      </wp:positionV>
                      <wp:extent cx="76200" cy="28575"/>
                      <wp:effectExtent l="19050" t="19050" r="19050" b="28575"/>
                      <wp:wrapNone/>
                      <wp:docPr id="3583" name="Text Box 346">
                        <a:extLst xmlns:a="http://schemas.openxmlformats.org/drawingml/2006/main">
                          <a:ext uri="{FF2B5EF4-FFF2-40B4-BE49-F238E27FC236}">
                            <a16:creationId xmlns:a16="http://schemas.microsoft.com/office/drawing/2014/main" id="{00000000-0008-0000-0000-0000FF0D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639EF9" id="Text Box 346" o:spid="_x0000_s1026" type="#_x0000_t202" style="position:absolute;margin-left:0;margin-top:0;width:6pt;height:2.25pt;z-index:2553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29280" behindDoc="0" locked="0" layoutInCell="1" allowOverlap="1" wp14:anchorId="299B6FE2" wp14:editId="3AA93A8F">
                      <wp:simplePos x="0" y="0"/>
                      <wp:positionH relativeFrom="column">
                        <wp:posOffset>0</wp:posOffset>
                      </wp:positionH>
                      <wp:positionV relativeFrom="paragraph">
                        <wp:posOffset>0</wp:posOffset>
                      </wp:positionV>
                      <wp:extent cx="76200" cy="28575"/>
                      <wp:effectExtent l="19050" t="19050" r="19050" b="28575"/>
                      <wp:wrapNone/>
                      <wp:docPr id="3584" name="Text Box 345">
                        <a:extLst xmlns:a="http://schemas.openxmlformats.org/drawingml/2006/main">
                          <a:ext uri="{FF2B5EF4-FFF2-40B4-BE49-F238E27FC236}">
                            <a16:creationId xmlns:a16="http://schemas.microsoft.com/office/drawing/2014/main" id="{00000000-0008-0000-0000-00000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4963A1" id="Text Box 345" o:spid="_x0000_s1026" type="#_x0000_t202" style="position:absolute;margin-left:0;margin-top:0;width:6pt;height:2.25pt;z-index:2553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30304" behindDoc="0" locked="0" layoutInCell="1" allowOverlap="1" wp14:anchorId="4B2000AD" wp14:editId="15A815E0">
                      <wp:simplePos x="0" y="0"/>
                      <wp:positionH relativeFrom="column">
                        <wp:posOffset>0</wp:posOffset>
                      </wp:positionH>
                      <wp:positionV relativeFrom="paragraph">
                        <wp:posOffset>0</wp:posOffset>
                      </wp:positionV>
                      <wp:extent cx="76200" cy="28575"/>
                      <wp:effectExtent l="19050" t="19050" r="19050" b="28575"/>
                      <wp:wrapNone/>
                      <wp:docPr id="3585" name="Text Box 344">
                        <a:extLst xmlns:a="http://schemas.openxmlformats.org/drawingml/2006/main">
                          <a:ext uri="{FF2B5EF4-FFF2-40B4-BE49-F238E27FC236}">
                            <a16:creationId xmlns:a16="http://schemas.microsoft.com/office/drawing/2014/main" id="{00000000-0008-0000-0000-00000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D9B88A" id="Text Box 344" o:spid="_x0000_s1026" type="#_x0000_t202" style="position:absolute;margin-left:0;margin-top:0;width:6pt;height:2.25pt;z-index:2553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31328" behindDoc="0" locked="0" layoutInCell="1" allowOverlap="1" wp14:anchorId="25C6C2F1" wp14:editId="5F651F6F">
                      <wp:simplePos x="0" y="0"/>
                      <wp:positionH relativeFrom="column">
                        <wp:posOffset>0</wp:posOffset>
                      </wp:positionH>
                      <wp:positionV relativeFrom="paragraph">
                        <wp:posOffset>0</wp:posOffset>
                      </wp:positionV>
                      <wp:extent cx="76200" cy="28575"/>
                      <wp:effectExtent l="19050" t="19050" r="19050" b="28575"/>
                      <wp:wrapNone/>
                      <wp:docPr id="3586" name="Text Box 343">
                        <a:extLst xmlns:a="http://schemas.openxmlformats.org/drawingml/2006/main">
                          <a:ext uri="{FF2B5EF4-FFF2-40B4-BE49-F238E27FC236}">
                            <a16:creationId xmlns:a16="http://schemas.microsoft.com/office/drawing/2014/main" id="{00000000-0008-0000-0000-00000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E1084E" id="Text Box 343" o:spid="_x0000_s1026" type="#_x0000_t202" style="position:absolute;margin-left:0;margin-top:0;width:6pt;height:2.25pt;z-index:2553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32352" behindDoc="0" locked="0" layoutInCell="1" allowOverlap="1" wp14:anchorId="55316613" wp14:editId="59071B85">
                      <wp:simplePos x="0" y="0"/>
                      <wp:positionH relativeFrom="column">
                        <wp:posOffset>0</wp:posOffset>
                      </wp:positionH>
                      <wp:positionV relativeFrom="paragraph">
                        <wp:posOffset>0</wp:posOffset>
                      </wp:positionV>
                      <wp:extent cx="76200" cy="28575"/>
                      <wp:effectExtent l="19050" t="19050" r="19050" b="28575"/>
                      <wp:wrapNone/>
                      <wp:docPr id="3587" name="Text Box 342">
                        <a:extLst xmlns:a="http://schemas.openxmlformats.org/drawingml/2006/main">
                          <a:ext uri="{FF2B5EF4-FFF2-40B4-BE49-F238E27FC236}">
                            <a16:creationId xmlns:a16="http://schemas.microsoft.com/office/drawing/2014/main" id="{00000000-0008-0000-0000-00000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03D72E" id="Text Box 342" o:spid="_x0000_s1026" type="#_x0000_t202" style="position:absolute;margin-left:0;margin-top:0;width:6pt;height:2.25pt;z-index:2553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33376" behindDoc="0" locked="0" layoutInCell="1" allowOverlap="1" wp14:anchorId="6325CE87" wp14:editId="576D6807">
                      <wp:simplePos x="0" y="0"/>
                      <wp:positionH relativeFrom="column">
                        <wp:posOffset>0</wp:posOffset>
                      </wp:positionH>
                      <wp:positionV relativeFrom="paragraph">
                        <wp:posOffset>0</wp:posOffset>
                      </wp:positionV>
                      <wp:extent cx="76200" cy="28575"/>
                      <wp:effectExtent l="19050" t="19050" r="19050" b="28575"/>
                      <wp:wrapNone/>
                      <wp:docPr id="3588" name="Text Box 341">
                        <a:extLst xmlns:a="http://schemas.openxmlformats.org/drawingml/2006/main">
                          <a:ext uri="{FF2B5EF4-FFF2-40B4-BE49-F238E27FC236}">
                            <a16:creationId xmlns:a16="http://schemas.microsoft.com/office/drawing/2014/main" id="{00000000-0008-0000-0000-00000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57E3DA" id="Text Box 341" o:spid="_x0000_s1026" type="#_x0000_t202" style="position:absolute;margin-left:0;margin-top:0;width:6pt;height:2.25pt;z-index:2553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34400" behindDoc="0" locked="0" layoutInCell="1" allowOverlap="1" wp14:anchorId="3C70F2E6" wp14:editId="4A93BB72">
                      <wp:simplePos x="0" y="0"/>
                      <wp:positionH relativeFrom="column">
                        <wp:posOffset>0</wp:posOffset>
                      </wp:positionH>
                      <wp:positionV relativeFrom="paragraph">
                        <wp:posOffset>0</wp:posOffset>
                      </wp:positionV>
                      <wp:extent cx="76200" cy="28575"/>
                      <wp:effectExtent l="19050" t="19050" r="19050" b="28575"/>
                      <wp:wrapNone/>
                      <wp:docPr id="3589" name="Text Box 340">
                        <a:extLst xmlns:a="http://schemas.openxmlformats.org/drawingml/2006/main">
                          <a:ext uri="{FF2B5EF4-FFF2-40B4-BE49-F238E27FC236}">
                            <a16:creationId xmlns:a16="http://schemas.microsoft.com/office/drawing/2014/main" id="{00000000-0008-0000-0000-00000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D86D4F" id="Text Box 340" o:spid="_x0000_s1026" type="#_x0000_t202" style="position:absolute;margin-left:0;margin-top:0;width:6pt;height:2.25pt;z-index:2553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35424" behindDoc="0" locked="0" layoutInCell="1" allowOverlap="1" wp14:anchorId="542343EF" wp14:editId="2C991D4E">
                      <wp:simplePos x="0" y="0"/>
                      <wp:positionH relativeFrom="column">
                        <wp:posOffset>0</wp:posOffset>
                      </wp:positionH>
                      <wp:positionV relativeFrom="paragraph">
                        <wp:posOffset>0</wp:posOffset>
                      </wp:positionV>
                      <wp:extent cx="76200" cy="28575"/>
                      <wp:effectExtent l="19050" t="19050" r="19050" b="28575"/>
                      <wp:wrapNone/>
                      <wp:docPr id="3590" name="Text Box 339">
                        <a:extLst xmlns:a="http://schemas.openxmlformats.org/drawingml/2006/main">
                          <a:ext uri="{FF2B5EF4-FFF2-40B4-BE49-F238E27FC236}">
                            <a16:creationId xmlns:a16="http://schemas.microsoft.com/office/drawing/2014/main" id="{00000000-0008-0000-0000-00000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643032" id="Text Box 339" o:spid="_x0000_s1026" type="#_x0000_t202" style="position:absolute;margin-left:0;margin-top:0;width:6pt;height:2.25pt;z-index:2553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36448" behindDoc="0" locked="0" layoutInCell="1" allowOverlap="1" wp14:anchorId="67F2149E" wp14:editId="2BF06C8A">
                      <wp:simplePos x="0" y="0"/>
                      <wp:positionH relativeFrom="column">
                        <wp:posOffset>0</wp:posOffset>
                      </wp:positionH>
                      <wp:positionV relativeFrom="paragraph">
                        <wp:posOffset>0</wp:posOffset>
                      </wp:positionV>
                      <wp:extent cx="76200" cy="28575"/>
                      <wp:effectExtent l="19050" t="19050" r="19050" b="28575"/>
                      <wp:wrapNone/>
                      <wp:docPr id="3591" name="Text Box 338">
                        <a:extLst xmlns:a="http://schemas.openxmlformats.org/drawingml/2006/main">
                          <a:ext uri="{FF2B5EF4-FFF2-40B4-BE49-F238E27FC236}">
                            <a16:creationId xmlns:a16="http://schemas.microsoft.com/office/drawing/2014/main" id="{00000000-0008-0000-0000-00000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0A4D6E" id="Text Box 338" o:spid="_x0000_s1026" type="#_x0000_t202" style="position:absolute;margin-left:0;margin-top:0;width:6pt;height:2.25pt;z-index:25533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37472" behindDoc="0" locked="0" layoutInCell="1" allowOverlap="1" wp14:anchorId="4D0DE7B6" wp14:editId="126E74CB">
                      <wp:simplePos x="0" y="0"/>
                      <wp:positionH relativeFrom="column">
                        <wp:posOffset>0</wp:posOffset>
                      </wp:positionH>
                      <wp:positionV relativeFrom="paragraph">
                        <wp:posOffset>0</wp:posOffset>
                      </wp:positionV>
                      <wp:extent cx="76200" cy="28575"/>
                      <wp:effectExtent l="19050" t="19050" r="19050" b="28575"/>
                      <wp:wrapNone/>
                      <wp:docPr id="3592" name="Text Box 337">
                        <a:extLst xmlns:a="http://schemas.openxmlformats.org/drawingml/2006/main">
                          <a:ext uri="{FF2B5EF4-FFF2-40B4-BE49-F238E27FC236}">
                            <a16:creationId xmlns:a16="http://schemas.microsoft.com/office/drawing/2014/main" id="{00000000-0008-0000-0000-00000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41388C" id="Text Box 337" o:spid="_x0000_s1026" type="#_x0000_t202" style="position:absolute;margin-left:0;margin-top:0;width:6pt;height:2.25pt;z-index:2553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38496" behindDoc="0" locked="0" layoutInCell="1" allowOverlap="1" wp14:anchorId="297F03B1" wp14:editId="31B1BF83">
                      <wp:simplePos x="0" y="0"/>
                      <wp:positionH relativeFrom="column">
                        <wp:posOffset>0</wp:posOffset>
                      </wp:positionH>
                      <wp:positionV relativeFrom="paragraph">
                        <wp:posOffset>0</wp:posOffset>
                      </wp:positionV>
                      <wp:extent cx="76200" cy="28575"/>
                      <wp:effectExtent l="19050" t="19050" r="19050" b="28575"/>
                      <wp:wrapNone/>
                      <wp:docPr id="3593" name="Text Box 336">
                        <a:extLst xmlns:a="http://schemas.openxmlformats.org/drawingml/2006/main">
                          <a:ext uri="{FF2B5EF4-FFF2-40B4-BE49-F238E27FC236}">
                            <a16:creationId xmlns:a16="http://schemas.microsoft.com/office/drawing/2014/main" id="{00000000-0008-0000-0000-00000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DAA5DD" id="Text Box 336" o:spid="_x0000_s1026" type="#_x0000_t202" style="position:absolute;margin-left:0;margin-top:0;width:6pt;height:2.25pt;z-index:25533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39520" behindDoc="0" locked="0" layoutInCell="1" allowOverlap="1" wp14:anchorId="08BD5739" wp14:editId="4C578737">
                      <wp:simplePos x="0" y="0"/>
                      <wp:positionH relativeFrom="column">
                        <wp:posOffset>0</wp:posOffset>
                      </wp:positionH>
                      <wp:positionV relativeFrom="paragraph">
                        <wp:posOffset>0</wp:posOffset>
                      </wp:positionV>
                      <wp:extent cx="76200" cy="28575"/>
                      <wp:effectExtent l="19050" t="19050" r="19050" b="28575"/>
                      <wp:wrapNone/>
                      <wp:docPr id="3594" name="Text Box 335">
                        <a:extLst xmlns:a="http://schemas.openxmlformats.org/drawingml/2006/main">
                          <a:ext uri="{FF2B5EF4-FFF2-40B4-BE49-F238E27FC236}">
                            <a16:creationId xmlns:a16="http://schemas.microsoft.com/office/drawing/2014/main" id="{00000000-0008-0000-0000-00000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270FF31" id="Text Box 335" o:spid="_x0000_s1026" type="#_x0000_t202" style="position:absolute;margin-left:0;margin-top:0;width:6pt;height:2.25pt;z-index:2553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40544" behindDoc="0" locked="0" layoutInCell="1" allowOverlap="1" wp14:anchorId="62C7E8D7" wp14:editId="1B4F2351">
                      <wp:simplePos x="0" y="0"/>
                      <wp:positionH relativeFrom="column">
                        <wp:posOffset>0</wp:posOffset>
                      </wp:positionH>
                      <wp:positionV relativeFrom="paragraph">
                        <wp:posOffset>0</wp:posOffset>
                      </wp:positionV>
                      <wp:extent cx="76200" cy="28575"/>
                      <wp:effectExtent l="19050" t="19050" r="19050" b="28575"/>
                      <wp:wrapNone/>
                      <wp:docPr id="3595" name="Text Box 334">
                        <a:extLst xmlns:a="http://schemas.openxmlformats.org/drawingml/2006/main">
                          <a:ext uri="{FF2B5EF4-FFF2-40B4-BE49-F238E27FC236}">
                            <a16:creationId xmlns:a16="http://schemas.microsoft.com/office/drawing/2014/main" id="{00000000-0008-0000-0000-00000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084BA6" id="Text Box 334" o:spid="_x0000_s1026" type="#_x0000_t202" style="position:absolute;margin-left:0;margin-top:0;width:6pt;height:2.25pt;z-index:2553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41568" behindDoc="0" locked="0" layoutInCell="1" allowOverlap="1" wp14:anchorId="2A3C76B8" wp14:editId="7E02D7A9">
                      <wp:simplePos x="0" y="0"/>
                      <wp:positionH relativeFrom="column">
                        <wp:posOffset>0</wp:posOffset>
                      </wp:positionH>
                      <wp:positionV relativeFrom="paragraph">
                        <wp:posOffset>0</wp:posOffset>
                      </wp:positionV>
                      <wp:extent cx="76200" cy="28575"/>
                      <wp:effectExtent l="19050" t="19050" r="19050" b="28575"/>
                      <wp:wrapNone/>
                      <wp:docPr id="3596" name="Text Box 333">
                        <a:extLst xmlns:a="http://schemas.openxmlformats.org/drawingml/2006/main">
                          <a:ext uri="{FF2B5EF4-FFF2-40B4-BE49-F238E27FC236}">
                            <a16:creationId xmlns:a16="http://schemas.microsoft.com/office/drawing/2014/main" id="{00000000-0008-0000-0000-00000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70683B" id="Text Box 333" o:spid="_x0000_s1026" type="#_x0000_t202" style="position:absolute;margin-left:0;margin-top:0;width:6pt;height:2.25pt;z-index:2553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42592" behindDoc="0" locked="0" layoutInCell="1" allowOverlap="1" wp14:anchorId="6CA338EC" wp14:editId="21FF2CF1">
                      <wp:simplePos x="0" y="0"/>
                      <wp:positionH relativeFrom="column">
                        <wp:posOffset>0</wp:posOffset>
                      </wp:positionH>
                      <wp:positionV relativeFrom="paragraph">
                        <wp:posOffset>0</wp:posOffset>
                      </wp:positionV>
                      <wp:extent cx="76200" cy="28575"/>
                      <wp:effectExtent l="19050" t="19050" r="19050" b="28575"/>
                      <wp:wrapNone/>
                      <wp:docPr id="3597" name="Text Box 332">
                        <a:extLst xmlns:a="http://schemas.openxmlformats.org/drawingml/2006/main">
                          <a:ext uri="{FF2B5EF4-FFF2-40B4-BE49-F238E27FC236}">
                            <a16:creationId xmlns:a16="http://schemas.microsoft.com/office/drawing/2014/main" id="{00000000-0008-0000-0000-00000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4F1E8F" id="Text Box 332" o:spid="_x0000_s1026" type="#_x0000_t202" style="position:absolute;margin-left:0;margin-top:0;width:6pt;height:2.25pt;z-index:2553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43616" behindDoc="0" locked="0" layoutInCell="1" allowOverlap="1" wp14:anchorId="4CCBABE5" wp14:editId="4549EDC6">
                      <wp:simplePos x="0" y="0"/>
                      <wp:positionH relativeFrom="column">
                        <wp:posOffset>0</wp:posOffset>
                      </wp:positionH>
                      <wp:positionV relativeFrom="paragraph">
                        <wp:posOffset>0</wp:posOffset>
                      </wp:positionV>
                      <wp:extent cx="76200" cy="28575"/>
                      <wp:effectExtent l="19050" t="19050" r="19050" b="28575"/>
                      <wp:wrapNone/>
                      <wp:docPr id="3598" name="Text Box 331">
                        <a:extLst xmlns:a="http://schemas.openxmlformats.org/drawingml/2006/main">
                          <a:ext uri="{FF2B5EF4-FFF2-40B4-BE49-F238E27FC236}">
                            <a16:creationId xmlns:a16="http://schemas.microsoft.com/office/drawing/2014/main" id="{00000000-0008-0000-0000-00000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2DEA78" id="Text Box 331" o:spid="_x0000_s1026" type="#_x0000_t202" style="position:absolute;margin-left:0;margin-top:0;width:6pt;height:2.25pt;z-index:2553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44640" behindDoc="0" locked="0" layoutInCell="1" allowOverlap="1" wp14:anchorId="3C8E5B44" wp14:editId="4ECE8A33">
                      <wp:simplePos x="0" y="0"/>
                      <wp:positionH relativeFrom="column">
                        <wp:posOffset>0</wp:posOffset>
                      </wp:positionH>
                      <wp:positionV relativeFrom="paragraph">
                        <wp:posOffset>0</wp:posOffset>
                      </wp:positionV>
                      <wp:extent cx="76200" cy="28575"/>
                      <wp:effectExtent l="19050" t="19050" r="19050" b="28575"/>
                      <wp:wrapNone/>
                      <wp:docPr id="3599" name="Text Box 330">
                        <a:extLst xmlns:a="http://schemas.openxmlformats.org/drawingml/2006/main">
                          <a:ext uri="{FF2B5EF4-FFF2-40B4-BE49-F238E27FC236}">
                            <a16:creationId xmlns:a16="http://schemas.microsoft.com/office/drawing/2014/main" id="{00000000-0008-0000-0000-00000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09B599" id="Text Box 330" o:spid="_x0000_s1026" type="#_x0000_t202" style="position:absolute;margin-left:0;margin-top:0;width:6pt;height:2.25pt;z-index:2553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45664" behindDoc="0" locked="0" layoutInCell="1" allowOverlap="1" wp14:anchorId="3C5008D5" wp14:editId="06678C71">
                      <wp:simplePos x="0" y="0"/>
                      <wp:positionH relativeFrom="column">
                        <wp:posOffset>0</wp:posOffset>
                      </wp:positionH>
                      <wp:positionV relativeFrom="paragraph">
                        <wp:posOffset>0</wp:posOffset>
                      </wp:positionV>
                      <wp:extent cx="76200" cy="28575"/>
                      <wp:effectExtent l="19050" t="19050" r="19050" b="28575"/>
                      <wp:wrapNone/>
                      <wp:docPr id="3600" name="Text Box 329">
                        <a:extLst xmlns:a="http://schemas.openxmlformats.org/drawingml/2006/main">
                          <a:ext uri="{FF2B5EF4-FFF2-40B4-BE49-F238E27FC236}">
                            <a16:creationId xmlns:a16="http://schemas.microsoft.com/office/drawing/2014/main" id="{00000000-0008-0000-0000-00001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2F37D5" id="Text Box 329" o:spid="_x0000_s1026" type="#_x0000_t202" style="position:absolute;margin-left:0;margin-top:0;width:6pt;height:2.25pt;z-index:2553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46688" behindDoc="0" locked="0" layoutInCell="1" allowOverlap="1" wp14:anchorId="656FB801" wp14:editId="10A7C22A">
                      <wp:simplePos x="0" y="0"/>
                      <wp:positionH relativeFrom="column">
                        <wp:posOffset>0</wp:posOffset>
                      </wp:positionH>
                      <wp:positionV relativeFrom="paragraph">
                        <wp:posOffset>0</wp:posOffset>
                      </wp:positionV>
                      <wp:extent cx="76200" cy="28575"/>
                      <wp:effectExtent l="19050" t="19050" r="19050" b="28575"/>
                      <wp:wrapNone/>
                      <wp:docPr id="3601" name="Text Box 328">
                        <a:extLst xmlns:a="http://schemas.openxmlformats.org/drawingml/2006/main">
                          <a:ext uri="{FF2B5EF4-FFF2-40B4-BE49-F238E27FC236}">
                            <a16:creationId xmlns:a16="http://schemas.microsoft.com/office/drawing/2014/main" id="{00000000-0008-0000-0000-00001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FA8ACE" id="Text Box 328" o:spid="_x0000_s1026" type="#_x0000_t202" style="position:absolute;margin-left:0;margin-top:0;width:6pt;height:2.25pt;z-index:2553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47712" behindDoc="0" locked="0" layoutInCell="1" allowOverlap="1" wp14:anchorId="09F2FC65" wp14:editId="4ABBF480">
                      <wp:simplePos x="0" y="0"/>
                      <wp:positionH relativeFrom="column">
                        <wp:posOffset>0</wp:posOffset>
                      </wp:positionH>
                      <wp:positionV relativeFrom="paragraph">
                        <wp:posOffset>0</wp:posOffset>
                      </wp:positionV>
                      <wp:extent cx="76200" cy="28575"/>
                      <wp:effectExtent l="19050" t="19050" r="19050" b="28575"/>
                      <wp:wrapNone/>
                      <wp:docPr id="3602" name="Text Box 327">
                        <a:extLst xmlns:a="http://schemas.openxmlformats.org/drawingml/2006/main">
                          <a:ext uri="{FF2B5EF4-FFF2-40B4-BE49-F238E27FC236}">
                            <a16:creationId xmlns:a16="http://schemas.microsoft.com/office/drawing/2014/main" id="{00000000-0008-0000-0000-00001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DDD082" id="Text Box 327" o:spid="_x0000_s1026" type="#_x0000_t202" style="position:absolute;margin-left:0;margin-top:0;width:6pt;height:2.25pt;z-index:2553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48736" behindDoc="0" locked="0" layoutInCell="1" allowOverlap="1" wp14:anchorId="49C97619" wp14:editId="425F05D3">
                      <wp:simplePos x="0" y="0"/>
                      <wp:positionH relativeFrom="column">
                        <wp:posOffset>0</wp:posOffset>
                      </wp:positionH>
                      <wp:positionV relativeFrom="paragraph">
                        <wp:posOffset>0</wp:posOffset>
                      </wp:positionV>
                      <wp:extent cx="76200" cy="28575"/>
                      <wp:effectExtent l="19050" t="19050" r="19050" b="28575"/>
                      <wp:wrapNone/>
                      <wp:docPr id="3603" name="Text Box 326">
                        <a:extLst xmlns:a="http://schemas.openxmlformats.org/drawingml/2006/main">
                          <a:ext uri="{FF2B5EF4-FFF2-40B4-BE49-F238E27FC236}">
                            <a16:creationId xmlns:a16="http://schemas.microsoft.com/office/drawing/2014/main" id="{00000000-0008-0000-0000-00001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50E491" id="Text Box 326" o:spid="_x0000_s1026" type="#_x0000_t202" style="position:absolute;margin-left:0;margin-top:0;width:6pt;height:2.25pt;z-index:25534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49760" behindDoc="0" locked="0" layoutInCell="1" allowOverlap="1" wp14:anchorId="50C47AE4" wp14:editId="437F71AD">
                      <wp:simplePos x="0" y="0"/>
                      <wp:positionH relativeFrom="column">
                        <wp:posOffset>0</wp:posOffset>
                      </wp:positionH>
                      <wp:positionV relativeFrom="paragraph">
                        <wp:posOffset>0</wp:posOffset>
                      </wp:positionV>
                      <wp:extent cx="76200" cy="28575"/>
                      <wp:effectExtent l="19050" t="19050" r="19050" b="28575"/>
                      <wp:wrapNone/>
                      <wp:docPr id="3604" name="Text Box 325">
                        <a:extLst xmlns:a="http://schemas.openxmlformats.org/drawingml/2006/main">
                          <a:ext uri="{FF2B5EF4-FFF2-40B4-BE49-F238E27FC236}">
                            <a16:creationId xmlns:a16="http://schemas.microsoft.com/office/drawing/2014/main" id="{00000000-0008-0000-0000-00001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9C5BDE" id="Text Box 325" o:spid="_x0000_s1026" type="#_x0000_t202" style="position:absolute;margin-left:0;margin-top:0;width:6pt;height:2.25pt;z-index:2553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50784" behindDoc="0" locked="0" layoutInCell="1" allowOverlap="1" wp14:anchorId="1CAB668E" wp14:editId="28DA1040">
                      <wp:simplePos x="0" y="0"/>
                      <wp:positionH relativeFrom="column">
                        <wp:posOffset>0</wp:posOffset>
                      </wp:positionH>
                      <wp:positionV relativeFrom="paragraph">
                        <wp:posOffset>0</wp:posOffset>
                      </wp:positionV>
                      <wp:extent cx="76200" cy="28575"/>
                      <wp:effectExtent l="19050" t="19050" r="19050" b="28575"/>
                      <wp:wrapNone/>
                      <wp:docPr id="3605" name="Text Box 324">
                        <a:extLst xmlns:a="http://schemas.openxmlformats.org/drawingml/2006/main">
                          <a:ext uri="{FF2B5EF4-FFF2-40B4-BE49-F238E27FC236}">
                            <a16:creationId xmlns:a16="http://schemas.microsoft.com/office/drawing/2014/main" id="{00000000-0008-0000-0000-00001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7A773C" id="Text Box 324" o:spid="_x0000_s1026" type="#_x0000_t202" style="position:absolute;margin-left:0;margin-top:0;width:6pt;height:2.25pt;z-index:2553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51808" behindDoc="0" locked="0" layoutInCell="1" allowOverlap="1" wp14:anchorId="768A145F" wp14:editId="1FF83AD7">
                      <wp:simplePos x="0" y="0"/>
                      <wp:positionH relativeFrom="column">
                        <wp:posOffset>0</wp:posOffset>
                      </wp:positionH>
                      <wp:positionV relativeFrom="paragraph">
                        <wp:posOffset>0</wp:posOffset>
                      </wp:positionV>
                      <wp:extent cx="76200" cy="28575"/>
                      <wp:effectExtent l="19050" t="19050" r="19050" b="28575"/>
                      <wp:wrapNone/>
                      <wp:docPr id="3606" name="Text Box 323">
                        <a:extLst xmlns:a="http://schemas.openxmlformats.org/drawingml/2006/main">
                          <a:ext uri="{FF2B5EF4-FFF2-40B4-BE49-F238E27FC236}">
                            <a16:creationId xmlns:a16="http://schemas.microsoft.com/office/drawing/2014/main" id="{00000000-0008-0000-0000-00001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58C804" id="Text Box 323" o:spid="_x0000_s1026" type="#_x0000_t202" style="position:absolute;margin-left:0;margin-top:0;width:6pt;height:2.25pt;z-index:2553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52832" behindDoc="0" locked="0" layoutInCell="1" allowOverlap="1" wp14:anchorId="2A3C88F5" wp14:editId="51B759D3">
                      <wp:simplePos x="0" y="0"/>
                      <wp:positionH relativeFrom="column">
                        <wp:posOffset>0</wp:posOffset>
                      </wp:positionH>
                      <wp:positionV relativeFrom="paragraph">
                        <wp:posOffset>0</wp:posOffset>
                      </wp:positionV>
                      <wp:extent cx="76200" cy="28575"/>
                      <wp:effectExtent l="19050" t="19050" r="19050" b="28575"/>
                      <wp:wrapNone/>
                      <wp:docPr id="3607" name="Text Box 322">
                        <a:extLst xmlns:a="http://schemas.openxmlformats.org/drawingml/2006/main">
                          <a:ext uri="{FF2B5EF4-FFF2-40B4-BE49-F238E27FC236}">
                            <a16:creationId xmlns:a16="http://schemas.microsoft.com/office/drawing/2014/main" id="{00000000-0008-0000-0000-00001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06EFC3" id="Text Box 322" o:spid="_x0000_s1026" type="#_x0000_t202" style="position:absolute;margin-left:0;margin-top:0;width:6pt;height:2.25pt;z-index:25535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53856" behindDoc="0" locked="0" layoutInCell="1" allowOverlap="1" wp14:anchorId="6F5EF000" wp14:editId="6571F395">
                      <wp:simplePos x="0" y="0"/>
                      <wp:positionH relativeFrom="column">
                        <wp:posOffset>0</wp:posOffset>
                      </wp:positionH>
                      <wp:positionV relativeFrom="paragraph">
                        <wp:posOffset>0</wp:posOffset>
                      </wp:positionV>
                      <wp:extent cx="76200" cy="28575"/>
                      <wp:effectExtent l="19050" t="19050" r="19050" b="28575"/>
                      <wp:wrapNone/>
                      <wp:docPr id="3608" name="Text Box 321">
                        <a:extLst xmlns:a="http://schemas.openxmlformats.org/drawingml/2006/main">
                          <a:ext uri="{FF2B5EF4-FFF2-40B4-BE49-F238E27FC236}">
                            <a16:creationId xmlns:a16="http://schemas.microsoft.com/office/drawing/2014/main" id="{00000000-0008-0000-0000-00001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3E9D08" id="Text Box 321" o:spid="_x0000_s1026" type="#_x0000_t202" style="position:absolute;margin-left:0;margin-top:0;width:6pt;height:2.25pt;z-index:2553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54880" behindDoc="0" locked="0" layoutInCell="1" allowOverlap="1" wp14:anchorId="282A1767" wp14:editId="35E75B72">
                      <wp:simplePos x="0" y="0"/>
                      <wp:positionH relativeFrom="column">
                        <wp:posOffset>0</wp:posOffset>
                      </wp:positionH>
                      <wp:positionV relativeFrom="paragraph">
                        <wp:posOffset>0</wp:posOffset>
                      </wp:positionV>
                      <wp:extent cx="76200" cy="28575"/>
                      <wp:effectExtent l="19050" t="19050" r="19050" b="28575"/>
                      <wp:wrapNone/>
                      <wp:docPr id="3609" name="Text Box 320">
                        <a:extLst xmlns:a="http://schemas.openxmlformats.org/drawingml/2006/main">
                          <a:ext uri="{FF2B5EF4-FFF2-40B4-BE49-F238E27FC236}">
                            <a16:creationId xmlns:a16="http://schemas.microsoft.com/office/drawing/2014/main" id="{00000000-0008-0000-0000-00001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23971A" id="Text Box 320" o:spid="_x0000_s1026" type="#_x0000_t202" style="position:absolute;margin-left:0;margin-top:0;width:6pt;height:2.25pt;z-index:2553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55904" behindDoc="0" locked="0" layoutInCell="1" allowOverlap="1" wp14:anchorId="71D0975E" wp14:editId="72BF8188">
                      <wp:simplePos x="0" y="0"/>
                      <wp:positionH relativeFrom="column">
                        <wp:posOffset>0</wp:posOffset>
                      </wp:positionH>
                      <wp:positionV relativeFrom="paragraph">
                        <wp:posOffset>0</wp:posOffset>
                      </wp:positionV>
                      <wp:extent cx="76200" cy="28575"/>
                      <wp:effectExtent l="19050" t="19050" r="19050" b="28575"/>
                      <wp:wrapNone/>
                      <wp:docPr id="3610" name="Text Box 319">
                        <a:extLst xmlns:a="http://schemas.openxmlformats.org/drawingml/2006/main">
                          <a:ext uri="{FF2B5EF4-FFF2-40B4-BE49-F238E27FC236}">
                            <a16:creationId xmlns:a16="http://schemas.microsoft.com/office/drawing/2014/main" id="{00000000-0008-0000-0000-00001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A0F56F" id="Text Box 319" o:spid="_x0000_s1026" type="#_x0000_t202" style="position:absolute;margin-left:0;margin-top:0;width:6pt;height:2.25pt;z-index:2553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56928" behindDoc="0" locked="0" layoutInCell="1" allowOverlap="1" wp14:anchorId="6A4BDFE4" wp14:editId="4BAB7C68">
                      <wp:simplePos x="0" y="0"/>
                      <wp:positionH relativeFrom="column">
                        <wp:posOffset>0</wp:posOffset>
                      </wp:positionH>
                      <wp:positionV relativeFrom="paragraph">
                        <wp:posOffset>0</wp:posOffset>
                      </wp:positionV>
                      <wp:extent cx="76200" cy="28575"/>
                      <wp:effectExtent l="19050" t="19050" r="19050" b="28575"/>
                      <wp:wrapNone/>
                      <wp:docPr id="3611" name="Text Box 318">
                        <a:extLst xmlns:a="http://schemas.openxmlformats.org/drawingml/2006/main">
                          <a:ext uri="{FF2B5EF4-FFF2-40B4-BE49-F238E27FC236}">
                            <a16:creationId xmlns:a16="http://schemas.microsoft.com/office/drawing/2014/main" id="{00000000-0008-0000-0000-00001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82AFA3" id="Text Box 318" o:spid="_x0000_s1026" type="#_x0000_t202" style="position:absolute;margin-left:0;margin-top:0;width:6pt;height:2.25pt;z-index:2553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57952" behindDoc="0" locked="0" layoutInCell="1" allowOverlap="1" wp14:anchorId="7BD919A6" wp14:editId="44D9C002">
                      <wp:simplePos x="0" y="0"/>
                      <wp:positionH relativeFrom="column">
                        <wp:posOffset>0</wp:posOffset>
                      </wp:positionH>
                      <wp:positionV relativeFrom="paragraph">
                        <wp:posOffset>0</wp:posOffset>
                      </wp:positionV>
                      <wp:extent cx="76200" cy="28575"/>
                      <wp:effectExtent l="19050" t="19050" r="19050" b="28575"/>
                      <wp:wrapNone/>
                      <wp:docPr id="3612" name="Text Box 317">
                        <a:extLst xmlns:a="http://schemas.openxmlformats.org/drawingml/2006/main">
                          <a:ext uri="{FF2B5EF4-FFF2-40B4-BE49-F238E27FC236}">
                            <a16:creationId xmlns:a16="http://schemas.microsoft.com/office/drawing/2014/main" id="{00000000-0008-0000-0000-00001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B23560" id="Text Box 317" o:spid="_x0000_s1026" type="#_x0000_t202" style="position:absolute;margin-left:0;margin-top:0;width:6pt;height:2.25pt;z-index:2553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58976" behindDoc="0" locked="0" layoutInCell="1" allowOverlap="1" wp14:anchorId="52B9DDC1" wp14:editId="3E8244A4">
                      <wp:simplePos x="0" y="0"/>
                      <wp:positionH relativeFrom="column">
                        <wp:posOffset>0</wp:posOffset>
                      </wp:positionH>
                      <wp:positionV relativeFrom="paragraph">
                        <wp:posOffset>0</wp:posOffset>
                      </wp:positionV>
                      <wp:extent cx="76200" cy="28575"/>
                      <wp:effectExtent l="19050" t="19050" r="19050" b="28575"/>
                      <wp:wrapNone/>
                      <wp:docPr id="3613" name="Text Box 316">
                        <a:extLst xmlns:a="http://schemas.openxmlformats.org/drawingml/2006/main">
                          <a:ext uri="{FF2B5EF4-FFF2-40B4-BE49-F238E27FC236}">
                            <a16:creationId xmlns:a16="http://schemas.microsoft.com/office/drawing/2014/main" id="{00000000-0008-0000-0000-00001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3095AE3" id="Text Box 316" o:spid="_x0000_s1026" type="#_x0000_t202" style="position:absolute;margin-left:0;margin-top:0;width:6pt;height:2.25pt;z-index:2553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60000" behindDoc="0" locked="0" layoutInCell="1" allowOverlap="1" wp14:anchorId="3F7D170B" wp14:editId="314D9BC1">
                      <wp:simplePos x="0" y="0"/>
                      <wp:positionH relativeFrom="column">
                        <wp:posOffset>0</wp:posOffset>
                      </wp:positionH>
                      <wp:positionV relativeFrom="paragraph">
                        <wp:posOffset>0</wp:posOffset>
                      </wp:positionV>
                      <wp:extent cx="76200" cy="28575"/>
                      <wp:effectExtent l="19050" t="19050" r="19050" b="28575"/>
                      <wp:wrapNone/>
                      <wp:docPr id="3614" name="Text Box 315">
                        <a:extLst xmlns:a="http://schemas.openxmlformats.org/drawingml/2006/main">
                          <a:ext uri="{FF2B5EF4-FFF2-40B4-BE49-F238E27FC236}">
                            <a16:creationId xmlns:a16="http://schemas.microsoft.com/office/drawing/2014/main" id="{00000000-0008-0000-0000-00001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0FB147" id="Text Box 315" o:spid="_x0000_s1026" type="#_x0000_t202" style="position:absolute;margin-left:0;margin-top:0;width:6pt;height:2.25pt;z-index:2553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61024" behindDoc="0" locked="0" layoutInCell="1" allowOverlap="1" wp14:anchorId="3CE9EA59" wp14:editId="2342E397">
                      <wp:simplePos x="0" y="0"/>
                      <wp:positionH relativeFrom="column">
                        <wp:posOffset>0</wp:posOffset>
                      </wp:positionH>
                      <wp:positionV relativeFrom="paragraph">
                        <wp:posOffset>0</wp:posOffset>
                      </wp:positionV>
                      <wp:extent cx="76200" cy="28575"/>
                      <wp:effectExtent l="19050" t="19050" r="19050" b="28575"/>
                      <wp:wrapNone/>
                      <wp:docPr id="3615" name="Text Box 314">
                        <a:extLst xmlns:a="http://schemas.openxmlformats.org/drawingml/2006/main">
                          <a:ext uri="{FF2B5EF4-FFF2-40B4-BE49-F238E27FC236}">
                            <a16:creationId xmlns:a16="http://schemas.microsoft.com/office/drawing/2014/main" id="{00000000-0008-0000-0000-00001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F3C7D9" id="Text Box 314" o:spid="_x0000_s1026" type="#_x0000_t202" style="position:absolute;margin-left:0;margin-top:0;width:6pt;height:2.25pt;z-index:2553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62048" behindDoc="0" locked="0" layoutInCell="1" allowOverlap="1" wp14:anchorId="74D01AA4" wp14:editId="028D5469">
                      <wp:simplePos x="0" y="0"/>
                      <wp:positionH relativeFrom="column">
                        <wp:posOffset>0</wp:posOffset>
                      </wp:positionH>
                      <wp:positionV relativeFrom="paragraph">
                        <wp:posOffset>0</wp:posOffset>
                      </wp:positionV>
                      <wp:extent cx="76200" cy="28575"/>
                      <wp:effectExtent l="19050" t="19050" r="19050" b="28575"/>
                      <wp:wrapNone/>
                      <wp:docPr id="3616" name="Text Box 313">
                        <a:extLst xmlns:a="http://schemas.openxmlformats.org/drawingml/2006/main">
                          <a:ext uri="{FF2B5EF4-FFF2-40B4-BE49-F238E27FC236}">
                            <a16:creationId xmlns:a16="http://schemas.microsoft.com/office/drawing/2014/main" id="{00000000-0008-0000-0000-00002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52F3E2" id="Text Box 313" o:spid="_x0000_s1026" type="#_x0000_t202" style="position:absolute;margin-left:0;margin-top:0;width:6pt;height:2.25pt;z-index:2553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63072" behindDoc="0" locked="0" layoutInCell="1" allowOverlap="1" wp14:anchorId="6E9AFC43" wp14:editId="39F72069">
                      <wp:simplePos x="0" y="0"/>
                      <wp:positionH relativeFrom="column">
                        <wp:posOffset>0</wp:posOffset>
                      </wp:positionH>
                      <wp:positionV relativeFrom="paragraph">
                        <wp:posOffset>0</wp:posOffset>
                      </wp:positionV>
                      <wp:extent cx="76200" cy="28575"/>
                      <wp:effectExtent l="19050" t="19050" r="19050" b="28575"/>
                      <wp:wrapNone/>
                      <wp:docPr id="3617" name="Text Box 312">
                        <a:extLst xmlns:a="http://schemas.openxmlformats.org/drawingml/2006/main">
                          <a:ext uri="{FF2B5EF4-FFF2-40B4-BE49-F238E27FC236}">
                            <a16:creationId xmlns:a16="http://schemas.microsoft.com/office/drawing/2014/main" id="{00000000-0008-0000-0000-00002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1894B1" id="Text Box 312" o:spid="_x0000_s1026" type="#_x0000_t202" style="position:absolute;margin-left:0;margin-top:0;width:6pt;height:2.25pt;z-index:2553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64096" behindDoc="0" locked="0" layoutInCell="1" allowOverlap="1" wp14:anchorId="4ACC8BC1" wp14:editId="414316E7">
                      <wp:simplePos x="0" y="0"/>
                      <wp:positionH relativeFrom="column">
                        <wp:posOffset>0</wp:posOffset>
                      </wp:positionH>
                      <wp:positionV relativeFrom="paragraph">
                        <wp:posOffset>0</wp:posOffset>
                      </wp:positionV>
                      <wp:extent cx="76200" cy="28575"/>
                      <wp:effectExtent l="19050" t="19050" r="19050" b="28575"/>
                      <wp:wrapNone/>
                      <wp:docPr id="3618" name="Text Box 311">
                        <a:extLst xmlns:a="http://schemas.openxmlformats.org/drawingml/2006/main">
                          <a:ext uri="{FF2B5EF4-FFF2-40B4-BE49-F238E27FC236}">
                            <a16:creationId xmlns:a16="http://schemas.microsoft.com/office/drawing/2014/main" id="{00000000-0008-0000-0000-00002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2868A" id="Text Box 311" o:spid="_x0000_s1026" type="#_x0000_t202" style="position:absolute;margin-left:0;margin-top:0;width:6pt;height:2.25pt;z-index:2553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65120" behindDoc="0" locked="0" layoutInCell="1" allowOverlap="1" wp14:anchorId="241A36DE" wp14:editId="36C44CDA">
                      <wp:simplePos x="0" y="0"/>
                      <wp:positionH relativeFrom="column">
                        <wp:posOffset>0</wp:posOffset>
                      </wp:positionH>
                      <wp:positionV relativeFrom="paragraph">
                        <wp:posOffset>0</wp:posOffset>
                      </wp:positionV>
                      <wp:extent cx="76200" cy="28575"/>
                      <wp:effectExtent l="19050" t="19050" r="19050" b="28575"/>
                      <wp:wrapNone/>
                      <wp:docPr id="3619" name="Text Box 310">
                        <a:extLst xmlns:a="http://schemas.openxmlformats.org/drawingml/2006/main">
                          <a:ext uri="{FF2B5EF4-FFF2-40B4-BE49-F238E27FC236}">
                            <a16:creationId xmlns:a16="http://schemas.microsoft.com/office/drawing/2014/main" id="{00000000-0008-0000-0000-00002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EE1E4E" id="Text Box 310" o:spid="_x0000_s1026" type="#_x0000_t202" style="position:absolute;margin-left:0;margin-top:0;width:6pt;height:2.25pt;z-index:2553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66144" behindDoc="0" locked="0" layoutInCell="1" allowOverlap="1" wp14:anchorId="1CB7AEA1" wp14:editId="3287A0FD">
                      <wp:simplePos x="0" y="0"/>
                      <wp:positionH relativeFrom="column">
                        <wp:posOffset>0</wp:posOffset>
                      </wp:positionH>
                      <wp:positionV relativeFrom="paragraph">
                        <wp:posOffset>0</wp:posOffset>
                      </wp:positionV>
                      <wp:extent cx="76200" cy="28575"/>
                      <wp:effectExtent l="19050" t="19050" r="19050" b="28575"/>
                      <wp:wrapNone/>
                      <wp:docPr id="3620" name="Text Box 309">
                        <a:extLst xmlns:a="http://schemas.openxmlformats.org/drawingml/2006/main">
                          <a:ext uri="{FF2B5EF4-FFF2-40B4-BE49-F238E27FC236}">
                            <a16:creationId xmlns:a16="http://schemas.microsoft.com/office/drawing/2014/main" id="{00000000-0008-0000-0000-00002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517E0D" id="Text Box 309" o:spid="_x0000_s1026" type="#_x0000_t202" style="position:absolute;margin-left:0;margin-top:0;width:6pt;height:2.25pt;z-index:25536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67168" behindDoc="0" locked="0" layoutInCell="1" allowOverlap="1" wp14:anchorId="4DB31102" wp14:editId="0D0BE063">
                      <wp:simplePos x="0" y="0"/>
                      <wp:positionH relativeFrom="column">
                        <wp:posOffset>0</wp:posOffset>
                      </wp:positionH>
                      <wp:positionV relativeFrom="paragraph">
                        <wp:posOffset>0</wp:posOffset>
                      </wp:positionV>
                      <wp:extent cx="76200" cy="28575"/>
                      <wp:effectExtent l="19050" t="19050" r="19050" b="28575"/>
                      <wp:wrapNone/>
                      <wp:docPr id="3621" name="Text Box 308">
                        <a:extLst xmlns:a="http://schemas.openxmlformats.org/drawingml/2006/main">
                          <a:ext uri="{FF2B5EF4-FFF2-40B4-BE49-F238E27FC236}">
                            <a16:creationId xmlns:a16="http://schemas.microsoft.com/office/drawing/2014/main" id="{00000000-0008-0000-0000-00002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EA1A6E" id="Text Box 308" o:spid="_x0000_s1026" type="#_x0000_t202" style="position:absolute;margin-left:0;margin-top:0;width:6pt;height:2.25pt;z-index:25536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68192" behindDoc="0" locked="0" layoutInCell="1" allowOverlap="1" wp14:anchorId="69A04E3E" wp14:editId="2BFD4A88">
                      <wp:simplePos x="0" y="0"/>
                      <wp:positionH relativeFrom="column">
                        <wp:posOffset>0</wp:posOffset>
                      </wp:positionH>
                      <wp:positionV relativeFrom="paragraph">
                        <wp:posOffset>0</wp:posOffset>
                      </wp:positionV>
                      <wp:extent cx="76200" cy="28575"/>
                      <wp:effectExtent l="19050" t="19050" r="19050" b="28575"/>
                      <wp:wrapNone/>
                      <wp:docPr id="3622" name="Text Box 307">
                        <a:extLst xmlns:a="http://schemas.openxmlformats.org/drawingml/2006/main">
                          <a:ext uri="{FF2B5EF4-FFF2-40B4-BE49-F238E27FC236}">
                            <a16:creationId xmlns:a16="http://schemas.microsoft.com/office/drawing/2014/main" id="{00000000-0008-0000-0000-00002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E1A6CE" id="Text Box 307" o:spid="_x0000_s1026" type="#_x0000_t202" style="position:absolute;margin-left:0;margin-top:0;width:6pt;height:2.25pt;z-index:255368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69216" behindDoc="0" locked="0" layoutInCell="1" allowOverlap="1" wp14:anchorId="45E69C88" wp14:editId="2F464196">
                      <wp:simplePos x="0" y="0"/>
                      <wp:positionH relativeFrom="column">
                        <wp:posOffset>0</wp:posOffset>
                      </wp:positionH>
                      <wp:positionV relativeFrom="paragraph">
                        <wp:posOffset>0</wp:posOffset>
                      </wp:positionV>
                      <wp:extent cx="76200" cy="28575"/>
                      <wp:effectExtent l="19050" t="19050" r="19050" b="28575"/>
                      <wp:wrapNone/>
                      <wp:docPr id="3623" name="Text Box 306">
                        <a:extLst xmlns:a="http://schemas.openxmlformats.org/drawingml/2006/main">
                          <a:ext uri="{FF2B5EF4-FFF2-40B4-BE49-F238E27FC236}">
                            <a16:creationId xmlns:a16="http://schemas.microsoft.com/office/drawing/2014/main" id="{00000000-0008-0000-0000-00002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A1EA8E" id="Text Box 306" o:spid="_x0000_s1026" type="#_x0000_t202" style="position:absolute;margin-left:0;margin-top:0;width:6pt;height:2.25pt;z-index:2553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70240" behindDoc="0" locked="0" layoutInCell="1" allowOverlap="1" wp14:anchorId="3B0FD87C" wp14:editId="4897D558">
                      <wp:simplePos x="0" y="0"/>
                      <wp:positionH relativeFrom="column">
                        <wp:posOffset>0</wp:posOffset>
                      </wp:positionH>
                      <wp:positionV relativeFrom="paragraph">
                        <wp:posOffset>0</wp:posOffset>
                      </wp:positionV>
                      <wp:extent cx="76200" cy="28575"/>
                      <wp:effectExtent l="19050" t="19050" r="19050" b="28575"/>
                      <wp:wrapNone/>
                      <wp:docPr id="3624" name="Text Box 305">
                        <a:extLst xmlns:a="http://schemas.openxmlformats.org/drawingml/2006/main">
                          <a:ext uri="{FF2B5EF4-FFF2-40B4-BE49-F238E27FC236}">
                            <a16:creationId xmlns:a16="http://schemas.microsoft.com/office/drawing/2014/main" id="{00000000-0008-0000-0000-00002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28F74E" id="Text Box 305" o:spid="_x0000_s1026" type="#_x0000_t202" style="position:absolute;margin-left:0;margin-top:0;width:6pt;height:2.25pt;z-index:255370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71264" behindDoc="0" locked="0" layoutInCell="1" allowOverlap="1" wp14:anchorId="69F0E709" wp14:editId="635B9120">
                      <wp:simplePos x="0" y="0"/>
                      <wp:positionH relativeFrom="column">
                        <wp:posOffset>0</wp:posOffset>
                      </wp:positionH>
                      <wp:positionV relativeFrom="paragraph">
                        <wp:posOffset>0</wp:posOffset>
                      </wp:positionV>
                      <wp:extent cx="76200" cy="28575"/>
                      <wp:effectExtent l="19050" t="19050" r="19050" b="28575"/>
                      <wp:wrapNone/>
                      <wp:docPr id="3625" name="Text Box 304">
                        <a:extLst xmlns:a="http://schemas.openxmlformats.org/drawingml/2006/main">
                          <a:ext uri="{FF2B5EF4-FFF2-40B4-BE49-F238E27FC236}">
                            <a16:creationId xmlns:a16="http://schemas.microsoft.com/office/drawing/2014/main" id="{00000000-0008-0000-0000-00002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03F82B" id="Text Box 304" o:spid="_x0000_s1026" type="#_x0000_t202" style="position:absolute;margin-left:0;margin-top:0;width:6pt;height:2.25pt;z-index:2553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72288" behindDoc="0" locked="0" layoutInCell="1" allowOverlap="1" wp14:anchorId="59DC23E0" wp14:editId="31A381F4">
                      <wp:simplePos x="0" y="0"/>
                      <wp:positionH relativeFrom="column">
                        <wp:posOffset>0</wp:posOffset>
                      </wp:positionH>
                      <wp:positionV relativeFrom="paragraph">
                        <wp:posOffset>0</wp:posOffset>
                      </wp:positionV>
                      <wp:extent cx="76200" cy="28575"/>
                      <wp:effectExtent l="19050" t="19050" r="19050" b="28575"/>
                      <wp:wrapNone/>
                      <wp:docPr id="3626" name="Text Box 303">
                        <a:extLst xmlns:a="http://schemas.openxmlformats.org/drawingml/2006/main">
                          <a:ext uri="{FF2B5EF4-FFF2-40B4-BE49-F238E27FC236}">
                            <a16:creationId xmlns:a16="http://schemas.microsoft.com/office/drawing/2014/main" id="{00000000-0008-0000-0000-00002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B52AD1" id="Text Box 303" o:spid="_x0000_s1026" type="#_x0000_t202" style="position:absolute;margin-left:0;margin-top:0;width:6pt;height:2.25pt;z-index:25537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73312" behindDoc="0" locked="0" layoutInCell="1" allowOverlap="1" wp14:anchorId="6D593FE2" wp14:editId="295A98D6">
                      <wp:simplePos x="0" y="0"/>
                      <wp:positionH relativeFrom="column">
                        <wp:posOffset>0</wp:posOffset>
                      </wp:positionH>
                      <wp:positionV relativeFrom="paragraph">
                        <wp:posOffset>0</wp:posOffset>
                      </wp:positionV>
                      <wp:extent cx="76200" cy="28575"/>
                      <wp:effectExtent l="19050" t="19050" r="19050" b="28575"/>
                      <wp:wrapNone/>
                      <wp:docPr id="3627" name="Text Box 302">
                        <a:extLst xmlns:a="http://schemas.openxmlformats.org/drawingml/2006/main">
                          <a:ext uri="{FF2B5EF4-FFF2-40B4-BE49-F238E27FC236}">
                            <a16:creationId xmlns:a16="http://schemas.microsoft.com/office/drawing/2014/main" id="{00000000-0008-0000-0000-00002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53EA31" id="Text Box 302" o:spid="_x0000_s1026" type="#_x0000_t202" style="position:absolute;margin-left:0;margin-top:0;width:6pt;height:2.25pt;z-index:2553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74336" behindDoc="0" locked="0" layoutInCell="1" allowOverlap="1" wp14:anchorId="13F4B671" wp14:editId="4C8859F2">
                      <wp:simplePos x="0" y="0"/>
                      <wp:positionH relativeFrom="column">
                        <wp:posOffset>0</wp:posOffset>
                      </wp:positionH>
                      <wp:positionV relativeFrom="paragraph">
                        <wp:posOffset>0</wp:posOffset>
                      </wp:positionV>
                      <wp:extent cx="76200" cy="28575"/>
                      <wp:effectExtent l="19050" t="19050" r="19050" b="28575"/>
                      <wp:wrapNone/>
                      <wp:docPr id="3628" name="Text Box 301">
                        <a:extLst xmlns:a="http://schemas.openxmlformats.org/drawingml/2006/main">
                          <a:ext uri="{FF2B5EF4-FFF2-40B4-BE49-F238E27FC236}">
                            <a16:creationId xmlns:a16="http://schemas.microsoft.com/office/drawing/2014/main" id="{00000000-0008-0000-0000-00002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642255" id="Text Box 301" o:spid="_x0000_s1026" type="#_x0000_t202" style="position:absolute;margin-left:0;margin-top:0;width:6pt;height:2.25pt;z-index:25537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75360" behindDoc="0" locked="0" layoutInCell="1" allowOverlap="1" wp14:anchorId="2E07D1E9" wp14:editId="22B97525">
                      <wp:simplePos x="0" y="0"/>
                      <wp:positionH relativeFrom="column">
                        <wp:posOffset>0</wp:posOffset>
                      </wp:positionH>
                      <wp:positionV relativeFrom="paragraph">
                        <wp:posOffset>0</wp:posOffset>
                      </wp:positionV>
                      <wp:extent cx="76200" cy="28575"/>
                      <wp:effectExtent l="19050" t="19050" r="19050" b="28575"/>
                      <wp:wrapNone/>
                      <wp:docPr id="3629" name="Text Box 300">
                        <a:extLst xmlns:a="http://schemas.openxmlformats.org/drawingml/2006/main">
                          <a:ext uri="{FF2B5EF4-FFF2-40B4-BE49-F238E27FC236}">
                            <a16:creationId xmlns:a16="http://schemas.microsoft.com/office/drawing/2014/main" id="{00000000-0008-0000-0000-00002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38ECE3" id="Text Box 300" o:spid="_x0000_s1026" type="#_x0000_t202" style="position:absolute;margin-left:0;margin-top:0;width:6pt;height:2.25pt;z-index:2553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76384" behindDoc="0" locked="0" layoutInCell="1" allowOverlap="1" wp14:anchorId="7D0CAEB5" wp14:editId="0E937DB7">
                      <wp:simplePos x="0" y="0"/>
                      <wp:positionH relativeFrom="column">
                        <wp:posOffset>0</wp:posOffset>
                      </wp:positionH>
                      <wp:positionV relativeFrom="paragraph">
                        <wp:posOffset>0</wp:posOffset>
                      </wp:positionV>
                      <wp:extent cx="76200" cy="28575"/>
                      <wp:effectExtent l="19050" t="19050" r="19050" b="28575"/>
                      <wp:wrapNone/>
                      <wp:docPr id="3630" name="Text Box 299">
                        <a:extLst xmlns:a="http://schemas.openxmlformats.org/drawingml/2006/main">
                          <a:ext uri="{FF2B5EF4-FFF2-40B4-BE49-F238E27FC236}">
                            <a16:creationId xmlns:a16="http://schemas.microsoft.com/office/drawing/2014/main" id="{00000000-0008-0000-0000-00002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44851" id="Text Box 299" o:spid="_x0000_s1026" type="#_x0000_t202" style="position:absolute;margin-left:0;margin-top:0;width:6pt;height:2.25pt;z-index:25537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77408" behindDoc="0" locked="0" layoutInCell="1" allowOverlap="1" wp14:anchorId="6A975880" wp14:editId="3B492F69">
                      <wp:simplePos x="0" y="0"/>
                      <wp:positionH relativeFrom="column">
                        <wp:posOffset>0</wp:posOffset>
                      </wp:positionH>
                      <wp:positionV relativeFrom="paragraph">
                        <wp:posOffset>0</wp:posOffset>
                      </wp:positionV>
                      <wp:extent cx="76200" cy="28575"/>
                      <wp:effectExtent l="19050" t="19050" r="19050" b="28575"/>
                      <wp:wrapNone/>
                      <wp:docPr id="3631" name="Text Box 298">
                        <a:extLst xmlns:a="http://schemas.openxmlformats.org/drawingml/2006/main">
                          <a:ext uri="{FF2B5EF4-FFF2-40B4-BE49-F238E27FC236}">
                            <a16:creationId xmlns:a16="http://schemas.microsoft.com/office/drawing/2014/main" id="{00000000-0008-0000-0000-00002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2C51AD" id="Text Box 298" o:spid="_x0000_s1026" type="#_x0000_t202" style="position:absolute;margin-left:0;margin-top:0;width:6pt;height:2.25pt;z-index:2553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78432" behindDoc="0" locked="0" layoutInCell="1" allowOverlap="1" wp14:anchorId="4B2B255A" wp14:editId="552962A7">
                      <wp:simplePos x="0" y="0"/>
                      <wp:positionH relativeFrom="column">
                        <wp:posOffset>0</wp:posOffset>
                      </wp:positionH>
                      <wp:positionV relativeFrom="paragraph">
                        <wp:posOffset>0</wp:posOffset>
                      </wp:positionV>
                      <wp:extent cx="76200" cy="28575"/>
                      <wp:effectExtent l="19050" t="19050" r="19050" b="28575"/>
                      <wp:wrapNone/>
                      <wp:docPr id="3632" name="Text Box 297">
                        <a:extLst xmlns:a="http://schemas.openxmlformats.org/drawingml/2006/main">
                          <a:ext uri="{FF2B5EF4-FFF2-40B4-BE49-F238E27FC236}">
                            <a16:creationId xmlns:a16="http://schemas.microsoft.com/office/drawing/2014/main" id="{00000000-0008-0000-0000-00003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047A8B" id="Text Box 297" o:spid="_x0000_s1026" type="#_x0000_t202" style="position:absolute;margin-left:0;margin-top:0;width:6pt;height:2.25pt;z-index:2553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79456" behindDoc="0" locked="0" layoutInCell="1" allowOverlap="1" wp14:anchorId="5144DB64" wp14:editId="414295FD">
                      <wp:simplePos x="0" y="0"/>
                      <wp:positionH relativeFrom="column">
                        <wp:posOffset>0</wp:posOffset>
                      </wp:positionH>
                      <wp:positionV relativeFrom="paragraph">
                        <wp:posOffset>0</wp:posOffset>
                      </wp:positionV>
                      <wp:extent cx="76200" cy="28575"/>
                      <wp:effectExtent l="19050" t="19050" r="19050" b="28575"/>
                      <wp:wrapNone/>
                      <wp:docPr id="3633" name="Text Box 296">
                        <a:extLst xmlns:a="http://schemas.openxmlformats.org/drawingml/2006/main">
                          <a:ext uri="{FF2B5EF4-FFF2-40B4-BE49-F238E27FC236}">
                            <a16:creationId xmlns:a16="http://schemas.microsoft.com/office/drawing/2014/main" id="{00000000-0008-0000-0000-00003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4008AA" id="Text Box 296" o:spid="_x0000_s1026" type="#_x0000_t202" style="position:absolute;margin-left:0;margin-top:0;width:6pt;height:2.25pt;z-index:2553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80480" behindDoc="0" locked="0" layoutInCell="1" allowOverlap="1" wp14:anchorId="59A1622B" wp14:editId="44F73FC3">
                      <wp:simplePos x="0" y="0"/>
                      <wp:positionH relativeFrom="column">
                        <wp:posOffset>0</wp:posOffset>
                      </wp:positionH>
                      <wp:positionV relativeFrom="paragraph">
                        <wp:posOffset>0</wp:posOffset>
                      </wp:positionV>
                      <wp:extent cx="76200" cy="28575"/>
                      <wp:effectExtent l="19050" t="19050" r="19050" b="28575"/>
                      <wp:wrapNone/>
                      <wp:docPr id="3634" name="Text Box 295">
                        <a:extLst xmlns:a="http://schemas.openxmlformats.org/drawingml/2006/main">
                          <a:ext uri="{FF2B5EF4-FFF2-40B4-BE49-F238E27FC236}">
                            <a16:creationId xmlns:a16="http://schemas.microsoft.com/office/drawing/2014/main" id="{00000000-0008-0000-0000-00003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CF86B4" id="Text Box 295" o:spid="_x0000_s1026" type="#_x0000_t202" style="position:absolute;margin-left:0;margin-top:0;width:6pt;height:2.25pt;z-index:25538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81504" behindDoc="0" locked="0" layoutInCell="1" allowOverlap="1" wp14:anchorId="1F3FF978" wp14:editId="3FA36BB3">
                      <wp:simplePos x="0" y="0"/>
                      <wp:positionH relativeFrom="column">
                        <wp:posOffset>0</wp:posOffset>
                      </wp:positionH>
                      <wp:positionV relativeFrom="paragraph">
                        <wp:posOffset>0</wp:posOffset>
                      </wp:positionV>
                      <wp:extent cx="76200" cy="28575"/>
                      <wp:effectExtent l="19050" t="19050" r="19050" b="28575"/>
                      <wp:wrapNone/>
                      <wp:docPr id="3635" name="Text Box 294">
                        <a:extLst xmlns:a="http://schemas.openxmlformats.org/drawingml/2006/main">
                          <a:ext uri="{FF2B5EF4-FFF2-40B4-BE49-F238E27FC236}">
                            <a16:creationId xmlns:a16="http://schemas.microsoft.com/office/drawing/2014/main" id="{00000000-0008-0000-0000-00003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B59258" id="Text Box 294" o:spid="_x0000_s1026" type="#_x0000_t202" style="position:absolute;margin-left:0;margin-top:0;width:6pt;height:2.25pt;z-index:2553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82528" behindDoc="0" locked="0" layoutInCell="1" allowOverlap="1" wp14:anchorId="74522F02" wp14:editId="6B7C3168">
                      <wp:simplePos x="0" y="0"/>
                      <wp:positionH relativeFrom="column">
                        <wp:posOffset>0</wp:posOffset>
                      </wp:positionH>
                      <wp:positionV relativeFrom="paragraph">
                        <wp:posOffset>0</wp:posOffset>
                      </wp:positionV>
                      <wp:extent cx="76200" cy="28575"/>
                      <wp:effectExtent l="19050" t="19050" r="19050" b="28575"/>
                      <wp:wrapNone/>
                      <wp:docPr id="3636" name="Text Box 293">
                        <a:extLst xmlns:a="http://schemas.openxmlformats.org/drawingml/2006/main">
                          <a:ext uri="{FF2B5EF4-FFF2-40B4-BE49-F238E27FC236}">
                            <a16:creationId xmlns:a16="http://schemas.microsoft.com/office/drawing/2014/main" id="{00000000-0008-0000-0000-00003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789D12" id="Text Box 293" o:spid="_x0000_s1026" type="#_x0000_t202" style="position:absolute;margin-left:0;margin-top:0;width:6pt;height:2.25pt;z-index:2553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83552" behindDoc="0" locked="0" layoutInCell="1" allowOverlap="1" wp14:anchorId="0FE24555" wp14:editId="240B994E">
                      <wp:simplePos x="0" y="0"/>
                      <wp:positionH relativeFrom="column">
                        <wp:posOffset>0</wp:posOffset>
                      </wp:positionH>
                      <wp:positionV relativeFrom="paragraph">
                        <wp:posOffset>0</wp:posOffset>
                      </wp:positionV>
                      <wp:extent cx="76200" cy="28575"/>
                      <wp:effectExtent l="19050" t="19050" r="19050" b="28575"/>
                      <wp:wrapNone/>
                      <wp:docPr id="3637" name="Text Box 292">
                        <a:extLst xmlns:a="http://schemas.openxmlformats.org/drawingml/2006/main">
                          <a:ext uri="{FF2B5EF4-FFF2-40B4-BE49-F238E27FC236}">
                            <a16:creationId xmlns:a16="http://schemas.microsoft.com/office/drawing/2014/main" id="{00000000-0008-0000-0000-00003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82E4A5" id="Text Box 292" o:spid="_x0000_s1026" type="#_x0000_t202" style="position:absolute;margin-left:0;margin-top:0;width:6pt;height:2.25pt;z-index:2553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84576" behindDoc="0" locked="0" layoutInCell="1" allowOverlap="1" wp14:anchorId="768A8D0A" wp14:editId="15357681">
                      <wp:simplePos x="0" y="0"/>
                      <wp:positionH relativeFrom="column">
                        <wp:posOffset>0</wp:posOffset>
                      </wp:positionH>
                      <wp:positionV relativeFrom="paragraph">
                        <wp:posOffset>0</wp:posOffset>
                      </wp:positionV>
                      <wp:extent cx="76200" cy="28575"/>
                      <wp:effectExtent l="19050" t="19050" r="19050" b="28575"/>
                      <wp:wrapNone/>
                      <wp:docPr id="3638" name="Text Box 291">
                        <a:extLst xmlns:a="http://schemas.openxmlformats.org/drawingml/2006/main">
                          <a:ext uri="{FF2B5EF4-FFF2-40B4-BE49-F238E27FC236}">
                            <a16:creationId xmlns:a16="http://schemas.microsoft.com/office/drawing/2014/main" id="{00000000-0008-0000-0000-00003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706D1D" id="Text Box 291" o:spid="_x0000_s1026" type="#_x0000_t202" style="position:absolute;margin-left:0;margin-top:0;width:6pt;height:2.25pt;z-index:25538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85600" behindDoc="0" locked="0" layoutInCell="1" allowOverlap="1" wp14:anchorId="3C51BD8E" wp14:editId="2A304B46">
                      <wp:simplePos x="0" y="0"/>
                      <wp:positionH relativeFrom="column">
                        <wp:posOffset>0</wp:posOffset>
                      </wp:positionH>
                      <wp:positionV relativeFrom="paragraph">
                        <wp:posOffset>0</wp:posOffset>
                      </wp:positionV>
                      <wp:extent cx="76200" cy="28575"/>
                      <wp:effectExtent l="19050" t="19050" r="19050" b="28575"/>
                      <wp:wrapNone/>
                      <wp:docPr id="3639" name="Text Box 290">
                        <a:extLst xmlns:a="http://schemas.openxmlformats.org/drawingml/2006/main">
                          <a:ext uri="{FF2B5EF4-FFF2-40B4-BE49-F238E27FC236}">
                            <a16:creationId xmlns:a16="http://schemas.microsoft.com/office/drawing/2014/main" id="{00000000-0008-0000-0000-00003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EA15898" id="Text Box 290" o:spid="_x0000_s1026" type="#_x0000_t202" style="position:absolute;margin-left:0;margin-top:0;width:6pt;height:2.25pt;z-index:25538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86624" behindDoc="0" locked="0" layoutInCell="1" allowOverlap="1" wp14:anchorId="26E1D36B" wp14:editId="034D7C19">
                      <wp:simplePos x="0" y="0"/>
                      <wp:positionH relativeFrom="column">
                        <wp:posOffset>0</wp:posOffset>
                      </wp:positionH>
                      <wp:positionV relativeFrom="paragraph">
                        <wp:posOffset>0</wp:posOffset>
                      </wp:positionV>
                      <wp:extent cx="76200" cy="28575"/>
                      <wp:effectExtent l="19050" t="19050" r="19050" b="28575"/>
                      <wp:wrapNone/>
                      <wp:docPr id="3640" name="Text Box 289">
                        <a:extLst xmlns:a="http://schemas.openxmlformats.org/drawingml/2006/main">
                          <a:ext uri="{FF2B5EF4-FFF2-40B4-BE49-F238E27FC236}">
                            <a16:creationId xmlns:a16="http://schemas.microsoft.com/office/drawing/2014/main" id="{00000000-0008-0000-0000-00003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9F83E7" id="Text Box 289" o:spid="_x0000_s1026" type="#_x0000_t202" style="position:absolute;margin-left:0;margin-top:0;width:6pt;height:2.25pt;z-index:2553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87648" behindDoc="0" locked="0" layoutInCell="1" allowOverlap="1" wp14:anchorId="407879C0" wp14:editId="44ABC3D5">
                      <wp:simplePos x="0" y="0"/>
                      <wp:positionH relativeFrom="column">
                        <wp:posOffset>0</wp:posOffset>
                      </wp:positionH>
                      <wp:positionV relativeFrom="paragraph">
                        <wp:posOffset>0</wp:posOffset>
                      </wp:positionV>
                      <wp:extent cx="76200" cy="28575"/>
                      <wp:effectExtent l="19050" t="19050" r="19050" b="28575"/>
                      <wp:wrapNone/>
                      <wp:docPr id="3641" name="Text Box 288">
                        <a:extLst xmlns:a="http://schemas.openxmlformats.org/drawingml/2006/main">
                          <a:ext uri="{FF2B5EF4-FFF2-40B4-BE49-F238E27FC236}">
                            <a16:creationId xmlns:a16="http://schemas.microsoft.com/office/drawing/2014/main" id="{00000000-0008-0000-0000-00003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BB4F0C" id="Text Box 288" o:spid="_x0000_s1026" type="#_x0000_t202" style="position:absolute;margin-left:0;margin-top:0;width:6pt;height:2.25pt;z-index:25538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88672" behindDoc="0" locked="0" layoutInCell="1" allowOverlap="1" wp14:anchorId="68E39855" wp14:editId="41B9B3A2">
                      <wp:simplePos x="0" y="0"/>
                      <wp:positionH relativeFrom="column">
                        <wp:posOffset>0</wp:posOffset>
                      </wp:positionH>
                      <wp:positionV relativeFrom="paragraph">
                        <wp:posOffset>0</wp:posOffset>
                      </wp:positionV>
                      <wp:extent cx="76200" cy="28575"/>
                      <wp:effectExtent l="19050" t="19050" r="19050" b="28575"/>
                      <wp:wrapNone/>
                      <wp:docPr id="3642" name="Text Box 287">
                        <a:extLst xmlns:a="http://schemas.openxmlformats.org/drawingml/2006/main">
                          <a:ext uri="{FF2B5EF4-FFF2-40B4-BE49-F238E27FC236}">
                            <a16:creationId xmlns:a16="http://schemas.microsoft.com/office/drawing/2014/main" id="{00000000-0008-0000-0000-00003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07543B" id="Text Box 287" o:spid="_x0000_s1026" type="#_x0000_t202" style="position:absolute;margin-left:0;margin-top:0;width:6pt;height:2.25pt;z-index:2553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89696" behindDoc="0" locked="0" layoutInCell="1" allowOverlap="1" wp14:anchorId="7E57F00F" wp14:editId="06938A07">
                      <wp:simplePos x="0" y="0"/>
                      <wp:positionH relativeFrom="column">
                        <wp:posOffset>0</wp:posOffset>
                      </wp:positionH>
                      <wp:positionV relativeFrom="paragraph">
                        <wp:posOffset>0</wp:posOffset>
                      </wp:positionV>
                      <wp:extent cx="76200" cy="28575"/>
                      <wp:effectExtent l="19050" t="19050" r="19050" b="28575"/>
                      <wp:wrapNone/>
                      <wp:docPr id="3643" name="Text Box 286">
                        <a:extLst xmlns:a="http://schemas.openxmlformats.org/drawingml/2006/main">
                          <a:ext uri="{FF2B5EF4-FFF2-40B4-BE49-F238E27FC236}">
                            <a16:creationId xmlns:a16="http://schemas.microsoft.com/office/drawing/2014/main" id="{00000000-0008-0000-0000-00003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582B04" id="Text Box 286" o:spid="_x0000_s1026" type="#_x0000_t202" style="position:absolute;margin-left:0;margin-top:0;width:6pt;height:2.25pt;z-index:25538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90720" behindDoc="0" locked="0" layoutInCell="1" allowOverlap="1" wp14:anchorId="0EA160F8" wp14:editId="71C5AF8F">
                      <wp:simplePos x="0" y="0"/>
                      <wp:positionH relativeFrom="column">
                        <wp:posOffset>0</wp:posOffset>
                      </wp:positionH>
                      <wp:positionV relativeFrom="paragraph">
                        <wp:posOffset>0</wp:posOffset>
                      </wp:positionV>
                      <wp:extent cx="76200" cy="28575"/>
                      <wp:effectExtent l="19050" t="19050" r="19050" b="28575"/>
                      <wp:wrapNone/>
                      <wp:docPr id="3644" name="Text Box 285">
                        <a:extLst xmlns:a="http://schemas.openxmlformats.org/drawingml/2006/main">
                          <a:ext uri="{FF2B5EF4-FFF2-40B4-BE49-F238E27FC236}">
                            <a16:creationId xmlns:a16="http://schemas.microsoft.com/office/drawing/2014/main" id="{00000000-0008-0000-0000-00003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2D9106" id="Text Box 285" o:spid="_x0000_s1026" type="#_x0000_t202" style="position:absolute;margin-left:0;margin-top:0;width:6pt;height:2.25pt;z-index:2553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91744" behindDoc="0" locked="0" layoutInCell="1" allowOverlap="1" wp14:anchorId="6011C4C3" wp14:editId="50C140D1">
                      <wp:simplePos x="0" y="0"/>
                      <wp:positionH relativeFrom="column">
                        <wp:posOffset>0</wp:posOffset>
                      </wp:positionH>
                      <wp:positionV relativeFrom="paragraph">
                        <wp:posOffset>0</wp:posOffset>
                      </wp:positionV>
                      <wp:extent cx="76200" cy="28575"/>
                      <wp:effectExtent l="19050" t="19050" r="19050" b="28575"/>
                      <wp:wrapNone/>
                      <wp:docPr id="3645" name="Text Box 284">
                        <a:extLst xmlns:a="http://schemas.openxmlformats.org/drawingml/2006/main">
                          <a:ext uri="{FF2B5EF4-FFF2-40B4-BE49-F238E27FC236}">
                            <a16:creationId xmlns:a16="http://schemas.microsoft.com/office/drawing/2014/main" id="{00000000-0008-0000-0000-00003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DD362D" id="Text Box 284" o:spid="_x0000_s1026" type="#_x0000_t202" style="position:absolute;margin-left:0;margin-top:0;width:6pt;height:2.25pt;z-index:2553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92768" behindDoc="0" locked="0" layoutInCell="1" allowOverlap="1" wp14:anchorId="24B64F4C" wp14:editId="77EA8ACB">
                      <wp:simplePos x="0" y="0"/>
                      <wp:positionH relativeFrom="column">
                        <wp:posOffset>0</wp:posOffset>
                      </wp:positionH>
                      <wp:positionV relativeFrom="paragraph">
                        <wp:posOffset>0</wp:posOffset>
                      </wp:positionV>
                      <wp:extent cx="76200" cy="28575"/>
                      <wp:effectExtent l="19050" t="19050" r="19050" b="28575"/>
                      <wp:wrapNone/>
                      <wp:docPr id="3646" name="Text Box 283">
                        <a:extLst xmlns:a="http://schemas.openxmlformats.org/drawingml/2006/main">
                          <a:ext uri="{FF2B5EF4-FFF2-40B4-BE49-F238E27FC236}">
                            <a16:creationId xmlns:a16="http://schemas.microsoft.com/office/drawing/2014/main" id="{00000000-0008-0000-0000-00003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BE2103" id="Text Box 283" o:spid="_x0000_s1026" type="#_x0000_t202" style="position:absolute;margin-left:0;margin-top:0;width:6pt;height:2.25pt;z-index:2553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93792" behindDoc="0" locked="0" layoutInCell="1" allowOverlap="1" wp14:anchorId="010CE404" wp14:editId="5F402A14">
                      <wp:simplePos x="0" y="0"/>
                      <wp:positionH relativeFrom="column">
                        <wp:posOffset>0</wp:posOffset>
                      </wp:positionH>
                      <wp:positionV relativeFrom="paragraph">
                        <wp:posOffset>0</wp:posOffset>
                      </wp:positionV>
                      <wp:extent cx="76200" cy="28575"/>
                      <wp:effectExtent l="19050" t="19050" r="19050" b="28575"/>
                      <wp:wrapNone/>
                      <wp:docPr id="3647" name="Text Box 282">
                        <a:extLst xmlns:a="http://schemas.openxmlformats.org/drawingml/2006/main">
                          <a:ext uri="{FF2B5EF4-FFF2-40B4-BE49-F238E27FC236}">
                            <a16:creationId xmlns:a16="http://schemas.microsoft.com/office/drawing/2014/main" id="{00000000-0008-0000-0000-00003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5A1FB3" id="Text Box 282" o:spid="_x0000_s1026" type="#_x0000_t202" style="position:absolute;margin-left:0;margin-top:0;width:6pt;height:2.25pt;z-index:2553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94816" behindDoc="0" locked="0" layoutInCell="1" allowOverlap="1" wp14:anchorId="669412EA" wp14:editId="7DD2076C">
                      <wp:simplePos x="0" y="0"/>
                      <wp:positionH relativeFrom="column">
                        <wp:posOffset>0</wp:posOffset>
                      </wp:positionH>
                      <wp:positionV relativeFrom="paragraph">
                        <wp:posOffset>0</wp:posOffset>
                      </wp:positionV>
                      <wp:extent cx="76200" cy="28575"/>
                      <wp:effectExtent l="19050" t="19050" r="19050" b="28575"/>
                      <wp:wrapNone/>
                      <wp:docPr id="3648" name="Text Box 281">
                        <a:extLst xmlns:a="http://schemas.openxmlformats.org/drawingml/2006/main">
                          <a:ext uri="{FF2B5EF4-FFF2-40B4-BE49-F238E27FC236}">
                            <a16:creationId xmlns:a16="http://schemas.microsoft.com/office/drawing/2014/main" id="{00000000-0008-0000-0000-00004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8A5795" id="Text Box 281" o:spid="_x0000_s1026" type="#_x0000_t202" style="position:absolute;margin-left:0;margin-top:0;width:6pt;height:2.25pt;z-index:2553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95840" behindDoc="0" locked="0" layoutInCell="1" allowOverlap="1" wp14:anchorId="59A69451" wp14:editId="6F08CDA1">
                      <wp:simplePos x="0" y="0"/>
                      <wp:positionH relativeFrom="column">
                        <wp:posOffset>0</wp:posOffset>
                      </wp:positionH>
                      <wp:positionV relativeFrom="paragraph">
                        <wp:posOffset>0</wp:posOffset>
                      </wp:positionV>
                      <wp:extent cx="76200" cy="28575"/>
                      <wp:effectExtent l="19050" t="19050" r="19050" b="28575"/>
                      <wp:wrapNone/>
                      <wp:docPr id="3649" name="Text Box 280">
                        <a:extLst xmlns:a="http://schemas.openxmlformats.org/drawingml/2006/main">
                          <a:ext uri="{FF2B5EF4-FFF2-40B4-BE49-F238E27FC236}">
                            <a16:creationId xmlns:a16="http://schemas.microsoft.com/office/drawing/2014/main" id="{00000000-0008-0000-0000-00004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F7D761" id="Text Box 280" o:spid="_x0000_s1026" type="#_x0000_t202" style="position:absolute;margin-left:0;margin-top:0;width:6pt;height:2.25pt;z-index:2553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96864" behindDoc="0" locked="0" layoutInCell="1" allowOverlap="1" wp14:anchorId="6694CFA6" wp14:editId="7847D500">
                      <wp:simplePos x="0" y="0"/>
                      <wp:positionH relativeFrom="column">
                        <wp:posOffset>0</wp:posOffset>
                      </wp:positionH>
                      <wp:positionV relativeFrom="paragraph">
                        <wp:posOffset>0</wp:posOffset>
                      </wp:positionV>
                      <wp:extent cx="76200" cy="28575"/>
                      <wp:effectExtent l="19050" t="19050" r="19050" b="28575"/>
                      <wp:wrapNone/>
                      <wp:docPr id="3650" name="Text Box 279">
                        <a:extLst xmlns:a="http://schemas.openxmlformats.org/drawingml/2006/main">
                          <a:ext uri="{FF2B5EF4-FFF2-40B4-BE49-F238E27FC236}">
                            <a16:creationId xmlns:a16="http://schemas.microsoft.com/office/drawing/2014/main" id="{00000000-0008-0000-0000-00004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F3CD81" id="Text Box 279" o:spid="_x0000_s1026" type="#_x0000_t202" style="position:absolute;margin-left:0;margin-top:0;width:6pt;height:2.25pt;z-index:25539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97888" behindDoc="0" locked="0" layoutInCell="1" allowOverlap="1" wp14:anchorId="75EF068B" wp14:editId="03008DCA">
                      <wp:simplePos x="0" y="0"/>
                      <wp:positionH relativeFrom="column">
                        <wp:posOffset>0</wp:posOffset>
                      </wp:positionH>
                      <wp:positionV relativeFrom="paragraph">
                        <wp:posOffset>0</wp:posOffset>
                      </wp:positionV>
                      <wp:extent cx="76200" cy="28575"/>
                      <wp:effectExtent l="19050" t="19050" r="19050" b="28575"/>
                      <wp:wrapNone/>
                      <wp:docPr id="3651" name="Text Box 278">
                        <a:extLst xmlns:a="http://schemas.openxmlformats.org/drawingml/2006/main">
                          <a:ext uri="{FF2B5EF4-FFF2-40B4-BE49-F238E27FC236}">
                            <a16:creationId xmlns:a16="http://schemas.microsoft.com/office/drawing/2014/main" id="{00000000-0008-0000-0000-00004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395D29" id="Text Box 278" o:spid="_x0000_s1026" type="#_x0000_t202" style="position:absolute;margin-left:0;margin-top:0;width:6pt;height:2.25pt;z-index:25539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98912" behindDoc="0" locked="0" layoutInCell="1" allowOverlap="1" wp14:anchorId="6DDAEA45" wp14:editId="52D4BABD">
                      <wp:simplePos x="0" y="0"/>
                      <wp:positionH relativeFrom="column">
                        <wp:posOffset>0</wp:posOffset>
                      </wp:positionH>
                      <wp:positionV relativeFrom="paragraph">
                        <wp:posOffset>0</wp:posOffset>
                      </wp:positionV>
                      <wp:extent cx="76200" cy="28575"/>
                      <wp:effectExtent l="19050" t="19050" r="19050" b="28575"/>
                      <wp:wrapNone/>
                      <wp:docPr id="3652" name="Text Box 277">
                        <a:extLst xmlns:a="http://schemas.openxmlformats.org/drawingml/2006/main">
                          <a:ext uri="{FF2B5EF4-FFF2-40B4-BE49-F238E27FC236}">
                            <a16:creationId xmlns:a16="http://schemas.microsoft.com/office/drawing/2014/main" id="{00000000-0008-0000-0000-00004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622A0C" id="Text Box 277" o:spid="_x0000_s1026" type="#_x0000_t202" style="position:absolute;margin-left:0;margin-top:0;width:6pt;height:2.25pt;z-index:25539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399936" behindDoc="0" locked="0" layoutInCell="1" allowOverlap="1" wp14:anchorId="025A48F0" wp14:editId="78800AC7">
                      <wp:simplePos x="0" y="0"/>
                      <wp:positionH relativeFrom="column">
                        <wp:posOffset>0</wp:posOffset>
                      </wp:positionH>
                      <wp:positionV relativeFrom="paragraph">
                        <wp:posOffset>0</wp:posOffset>
                      </wp:positionV>
                      <wp:extent cx="76200" cy="28575"/>
                      <wp:effectExtent l="19050" t="19050" r="19050" b="28575"/>
                      <wp:wrapNone/>
                      <wp:docPr id="3653" name="Text Box 276">
                        <a:extLst xmlns:a="http://schemas.openxmlformats.org/drawingml/2006/main">
                          <a:ext uri="{FF2B5EF4-FFF2-40B4-BE49-F238E27FC236}">
                            <a16:creationId xmlns:a16="http://schemas.microsoft.com/office/drawing/2014/main" id="{00000000-0008-0000-0000-00004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C502F5" id="Text Box 276" o:spid="_x0000_s1026" type="#_x0000_t202" style="position:absolute;margin-left:0;margin-top:0;width:6pt;height:2.25pt;z-index:25539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00960" behindDoc="0" locked="0" layoutInCell="1" allowOverlap="1" wp14:anchorId="5CACDA01" wp14:editId="5335D5B8">
                      <wp:simplePos x="0" y="0"/>
                      <wp:positionH relativeFrom="column">
                        <wp:posOffset>0</wp:posOffset>
                      </wp:positionH>
                      <wp:positionV relativeFrom="paragraph">
                        <wp:posOffset>0</wp:posOffset>
                      </wp:positionV>
                      <wp:extent cx="76200" cy="28575"/>
                      <wp:effectExtent l="19050" t="19050" r="19050" b="28575"/>
                      <wp:wrapNone/>
                      <wp:docPr id="3654" name="Text Box 275">
                        <a:extLst xmlns:a="http://schemas.openxmlformats.org/drawingml/2006/main">
                          <a:ext uri="{FF2B5EF4-FFF2-40B4-BE49-F238E27FC236}">
                            <a16:creationId xmlns:a16="http://schemas.microsoft.com/office/drawing/2014/main" id="{00000000-0008-0000-0000-00004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7CA77B" id="Text Box 275" o:spid="_x0000_s1026" type="#_x0000_t202" style="position:absolute;margin-left:0;margin-top:0;width:6pt;height:2.25pt;z-index:25540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01984" behindDoc="0" locked="0" layoutInCell="1" allowOverlap="1" wp14:anchorId="6E3448C1" wp14:editId="35040997">
                      <wp:simplePos x="0" y="0"/>
                      <wp:positionH relativeFrom="column">
                        <wp:posOffset>0</wp:posOffset>
                      </wp:positionH>
                      <wp:positionV relativeFrom="paragraph">
                        <wp:posOffset>0</wp:posOffset>
                      </wp:positionV>
                      <wp:extent cx="76200" cy="28575"/>
                      <wp:effectExtent l="19050" t="19050" r="19050" b="28575"/>
                      <wp:wrapNone/>
                      <wp:docPr id="3655" name="Text Box 274">
                        <a:extLst xmlns:a="http://schemas.openxmlformats.org/drawingml/2006/main">
                          <a:ext uri="{FF2B5EF4-FFF2-40B4-BE49-F238E27FC236}">
                            <a16:creationId xmlns:a16="http://schemas.microsoft.com/office/drawing/2014/main" id="{00000000-0008-0000-0000-00004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604029" id="Text Box 274" o:spid="_x0000_s1026" type="#_x0000_t202" style="position:absolute;margin-left:0;margin-top:0;width:6pt;height:2.25pt;z-index:25540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03008" behindDoc="0" locked="0" layoutInCell="1" allowOverlap="1" wp14:anchorId="66D816A3" wp14:editId="43E280B5">
                      <wp:simplePos x="0" y="0"/>
                      <wp:positionH relativeFrom="column">
                        <wp:posOffset>0</wp:posOffset>
                      </wp:positionH>
                      <wp:positionV relativeFrom="paragraph">
                        <wp:posOffset>0</wp:posOffset>
                      </wp:positionV>
                      <wp:extent cx="76200" cy="28575"/>
                      <wp:effectExtent l="19050" t="19050" r="19050" b="28575"/>
                      <wp:wrapNone/>
                      <wp:docPr id="3656" name="Text Box 273">
                        <a:extLst xmlns:a="http://schemas.openxmlformats.org/drawingml/2006/main">
                          <a:ext uri="{FF2B5EF4-FFF2-40B4-BE49-F238E27FC236}">
                            <a16:creationId xmlns:a16="http://schemas.microsoft.com/office/drawing/2014/main" id="{00000000-0008-0000-0000-00004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D8C0AE" id="Text Box 273" o:spid="_x0000_s1026" type="#_x0000_t202" style="position:absolute;margin-left:0;margin-top:0;width:6pt;height:2.25pt;z-index:25540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04032" behindDoc="0" locked="0" layoutInCell="1" allowOverlap="1" wp14:anchorId="0AE9553E" wp14:editId="538853F2">
                      <wp:simplePos x="0" y="0"/>
                      <wp:positionH relativeFrom="column">
                        <wp:posOffset>0</wp:posOffset>
                      </wp:positionH>
                      <wp:positionV relativeFrom="paragraph">
                        <wp:posOffset>0</wp:posOffset>
                      </wp:positionV>
                      <wp:extent cx="76200" cy="28575"/>
                      <wp:effectExtent l="19050" t="19050" r="19050" b="28575"/>
                      <wp:wrapNone/>
                      <wp:docPr id="3657" name="Text Box 272">
                        <a:extLst xmlns:a="http://schemas.openxmlformats.org/drawingml/2006/main">
                          <a:ext uri="{FF2B5EF4-FFF2-40B4-BE49-F238E27FC236}">
                            <a16:creationId xmlns:a16="http://schemas.microsoft.com/office/drawing/2014/main" id="{00000000-0008-0000-0000-00004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F3D418" id="Text Box 272" o:spid="_x0000_s1026" type="#_x0000_t202" style="position:absolute;margin-left:0;margin-top:0;width:6pt;height:2.25pt;z-index:25540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05056" behindDoc="0" locked="0" layoutInCell="1" allowOverlap="1" wp14:anchorId="3477DFD3" wp14:editId="6CD8D176">
                      <wp:simplePos x="0" y="0"/>
                      <wp:positionH relativeFrom="column">
                        <wp:posOffset>0</wp:posOffset>
                      </wp:positionH>
                      <wp:positionV relativeFrom="paragraph">
                        <wp:posOffset>0</wp:posOffset>
                      </wp:positionV>
                      <wp:extent cx="76200" cy="28575"/>
                      <wp:effectExtent l="19050" t="19050" r="19050" b="28575"/>
                      <wp:wrapNone/>
                      <wp:docPr id="3658" name="Text Box 271">
                        <a:extLst xmlns:a="http://schemas.openxmlformats.org/drawingml/2006/main">
                          <a:ext uri="{FF2B5EF4-FFF2-40B4-BE49-F238E27FC236}">
                            <a16:creationId xmlns:a16="http://schemas.microsoft.com/office/drawing/2014/main" id="{00000000-0008-0000-0000-00004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CB66CBE" id="Text Box 271" o:spid="_x0000_s1026" type="#_x0000_t202" style="position:absolute;margin-left:0;margin-top:0;width:6pt;height:2.25pt;z-index:25540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06080" behindDoc="0" locked="0" layoutInCell="1" allowOverlap="1" wp14:anchorId="75D2733F" wp14:editId="7210C626">
                      <wp:simplePos x="0" y="0"/>
                      <wp:positionH relativeFrom="column">
                        <wp:posOffset>0</wp:posOffset>
                      </wp:positionH>
                      <wp:positionV relativeFrom="paragraph">
                        <wp:posOffset>0</wp:posOffset>
                      </wp:positionV>
                      <wp:extent cx="76200" cy="28575"/>
                      <wp:effectExtent l="19050" t="19050" r="19050" b="28575"/>
                      <wp:wrapNone/>
                      <wp:docPr id="3659" name="Text Box 270">
                        <a:extLst xmlns:a="http://schemas.openxmlformats.org/drawingml/2006/main">
                          <a:ext uri="{FF2B5EF4-FFF2-40B4-BE49-F238E27FC236}">
                            <a16:creationId xmlns:a16="http://schemas.microsoft.com/office/drawing/2014/main" id="{00000000-0008-0000-0000-00004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75F25A" id="Text Box 270" o:spid="_x0000_s1026" type="#_x0000_t202" style="position:absolute;margin-left:0;margin-top:0;width:6pt;height:2.25pt;z-index:2554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07104" behindDoc="0" locked="0" layoutInCell="1" allowOverlap="1" wp14:anchorId="259C30AC" wp14:editId="326F5661">
                      <wp:simplePos x="0" y="0"/>
                      <wp:positionH relativeFrom="column">
                        <wp:posOffset>0</wp:posOffset>
                      </wp:positionH>
                      <wp:positionV relativeFrom="paragraph">
                        <wp:posOffset>0</wp:posOffset>
                      </wp:positionV>
                      <wp:extent cx="76200" cy="28575"/>
                      <wp:effectExtent l="19050" t="19050" r="19050" b="28575"/>
                      <wp:wrapNone/>
                      <wp:docPr id="3660" name="Text Box 269">
                        <a:extLst xmlns:a="http://schemas.openxmlformats.org/drawingml/2006/main">
                          <a:ext uri="{FF2B5EF4-FFF2-40B4-BE49-F238E27FC236}">
                            <a16:creationId xmlns:a16="http://schemas.microsoft.com/office/drawing/2014/main" id="{00000000-0008-0000-0000-00004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047CE3" id="Text Box 269" o:spid="_x0000_s1026" type="#_x0000_t202" style="position:absolute;margin-left:0;margin-top:0;width:6pt;height:2.25pt;z-index:2554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08128" behindDoc="0" locked="0" layoutInCell="1" allowOverlap="1" wp14:anchorId="740408D4" wp14:editId="51F8A641">
                      <wp:simplePos x="0" y="0"/>
                      <wp:positionH relativeFrom="column">
                        <wp:posOffset>0</wp:posOffset>
                      </wp:positionH>
                      <wp:positionV relativeFrom="paragraph">
                        <wp:posOffset>0</wp:posOffset>
                      </wp:positionV>
                      <wp:extent cx="76200" cy="28575"/>
                      <wp:effectExtent l="19050" t="19050" r="19050" b="28575"/>
                      <wp:wrapNone/>
                      <wp:docPr id="3661" name="Text Box 268">
                        <a:extLst xmlns:a="http://schemas.openxmlformats.org/drawingml/2006/main">
                          <a:ext uri="{FF2B5EF4-FFF2-40B4-BE49-F238E27FC236}">
                            <a16:creationId xmlns:a16="http://schemas.microsoft.com/office/drawing/2014/main" id="{00000000-0008-0000-0000-00004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1CEC0B2" id="Text Box 268" o:spid="_x0000_s1026" type="#_x0000_t202" style="position:absolute;margin-left:0;margin-top:0;width:6pt;height:2.25pt;z-index:2554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09152" behindDoc="0" locked="0" layoutInCell="1" allowOverlap="1" wp14:anchorId="59D39EC1" wp14:editId="651126D5">
                      <wp:simplePos x="0" y="0"/>
                      <wp:positionH relativeFrom="column">
                        <wp:posOffset>0</wp:posOffset>
                      </wp:positionH>
                      <wp:positionV relativeFrom="paragraph">
                        <wp:posOffset>0</wp:posOffset>
                      </wp:positionV>
                      <wp:extent cx="76200" cy="28575"/>
                      <wp:effectExtent l="19050" t="19050" r="19050" b="28575"/>
                      <wp:wrapNone/>
                      <wp:docPr id="3662" name="Text Box 267">
                        <a:extLst xmlns:a="http://schemas.openxmlformats.org/drawingml/2006/main">
                          <a:ext uri="{FF2B5EF4-FFF2-40B4-BE49-F238E27FC236}">
                            <a16:creationId xmlns:a16="http://schemas.microsoft.com/office/drawing/2014/main" id="{00000000-0008-0000-0000-00004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4BF4BA5" id="Text Box 267" o:spid="_x0000_s1026" type="#_x0000_t202" style="position:absolute;margin-left:0;margin-top:0;width:6pt;height:2.25pt;z-index:25540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10176" behindDoc="0" locked="0" layoutInCell="1" allowOverlap="1" wp14:anchorId="267E4821" wp14:editId="0D5FAE41">
                      <wp:simplePos x="0" y="0"/>
                      <wp:positionH relativeFrom="column">
                        <wp:posOffset>0</wp:posOffset>
                      </wp:positionH>
                      <wp:positionV relativeFrom="paragraph">
                        <wp:posOffset>0</wp:posOffset>
                      </wp:positionV>
                      <wp:extent cx="76200" cy="28575"/>
                      <wp:effectExtent l="19050" t="19050" r="19050" b="28575"/>
                      <wp:wrapNone/>
                      <wp:docPr id="3663" name="Text Box 266">
                        <a:extLst xmlns:a="http://schemas.openxmlformats.org/drawingml/2006/main">
                          <a:ext uri="{FF2B5EF4-FFF2-40B4-BE49-F238E27FC236}">
                            <a16:creationId xmlns:a16="http://schemas.microsoft.com/office/drawing/2014/main" id="{00000000-0008-0000-0000-00004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ED077" id="Text Box 266" o:spid="_x0000_s1026" type="#_x0000_t202" style="position:absolute;margin-left:0;margin-top:0;width:6pt;height:2.25pt;z-index:2554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11200" behindDoc="0" locked="0" layoutInCell="1" allowOverlap="1" wp14:anchorId="55A1D0AF" wp14:editId="550A1DD6">
                      <wp:simplePos x="0" y="0"/>
                      <wp:positionH relativeFrom="column">
                        <wp:posOffset>0</wp:posOffset>
                      </wp:positionH>
                      <wp:positionV relativeFrom="paragraph">
                        <wp:posOffset>0</wp:posOffset>
                      </wp:positionV>
                      <wp:extent cx="76200" cy="28575"/>
                      <wp:effectExtent l="19050" t="19050" r="19050" b="28575"/>
                      <wp:wrapNone/>
                      <wp:docPr id="3664" name="Text Box 265">
                        <a:extLst xmlns:a="http://schemas.openxmlformats.org/drawingml/2006/main">
                          <a:ext uri="{FF2B5EF4-FFF2-40B4-BE49-F238E27FC236}">
                            <a16:creationId xmlns:a16="http://schemas.microsoft.com/office/drawing/2014/main" id="{00000000-0008-0000-0000-00005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A3124F" id="Text Box 265" o:spid="_x0000_s1026" type="#_x0000_t202" style="position:absolute;margin-left:0;margin-top:0;width:6pt;height:2.25pt;z-index:25541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12224" behindDoc="0" locked="0" layoutInCell="1" allowOverlap="1" wp14:anchorId="3BCFBA58" wp14:editId="459CEF48">
                      <wp:simplePos x="0" y="0"/>
                      <wp:positionH relativeFrom="column">
                        <wp:posOffset>0</wp:posOffset>
                      </wp:positionH>
                      <wp:positionV relativeFrom="paragraph">
                        <wp:posOffset>0</wp:posOffset>
                      </wp:positionV>
                      <wp:extent cx="76200" cy="28575"/>
                      <wp:effectExtent l="19050" t="19050" r="19050" b="28575"/>
                      <wp:wrapNone/>
                      <wp:docPr id="3665" name="Text Box 264">
                        <a:extLst xmlns:a="http://schemas.openxmlformats.org/drawingml/2006/main">
                          <a:ext uri="{FF2B5EF4-FFF2-40B4-BE49-F238E27FC236}">
                            <a16:creationId xmlns:a16="http://schemas.microsoft.com/office/drawing/2014/main" id="{00000000-0008-0000-0000-00005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272157" id="Text Box 264" o:spid="_x0000_s1026" type="#_x0000_t202" style="position:absolute;margin-left:0;margin-top:0;width:6pt;height:2.25pt;z-index:2554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13248" behindDoc="0" locked="0" layoutInCell="1" allowOverlap="1" wp14:anchorId="2B2C839C" wp14:editId="03687DB7">
                      <wp:simplePos x="0" y="0"/>
                      <wp:positionH relativeFrom="column">
                        <wp:posOffset>0</wp:posOffset>
                      </wp:positionH>
                      <wp:positionV relativeFrom="paragraph">
                        <wp:posOffset>0</wp:posOffset>
                      </wp:positionV>
                      <wp:extent cx="76200" cy="28575"/>
                      <wp:effectExtent l="19050" t="19050" r="19050" b="28575"/>
                      <wp:wrapNone/>
                      <wp:docPr id="3666" name="Text Box 263">
                        <a:extLst xmlns:a="http://schemas.openxmlformats.org/drawingml/2006/main">
                          <a:ext uri="{FF2B5EF4-FFF2-40B4-BE49-F238E27FC236}">
                            <a16:creationId xmlns:a16="http://schemas.microsoft.com/office/drawing/2014/main" id="{00000000-0008-0000-0000-00005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D3D4AD" id="Text Box 263" o:spid="_x0000_s1026" type="#_x0000_t202" style="position:absolute;margin-left:0;margin-top:0;width:6pt;height:2.25pt;z-index:25541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14272" behindDoc="0" locked="0" layoutInCell="1" allowOverlap="1" wp14:anchorId="65C1AFA4" wp14:editId="51B14003">
                      <wp:simplePos x="0" y="0"/>
                      <wp:positionH relativeFrom="column">
                        <wp:posOffset>0</wp:posOffset>
                      </wp:positionH>
                      <wp:positionV relativeFrom="paragraph">
                        <wp:posOffset>0</wp:posOffset>
                      </wp:positionV>
                      <wp:extent cx="76200" cy="28575"/>
                      <wp:effectExtent l="19050" t="19050" r="19050" b="28575"/>
                      <wp:wrapNone/>
                      <wp:docPr id="3667" name="Text Box 262">
                        <a:extLst xmlns:a="http://schemas.openxmlformats.org/drawingml/2006/main">
                          <a:ext uri="{FF2B5EF4-FFF2-40B4-BE49-F238E27FC236}">
                            <a16:creationId xmlns:a16="http://schemas.microsoft.com/office/drawing/2014/main" id="{00000000-0008-0000-0000-00005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A0675F" id="Text Box 262" o:spid="_x0000_s1026" type="#_x0000_t202" style="position:absolute;margin-left:0;margin-top:0;width:6pt;height:2.25pt;z-index:2554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15296" behindDoc="0" locked="0" layoutInCell="1" allowOverlap="1" wp14:anchorId="527C1AB7" wp14:editId="75D7F548">
                      <wp:simplePos x="0" y="0"/>
                      <wp:positionH relativeFrom="column">
                        <wp:posOffset>0</wp:posOffset>
                      </wp:positionH>
                      <wp:positionV relativeFrom="paragraph">
                        <wp:posOffset>0</wp:posOffset>
                      </wp:positionV>
                      <wp:extent cx="76200" cy="28575"/>
                      <wp:effectExtent l="19050" t="19050" r="19050" b="28575"/>
                      <wp:wrapNone/>
                      <wp:docPr id="3668" name="Text Box 261">
                        <a:extLst xmlns:a="http://schemas.openxmlformats.org/drawingml/2006/main">
                          <a:ext uri="{FF2B5EF4-FFF2-40B4-BE49-F238E27FC236}">
                            <a16:creationId xmlns:a16="http://schemas.microsoft.com/office/drawing/2014/main" id="{00000000-0008-0000-0000-00005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080D15" id="Text Box 261" o:spid="_x0000_s1026" type="#_x0000_t202" style="position:absolute;margin-left:0;margin-top:0;width:6pt;height:2.25pt;z-index:2554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16320" behindDoc="0" locked="0" layoutInCell="1" allowOverlap="1" wp14:anchorId="7E19CD25" wp14:editId="1A024FD7">
                      <wp:simplePos x="0" y="0"/>
                      <wp:positionH relativeFrom="column">
                        <wp:posOffset>0</wp:posOffset>
                      </wp:positionH>
                      <wp:positionV relativeFrom="paragraph">
                        <wp:posOffset>0</wp:posOffset>
                      </wp:positionV>
                      <wp:extent cx="76200" cy="28575"/>
                      <wp:effectExtent l="19050" t="19050" r="19050" b="28575"/>
                      <wp:wrapNone/>
                      <wp:docPr id="3669" name="Text Box 260">
                        <a:extLst xmlns:a="http://schemas.openxmlformats.org/drawingml/2006/main">
                          <a:ext uri="{FF2B5EF4-FFF2-40B4-BE49-F238E27FC236}">
                            <a16:creationId xmlns:a16="http://schemas.microsoft.com/office/drawing/2014/main" id="{00000000-0008-0000-0000-00005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33EE85" id="Text Box 260" o:spid="_x0000_s1026" type="#_x0000_t202" style="position:absolute;margin-left:0;margin-top:0;width:6pt;height:2.25pt;z-index:2554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17344" behindDoc="0" locked="0" layoutInCell="1" allowOverlap="1" wp14:anchorId="3EE00F82" wp14:editId="1098357B">
                      <wp:simplePos x="0" y="0"/>
                      <wp:positionH relativeFrom="column">
                        <wp:posOffset>0</wp:posOffset>
                      </wp:positionH>
                      <wp:positionV relativeFrom="paragraph">
                        <wp:posOffset>0</wp:posOffset>
                      </wp:positionV>
                      <wp:extent cx="76200" cy="28575"/>
                      <wp:effectExtent l="19050" t="19050" r="19050" b="28575"/>
                      <wp:wrapNone/>
                      <wp:docPr id="3670" name="Text Box 259">
                        <a:extLst xmlns:a="http://schemas.openxmlformats.org/drawingml/2006/main">
                          <a:ext uri="{FF2B5EF4-FFF2-40B4-BE49-F238E27FC236}">
                            <a16:creationId xmlns:a16="http://schemas.microsoft.com/office/drawing/2014/main" id="{00000000-0008-0000-0000-00005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AC329E" id="Text Box 259" o:spid="_x0000_s1026" type="#_x0000_t202" style="position:absolute;margin-left:0;margin-top:0;width:6pt;height:2.25pt;z-index:25541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18368" behindDoc="0" locked="0" layoutInCell="1" allowOverlap="1" wp14:anchorId="34BFCCDD" wp14:editId="4FADEE71">
                      <wp:simplePos x="0" y="0"/>
                      <wp:positionH relativeFrom="column">
                        <wp:posOffset>0</wp:posOffset>
                      </wp:positionH>
                      <wp:positionV relativeFrom="paragraph">
                        <wp:posOffset>0</wp:posOffset>
                      </wp:positionV>
                      <wp:extent cx="76200" cy="28575"/>
                      <wp:effectExtent l="19050" t="19050" r="19050" b="28575"/>
                      <wp:wrapNone/>
                      <wp:docPr id="3671" name="Text Box 258">
                        <a:extLst xmlns:a="http://schemas.openxmlformats.org/drawingml/2006/main">
                          <a:ext uri="{FF2B5EF4-FFF2-40B4-BE49-F238E27FC236}">
                            <a16:creationId xmlns:a16="http://schemas.microsoft.com/office/drawing/2014/main" id="{00000000-0008-0000-0000-00005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AA5DD7B" id="Text Box 258" o:spid="_x0000_s1026" type="#_x0000_t202" style="position:absolute;margin-left:0;margin-top:0;width:6pt;height:2.25pt;z-index:25541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19392" behindDoc="0" locked="0" layoutInCell="1" allowOverlap="1" wp14:anchorId="3D22FD92" wp14:editId="1F92773B">
                      <wp:simplePos x="0" y="0"/>
                      <wp:positionH relativeFrom="column">
                        <wp:posOffset>0</wp:posOffset>
                      </wp:positionH>
                      <wp:positionV relativeFrom="paragraph">
                        <wp:posOffset>0</wp:posOffset>
                      </wp:positionV>
                      <wp:extent cx="76200" cy="28575"/>
                      <wp:effectExtent l="19050" t="19050" r="19050" b="28575"/>
                      <wp:wrapNone/>
                      <wp:docPr id="3672" name="Text Box 257">
                        <a:extLst xmlns:a="http://schemas.openxmlformats.org/drawingml/2006/main">
                          <a:ext uri="{FF2B5EF4-FFF2-40B4-BE49-F238E27FC236}">
                            <a16:creationId xmlns:a16="http://schemas.microsoft.com/office/drawing/2014/main" id="{00000000-0008-0000-0000-00005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1DA30E" id="Text Box 257" o:spid="_x0000_s1026" type="#_x0000_t202" style="position:absolute;margin-left:0;margin-top:0;width:6pt;height:2.25pt;z-index:25541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20416" behindDoc="0" locked="0" layoutInCell="1" allowOverlap="1" wp14:anchorId="0266A83A" wp14:editId="70F73907">
                      <wp:simplePos x="0" y="0"/>
                      <wp:positionH relativeFrom="column">
                        <wp:posOffset>0</wp:posOffset>
                      </wp:positionH>
                      <wp:positionV relativeFrom="paragraph">
                        <wp:posOffset>0</wp:posOffset>
                      </wp:positionV>
                      <wp:extent cx="76200" cy="28575"/>
                      <wp:effectExtent l="19050" t="19050" r="19050" b="28575"/>
                      <wp:wrapNone/>
                      <wp:docPr id="3673" name="Text Box 256">
                        <a:extLst xmlns:a="http://schemas.openxmlformats.org/drawingml/2006/main">
                          <a:ext uri="{FF2B5EF4-FFF2-40B4-BE49-F238E27FC236}">
                            <a16:creationId xmlns:a16="http://schemas.microsoft.com/office/drawing/2014/main" id="{00000000-0008-0000-0000-00005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31E1A7" id="Text Box 256" o:spid="_x0000_s1026" type="#_x0000_t202" style="position:absolute;margin-left:0;margin-top:0;width:6pt;height:2.25pt;z-index:25542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21440" behindDoc="0" locked="0" layoutInCell="1" allowOverlap="1" wp14:anchorId="375078E9" wp14:editId="6C44BAB0">
                      <wp:simplePos x="0" y="0"/>
                      <wp:positionH relativeFrom="column">
                        <wp:posOffset>0</wp:posOffset>
                      </wp:positionH>
                      <wp:positionV relativeFrom="paragraph">
                        <wp:posOffset>0</wp:posOffset>
                      </wp:positionV>
                      <wp:extent cx="76200" cy="28575"/>
                      <wp:effectExtent l="19050" t="19050" r="19050" b="28575"/>
                      <wp:wrapNone/>
                      <wp:docPr id="3674" name="Text Box 255">
                        <a:extLst xmlns:a="http://schemas.openxmlformats.org/drawingml/2006/main">
                          <a:ext uri="{FF2B5EF4-FFF2-40B4-BE49-F238E27FC236}">
                            <a16:creationId xmlns:a16="http://schemas.microsoft.com/office/drawing/2014/main" id="{00000000-0008-0000-0000-00005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F5869A" id="Text Box 255" o:spid="_x0000_s1026" type="#_x0000_t202" style="position:absolute;margin-left:0;margin-top:0;width:6pt;height:2.25pt;z-index:25542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22464" behindDoc="0" locked="0" layoutInCell="1" allowOverlap="1" wp14:anchorId="253B5332" wp14:editId="28FD67C1">
                      <wp:simplePos x="0" y="0"/>
                      <wp:positionH relativeFrom="column">
                        <wp:posOffset>0</wp:posOffset>
                      </wp:positionH>
                      <wp:positionV relativeFrom="paragraph">
                        <wp:posOffset>0</wp:posOffset>
                      </wp:positionV>
                      <wp:extent cx="76200" cy="28575"/>
                      <wp:effectExtent l="19050" t="19050" r="19050" b="28575"/>
                      <wp:wrapNone/>
                      <wp:docPr id="3675" name="Text Box 254">
                        <a:extLst xmlns:a="http://schemas.openxmlformats.org/drawingml/2006/main">
                          <a:ext uri="{FF2B5EF4-FFF2-40B4-BE49-F238E27FC236}">
                            <a16:creationId xmlns:a16="http://schemas.microsoft.com/office/drawing/2014/main" id="{00000000-0008-0000-0000-00005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E1DCDB" id="Text Box 254" o:spid="_x0000_s1026" type="#_x0000_t202" style="position:absolute;margin-left:0;margin-top:0;width:6pt;height:2.25pt;z-index:25542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23488" behindDoc="0" locked="0" layoutInCell="1" allowOverlap="1" wp14:anchorId="6FF379C1" wp14:editId="1FEEF88C">
                      <wp:simplePos x="0" y="0"/>
                      <wp:positionH relativeFrom="column">
                        <wp:posOffset>0</wp:posOffset>
                      </wp:positionH>
                      <wp:positionV relativeFrom="paragraph">
                        <wp:posOffset>0</wp:posOffset>
                      </wp:positionV>
                      <wp:extent cx="76200" cy="28575"/>
                      <wp:effectExtent l="19050" t="19050" r="19050" b="28575"/>
                      <wp:wrapNone/>
                      <wp:docPr id="3676" name="Text Box 253">
                        <a:extLst xmlns:a="http://schemas.openxmlformats.org/drawingml/2006/main">
                          <a:ext uri="{FF2B5EF4-FFF2-40B4-BE49-F238E27FC236}">
                            <a16:creationId xmlns:a16="http://schemas.microsoft.com/office/drawing/2014/main" id="{00000000-0008-0000-0000-00005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30A510" id="Text Box 253" o:spid="_x0000_s1026" type="#_x0000_t202" style="position:absolute;margin-left:0;margin-top:0;width:6pt;height:2.25pt;z-index:25542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24512" behindDoc="0" locked="0" layoutInCell="1" allowOverlap="1" wp14:anchorId="6A92E416" wp14:editId="686C325C">
                      <wp:simplePos x="0" y="0"/>
                      <wp:positionH relativeFrom="column">
                        <wp:posOffset>0</wp:posOffset>
                      </wp:positionH>
                      <wp:positionV relativeFrom="paragraph">
                        <wp:posOffset>0</wp:posOffset>
                      </wp:positionV>
                      <wp:extent cx="76200" cy="28575"/>
                      <wp:effectExtent l="19050" t="19050" r="19050" b="28575"/>
                      <wp:wrapNone/>
                      <wp:docPr id="3677" name="Text Box 252">
                        <a:extLst xmlns:a="http://schemas.openxmlformats.org/drawingml/2006/main">
                          <a:ext uri="{FF2B5EF4-FFF2-40B4-BE49-F238E27FC236}">
                            <a16:creationId xmlns:a16="http://schemas.microsoft.com/office/drawing/2014/main" id="{00000000-0008-0000-0000-00005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4C7A6B" id="Text Box 252" o:spid="_x0000_s1026" type="#_x0000_t202" style="position:absolute;margin-left:0;margin-top:0;width:6pt;height:2.25pt;z-index:25542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25536" behindDoc="0" locked="0" layoutInCell="1" allowOverlap="1" wp14:anchorId="20450D51" wp14:editId="6E50E46D">
                      <wp:simplePos x="0" y="0"/>
                      <wp:positionH relativeFrom="column">
                        <wp:posOffset>0</wp:posOffset>
                      </wp:positionH>
                      <wp:positionV relativeFrom="paragraph">
                        <wp:posOffset>0</wp:posOffset>
                      </wp:positionV>
                      <wp:extent cx="76200" cy="28575"/>
                      <wp:effectExtent l="19050" t="19050" r="19050" b="28575"/>
                      <wp:wrapNone/>
                      <wp:docPr id="3678" name="Text Box 251">
                        <a:extLst xmlns:a="http://schemas.openxmlformats.org/drawingml/2006/main">
                          <a:ext uri="{FF2B5EF4-FFF2-40B4-BE49-F238E27FC236}">
                            <a16:creationId xmlns:a16="http://schemas.microsoft.com/office/drawing/2014/main" id="{00000000-0008-0000-0000-00005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C81684" id="Text Box 251" o:spid="_x0000_s1026" type="#_x0000_t202" style="position:absolute;margin-left:0;margin-top:0;width:6pt;height:2.25pt;z-index:25542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26560" behindDoc="0" locked="0" layoutInCell="1" allowOverlap="1" wp14:anchorId="141C906E" wp14:editId="5011E068">
                      <wp:simplePos x="0" y="0"/>
                      <wp:positionH relativeFrom="column">
                        <wp:posOffset>0</wp:posOffset>
                      </wp:positionH>
                      <wp:positionV relativeFrom="paragraph">
                        <wp:posOffset>0</wp:posOffset>
                      </wp:positionV>
                      <wp:extent cx="76200" cy="28575"/>
                      <wp:effectExtent l="19050" t="19050" r="19050" b="28575"/>
                      <wp:wrapNone/>
                      <wp:docPr id="3679" name="Text Box 250">
                        <a:extLst xmlns:a="http://schemas.openxmlformats.org/drawingml/2006/main">
                          <a:ext uri="{FF2B5EF4-FFF2-40B4-BE49-F238E27FC236}">
                            <a16:creationId xmlns:a16="http://schemas.microsoft.com/office/drawing/2014/main" id="{00000000-0008-0000-0000-00005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74B650" id="Text Box 250" o:spid="_x0000_s1026" type="#_x0000_t202" style="position:absolute;margin-left:0;margin-top:0;width:6pt;height:2.25pt;z-index:2554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27584" behindDoc="0" locked="0" layoutInCell="1" allowOverlap="1" wp14:anchorId="26DD81B0" wp14:editId="0F6AE33E">
                      <wp:simplePos x="0" y="0"/>
                      <wp:positionH relativeFrom="column">
                        <wp:posOffset>0</wp:posOffset>
                      </wp:positionH>
                      <wp:positionV relativeFrom="paragraph">
                        <wp:posOffset>0</wp:posOffset>
                      </wp:positionV>
                      <wp:extent cx="76200" cy="28575"/>
                      <wp:effectExtent l="19050" t="19050" r="19050" b="28575"/>
                      <wp:wrapNone/>
                      <wp:docPr id="3680" name="Text Box 249">
                        <a:extLst xmlns:a="http://schemas.openxmlformats.org/drawingml/2006/main">
                          <a:ext uri="{FF2B5EF4-FFF2-40B4-BE49-F238E27FC236}">
                            <a16:creationId xmlns:a16="http://schemas.microsoft.com/office/drawing/2014/main" id="{00000000-0008-0000-0000-00006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A00374" id="Text Box 249" o:spid="_x0000_s1026" type="#_x0000_t202" style="position:absolute;margin-left:0;margin-top:0;width:6pt;height:2.25pt;z-index:2554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28608" behindDoc="0" locked="0" layoutInCell="1" allowOverlap="1" wp14:anchorId="1AC4F97B" wp14:editId="6F7588DE">
                      <wp:simplePos x="0" y="0"/>
                      <wp:positionH relativeFrom="column">
                        <wp:posOffset>0</wp:posOffset>
                      </wp:positionH>
                      <wp:positionV relativeFrom="paragraph">
                        <wp:posOffset>0</wp:posOffset>
                      </wp:positionV>
                      <wp:extent cx="76200" cy="28575"/>
                      <wp:effectExtent l="19050" t="19050" r="19050" b="28575"/>
                      <wp:wrapNone/>
                      <wp:docPr id="3681" name="Text Box 248">
                        <a:extLst xmlns:a="http://schemas.openxmlformats.org/drawingml/2006/main">
                          <a:ext uri="{FF2B5EF4-FFF2-40B4-BE49-F238E27FC236}">
                            <a16:creationId xmlns:a16="http://schemas.microsoft.com/office/drawing/2014/main" id="{00000000-0008-0000-0000-00006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F191C6" id="Text Box 248" o:spid="_x0000_s1026" type="#_x0000_t202" style="position:absolute;margin-left:0;margin-top:0;width:6pt;height:2.25pt;z-index:2554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29632" behindDoc="0" locked="0" layoutInCell="1" allowOverlap="1" wp14:anchorId="11A3B489" wp14:editId="1400B3C3">
                      <wp:simplePos x="0" y="0"/>
                      <wp:positionH relativeFrom="column">
                        <wp:posOffset>0</wp:posOffset>
                      </wp:positionH>
                      <wp:positionV relativeFrom="paragraph">
                        <wp:posOffset>0</wp:posOffset>
                      </wp:positionV>
                      <wp:extent cx="76200" cy="28575"/>
                      <wp:effectExtent l="19050" t="19050" r="19050" b="28575"/>
                      <wp:wrapNone/>
                      <wp:docPr id="3682" name="Text Box 247">
                        <a:extLst xmlns:a="http://schemas.openxmlformats.org/drawingml/2006/main">
                          <a:ext uri="{FF2B5EF4-FFF2-40B4-BE49-F238E27FC236}">
                            <a16:creationId xmlns:a16="http://schemas.microsoft.com/office/drawing/2014/main" id="{00000000-0008-0000-0000-00006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A36AB6" id="Text Box 247" o:spid="_x0000_s1026" type="#_x0000_t202" style="position:absolute;margin-left:0;margin-top:0;width:6pt;height:2.25pt;z-index:2554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30656" behindDoc="0" locked="0" layoutInCell="1" allowOverlap="1" wp14:anchorId="50519EDF" wp14:editId="638DF69C">
                      <wp:simplePos x="0" y="0"/>
                      <wp:positionH relativeFrom="column">
                        <wp:posOffset>0</wp:posOffset>
                      </wp:positionH>
                      <wp:positionV relativeFrom="paragraph">
                        <wp:posOffset>0</wp:posOffset>
                      </wp:positionV>
                      <wp:extent cx="76200" cy="28575"/>
                      <wp:effectExtent l="19050" t="19050" r="19050" b="28575"/>
                      <wp:wrapNone/>
                      <wp:docPr id="3683" name="Text Box 246">
                        <a:extLst xmlns:a="http://schemas.openxmlformats.org/drawingml/2006/main">
                          <a:ext uri="{FF2B5EF4-FFF2-40B4-BE49-F238E27FC236}">
                            <a16:creationId xmlns:a16="http://schemas.microsoft.com/office/drawing/2014/main" id="{00000000-0008-0000-0000-00006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DF6B85" id="Text Box 246" o:spid="_x0000_s1026" type="#_x0000_t202" style="position:absolute;margin-left:0;margin-top:0;width:6pt;height:2.25pt;z-index:2554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31680" behindDoc="0" locked="0" layoutInCell="1" allowOverlap="1" wp14:anchorId="6648A634" wp14:editId="57BE4CC9">
                      <wp:simplePos x="0" y="0"/>
                      <wp:positionH relativeFrom="column">
                        <wp:posOffset>0</wp:posOffset>
                      </wp:positionH>
                      <wp:positionV relativeFrom="paragraph">
                        <wp:posOffset>0</wp:posOffset>
                      </wp:positionV>
                      <wp:extent cx="76200" cy="28575"/>
                      <wp:effectExtent l="19050" t="19050" r="19050" b="28575"/>
                      <wp:wrapNone/>
                      <wp:docPr id="3684" name="Text Box 245">
                        <a:extLst xmlns:a="http://schemas.openxmlformats.org/drawingml/2006/main">
                          <a:ext uri="{FF2B5EF4-FFF2-40B4-BE49-F238E27FC236}">
                            <a16:creationId xmlns:a16="http://schemas.microsoft.com/office/drawing/2014/main" id="{00000000-0008-0000-0000-00006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01BAA4" id="Text Box 245" o:spid="_x0000_s1026" type="#_x0000_t202" style="position:absolute;margin-left:0;margin-top:0;width:6pt;height:2.25pt;z-index:2554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32704" behindDoc="0" locked="0" layoutInCell="1" allowOverlap="1" wp14:anchorId="0C1D06E4" wp14:editId="3CF9006B">
                      <wp:simplePos x="0" y="0"/>
                      <wp:positionH relativeFrom="column">
                        <wp:posOffset>0</wp:posOffset>
                      </wp:positionH>
                      <wp:positionV relativeFrom="paragraph">
                        <wp:posOffset>0</wp:posOffset>
                      </wp:positionV>
                      <wp:extent cx="76200" cy="28575"/>
                      <wp:effectExtent l="19050" t="19050" r="19050" b="28575"/>
                      <wp:wrapNone/>
                      <wp:docPr id="3685" name="Text Box 244">
                        <a:extLst xmlns:a="http://schemas.openxmlformats.org/drawingml/2006/main">
                          <a:ext uri="{FF2B5EF4-FFF2-40B4-BE49-F238E27FC236}">
                            <a16:creationId xmlns:a16="http://schemas.microsoft.com/office/drawing/2014/main" id="{00000000-0008-0000-0000-00006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348B57" id="Text Box 244" o:spid="_x0000_s1026" type="#_x0000_t202" style="position:absolute;margin-left:0;margin-top:0;width:6pt;height:2.25pt;z-index:2554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33728" behindDoc="0" locked="0" layoutInCell="1" allowOverlap="1" wp14:anchorId="509DFED1" wp14:editId="298321F4">
                      <wp:simplePos x="0" y="0"/>
                      <wp:positionH relativeFrom="column">
                        <wp:posOffset>0</wp:posOffset>
                      </wp:positionH>
                      <wp:positionV relativeFrom="paragraph">
                        <wp:posOffset>0</wp:posOffset>
                      </wp:positionV>
                      <wp:extent cx="76200" cy="28575"/>
                      <wp:effectExtent l="19050" t="19050" r="19050" b="28575"/>
                      <wp:wrapNone/>
                      <wp:docPr id="3686" name="Text Box 243">
                        <a:extLst xmlns:a="http://schemas.openxmlformats.org/drawingml/2006/main">
                          <a:ext uri="{FF2B5EF4-FFF2-40B4-BE49-F238E27FC236}">
                            <a16:creationId xmlns:a16="http://schemas.microsoft.com/office/drawing/2014/main" id="{00000000-0008-0000-0000-00006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B59846" id="Text Box 243" o:spid="_x0000_s1026" type="#_x0000_t202" style="position:absolute;margin-left:0;margin-top:0;width:6pt;height:2.25pt;z-index:2554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34752" behindDoc="0" locked="0" layoutInCell="1" allowOverlap="1" wp14:anchorId="58457549" wp14:editId="2A4BB3A2">
                      <wp:simplePos x="0" y="0"/>
                      <wp:positionH relativeFrom="column">
                        <wp:posOffset>0</wp:posOffset>
                      </wp:positionH>
                      <wp:positionV relativeFrom="paragraph">
                        <wp:posOffset>0</wp:posOffset>
                      </wp:positionV>
                      <wp:extent cx="76200" cy="28575"/>
                      <wp:effectExtent l="19050" t="19050" r="19050" b="28575"/>
                      <wp:wrapNone/>
                      <wp:docPr id="3687" name="Text Box 242">
                        <a:extLst xmlns:a="http://schemas.openxmlformats.org/drawingml/2006/main">
                          <a:ext uri="{FF2B5EF4-FFF2-40B4-BE49-F238E27FC236}">
                            <a16:creationId xmlns:a16="http://schemas.microsoft.com/office/drawing/2014/main" id="{00000000-0008-0000-0000-00006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7F8B92" id="Text Box 242" o:spid="_x0000_s1026" type="#_x0000_t202" style="position:absolute;margin-left:0;margin-top:0;width:6pt;height:2.25pt;z-index:2554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35776" behindDoc="0" locked="0" layoutInCell="1" allowOverlap="1" wp14:anchorId="7BB157CB" wp14:editId="1FE149C1">
                      <wp:simplePos x="0" y="0"/>
                      <wp:positionH relativeFrom="column">
                        <wp:posOffset>0</wp:posOffset>
                      </wp:positionH>
                      <wp:positionV relativeFrom="paragraph">
                        <wp:posOffset>0</wp:posOffset>
                      </wp:positionV>
                      <wp:extent cx="76200" cy="28575"/>
                      <wp:effectExtent l="19050" t="19050" r="19050" b="28575"/>
                      <wp:wrapNone/>
                      <wp:docPr id="3688" name="Text Box 241">
                        <a:extLst xmlns:a="http://schemas.openxmlformats.org/drawingml/2006/main">
                          <a:ext uri="{FF2B5EF4-FFF2-40B4-BE49-F238E27FC236}">
                            <a16:creationId xmlns:a16="http://schemas.microsoft.com/office/drawing/2014/main" id="{00000000-0008-0000-0000-00006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70B7F0" id="Text Box 241" o:spid="_x0000_s1026" type="#_x0000_t202" style="position:absolute;margin-left:0;margin-top:0;width:6pt;height:2.25pt;z-index:25543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36800" behindDoc="0" locked="0" layoutInCell="1" allowOverlap="1" wp14:anchorId="5D8204A0" wp14:editId="5B62E272">
                      <wp:simplePos x="0" y="0"/>
                      <wp:positionH relativeFrom="column">
                        <wp:posOffset>0</wp:posOffset>
                      </wp:positionH>
                      <wp:positionV relativeFrom="paragraph">
                        <wp:posOffset>0</wp:posOffset>
                      </wp:positionV>
                      <wp:extent cx="76200" cy="28575"/>
                      <wp:effectExtent l="19050" t="19050" r="19050" b="28575"/>
                      <wp:wrapNone/>
                      <wp:docPr id="3689" name="Text Box 240">
                        <a:extLst xmlns:a="http://schemas.openxmlformats.org/drawingml/2006/main">
                          <a:ext uri="{FF2B5EF4-FFF2-40B4-BE49-F238E27FC236}">
                            <a16:creationId xmlns:a16="http://schemas.microsoft.com/office/drawing/2014/main" id="{00000000-0008-0000-0000-00006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C1C571" id="Text Box 240" o:spid="_x0000_s1026" type="#_x0000_t202" style="position:absolute;margin-left:0;margin-top:0;width:6pt;height:2.25pt;z-index:25543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37824" behindDoc="0" locked="0" layoutInCell="1" allowOverlap="1" wp14:anchorId="5FF84DF5" wp14:editId="5BC5AD0E">
                      <wp:simplePos x="0" y="0"/>
                      <wp:positionH relativeFrom="column">
                        <wp:posOffset>0</wp:posOffset>
                      </wp:positionH>
                      <wp:positionV relativeFrom="paragraph">
                        <wp:posOffset>0</wp:posOffset>
                      </wp:positionV>
                      <wp:extent cx="76200" cy="28575"/>
                      <wp:effectExtent l="19050" t="19050" r="19050" b="28575"/>
                      <wp:wrapNone/>
                      <wp:docPr id="3690" name="Text Box 239">
                        <a:extLst xmlns:a="http://schemas.openxmlformats.org/drawingml/2006/main">
                          <a:ext uri="{FF2B5EF4-FFF2-40B4-BE49-F238E27FC236}">
                            <a16:creationId xmlns:a16="http://schemas.microsoft.com/office/drawing/2014/main" id="{00000000-0008-0000-0000-00006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F1C660" id="Text Box 239" o:spid="_x0000_s1026" type="#_x0000_t202" style="position:absolute;margin-left:0;margin-top:0;width:6pt;height:2.25pt;z-index:2554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38848" behindDoc="0" locked="0" layoutInCell="1" allowOverlap="1" wp14:anchorId="53D3960E" wp14:editId="287AA888">
                      <wp:simplePos x="0" y="0"/>
                      <wp:positionH relativeFrom="column">
                        <wp:posOffset>0</wp:posOffset>
                      </wp:positionH>
                      <wp:positionV relativeFrom="paragraph">
                        <wp:posOffset>0</wp:posOffset>
                      </wp:positionV>
                      <wp:extent cx="76200" cy="28575"/>
                      <wp:effectExtent l="19050" t="19050" r="19050" b="28575"/>
                      <wp:wrapNone/>
                      <wp:docPr id="3691" name="Text Box 238">
                        <a:extLst xmlns:a="http://schemas.openxmlformats.org/drawingml/2006/main">
                          <a:ext uri="{FF2B5EF4-FFF2-40B4-BE49-F238E27FC236}">
                            <a16:creationId xmlns:a16="http://schemas.microsoft.com/office/drawing/2014/main" id="{00000000-0008-0000-0000-00006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73884B5" id="Text Box 238" o:spid="_x0000_s1026" type="#_x0000_t202" style="position:absolute;margin-left:0;margin-top:0;width:6pt;height:2.25pt;z-index:2554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39872" behindDoc="0" locked="0" layoutInCell="1" allowOverlap="1" wp14:anchorId="7730800F" wp14:editId="1F94C902">
                      <wp:simplePos x="0" y="0"/>
                      <wp:positionH relativeFrom="column">
                        <wp:posOffset>0</wp:posOffset>
                      </wp:positionH>
                      <wp:positionV relativeFrom="paragraph">
                        <wp:posOffset>0</wp:posOffset>
                      </wp:positionV>
                      <wp:extent cx="76200" cy="28575"/>
                      <wp:effectExtent l="19050" t="19050" r="19050" b="28575"/>
                      <wp:wrapNone/>
                      <wp:docPr id="3692" name="Text Box 237">
                        <a:extLst xmlns:a="http://schemas.openxmlformats.org/drawingml/2006/main">
                          <a:ext uri="{FF2B5EF4-FFF2-40B4-BE49-F238E27FC236}">
                            <a16:creationId xmlns:a16="http://schemas.microsoft.com/office/drawing/2014/main" id="{00000000-0008-0000-0000-00006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271406" id="Text Box 237" o:spid="_x0000_s1026" type="#_x0000_t202" style="position:absolute;margin-left:0;margin-top:0;width:6pt;height:2.25pt;z-index:25543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40896" behindDoc="0" locked="0" layoutInCell="1" allowOverlap="1" wp14:anchorId="1AADABA6" wp14:editId="472A0472">
                      <wp:simplePos x="0" y="0"/>
                      <wp:positionH relativeFrom="column">
                        <wp:posOffset>0</wp:posOffset>
                      </wp:positionH>
                      <wp:positionV relativeFrom="paragraph">
                        <wp:posOffset>0</wp:posOffset>
                      </wp:positionV>
                      <wp:extent cx="76200" cy="28575"/>
                      <wp:effectExtent l="19050" t="19050" r="19050" b="28575"/>
                      <wp:wrapNone/>
                      <wp:docPr id="3693" name="Text Box 236">
                        <a:extLst xmlns:a="http://schemas.openxmlformats.org/drawingml/2006/main">
                          <a:ext uri="{FF2B5EF4-FFF2-40B4-BE49-F238E27FC236}">
                            <a16:creationId xmlns:a16="http://schemas.microsoft.com/office/drawing/2014/main" id="{00000000-0008-0000-0000-00006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468E9B" id="Text Box 236" o:spid="_x0000_s1026" type="#_x0000_t202" style="position:absolute;margin-left:0;margin-top:0;width:6pt;height:2.25pt;z-index:25544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41920" behindDoc="0" locked="0" layoutInCell="1" allowOverlap="1" wp14:anchorId="139EBDDF" wp14:editId="3EE7F258">
                      <wp:simplePos x="0" y="0"/>
                      <wp:positionH relativeFrom="column">
                        <wp:posOffset>0</wp:posOffset>
                      </wp:positionH>
                      <wp:positionV relativeFrom="paragraph">
                        <wp:posOffset>0</wp:posOffset>
                      </wp:positionV>
                      <wp:extent cx="76200" cy="28575"/>
                      <wp:effectExtent l="19050" t="19050" r="19050" b="28575"/>
                      <wp:wrapNone/>
                      <wp:docPr id="3694" name="Text Box 235">
                        <a:extLst xmlns:a="http://schemas.openxmlformats.org/drawingml/2006/main">
                          <a:ext uri="{FF2B5EF4-FFF2-40B4-BE49-F238E27FC236}">
                            <a16:creationId xmlns:a16="http://schemas.microsoft.com/office/drawing/2014/main" id="{00000000-0008-0000-0000-00006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2F2321" id="Text Box 235" o:spid="_x0000_s1026" type="#_x0000_t202" style="position:absolute;margin-left:0;margin-top:0;width:6pt;height:2.25pt;z-index:2554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42944" behindDoc="0" locked="0" layoutInCell="1" allowOverlap="1" wp14:anchorId="4BE6E130" wp14:editId="260B8720">
                      <wp:simplePos x="0" y="0"/>
                      <wp:positionH relativeFrom="column">
                        <wp:posOffset>0</wp:posOffset>
                      </wp:positionH>
                      <wp:positionV relativeFrom="paragraph">
                        <wp:posOffset>0</wp:posOffset>
                      </wp:positionV>
                      <wp:extent cx="76200" cy="28575"/>
                      <wp:effectExtent l="19050" t="19050" r="19050" b="28575"/>
                      <wp:wrapNone/>
                      <wp:docPr id="3695" name="Text Box 234">
                        <a:extLst xmlns:a="http://schemas.openxmlformats.org/drawingml/2006/main">
                          <a:ext uri="{FF2B5EF4-FFF2-40B4-BE49-F238E27FC236}">
                            <a16:creationId xmlns:a16="http://schemas.microsoft.com/office/drawing/2014/main" id="{00000000-0008-0000-0000-00006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9658ABA" id="Text Box 234" o:spid="_x0000_s1026" type="#_x0000_t202" style="position:absolute;margin-left:0;margin-top:0;width:6pt;height:2.25pt;z-index:25544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43968" behindDoc="0" locked="0" layoutInCell="1" allowOverlap="1" wp14:anchorId="7359CBB8" wp14:editId="1F6DFBFD">
                      <wp:simplePos x="0" y="0"/>
                      <wp:positionH relativeFrom="column">
                        <wp:posOffset>0</wp:posOffset>
                      </wp:positionH>
                      <wp:positionV relativeFrom="paragraph">
                        <wp:posOffset>0</wp:posOffset>
                      </wp:positionV>
                      <wp:extent cx="76200" cy="28575"/>
                      <wp:effectExtent l="19050" t="19050" r="19050" b="28575"/>
                      <wp:wrapNone/>
                      <wp:docPr id="3696" name="Text Box 233">
                        <a:extLst xmlns:a="http://schemas.openxmlformats.org/drawingml/2006/main">
                          <a:ext uri="{FF2B5EF4-FFF2-40B4-BE49-F238E27FC236}">
                            <a16:creationId xmlns:a16="http://schemas.microsoft.com/office/drawing/2014/main" id="{00000000-0008-0000-0000-00007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704BD1" id="Text Box 233" o:spid="_x0000_s1026" type="#_x0000_t202" style="position:absolute;margin-left:0;margin-top:0;width:6pt;height:2.25pt;z-index:25544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44992" behindDoc="0" locked="0" layoutInCell="1" allowOverlap="1" wp14:anchorId="56E95784" wp14:editId="01A0CC23">
                      <wp:simplePos x="0" y="0"/>
                      <wp:positionH relativeFrom="column">
                        <wp:posOffset>0</wp:posOffset>
                      </wp:positionH>
                      <wp:positionV relativeFrom="paragraph">
                        <wp:posOffset>0</wp:posOffset>
                      </wp:positionV>
                      <wp:extent cx="76200" cy="28575"/>
                      <wp:effectExtent l="19050" t="19050" r="19050" b="28575"/>
                      <wp:wrapNone/>
                      <wp:docPr id="3697" name="Text Box 232">
                        <a:extLst xmlns:a="http://schemas.openxmlformats.org/drawingml/2006/main">
                          <a:ext uri="{FF2B5EF4-FFF2-40B4-BE49-F238E27FC236}">
                            <a16:creationId xmlns:a16="http://schemas.microsoft.com/office/drawing/2014/main" id="{00000000-0008-0000-0000-00007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9135B6" id="Text Box 232" o:spid="_x0000_s1026" type="#_x0000_t202" style="position:absolute;margin-left:0;margin-top:0;width:6pt;height:2.25pt;z-index:25544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46016" behindDoc="0" locked="0" layoutInCell="1" allowOverlap="1" wp14:anchorId="50CF3E97" wp14:editId="5DBAE12E">
                      <wp:simplePos x="0" y="0"/>
                      <wp:positionH relativeFrom="column">
                        <wp:posOffset>0</wp:posOffset>
                      </wp:positionH>
                      <wp:positionV relativeFrom="paragraph">
                        <wp:posOffset>0</wp:posOffset>
                      </wp:positionV>
                      <wp:extent cx="76200" cy="28575"/>
                      <wp:effectExtent l="19050" t="19050" r="19050" b="28575"/>
                      <wp:wrapNone/>
                      <wp:docPr id="3698" name="Text Box 231">
                        <a:extLst xmlns:a="http://schemas.openxmlformats.org/drawingml/2006/main">
                          <a:ext uri="{FF2B5EF4-FFF2-40B4-BE49-F238E27FC236}">
                            <a16:creationId xmlns:a16="http://schemas.microsoft.com/office/drawing/2014/main" id="{00000000-0008-0000-0000-00007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62922E" id="Text Box 231" o:spid="_x0000_s1026" type="#_x0000_t202" style="position:absolute;margin-left:0;margin-top:0;width:6pt;height:2.25pt;z-index:25544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47040" behindDoc="0" locked="0" layoutInCell="1" allowOverlap="1" wp14:anchorId="39A10651" wp14:editId="0AE7336F">
                      <wp:simplePos x="0" y="0"/>
                      <wp:positionH relativeFrom="column">
                        <wp:posOffset>0</wp:posOffset>
                      </wp:positionH>
                      <wp:positionV relativeFrom="paragraph">
                        <wp:posOffset>0</wp:posOffset>
                      </wp:positionV>
                      <wp:extent cx="76200" cy="28575"/>
                      <wp:effectExtent l="19050" t="19050" r="19050" b="28575"/>
                      <wp:wrapNone/>
                      <wp:docPr id="3699" name="Text Box 230">
                        <a:extLst xmlns:a="http://schemas.openxmlformats.org/drawingml/2006/main">
                          <a:ext uri="{FF2B5EF4-FFF2-40B4-BE49-F238E27FC236}">
                            <a16:creationId xmlns:a16="http://schemas.microsoft.com/office/drawing/2014/main" id="{00000000-0008-0000-0000-00007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79E070" id="Text Box 230" o:spid="_x0000_s1026" type="#_x0000_t202" style="position:absolute;margin-left:0;margin-top:0;width:6pt;height:2.25pt;z-index:25544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48064" behindDoc="0" locked="0" layoutInCell="1" allowOverlap="1" wp14:anchorId="717C14A2" wp14:editId="6CE50768">
                      <wp:simplePos x="0" y="0"/>
                      <wp:positionH relativeFrom="column">
                        <wp:posOffset>0</wp:posOffset>
                      </wp:positionH>
                      <wp:positionV relativeFrom="paragraph">
                        <wp:posOffset>0</wp:posOffset>
                      </wp:positionV>
                      <wp:extent cx="76200" cy="28575"/>
                      <wp:effectExtent l="19050" t="19050" r="19050" b="28575"/>
                      <wp:wrapNone/>
                      <wp:docPr id="3700" name="Text Box 229">
                        <a:extLst xmlns:a="http://schemas.openxmlformats.org/drawingml/2006/main">
                          <a:ext uri="{FF2B5EF4-FFF2-40B4-BE49-F238E27FC236}">
                            <a16:creationId xmlns:a16="http://schemas.microsoft.com/office/drawing/2014/main" id="{00000000-0008-0000-0000-00007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CD4F3F" id="Text Box 229" o:spid="_x0000_s1026" type="#_x0000_t202" style="position:absolute;margin-left:0;margin-top:0;width:6pt;height:2.25pt;z-index:25544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49088" behindDoc="0" locked="0" layoutInCell="1" allowOverlap="1" wp14:anchorId="4030886F" wp14:editId="60119DAB">
                      <wp:simplePos x="0" y="0"/>
                      <wp:positionH relativeFrom="column">
                        <wp:posOffset>0</wp:posOffset>
                      </wp:positionH>
                      <wp:positionV relativeFrom="paragraph">
                        <wp:posOffset>0</wp:posOffset>
                      </wp:positionV>
                      <wp:extent cx="76200" cy="28575"/>
                      <wp:effectExtent l="19050" t="19050" r="19050" b="28575"/>
                      <wp:wrapNone/>
                      <wp:docPr id="3701" name="Text Box 228">
                        <a:extLst xmlns:a="http://schemas.openxmlformats.org/drawingml/2006/main">
                          <a:ext uri="{FF2B5EF4-FFF2-40B4-BE49-F238E27FC236}">
                            <a16:creationId xmlns:a16="http://schemas.microsoft.com/office/drawing/2014/main" id="{00000000-0008-0000-0000-00007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8D9B06" id="Text Box 228" o:spid="_x0000_s1026" type="#_x0000_t202" style="position:absolute;margin-left:0;margin-top:0;width:6pt;height:2.25pt;z-index:25544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50112" behindDoc="0" locked="0" layoutInCell="1" allowOverlap="1" wp14:anchorId="20EECE49" wp14:editId="31028229">
                      <wp:simplePos x="0" y="0"/>
                      <wp:positionH relativeFrom="column">
                        <wp:posOffset>0</wp:posOffset>
                      </wp:positionH>
                      <wp:positionV relativeFrom="paragraph">
                        <wp:posOffset>0</wp:posOffset>
                      </wp:positionV>
                      <wp:extent cx="76200" cy="28575"/>
                      <wp:effectExtent l="19050" t="19050" r="19050" b="28575"/>
                      <wp:wrapNone/>
                      <wp:docPr id="3702" name="Text Box 227">
                        <a:extLst xmlns:a="http://schemas.openxmlformats.org/drawingml/2006/main">
                          <a:ext uri="{FF2B5EF4-FFF2-40B4-BE49-F238E27FC236}">
                            <a16:creationId xmlns:a16="http://schemas.microsoft.com/office/drawing/2014/main" id="{00000000-0008-0000-0000-00007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1864255" id="Text Box 227" o:spid="_x0000_s1026" type="#_x0000_t202" style="position:absolute;margin-left:0;margin-top:0;width:6pt;height:2.25pt;z-index:25545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51136" behindDoc="0" locked="0" layoutInCell="1" allowOverlap="1" wp14:anchorId="046C96B2" wp14:editId="74480890">
                      <wp:simplePos x="0" y="0"/>
                      <wp:positionH relativeFrom="column">
                        <wp:posOffset>0</wp:posOffset>
                      </wp:positionH>
                      <wp:positionV relativeFrom="paragraph">
                        <wp:posOffset>0</wp:posOffset>
                      </wp:positionV>
                      <wp:extent cx="76200" cy="28575"/>
                      <wp:effectExtent l="19050" t="19050" r="19050" b="28575"/>
                      <wp:wrapNone/>
                      <wp:docPr id="3703" name="Text Box 226">
                        <a:extLst xmlns:a="http://schemas.openxmlformats.org/drawingml/2006/main">
                          <a:ext uri="{FF2B5EF4-FFF2-40B4-BE49-F238E27FC236}">
                            <a16:creationId xmlns:a16="http://schemas.microsoft.com/office/drawing/2014/main" id="{00000000-0008-0000-0000-00007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6FDD45" id="Text Box 226" o:spid="_x0000_s1026" type="#_x0000_t202" style="position:absolute;margin-left:0;margin-top:0;width:6pt;height:2.25pt;z-index:25545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52160" behindDoc="0" locked="0" layoutInCell="1" allowOverlap="1" wp14:anchorId="54DDEBC7" wp14:editId="1737BD2A">
                      <wp:simplePos x="0" y="0"/>
                      <wp:positionH relativeFrom="column">
                        <wp:posOffset>0</wp:posOffset>
                      </wp:positionH>
                      <wp:positionV relativeFrom="paragraph">
                        <wp:posOffset>0</wp:posOffset>
                      </wp:positionV>
                      <wp:extent cx="76200" cy="28575"/>
                      <wp:effectExtent l="19050" t="19050" r="19050" b="28575"/>
                      <wp:wrapNone/>
                      <wp:docPr id="3704" name="Text Box 225">
                        <a:extLst xmlns:a="http://schemas.openxmlformats.org/drawingml/2006/main">
                          <a:ext uri="{FF2B5EF4-FFF2-40B4-BE49-F238E27FC236}">
                            <a16:creationId xmlns:a16="http://schemas.microsoft.com/office/drawing/2014/main" id="{00000000-0008-0000-0000-00007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1D4EA5" id="Text Box 225" o:spid="_x0000_s1026" type="#_x0000_t202" style="position:absolute;margin-left:0;margin-top:0;width:6pt;height:2.25pt;z-index:25545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53184" behindDoc="0" locked="0" layoutInCell="1" allowOverlap="1" wp14:anchorId="60AB0536" wp14:editId="77C92AA7">
                      <wp:simplePos x="0" y="0"/>
                      <wp:positionH relativeFrom="column">
                        <wp:posOffset>0</wp:posOffset>
                      </wp:positionH>
                      <wp:positionV relativeFrom="paragraph">
                        <wp:posOffset>0</wp:posOffset>
                      </wp:positionV>
                      <wp:extent cx="76200" cy="28575"/>
                      <wp:effectExtent l="19050" t="19050" r="19050" b="28575"/>
                      <wp:wrapNone/>
                      <wp:docPr id="3705" name="Text Box 224">
                        <a:extLst xmlns:a="http://schemas.openxmlformats.org/drawingml/2006/main">
                          <a:ext uri="{FF2B5EF4-FFF2-40B4-BE49-F238E27FC236}">
                            <a16:creationId xmlns:a16="http://schemas.microsoft.com/office/drawing/2014/main" id="{00000000-0008-0000-0000-00007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E06660" id="Text Box 224" o:spid="_x0000_s1026" type="#_x0000_t202" style="position:absolute;margin-left:0;margin-top:0;width:6pt;height:2.25pt;z-index:25545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54208" behindDoc="0" locked="0" layoutInCell="1" allowOverlap="1" wp14:anchorId="1BF3D33E" wp14:editId="2211D78A">
                      <wp:simplePos x="0" y="0"/>
                      <wp:positionH relativeFrom="column">
                        <wp:posOffset>0</wp:posOffset>
                      </wp:positionH>
                      <wp:positionV relativeFrom="paragraph">
                        <wp:posOffset>0</wp:posOffset>
                      </wp:positionV>
                      <wp:extent cx="76200" cy="28575"/>
                      <wp:effectExtent l="19050" t="19050" r="19050" b="28575"/>
                      <wp:wrapNone/>
                      <wp:docPr id="3706" name="Text Box 223">
                        <a:extLst xmlns:a="http://schemas.openxmlformats.org/drawingml/2006/main">
                          <a:ext uri="{FF2B5EF4-FFF2-40B4-BE49-F238E27FC236}">
                            <a16:creationId xmlns:a16="http://schemas.microsoft.com/office/drawing/2014/main" id="{00000000-0008-0000-0000-00007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1C607C" id="Text Box 223" o:spid="_x0000_s1026" type="#_x0000_t202" style="position:absolute;margin-left:0;margin-top:0;width:6pt;height:2.25pt;z-index:25545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55232" behindDoc="0" locked="0" layoutInCell="1" allowOverlap="1" wp14:anchorId="73FBB734" wp14:editId="0DF46045">
                      <wp:simplePos x="0" y="0"/>
                      <wp:positionH relativeFrom="column">
                        <wp:posOffset>0</wp:posOffset>
                      </wp:positionH>
                      <wp:positionV relativeFrom="paragraph">
                        <wp:posOffset>0</wp:posOffset>
                      </wp:positionV>
                      <wp:extent cx="76200" cy="28575"/>
                      <wp:effectExtent l="19050" t="19050" r="19050" b="28575"/>
                      <wp:wrapNone/>
                      <wp:docPr id="3707" name="Text Box 222">
                        <a:extLst xmlns:a="http://schemas.openxmlformats.org/drawingml/2006/main">
                          <a:ext uri="{FF2B5EF4-FFF2-40B4-BE49-F238E27FC236}">
                            <a16:creationId xmlns:a16="http://schemas.microsoft.com/office/drawing/2014/main" id="{00000000-0008-0000-0000-00007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16689D" id="Text Box 222" o:spid="_x0000_s1026" type="#_x0000_t202" style="position:absolute;margin-left:0;margin-top:0;width:6pt;height:2.25pt;z-index:25545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56256" behindDoc="0" locked="0" layoutInCell="1" allowOverlap="1" wp14:anchorId="1AB04340" wp14:editId="516CE818">
                      <wp:simplePos x="0" y="0"/>
                      <wp:positionH relativeFrom="column">
                        <wp:posOffset>0</wp:posOffset>
                      </wp:positionH>
                      <wp:positionV relativeFrom="paragraph">
                        <wp:posOffset>0</wp:posOffset>
                      </wp:positionV>
                      <wp:extent cx="76200" cy="28575"/>
                      <wp:effectExtent l="19050" t="19050" r="19050" b="28575"/>
                      <wp:wrapNone/>
                      <wp:docPr id="3708" name="Text Box 221">
                        <a:extLst xmlns:a="http://schemas.openxmlformats.org/drawingml/2006/main">
                          <a:ext uri="{FF2B5EF4-FFF2-40B4-BE49-F238E27FC236}">
                            <a16:creationId xmlns:a16="http://schemas.microsoft.com/office/drawing/2014/main" id="{00000000-0008-0000-0000-00007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5AD54E" id="Text Box 221" o:spid="_x0000_s1026" type="#_x0000_t202" style="position:absolute;margin-left:0;margin-top:0;width:6pt;height:2.25pt;z-index:25545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57280" behindDoc="0" locked="0" layoutInCell="1" allowOverlap="1" wp14:anchorId="77109D60" wp14:editId="25963AF1">
                      <wp:simplePos x="0" y="0"/>
                      <wp:positionH relativeFrom="column">
                        <wp:posOffset>0</wp:posOffset>
                      </wp:positionH>
                      <wp:positionV relativeFrom="paragraph">
                        <wp:posOffset>0</wp:posOffset>
                      </wp:positionV>
                      <wp:extent cx="76200" cy="28575"/>
                      <wp:effectExtent l="19050" t="19050" r="19050" b="28575"/>
                      <wp:wrapNone/>
                      <wp:docPr id="3709" name="Text Box 220">
                        <a:extLst xmlns:a="http://schemas.openxmlformats.org/drawingml/2006/main">
                          <a:ext uri="{FF2B5EF4-FFF2-40B4-BE49-F238E27FC236}">
                            <a16:creationId xmlns:a16="http://schemas.microsoft.com/office/drawing/2014/main" id="{00000000-0008-0000-0000-00007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88362E" id="Text Box 220" o:spid="_x0000_s1026" type="#_x0000_t202" style="position:absolute;margin-left:0;margin-top:0;width:6pt;height:2.25pt;z-index:25545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58304" behindDoc="0" locked="0" layoutInCell="1" allowOverlap="1" wp14:anchorId="537275BE" wp14:editId="68DF5B56">
                      <wp:simplePos x="0" y="0"/>
                      <wp:positionH relativeFrom="column">
                        <wp:posOffset>0</wp:posOffset>
                      </wp:positionH>
                      <wp:positionV relativeFrom="paragraph">
                        <wp:posOffset>0</wp:posOffset>
                      </wp:positionV>
                      <wp:extent cx="76200" cy="28575"/>
                      <wp:effectExtent l="19050" t="19050" r="19050" b="28575"/>
                      <wp:wrapNone/>
                      <wp:docPr id="3710" name="Text Box 219">
                        <a:extLst xmlns:a="http://schemas.openxmlformats.org/drawingml/2006/main">
                          <a:ext uri="{FF2B5EF4-FFF2-40B4-BE49-F238E27FC236}">
                            <a16:creationId xmlns:a16="http://schemas.microsoft.com/office/drawing/2014/main" id="{00000000-0008-0000-0000-00007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D312614" id="Text Box 219" o:spid="_x0000_s1026" type="#_x0000_t202" style="position:absolute;margin-left:0;margin-top:0;width:6pt;height:2.25pt;z-index:2554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59328" behindDoc="0" locked="0" layoutInCell="1" allowOverlap="1" wp14:anchorId="691BDC41" wp14:editId="5AEDC1E3">
                      <wp:simplePos x="0" y="0"/>
                      <wp:positionH relativeFrom="column">
                        <wp:posOffset>0</wp:posOffset>
                      </wp:positionH>
                      <wp:positionV relativeFrom="paragraph">
                        <wp:posOffset>0</wp:posOffset>
                      </wp:positionV>
                      <wp:extent cx="76200" cy="28575"/>
                      <wp:effectExtent l="19050" t="19050" r="19050" b="28575"/>
                      <wp:wrapNone/>
                      <wp:docPr id="3711" name="Text Box 218">
                        <a:extLst xmlns:a="http://schemas.openxmlformats.org/drawingml/2006/main">
                          <a:ext uri="{FF2B5EF4-FFF2-40B4-BE49-F238E27FC236}">
                            <a16:creationId xmlns:a16="http://schemas.microsoft.com/office/drawing/2014/main" id="{00000000-0008-0000-0000-00007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D1A315" id="Text Box 218" o:spid="_x0000_s1026" type="#_x0000_t202" style="position:absolute;margin-left:0;margin-top:0;width:6pt;height:2.25pt;z-index:25545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60352" behindDoc="0" locked="0" layoutInCell="1" allowOverlap="1" wp14:anchorId="6CDD8878" wp14:editId="1C1504C1">
                      <wp:simplePos x="0" y="0"/>
                      <wp:positionH relativeFrom="column">
                        <wp:posOffset>0</wp:posOffset>
                      </wp:positionH>
                      <wp:positionV relativeFrom="paragraph">
                        <wp:posOffset>0</wp:posOffset>
                      </wp:positionV>
                      <wp:extent cx="76200" cy="28575"/>
                      <wp:effectExtent l="19050" t="19050" r="19050" b="28575"/>
                      <wp:wrapNone/>
                      <wp:docPr id="3712" name="Text Box 217">
                        <a:extLst xmlns:a="http://schemas.openxmlformats.org/drawingml/2006/main">
                          <a:ext uri="{FF2B5EF4-FFF2-40B4-BE49-F238E27FC236}">
                            <a16:creationId xmlns:a16="http://schemas.microsoft.com/office/drawing/2014/main" id="{00000000-0008-0000-0000-00008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68FC91" id="Text Box 217" o:spid="_x0000_s1026" type="#_x0000_t202" style="position:absolute;margin-left:0;margin-top:0;width:6pt;height:2.25pt;z-index:25546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61376" behindDoc="0" locked="0" layoutInCell="1" allowOverlap="1" wp14:anchorId="09C96227" wp14:editId="3846481F">
                      <wp:simplePos x="0" y="0"/>
                      <wp:positionH relativeFrom="column">
                        <wp:posOffset>0</wp:posOffset>
                      </wp:positionH>
                      <wp:positionV relativeFrom="paragraph">
                        <wp:posOffset>0</wp:posOffset>
                      </wp:positionV>
                      <wp:extent cx="76200" cy="28575"/>
                      <wp:effectExtent l="19050" t="19050" r="19050" b="28575"/>
                      <wp:wrapNone/>
                      <wp:docPr id="3713" name="Text Box 216">
                        <a:extLst xmlns:a="http://schemas.openxmlformats.org/drawingml/2006/main">
                          <a:ext uri="{FF2B5EF4-FFF2-40B4-BE49-F238E27FC236}">
                            <a16:creationId xmlns:a16="http://schemas.microsoft.com/office/drawing/2014/main" id="{00000000-0008-0000-0000-00008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AC4544" id="Text Box 216" o:spid="_x0000_s1026" type="#_x0000_t202" style="position:absolute;margin-left:0;margin-top:0;width:6pt;height:2.25pt;z-index:25546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62400" behindDoc="0" locked="0" layoutInCell="1" allowOverlap="1" wp14:anchorId="0DC71DB4" wp14:editId="01DA3883">
                      <wp:simplePos x="0" y="0"/>
                      <wp:positionH relativeFrom="column">
                        <wp:posOffset>0</wp:posOffset>
                      </wp:positionH>
                      <wp:positionV relativeFrom="paragraph">
                        <wp:posOffset>0</wp:posOffset>
                      </wp:positionV>
                      <wp:extent cx="76200" cy="28575"/>
                      <wp:effectExtent l="19050" t="19050" r="19050" b="28575"/>
                      <wp:wrapNone/>
                      <wp:docPr id="3714" name="Text Box 215">
                        <a:extLst xmlns:a="http://schemas.openxmlformats.org/drawingml/2006/main">
                          <a:ext uri="{FF2B5EF4-FFF2-40B4-BE49-F238E27FC236}">
                            <a16:creationId xmlns:a16="http://schemas.microsoft.com/office/drawing/2014/main" id="{00000000-0008-0000-0000-00008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60983E" id="Text Box 215" o:spid="_x0000_s1026" type="#_x0000_t202" style="position:absolute;margin-left:0;margin-top:0;width:6pt;height:2.25pt;z-index:25546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63424" behindDoc="0" locked="0" layoutInCell="1" allowOverlap="1" wp14:anchorId="2ACB4A53" wp14:editId="5C545496">
                      <wp:simplePos x="0" y="0"/>
                      <wp:positionH relativeFrom="column">
                        <wp:posOffset>0</wp:posOffset>
                      </wp:positionH>
                      <wp:positionV relativeFrom="paragraph">
                        <wp:posOffset>0</wp:posOffset>
                      </wp:positionV>
                      <wp:extent cx="76200" cy="28575"/>
                      <wp:effectExtent l="19050" t="19050" r="19050" b="28575"/>
                      <wp:wrapNone/>
                      <wp:docPr id="3715" name="Text Box 214">
                        <a:extLst xmlns:a="http://schemas.openxmlformats.org/drawingml/2006/main">
                          <a:ext uri="{FF2B5EF4-FFF2-40B4-BE49-F238E27FC236}">
                            <a16:creationId xmlns:a16="http://schemas.microsoft.com/office/drawing/2014/main" id="{00000000-0008-0000-0000-00008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2D19BF" id="Text Box 214" o:spid="_x0000_s1026" type="#_x0000_t202" style="position:absolute;margin-left:0;margin-top:0;width:6pt;height:2.25pt;z-index:25546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64448" behindDoc="0" locked="0" layoutInCell="1" allowOverlap="1" wp14:anchorId="53EF1403" wp14:editId="0F526495">
                      <wp:simplePos x="0" y="0"/>
                      <wp:positionH relativeFrom="column">
                        <wp:posOffset>0</wp:posOffset>
                      </wp:positionH>
                      <wp:positionV relativeFrom="paragraph">
                        <wp:posOffset>0</wp:posOffset>
                      </wp:positionV>
                      <wp:extent cx="76200" cy="28575"/>
                      <wp:effectExtent l="19050" t="19050" r="19050" b="28575"/>
                      <wp:wrapNone/>
                      <wp:docPr id="3716" name="Text Box 213">
                        <a:extLst xmlns:a="http://schemas.openxmlformats.org/drawingml/2006/main">
                          <a:ext uri="{FF2B5EF4-FFF2-40B4-BE49-F238E27FC236}">
                            <a16:creationId xmlns:a16="http://schemas.microsoft.com/office/drawing/2014/main" id="{00000000-0008-0000-0000-00008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254418" id="Text Box 213" o:spid="_x0000_s1026" type="#_x0000_t202" style="position:absolute;margin-left:0;margin-top:0;width:6pt;height:2.25pt;z-index:25546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65472" behindDoc="0" locked="0" layoutInCell="1" allowOverlap="1" wp14:anchorId="15DFAA55" wp14:editId="518C0B73">
                      <wp:simplePos x="0" y="0"/>
                      <wp:positionH relativeFrom="column">
                        <wp:posOffset>0</wp:posOffset>
                      </wp:positionH>
                      <wp:positionV relativeFrom="paragraph">
                        <wp:posOffset>0</wp:posOffset>
                      </wp:positionV>
                      <wp:extent cx="76200" cy="28575"/>
                      <wp:effectExtent l="19050" t="19050" r="19050" b="28575"/>
                      <wp:wrapNone/>
                      <wp:docPr id="3717" name="Text Box 212">
                        <a:extLst xmlns:a="http://schemas.openxmlformats.org/drawingml/2006/main">
                          <a:ext uri="{FF2B5EF4-FFF2-40B4-BE49-F238E27FC236}">
                            <a16:creationId xmlns:a16="http://schemas.microsoft.com/office/drawing/2014/main" id="{00000000-0008-0000-0000-00008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4674284" id="Text Box 212" o:spid="_x0000_s1026" type="#_x0000_t202" style="position:absolute;margin-left:0;margin-top:0;width:6pt;height:2.25pt;z-index:25546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66496" behindDoc="0" locked="0" layoutInCell="1" allowOverlap="1" wp14:anchorId="4096404B" wp14:editId="2FC29D41">
                      <wp:simplePos x="0" y="0"/>
                      <wp:positionH relativeFrom="column">
                        <wp:posOffset>0</wp:posOffset>
                      </wp:positionH>
                      <wp:positionV relativeFrom="paragraph">
                        <wp:posOffset>0</wp:posOffset>
                      </wp:positionV>
                      <wp:extent cx="76200" cy="28575"/>
                      <wp:effectExtent l="19050" t="19050" r="19050" b="28575"/>
                      <wp:wrapNone/>
                      <wp:docPr id="3718" name="Text Box 211">
                        <a:extLst xmlns:a="http://schemas.openxmlformats.org/drawingml/2006/main">
                          <a:ext uri="{FF2B5EF4-FFF2-40B4-BE49-F238E27FC236}">
                            <a16:creationId xmlns:a16="http://schemas.microsoft.com/office/drawing/2014/main" id="{00000000-0008-0000-0000-00008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A49438" id="Text Box 211" o:spid="_x0000_s1026" type="#_x0000_t202" style="position:absolute;margin-left:0;margin-top:0;width:6pt;height:2.25pt;z-index:25546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67520" behindDoc="0" locked="0" layoutInCell="1" allowOverlap="1" wp14:anchorId="5F2D46AD" wp14:editId="354B0BB0">
                      <wp:simplePos x="0" y="0"/>
                      <wp:positionH relativeFrom="column">
                        <wp:posOffset>0</wp:posOffset>
                      </wp:positionH>
                      <wp:positionV relativeFrom="paragraph">
                        <wp:posOffset>0</wp:posOffset>
                      </wp:positionV>
                      <wp:extent cx="76200" cy="28575"/>
                      <wp:effectExtent l="19050" t="19050" r="19050" b="28575"/>
                      <wp:wrapNone/>
                      <wp:docPr id="3719" name="Text Box 210">
                        <a:extLst xmlns:a="http://schemas.openxmlformats.org/drawingml/2006/main">
                          <a:ext uri="{FF2B5EF4-FFF2-40B4-BE49-F238E27FC236}">
                            <a16:creationId xmlns:a16="http://schemas.microsoft.com/office/drawing/2014/main" id="{00000000-0008-0000-0000-00008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2E5608" id="Text Box 210" o:spid="_x0000_s1026" type="#_x0000_t202" style="position:absolute;margin-left:0;margin-top:0;width:6pt;height:2.25pt;z-index:2554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68544" behindDoc="0" locked="0" layoutInCell="1" allowOverlap="1" wp14:anchorId="66FD34FC" wp14:editId="413DD2BF">
                      <wp:simplePos x="0" y="0"/>
                      <wp:positionH relativeFrom="column">
                        <wp:posOffset>0</wp:posOffset>
                      </wp:positionH>
                      <wp:positionV relativeFrom="paragraph">
                        <wp:posOffset>0</wp:posOffset>
                      </wp:positionV>
                      <wp:extent cx="76200" cy="28575"/>
                      <wp:effectExtent l="19050" t="19050" r="19050" b="28575"/>
                      <wp:wrapNone/>
                      <wp:docPr id="3720" name="Text Box 209">
                        <a:extLst xmlns:a="http://schemas.openxmlformats.org/drawingml/2006/main">
                          <a:ext uri="{FF2B5EF4-FFF2-40B4-BE49-F238E27FC236}">
                            <a16:creationId xmlns:a16="http://schemas.microsoft.com/office/drawing/2014/main" id="{00000000-0008-0000-0000-00008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AA51256" id="Text Box 209" o:spid="_x0000_s1026" type="#_x0000_t202" style="position:absolute;margin-left:0;margin-top:0;width:6pt;height:2.25pt;z-index:25546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69568" behindDoc="0" locked="0" layoutInCell="1" allowOverlap="1" wp14:anchorId="1AE69518" wp14:editId="782FCAE7">
                      <wp:simplePos x="0" y="0"/>
                      <wp:positionH relativeFrom="column">
                        <wp:posOffset>0</wp:posOffset>
                      </wp:positionH>
                      <wp:positionV relativeFrom="paragraph">
                        <wp:posOffset>0</wp:posOffset>
                      </wp:positionV>
                      <wp:extent cx="76200" cy="28575"/>
                      <wp:effectExtent l="19050" t="19050" r="19050" b="28575"/>
                      <wp:wrapNone/>
                      <wp:docPr id="3721" name="Text Box 208">
                        <a:extLst xmlns:a="http://schemas.openxmlformats.org/drawingml/2006/main">
                          <a:ext uri="{FF2B5EF4-FFF2-40B4-BE49-F238E27FC236}">
                            <a16:creationId xmlns:a16="http://schemas.microsoft.com/office/drawing/2014/main" id="{00000000-0008-0000-0000-00008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DA0652" id="Text Box 208" o:spid="_x0000_s1026" type="#_x0000_t202" style="position:absolute;margin-left:0;margin-top:0;width:6pt;height:2.25pt;z-index:2554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70592" behindDoc="0" locked="0" layoutInCell="1" allowOverlap="1" wp14:anchorId="1AF282A0" wp14:editId="044B3C07">
                      <wp:simplePos x="0" y="0"/>
                      <wp:positionH relativeFrom="column">
                        <wp:posOffset>0</wp:posOffset>
                      </wp:positionH>
                      <wp:positionV relativeFrom="paragraph">
                        <wp:posOffset>0</wp:posOffset>
                      </wp:positionV>
                      <wp:extent cx="76200" cy="28575"/>
                      <wp:effectExtent l="19050" t="19050" r="19050" b="28575"/>
                      <wp:wrapNone/>
                      <wp:docPr id="3722" name="Text Box 207">
                        <a:extLst xmlns:a="http://schemas.openxmlformats.org/drawingml/2006/main">
                          <a:ext uri="{FF2B5EF4-FFF2-40B4-BE49-F238E27FC236}">
                            <a16:creationId xmlns:a16="http://schemas.microsoft.com/office/drawing/2014/main" id="{00000000-0008-0000-0000-00008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7AE337" id="Text Box 207" o:spid="_x0000_s1026" type="#_x0000_t202" style="position:absolute;margin-left:0;margin-top:0;width:6pt;height:2.25pt;z-index:2554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71616" behindDoc="0" locked="0" layoutInCell="1" allowOverlap="1" wp14:anchorId="648A03D9" wp14:editId="456EAD07">
                      <wp:simplePos x="0" y="0"/>
                      <wp:positionH relativeFrom="column">
                        <wp:posOffset>0</wp:posOffset>
                      </wp:positionH>
                      <wp:positionV relativeFrom="paragraph">
                        <wp:posOffset>0</wp:posOffset>
                      </wp:positionV>
                      <wp:extent cx="76200" cy="28575"/>
                      <wp:effectExtent l="19050" t="19050" r="19050" b="28575"/>
                      <wp:wrapNone/>
                      <wp:docPr id="3723" name="Text Box 206">
                        <a:extLst xmlns:a="http://schemas.openxmlformats.org/drawingml/2006/main">
                          <a:ext uri="{FF2B5EF4-FFF2-40B4-BE49-F238E27FC236}">
                            <a16:creationId xmlns:a16="http://schemas.microsoft.com/office/drawing/2014/main" id="{00000000-0008-0000-0000-00008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71323ED" id="Text Box 206" o:spid="_x0000_s1026" type="#_x0000_t202" style="position:absolute;margin-left:0;margin-top:0;width:6pt;height:2.25pt;z-index:2554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72640" behindDoc="0" locked="0" layoutInCell="1" allowOverlap="1" wp14:anchorId="1DC27FDD" wp14:editId="1A015402">
                      <wp:simplePos x="0" y="0"/>
                      <wp:positionH relativeFrom="column">
                        <wp:posOffset>0</wp:posOffset>
                      </wp:positionH>
                      <wp:positionV relativeFrom="paragraph">
                        <wp:posOffset>0</wp:posOffset>
                      </wp:positionV>
                      <wp:extent cx="76200" cy="28575"/>
                      <wp:effectExtent l="19050" t="19050" r="19050" b="28575"/>
                      <wp:wrapNone/>
                      <wp:docPr id="3724" name="Text Box 205">
                        <a:extLst xmlns:a="http://schemas.openxmlformats.org/drawingml/2006/main">
                          <a:ext uri="{FF2B5EF4-FFF2-40B4-BE49-F238E27FC236}">
                            <a16:creationId xmlns:a16="http://schemas.microsoft.com/office/drawing/2014/main" id="{00000000-0008-0000-0000-00008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9DC809" id="Text Box 205" o:spid="_x0000_s1026" type="#_x0000_t202" style="position:absolute;margin-left:0;margin-top:0;width:6pt;height:2.25pt;z-index:25547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73664" behindDoc="0" locked="0" layoutInCell="1" allowOverlap="1" wp14:anchorId="49B00791" wp14:editId="220C777E">
                      <wp:simplePos x="0" y="0"/>
                      <wp:positionH relativeFrom="column">
                        <wp:posOffset>0</wp:posOffset>
                      </wp:positionH>
                      <wp:positionV relativeFrom="paragraph">
                        <wp:posOffset>0</wp:posOffset>
                      </wp:positionV>
                      <wp:extent cx="76200" cy="28575"/>
                      <wp:effectExtent l="19050" t="19050" r="19050" b="28575"/>
                      <wp:wrapNone/>
                      <wp:docPr id="3725" name="Text Box 204">
                        <a:extLst xmlns:a="http://schemas.openxmlformats.org/drawingml/2006/main">
                          <a:ext uri="{FF2B5EF4-FFF2-40B4-BE49-F238E27FC236}">
                            <a16:creationId xmlns:a16="http://schemas.microsoft.com/office/drawing/2014/main" id="{00000000-0008-0000-0000-00008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4093071" id="Text Box 204" o:spid="_x0000_s1026" type="#_x0000_t202" style="position:absolute;margin-left:0;margin-top:0;width:6pt;height:2.25pt;z-index:25547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74688" behindDoc="0" locked="0" layoutInCell="1" allowOverlap="1" wp14:anchorId="011F2E0E" wp14:editId="2743EDF6">
                      <wp:simplePos x="0" y="0"/>
                      <wp:positionH relativeFrom="column">
                        <wp:posOffset>0</wp:posOffset>
                      </wp:positionH>
                      <wp:positionV relativeFrom="paragraph">
                        <wp:posOffset>0</wp:posOffset>
                      </wp:positionV>
                      <wp:extent cx="76200" cy="28575"/>
                      <wp:effectExtent l="19050" t="19050" r="19050" b="28575"/>
                      <wp:wrapNone/>
                      <wp:docPr id="3726" name="Text Box 203">
                        <a:extLst xmlns:a="http://schemas.openxmlformats.org/drawingml/2006/main">
                          <a:ext uri="{FF2B5EF4-FFF2-40B4-BE49-F238E27FC236}">
                            <a16:creationId xmlns:a16="http://schemas.microsoft.com/office/drawing/2014/main" id="{00000000-0008-0000-0000-00008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9FE2C8" id="Text Box 203" o:spid="_x0000_s1026" type="#_x0000_t202" style="position:absolute;margin-left:0;margin-top:0;width:6pt;height:2.25pt;z-index:25547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75712" behindDoc="0" locked="0" layoutInCell="1" allowOverlap="1" wp14:anchorId="2436838A" wp14:editId="05664487">
                      <wp:simplePos x="0" y="0"/>
                      <wp:positionH relativeFrom="column">
                        <wp:posOffset>0</wp:posOffset>
                      </wp:positionH>
                      <wp:positionV relativeFrom="paragraph">
                        <wp:posOffset>0</wp:posOffset>
                      </wp:positionV>
                      <wp:extent cx="76200" cy="28575"/>
                      <wp:effectExtent l="19050" t="19050" r="19050" b="28575"/>
                      <wp:wrapNone/>
                      <wp:docPr id="3727" name="Text Box 202">
                        <a:extLst xmlns:a="http://schemas.openxmlformats.org/drawingml/2006/main">
                          <a:ext uri="{FF2B5EF4-FFF2-40B4-BE49-F238E27FC236}">
                            <a16:creationId xmlns:a16="http://schemas.microsoft.com/office/drawing/2014/main" id="{00000000-0008-0000-0000-00008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6E551E" id="Text Box 202" o:spid="_x0000_s1026" type="#_x0000_t202" style="position:absolute;margin-left:0;margin-top:0;width:6pt;height:2.25pt;z-index:25547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76736" behindDoc="0" locked="0" layoutInCell="1" allowOverlap="1" wp14:anchorId="5A60FE4E" wp14:editId="3CCB084B">
                      <wp:simplePos x="0" y="0"/>
                      <wp:positionH relativeFrom="column">
                        <wp:posOffset>0</wp:posOffset>
                      </wp:positionH>
                      <wp:positionV relativeFrom="paragraph">
                        <wp:posOffset>0</wp:posOffset>
                      </wp:positionV>
                      <wp:extent cx="76200" cy="28575"/>
                      <wp:effectExtent l="19050" t="19050" r="19050" b="28575"/>
                      <wp:wrapNone/>
                      <wp:docPr id="3728" name="Text Box 201">
                        <a:extLst xmlns:a="http://schemas.openxmlformats.org/drawingml/2006/main">
                          <a:ext uri="{FF2B5EF4-FFF2-40B4-BE49-F238E27FC236}">
                            <a16:creationId xmlns:a16="http://schemas.microsoft.com/office/drawing/2014/main" id="{00000000-0008-0000-0000-00009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3845AE" id="Text Box 201" o:spid="_x0000_s1026" type="#_x0000_t202" style="position:absolute;margin-left:0;margin-top:0;width:6pt;height:2.25pt;z-index:25547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77760" behindDoc="0" locked="0" layoutInCell="1" allowOverlap="1" wp14:anchorId="5608CC04" wp14:editId="3A81F0BC">
                      <wp:simplePos x="0" y="0"/>
                      <wp:positionH relativeFrom="column">
                        <wp:posOffset>0</wp:posOffset>
                      </wp:positionH>
                      <wp:positionV relativeFrom="paragraph">
                        <wp:posOffset>0</wp:posOffset>
                      </wp:positionV>
                      <wp:extent cx="76200" cy="28575"/>
                      <wp:effectExtent l="19050" t="19050" r="19050" b="28575"/>
                      <wp:wrapNone/>
                      <wp:docPr id="3729" name="Text Box 200">
                        <a:extLst xmlns:a="http://schemas.openxmlformats.org/drawingml/2006/main">
                          <a:ext uri="{FF2B5EF4-FFF2-40B4-BE49-F238E27FC236}">
                            <a16:creationId xmlns:a16="http://schemas.microsoft.com/office/drawing/2014/main" id="{00000000-0008-0000-0000-00009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85EA904" id="Text Box 200" o:spid="_x0000_s1026" type="#_x0000_t202" style="position:absolute;margin-left:0;margin-top:0;width:6pt;height:2.25pt;z-index:25547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78784" behindDoc="0" locked="0" layoutInCell="1" allowOverlap="1" wp14:anchorId="2A879729" wp14:editId="3BA67184">
                      <wp:simplePos x="0" y="0"/>
                      <wp:positionH relativeFrom="column">
                        <wp:posOffset>0</wp:posOffset>
                      </wp:positionH>
                      <wp:positionV relativeFrom="paragraph">
                        <wp:posOffset>0</wp:posOffset>
                      </wp:positionV>
                      <wp:extent cx="76200" cy="28575"/>
                      <wp:effectExtent l="19050" t="19050" r="19050" b="28575"/>
                      <wp:wrapNone/>
                      <wp:docPr id="3730" name="Text Box 199">
                        <a:extLst xmlns:a="http://schemas.openxmlformats.org/drawingml/2006/main">
                          <a:ext uri="{FF2B5EF4-FFF2-40B4-BE49-F238E27FC236}">
                            <a16:creationId xmlns:a16="http://schemas.microsoft.com/office/drawing/2014/main" id="{00000000-0008-0000-0000-00009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B40290" id="Text Box 199" o:spid="_x0000_s1026" type="#_x0000_t202" style="position:absolute;margin-left:0;margin-top:0;width:6pt;height:2.25pt;z-index:25547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79808" behindDoc="0" locked="0" layoutInCell="1" allowOverlap="1" wp14:anchorId="2EBED457" wp14:editId="0578CD62">
                      <wp:simplePos x="0" y="0"/>
                      <wp:positionH relativeFrom="column">
                        <wp:posOffset>0</wp:posOffset>
                      </wp:positionH>
                      <wp:positionV relativeFrom="paragraph">
                        <wp:posOffset>0</wp:posOffset>
                      </wp:positionV>
                      <wp:extent cx="76200" cy="28575"/>
                      <wp:effectExtent l="19050" t="19050" r="19050" b="28575"/>
                      <wp:wrapNone/>
                      <wp:docPr id="3731" name="Text Box 198">
                        <a:extLst xmlns:a="http://schemas.openxmlformats.org/drawingml/2006/main">
                          <a:ext uri="{FF2B5EF4-FFF2-40B4-BE49-F238E27FC236}">
                            <a16:creationId xmlns:a16="http://schemas.microsoft.com/office/drawing/2014/main" id="{00000000-0008-0000-0000-00009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C1C948" id="Text Box 198" o:spid="_x0000_s1026" type="#_x0000_t202" style="position:absolute;margin-left:0;margin-top:0;width:6pt;height:2.25pt;z-index:25547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80832" behindDoc="0" locked="0" layoutInCell="1" allowOverlap="1" wp14:anchorId="69E4DC47" wp14:editId="3636706C">
                      <wp:simplePos x="0" y="0"/>
                      <wp:positionH relativeFrom="column">
                        <wp:posOffset>0</wp:posOffset>
                      </wp:positionH>
                      <wp:positionV relativeFrom="paragraph">
                        <wp:posOffset>0</wp:posOffset>
                      </wp:positionV>
                      <wp:extent cx="76200" cy="28575"/>
                      <wp:effectExtent l="19050" t="19050" r="19050" b="28575"/>
                      <wp:wrapNone/>
                      <wp:docPr id="3732" name="Text Box 197">
                        <a:extLst xmlns:a="http://schemas.openxmlformats.org/drawingml/2006/main">
                          <a:ext uri="{FF2B5EF4-FFF2-40B4-BE49-F238E27FC236}">
                            <a16:creationId xmlns:a16="http://schemas.microsoft.com/office/drawing/2014/main" id="{00000000-0008-0000-0000-00009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C857CE" id="Text Box 197" o:spid="_x0000_s1026" type="#_x0000_t202" style="position:absolute;margin-left:0;margin-top:0;width:6pt;height:2.25pt;z-index:25548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81856" behindDoc="0" locked="0" layoutInCell="1" allowOverlap="1" wp14:anchorId="0BE3855C" wp14:editId="573DB69C">
                      <wp:simplePos x="0" y="0"/>
                      <wp:positionH relativeFrom="column">
                        <wp:posOffset>0</wp:posOffset>
                      </wp:positionH>
                      <wp:positionV relativeFrom="paragraph">
                        <wp:posOffset>0</wp:posOffset>
                      </wp:positionV>
                      <wp:extent cx="76200" cy="28575"/>
                      <wp:effectExtent l="19050" t="19050" r="19050" b="28575"/>
                      <wp:wrapNone/>
                      <wp:docPr id="3733" name="Text Box 196">
                        <a:extLst xmlns:a="http://schemas.openxmlformats.org/drawingml/2006/main">
                          <a:ext uri="{FF2B5EF4-FFF2-40B4-BE49-F238E27FC236}">
                            <a16:creationId xmlns:a16="http://schemas.microsoft.com/office/drawing/2014/main" id="{00000000-0008-0000-0000-00009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54D479F" id="Text Box 196" o:spid="_x0000_s1026" type="#_x0000_t202" style="position:absolute;margin-left:0;margin-top:0;width:6pt;height:2.25pt;z-index:25548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82880" behindDoc="0" locked="0" layoutInCell="1" allowOverlap="1" wp14:anchorId="327FCDAD" wp14:editId="524523C7">
                      <wp:simplePos x="0" y="0"/>
                      <wp:positionH relativeFrom="column">
                        <wp:posOffset>0</wp:posOffset>
                      </wp:positionH>
                      <wp:positionV relativeFrom="paragraph">
                        <wp:posOffset>0</wp:posOffset>
                      </wp:positionV>
                      <wp:extent cx="76200" cy="28575"/>
                      <wp:effectExtent l="19050" t="19050" r="19050" b="28575"/>
                      <wp:wrapNone/>
                      <wp:docPr id="3734" name="Text Box 195">
                        <a:extLst xmlns:a="http://schemas.openxmlformats.org/drawingml/2006/main">
                          <a:ext uri="{FF2B5EF4-FFF2-40B4-BE49-F238E27FC236}">
                            <a16:creationId xmlns:a16="http://schemas.microsoft.com/office/drawing/2014/main" id="{00000000-0008-0000-0000-00009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9670D3" id="Text Box 195" o:spid="_x0000_s1026" type="#_x0000_t202" style="position:absolute;margin-left:0;margin-top:0;width:6pt;height:2.25pt;z-index:25548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83904" behindDoc="0" locked="0" layoutInCell="1" allowOverlap="1" wp14:anchorId="6C02229D" wp14:editId="16E66772">
                      <wp:simplePos x="0" y="0"/>
                      <wp:positionH relativeFrom="column">
                        <wp:posOffset>0</wp:posOffset>
                      </wp:positionH>
                      <wp:positionV relativeFrom="paragraph">
                        <wp:posOffset>0</wp:posOffset>
                      </wp:positionV>
                      <wp:extent cx="76200" cy="28575"/>
                      <wp:effectExtent l="19050" t="19050" r="19050" b="28575"/>
                      <wp:wrapNone/>
                      <wp:docPr id="3735" name="Text Box 194">
                        <a:extLst xmlns:a="http://schemas.openxmlformats.org/drawingml/2006/main">
                          <a:ext uri="{FF2B5EF4-FFF2-40B4-BE49-F238E27FC236}">
                            <a16:creationId xmlns:a16="http://schemas.microsoft.com/office/drawing/2014/main" id="{00000000-0008-0000-0000-00009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2BC04A2" id="Text Box 194" o:spid="_x0000_s1026" type="#_x0000_t202" style="position:absolute;margin-left:0;margin-top:0;width:6pt;height:2.25pt;z-index:25548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84928" behindDoc="0" locked="0" layoutInCell="1" allowOverlap="1" wp14:anchorId="28F6C6CA" wp14:editId="7E75FC8A">
                      <wp:simplePos x="0" y="0"/>
                      <wp:positionH relativeFrom="column">
                        <wp:posOffset>0</wp:posOffset>
                      </wp:positionH>
                      <wp:positionV relativeFrom="paragraph">
                        <wp:posOffset>0</wp:posOffset>
                      </wp:positionV>
                      <wp:extent cx="76200" cy="28575"/>
                      <wp:effectExtent l="19050" t="19050" r="19050" b="28575"/>
                      <wp:wrapNone/>
                      <wp:docPr id="3736" name="Text Box 193">
                        <a:extLst xmlns:a="http://schemas.openxmlformats.org/drawingml/2006/main">
                          <a:ext uri="{FF2B5EF4-FFF2-40B4-BE49-F238E27FC236}">
                            <a16:creationId xmlns:a16="http://schemas.microsoft.com/office/drawing/2014/main" id="{00000000-0008-0000-0000-00009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6C58D5" id="Text Box 193" o:spid="_x0000_s1026" type="#_x0000_t202" style="position:absolute;margin-left:0;margin-top:0;width:6pt;height:2.25pt;z-index:25548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85952" behindDoc="0" locked="0" layoutInCell="1" allowOverlap="1" wp14:anchorId="1E3500A3" wp14:editId="1094DB67">
                      <wp:simplePos x="0" y="0"/>
                      <wp:positionH relativeFrom="column">
                        <wp:posOffset>0</wp:posOffset>
                      </wp:positionH>
                      <wp:positionV relativeFrom="paragraph">
                        <wp:posOffset>0</wp:posOffset>
                      </wp:positionV>
                      <wp:extent cx="76200" cy="28575"/>
                      <wp:effectExtent l="19050" t="19050" r="19050" b="28575"/>
                      <wp:wrapNone/>
                      <wp:docPr id="3737" name="Text Box 192">
                        <a:extLst xmlns:a="http://schemas.openxmlformats.org/drawingml/2006/main">
                          <a:ext uri="{FF2B5EF4-FFF2-40B4-BE49-F238E27FC236}">
                            <a16:creationId xmlns:a16="http://schemas.microsoft.com/office/drawing/2014/main" id="{00000000-0008-0000-0000-00009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0F0E38" id="Text Box 192" o:spid="_x0000_s1026" type="#_x0000_t202" style="position:absolute;margin-left:0;margin-top:0;width:6pt;height:2.25pt;z-index:25548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86976" behindDoc="0" locked="0" layoutInCell="1" allowOverlap="1" wp14:anchorId="72662B1A" wp14:editId="1562E186">
                      <wp:simplePos x="0" y="0"/>
                      <wp:positionH relativeFrom="column">
                        <wp:posOffset>0</wp:posOffset>
                      </wp:positionH>
                      <wp:positionV relativeFrom="paragraph">
                        <wp:posOffset>0</wp:posOffset>
                      </wp:positionV>
                      <wp:extent cx="76200" cy="28575"/>
                      <wp:effectExtent l="19050" t="19050" r="19050" b="28575"/>
                      <wp:wrapNone/>
                      <wp:docPr id="3738" name="Text Box 191">
                        <a:extLst xmlns:a="http://schemas.openxmlformats.org/drawingml/2006/main">
                          <a:ext uri="{FF2B5EF4-FFF2-40B4-BE49-F238E27FC236}">
                            <a16:creationId xmlns:a16="http://schemas.microsoft.com/office/drawing/2014/main" id="{00000000-0008-0000-0000-00009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0481DE" id="Text Box 191" o:spid="_x0000_s1026" type="#_x0000_t202" style="position:absolute;margin-left:0;margin-top:0;width:6pt;height:2.25pt;z-index:25548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88000" behindDoc="0" locked="0" layoutInCell="1" allowOverlap="1" wp14:anchorId="549085FF" wp14:editId="2C3D07BD">
                      <wp:simplePos x="0" y="0"/>
                      <wp:positionH relativeFrom="column">
                        <wp:posOffset>0</wp:posOffset>
                      </wp:positionH>
                      <wp:positionV relativeFrom="paragraph">
                        <wp:posOffset>0</wp:posOffset>
                      </wp:positionV>
                      <wp:extent cx="76200" cy="28575"/>
                      <wp:effectExtent l="19050" t="19050" r="19050" b="28575"/>
                      <wp:wrapNone/>
                      <wp:docPr id="3739" name="Text Box 190">
                        <a:extLst xmlns:a="http://schemas.openxmlformats.org/drawingml/2006/main">
                          <a:ext uri="{FF2B5EF4-FFF2-40B4-BE49-F238E27FC236}">
                            <a16:creationId xmlns:a16="http://schemas.microsoft.com/office/drawing/2014/main" id="{00000000-0008-0000-0000-00009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483B24" id="Text Box 190" o:spid="_x0000_s1026" type="#_x0000_t202" style="position:absolute;margin-left:0;margin-top:0;width:6pt;height:2.25pt;z-index:25548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89024" behindDoc="0" locked="0" layoutInCell="1" allowOverlap="1" wp14:anchorId="477163B9" wp14:editId="6AB19BB8">
                      <wp:simplePos x="0" y="0"/>
                      <wp:positionH relativeFrom="column">
                        <wp:posOffset>0</wp:posOffset>
                      </wp:positionH>
                      <wp:positionV relativeFrom="paragraph">
                        <wp:posOffset>0</wp:posOffset>
                      </wp:positionV>
                      <wp:extent cx="76200" cy="28575"/>
                      <wp:effectExtent l="19050" t="19050" r="19050" b="28575"/>
                      <wp:wrapNone/>
                      <wp:docPr id="3740" name="Text Box 189">
                        <a:extLst xmlns:a="http://schemas.openxmlformats.org/drawingml/2006/main">
                          <a:ext uri="{FF2B5EF4-FFF2-40B4-BE49-F238E27FC236}">
                            <a16:creationId xmlns:a16="http://schemas.microsoft.com/office/drawing/2014/main" id="{00000000-0008-0000-0000-00009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C2A4A4" id="Text Box 189" o:spid="_x0000_s1026" type="#_x0000_t202" style="position:absolute;margin-left:0;margin-top:0;width:6pt;height:2.25pt;z-index:25548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90048" behindDoc="0" locked="0" layoutInCell="1" allowOverlap="1" wp14:anchorId="640B931C" wp14:editId="37D9B8DC">
                      <wp:simplePos x="0" y="0"/>
                      <wp:positionH relativeFrom="column">
                        <wp:posOffset>0</wp:posOffset>
                      </wp:positionH>
                      <wp:positionV relativeFrom="paragraph">
                        <wp:posOffset>0</wp:posOffset>
                      </wp:positionV>
                      <wp:extent cx="76200" cy="28575"/>
                      <wp:effectExtent l="19050" t="19050" r="19050" b="28575"/>
                      <wp:wrapNone/>
                      <wp:docPr id="3741" name="Text Box 188">
                        <a:extLst xmlns:a="http://schemas.openxmlformats.org/drawingml/2006/main">
                          <a:ext uri="{FF2B5EF4-FFF2-40B4-BE49-F238E27FC236}">
                            <a16:creationId xmlns:a16="http://schemas.microsoft.com/office/drawing/2014/main" id="{00000000-0008-0000-0000-00009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42BBB8" id="Text Box 188" o:spid="_x0000_s1026" type="#_x0000_t202" style="position:absolute;margin-left:0;margin-top:0;width:6pt;height:2.25pt;z-index:25549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91072" behindDoc="0" locked="0" layoutInCell="1" allowOverlap="1" wp14:anchorId="2B179062" wp14:editId="3E54CA34">
                      <wp:simplePos x="0" y="0"/>
                      <wp:positionH relativeFrom="column">
                        <wp:posOffset>0</wp:posOffset>
                      </wp:positionH>
                      <wp:positionV relativeFrom="paragraph">
                        <wp:posOffset>0</wp:posOffset>
                      </wp:positionV>
                      <wp:extent cx="76200" cy="28575"/>
                      <wp:effectExtent l="19050" t="19050" r="19050" b="28575"/>
                      <wp:wrapNone/>
                      <wp:docPr id="3742" name="Text Box 187">
                        <a:extLst xmlns:a="http://schemas.openxmlformats.org/drawingml/2006/main">
                          <a:ext uri="{FF2B5EF4-FFF2-40B4-BE49-F238E27FC236}">
                            <a16:creationId xmlns:a16="http://schemas.microsoft.com/office/drawing/2014/main" id="{00000000-0008-0000-0000-00009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37A70D5" id="Text Box 187" o:spid="_x0000_s1026" type="#_x0000_t202" style="position:absolute;margin-left:0;margin-top:0;width:6pt;height:2.25pt;z-index:25549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92096" behindDoc="0" locked="0" layoutInCell="1" allowOverlap="1" wp14:anchorId="420AD911" wp14:editId="3E6F584F">
                      <wp:simplePos x="0" y="0"/>
                      <wp:positionH relativeFrom="column">
                        <wp:posOffset>0</wp:posOffset>
                      </wp:positionH>
                      <wp:positionV relativeFrom="paragraph">
                        <wp:posOffset>0</wp:posOffset>
                      </wp:positionV>
                      <wp:extent cx="76200" cy="28575"/>
                      <wp:effectExtent l="19050" t="19050" r="19050" b="28575"/>
                      <wp:wrapNone/>
                      <wp:docPr id="3743" name="Text Box 186">
                        <a:extLst xmlns:a="http://schemas.openxmlformats.org/drawingml/2006/main">
                          <a:ext uri="{FF2B5EF4-FFF2-40B4-BE49-F238E27FC236}">
                            <a16:creationId xmlns:a16="http://schemas.microsoft.com/office/drawing/2014/main" id="{00000000-0008-0000-0000-00009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AE59E7" id="Text Box 186" o:spid="_x0000_s1026" type="#_x0000_t202" style="position:absolute;margin-left:0;margin-top:0;width:6pt;height:2.25pt;z-index:25549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93120" behindDoc="0" locked="0" layoutInCell="1" allowOverlap="1" wp14:anchorId="3536365F" wp14:editId="22B29B3F">
                      <wp:simplePos x="0" y="0"/>
                      <wp:positionH relativeFrom="column">
                        <wp:posOffset>0</wp:posOffset>
                      </wp:positionH>
                      <wp:positionV relativeFrom="paragraph">
                        <wp:posOffset>0</wp:posOffset>
                      </wp:positionV>
                      <wp:extent cx="76200" cy="28575"/>
                      <wp:effectExtent l="19050" t="19050" r="19050" b="28575"/>
                      <wp:wrapNone/>
                      <wp:docPr id="3744" name="Text Box 185">
                        <a:extLst xmlns:a="http://schemas.openxmlformats.org/drawingml/2006/main">
                          <a:ext uri="{FF2B5EF4-FFF2-40B4-BE49-F238E27FC236}">
                            <a16:creationId xmlns:a16="http://schemas.microsoft.com/office/drawing/2014/main" id="{00000000-0008-0000-0000-0000A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603A247" id="Text Box 185" o:spid="_x0000_s1026" type="#_x0000_t202" style="position:absolute;margin-left:0;margin-top:0;width:6pt;height:2.25pt;z-index:25549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94144" behindDoc="0" locked="0" layoutInCell="1" allowOverlap="1" wp14:anchorId="7BD0A224" wp14:editId="6527811C">
                      <wp:simplePos x="0" y="0"/>
                      <wp:positionH relativeFrom="column">
                        <wp:posOffset>0</wp:posOffset>
                      </wp:positionH>
                      <wp:positionV relativeFrom="paragraph">
                        <wp:posOffset>0</wp:posOffset>
                      </wp:positionV>
                      <wp:extent cx="76200" cy="28575"/>
                      <wp:effectExtent l="19050" t="19050" r="19050" b="28575"/>
                      <wp:wrapNone/>
                      <wp:docPr id="3745" name="Text Box 184">
                        <a:extLst xmlns:a="http://schemas.openxmlformats.org/drawingml/2006/main">
                          <a:ext uri="{FF2B5EF4-FFF2-40B4-BE49-F238E27FC236}">
                            <a16:creationId xmlns:a16="http://schemas.microsoft.com/office/drawing/2014/main" id="{00000000-0008-0000-0000-0000A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6024EF" id="Text Box 184" o:spid="_x0000_s1026" type="#_x0000_t202" style="position:absolute;margin-left:0;margin-top:0;width:6pt;height:2.25pt;z-index:25549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95168" behindDoc="0" locked="0" layoutInCell="1" allowOverlap="1" wp14:anchorId="0DE931CC" wp14:editId="22991979">
                      <wp:simplePos x="0" y="0"/>
                      <wp:positionH relativeFrom="column">
                        <wp:posOffset>0</wp:posOffset>
                      </wp:positionH>
                      <wp:positionV relativeFrom="paragraph">
                        <wp:posOffset>0</wp:posOffset>
                      </wp:positionV>
                      <wp:extent cx="76200" cy="28575"/>
                      <wp:effectExtent l="19050" t="19050" r="19050" b="28575"/>
                      <wp:wrapNone/>
                      <wp:docPr id="3746" name="Text Box 183">
                        <a:extLst xmlns:a="http://schemas.openxmlformats.org/drawingml/2006/main">
                          <a:ext uri="{FF2B5EF4-FFF2-40B4-BE49-F238E27FC236}">
                            <a16:creationId xmlns:a16="http://schemas.microsoft.com/office/drawing/2014/main" id="{00000000-0008-0000-0000-0000A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441D7E" id="Text Box 183" o:spid="_x0000_s1026" type="#_x0000_t202" style="position:absolute;margin-left:0;margin-top:0;width:6pt;height:2.25pt;z-index:25549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96192" behindDoc="0" locked="0" layoutInCell="1" allowOverlap="1" wp14:anchorId="4628162E" wp14:editId="6B060F61">
                      <wp:simplePos x="0" y="0"/>
                      <wp:positionH relativeFrom="column">
                        <wp:posOffset>0</wp:posOffset>
                      </wp:positionH>
                      <wp:positionV relativeFrom="paragraph">
                        <wp:posOffset>0</wp:posOffset>
                      </wp:positionV>
                      <wp:extent cx="76200" cy="28575"/>
                      <wp:effectExtent l="19050" t="19050" r="19050" b="28575"/>
                      <wp:wrapNone/>
                      <wp:docPr id="3747" name="Text Box 182">
                        <a:extLst xmlns:a="http://schemas.openxmlformats.org/drawingml/2006/main">
                          <a:ext uri="{FF2B5EF4-FFF2-40B4-BE49-F238E27FC236}">
                            <a16:creationId xmlns:a16="http://schemas.microsoft.com/office/drawing/2014/main" id="{00000000-0008-0000-0000-0000A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3BA6C48" id="Text Box 182" o:spid="_x0000_s1026" type="#_x0000_t202" style="position:absolute;margin-left:0;margin-top:0;width:6pt;height:2.25pt;z-index:25549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97216" behindDoc="0" locked="0" layoutInCell="1" allowOverlap="1" wp14:anchorId="0AE7CFF6" wp14:editId="09E76272">
                      <wp:simplePos x="0" y="0"/>
                      <wp:positionH relativeFrom="column">
                        <wp:posOffset>0</wp:posOffset>
                      </wp:positionH>
                      <wp:positionV relativeFrom="paragraph">
                        <wp:posOffset>0</wp:posOffset>
                      </wp:positionV>
                      <wp:extent cx="76200" cy="28575"/>
                      <wp:effectExtent l="19050" t="19050" r="19050" b="28575"/>
                      <wp:wrapNone/>
                      <wp:docPr id="3748" name="Text Box 181">
                        <a:extLst xmlns:a="http://schemas.openxmlformats.org/drawingml/2006/main">
                          <a:ext uri="{FF2B5EF4-FFF2-40B4-BE49-F238E27FC236}">
                            <a16:creationId xmlns:a16="http://schemas.microsoft.com/office/drawing/2014/main" id="{00000000-0008-0000-0000-0000A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AB2E5D" id="Text Box 181" o:spid="_x0000_s1026" type="#_x0000_t202" style="position:absolute;margin-left:0;margin-top:0;width:6pt;height:2.25pt;z-index:25549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98240" behindDoc="0" locked="0" layoutInCell="1" allowOverlap="1" wp14:anchorId="7A21BD65" wp14:editId="593D1FD4">
                      <wp:simplePos x="0" y="0"/>
                      <wp:positionH relativeFrom="column">
                        <wp:posOffset>0</wp:posOffset>
                      </wp:positionH>
                      <wp:positionV relativeFrom="paragraph">
                        <wp:posOffset>0</wp:posOffset>
                      </wp:positionV>
                      <wp:extent cx="76200" cy="28575"/>
                      <wp:effectExtent l="19050" t="19050" r="19050" b="28575"/>
                      <wp:wrapNone/>
                      <wp:docPr id="3749" name="Text Box 180">
                        <a:extLst xmlns:a="http://schemas.openxmlformats.org/drawingml/2006/main">
                          <a:ext uri="{FF2B5EF4-FFF2-40B4-BE49-F238E27FC236}">
                            <a16:creationId xmlns:a16="http://schemas.microsoft.com/office/drawing/2014/main" id="{00000000-0008-0000-0000-0000A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57AAFF" id="Text Box 180" o:spid="_x0000_s1026" type="#_x0000_t202" style="position:absolute;margin-left:0;margin-top:0;width:6pt;height:2.25pt;z-index:2554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499264" behindDoc="0" locked="0" layoutInCell="1" allowOverlap="1" wp14:anchorId="7B6BD242" wp14:editId="373DA16B">
                      <wp:simplePos x="0" y="0"/>
                      <wp:positionH relativeFrom="column">
                        <wp:posOffset>0</wp:posOffset>
                      </wp:positionH>
                      <wp:positionV relativeFrom="paragraph">
                        <wp:posOffset>0</wp:posOffset>
                      </wp:positionV>
                      <wp:extent cx="76200" cy="28575"/>
                      <wp:effectExtent l="19050" t="19050" r="19050" b="28575"/>
                      <wp:wrapNone/>
                      <wp:docPr id="3750" name="Text Box 179">
                        <a:extLst xmlns:a="http://schemas.openxmlformats.org/drawingml/2006/main">
                          <a:ext uri="{FF2B5EF4-FFF2-40B4-BE49-F238E27FC236}">
                            <a16:creationId xmlns:a16="http://schemas.microsoft.com/office/drawing/2014/main" id="{00000000-0008-0000-0000-0000A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F52A47" id="Text Box 179" o:spid="_x0000_s1026" type="#_x0000_t202" style="position:absolute;margin-left:0;margin-top:0;width:6pt;height:2.25pt;z-index:2554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00288" behindDoc="0" locked="0" layoutInCell="1" allowOverlap="1" wp14:anchorId="726E36DE" wp14:editId="757742DA">
                      <wp:simplePos x="0" y="0"/>
                      <wp:positionH relativeFrom="column">
                        <wp:posOffset>0</wp:posOffset>
                      </wp:positionH>
                      <wp:positionV relativeFrom="paragraph">
                        <wp:posOffset>0</wp:posOffset>
                      </wp:positionV>
                      <wp:extent cx="76200" cy="28575"/>
                      <wp:effectExtent l="19050" t="19050" r="19050" b="28575"/>
                      <wp:wrapNone/>
                      <wp:docPr id="3751" name="Text Box 178">
                        <a:extLst xmlns:a="http://schemas.openxmlformats.org/drawingml/2006/main">
                          <a:ext uri="{FF2B5EF4-FFF2-40B4-BE49-F238E27FC236}">
                            <a16:creationId xmlns:a16="http://schemas.microsoft.com/office/drawing/2014/main" id="{00000000-0008-0000-0000-0000A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0C9E7DA" id="Text Box 178" o:spid="_x0000_s1026" type="#_x0000_t202" style="position:absolute;margin-left:0;margin-top:0;width:6pt;height:2.25pt;z-index:25550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01312" behindDoc="0" locked="0" layoutInCell="1" allowOverlap="1" wp14:anchorId="093BDD76" wp14:editId="034F592C">
                      <wp:simplePos x="0" y="0"/>
                      <wp:positionH relativeFrom="column">
                        <wp:posOffset>0</wp:posOffset>
                      </wp:positionH>
                      <wp:positionV relativeFrom="paragraph">
                        <wp:posOffset>0</wp:posOffset>
                      </wp:positionV>
                      <wp:extent cx="76200" cy="28575"/>
                      <wp:effectExtent l="19050" t="19050" r="19050" b="28575"/>
                      <wp:wrapNone/>
                      <wp:docPr id="3752" name="Text Box 177">
                        <a:extLst xmlns:a="http://schemas.openxmlformats.org/drawingml/2006/main">
                          <a:ext uri="{FF2B5EF4-FFF2-40B4-BE49-F238E27FC236}">
                            <a16:creationId xmlns:a16="http://schemas.microsoft.com/office/drawing/2014/main" id="{00000000-0008-0000-0000-0000A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E650B2C" id="Text Box 177" o:spid="_x0000_s1026" type="#_x0000_t202" style="position:absolute;margin-left:0;margin-top:0;width:6pt;height:2.25pt;z-index:25550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02336" behindDoc="0" locked="0" layoutInCell="1" allowOverlap="1" wp14:anchorId="58ABA041" wp14:editId="4A0E6C25">
                      <wp:simplePos x="0" y="0"/>
                      <wp:positionH relativeFrom="column">
                        <wp:posOffset>0</wp:posOffset>
                      </wp:positionH>
                      <wp:positionV relativeFrom="paragraph">
                        <wp:posOffset>0</wp:posOffset>
                      </wp:positionV>
                      <wp:extent cx="76200" cy="28575"/>
                      <wp:effectExtent l="19050" t="19050" r="19050" b="28575"/>
                      <wp:wrapNone/>
                      <wp:docPr id="3753" name="Text Box 176">
                        <a:extLst xmlns:a="http://schemas.openxmlformats.org/drawingml/2006/main">
                          <a:ext uri="{FF2B5EF4-FFF2-40B4-BE49-F238E27FC236}">
                            <a16:creationId xmlns:a16="http://schemas.microsoft.com/office/drawing/2014/main" id="{00000000-0008-0000-0000-0000A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8D114F" id="Text Box 176" o:spid="_x0000_s1026" type="#_x0000_t202" style="position:absolute;margin-left:0;margin-top:0;width:6pt;height:2.25pt;z-index:25550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03360" behindDoc="0" locked="0" layoutInCell="1" allowOverlap="1" wp14:anchorId="4B2FB3C8" wp14:editId="1B051D5F">
                      <wp:simplePos x="0" y="0"/>
                      <wp:positionH relativeFrom="column">
                        <wp:posOffset>0</wp:posOffset>
                      </wp:positionH>
                      <wp:positionV relativeFrom="paragraph">
                        <wp:posOffset>0</wp:posOffset>
                      </wp:positionV>
                      <wp:extent cx="76200" cy="28575"/>
                      <wp:effectExtent l="19050" t="19050" r="19050" b="28575"/>
                      <wp:wrapNone/>
                      <wp:docPr id="3754" name="Text Box 175">
                        <a:extLst xmlns:a="http://schemas.openxmlformats.org/drawingml/2006/main">
                          <a:ext uri="{FF2B5EF4-FFF2-40B4-BE49-F238E27FC236}">
                            <a16:creationId xmlns:a16="http://schemas.microsoft.com/office/drawing/2014/main" id="{00000000-0008-0000-0000-0000A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861161" id="Text Box 175" o:spid="_x0000_s1026" type="#_x0000_t202" style="position:absolute;margin-left:0;margin-top:0;width:6pt;height:2.25pt;z-index:25550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04384" behindDoc="0" locked="0" layoutInCell="1" allowOverlap="1" wp14:anchorId="0010D527" wp14:editId="0DD70F46">
                      <wp:simplePos x="0" y="0"/>
                      <wp:positionH relativeFrom="column">
                        <wp:posOffset>0</wp:posOffset>
                      </wp:positionH>
                      <wp:positionV relativeFrom="paragraph">
                        <wp:posOffset>0</wp:posOffset>
                      </wp:positionV>
                      <wp:extent cx="76200" cy="28575"/>
                      <wp:effectExtent l="19050" t="19050" r="19050" b="28575"/>
                      <wp:wrapNone/>
                      <wp:docPr id="3755" name="Text Box 174">
                        <a:extLst xmlns:a="http://schemas.openxmlformats.org/drawingml/2006/main">
                          <a:ext uri="{FF2B5EF4-FFF2-40B4-BE49-F238E27FC236}">
                            <a16:creationId xmlns:a16="http://schemas.microsoft.com/office/drawing/2014/main" id="{00000000-0008-0000-0000-0000A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FAB79D" id="Text Box 174" o:spid="_x0000_s1026" type="#_x0000_t202" style="position:absolute;margin-left:0;margin-top:0;width:6pt;height:2.25pt;z-index:25550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05408" behindDoc="0" locked="0" layoutInCell="1" allowOverlap="1" wp14:anchorId="20CDF650" wp14:editId="258C9C84">
                      <wp:simplePos x="0" y="0"/>
                      <wp:positionH relativeFrom="column">
                        <wp:posOffset>0</wp:posOffset>
                      </wp:positionH>
                      <wp:positionV relativeFrom="paragraph">
                        <wp:posOffset>0</wp:posOffset>
                      </wp:positionV>
                      <wp:extent cx="76200" cy="28575"/>
                      <wp:effectExtent l="19050" t="19050" r="19050" b="28575"/>
                      <wp:wrapNone/>
                      <wp:docPr id="3756" name="Text Box 173">
                        <a:extLst xmlns:a="http://schemas.openxmlformats.org/drawingml/2006/main">
                          <a:ext uri="{FF2B5EF4-FFF2-40B4-BE49-F238E27FC236}">
                            <a16:creationId xmlns:a16="http://schemas.microsoft.com/office/drawing/2014/main" id="{00000000-0008-0000-0000-0000A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2763A5E" id="Text Box 173" o:spid="_x0000_s1026" type="#_x0000_t202" style="position:absolute;margin-left:0;margin-top:0;width:6pt;height:2.25pt;z-index:25550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06432" behindDoc="0" locked="0" layoutInCell="1" allowOverlap="1" wp14:anchorId="186F16EF" wp14:editId="0C21F9E1">
                      <wp:simplePos x="0" y="0"/>
                      <wp:positionH relativeFrom="column">
                        <wp:posOffset>0</wp:posOffset>
                      </wp:positionH>
                      <wp:positionV relativeFrom="paragraph">
                        <wp:posOffset>0</wp:posOffset>
                      </wp:positionV>
                      <wp:extent cx="76200" cy="28575"/>
                      <wp:effectExtent l="19050" t="19050" r="19050" b="28575"/>
                      <wp:wrapNone/>
                      <wp:docPr id="3757" name="Text Box 172">
                        <a:extLst xmlns:a="http://schemas.openxmlformats.org/drawingml/2006/main">
                          <a:ext uri="{FF2B5EF4-FFF2-40B4-BE49-F238E27FC236}">
                            <a16:creationId xmlns:a16="http://schemas.microsoft.com/office/drawing/2014/main" id="{00000000-0008-0000-0000-0000A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25542A" id="Text Box 172" o:spid="_x0000_s1026" type="#_x0000_t202" style="position:absolute;margin-left:0;margin-top:0;width:6pt;height:2.25pt;z-index:25550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07456" behindDoc="0" locked="0" layoutInCell="1" allowOverlap="1" wp14:anchorId="78CF94F4" wp14:editId="4C68840D">
                      <wp:simplePos x="0" y="0"/>
                      <wp:positionH relativeFrom="column">
                        <wp:posOffset>0</wp:posOffset>
                      </wp:positionH>
                      <wp:positionV relativeFrom="paragraph">
                        <wp:posOffset>0</wp:posOffset>
                      </wp:positionV>
                      <wp:extent cx="76200" cy="28575"/>
                      <wp:effectExtent l="19050" t="19050" r="19050" b="28575"/>
                      <wp:wrapNone/>
                      <wp:docPr id="3758" name="Text Box 171">
                        <a:extLst xmlns:a="http://schemas.openxmlformats.org/drawingml/2006/main">
                          <a:ext uri="{FF2B5EF4-FFF2-40B4-BE49-F238E27FC236}">
                            <a16:creationId xmlns:a16="http://schemas.microsoft.com/office/drawing/2014/main" id="{00000000-0008-0000-0000-0000A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D1A43AC" id="Text Box 171" o:spid="_x0000_s1026" type="#_x0000_t202" style="position:absolute;margin-left:0;margin-top:0;width:6pt;height:2.25pt;z-index:2555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08480" behindDoc="0" locked="0" layoutInCell="1" allowOverlap="1" wp14:anchorId="4E925571" wp14:editId="0B996D33">
                      <wp:simplePos x="0" y="0"/>
                      <wp:positionH relativeFrom="column">
                        <wp:posOffset>0</wp:posOffset>
                      </wp:positionH>
                      <wp:positionV relativeFrom="paragraph">
                        <wp:posOffset>0</wp:posOffset>
                      </wp:positionV>
                      <wp:extent cx="76200" cy="28575"/>
                      <wp:effectExtent l="19050" t="19050" r="19050" b="28575"/>
                      <wp:wrapNone/>
                      <wp:docPr id="3759" name="Text Box 170">
                        <a:extLst xmlns:a="http://schemas.openxmlformats.org/drawingml/2006/main">
                          <a:ext uri="{FF2B5EF4-FFF2-40B4-BE49-F238E27FC236}">
                            <a16:creationId xmlns:a16="http://schemas.microsoft.com/office/drawing/2014/main" id="{00000000-0008-0000-0000-0000A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0B3C860" id="Text Box 170" o:spid="_x0000_s1026" type="#_x0000_t202" style="position:absolute;margin-left:0;margin-top:0;width:6pt;height:2.25pt;z-index:2555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09504" behindDoc="0" locked="0" layoutInCell="1" allowOverlap="1" wp14:anchorId="5EE4B32E" wp14:editId="33C35D4A">
                      <wp:simplePos x="0" y="0"/>
                      <wp:positionH relativeFrom="column">
                        <wp:posOffset>0</wp:posOffset>
                      </wp:positionH>
                      <wp:positionV relativeFrom="paragraph">
                        <wp:posOffset>0</wp:posOffset>
                      </wp:positionV>
                      <wp:extent cx="76200" cy="28575"/>
                      <wp:effectExtent l="19050" t="19050" r="19050" b="28575"/>
                      <wp:wrapNone/>
                      <wp:docPr id="3760" name="Text Box 169">
                        <a:extLst xmlns:a="http://schemas.openxmlformats.org/drawingml/2006/main">
                          <a:ext uri="{FF2B5EF4-FFF2-40B4-BE49-F238E27FC236}">
                            <a16:creationId xmlns:a16="http://schemas.microsoft.com/office/drawing/2014/main" id="{00000000-0008-0000-0000-0000B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1957199" id="Text Box 169" o:spid="_x0000_s1026" type="#_x0000_t202" style="position:absolute;margin-left:0;margin-top:0;width:6pt;height:2.25pt;z-index:25550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10528" behindDoc="0" locked="0" layoutInCell="1" allowOverlap="1" wp14:anchorId="06BAD178" wp14:editId="3EFC24C8">
                      <wp:simplePos x="0" y="0"/>
                      <wp:positionH relativeFrom="column">
                        <wp:posOffset>0</wp:posOffset>
                      </wp:positionH>
                      <wp:positionV relativeFrom="paragraph">
                        <wp:posOffset>0</wp:posOffset>
                      </wp:positionV>
                      <wp:extent cx="76200" cy="28575"/>
                      <wp:effectExtent l="19050" t="19050" r="19050" b="28575"/>
                      <wp:wrapNone/>
                      <wp:docPr id="3761" name="Text Box 168">
                        <a:extLst xmlns:a="http://schemas.openxmlformats.org/drawingml/2006/main">
                          <a:ext uri="{FF2B5EF4-FFF2-40B4-BE49-F238E27FC236}">
                            <a16:creationId xmlns:a16="http://schemas.microsoft.com/office/drawing/2014/main" id="{00000000-0008-0000-0000-0000B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32B59E" id="Text Box 168" o:spid="_x0000_s1026" type="#_x0000_t202" style="position:absolute;margin-left:0;margin-top:0;width:6pt;height:2.25pt;z-index:25551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11552" behindDoc="0" locked="0" layoutInCell="1" allowOverlap="1" wp14:anchorId="48028F55" wp14:editId="43B1540B">
                      <wp:simplePos x="0" y="0"/>
                      <wp:positionH relativeFrom="column">
                        <wp:posOffset>0</wp:posOffset>
                      </wp:positionH>
                      <wp:positionV relativeFrom="paragraph">
                        <wp:posOffset>0</wp:posOffset>
                      </wp:positionV>
                      <wp:extent cx="76200" cy="28575"/>
                      <wp:effectExtent l="19050" t="19050" r="19050" b="28575"/>
                      <wp:wrapNone/>
                      <wp:docPr id="3762" name="Text Box 167">
                        <a:extLst xmlns:a="http://schemas.openxmlformats.org/drawingml/2006/main">
                          <a:ext uri="{FF2B5EF4-FFF2-40B4-BE49-F238E27FC236}">
                            <a16:creationId xmlns:a16="http://schemas.microsoft.com/office/drawing/2014/main" id="{00000000-0008-0000-0000-0000B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C846A46" id="Text Box 167" o:spid="_x0000_s1026" type="#_x0000_t202" style="position:absolute;margin-left:0;margin-top:0;width:6pt;height:2.25pt;z-index:25551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12576" behindDoc="0" locked="0" layoutInCell="1" allowOverlap="1" wp14:anchorId="25418633" wp14:editId="29CD1693">
                      <wp:simplePos x="0" y="0"/>
                      <wp:positionH relativeFrom="column">
                        <wp:posOffset>0</wp:posOffset>
                      </wp:positionH>
                      <wp:positionV relativeFrom="paragraph">
                        <wp:posOffset>0</wp:posOffset>
                      </wp:positionV>
                      <wp:extent cx="76200" cy="28575"/>
                      <wp:effectExtent l="19050" t="19050" r="19050" b="28575"/>
                      <wp:wrapNone/>
                      <wp:docPr id="3763" name="Text Box 166">
                        <a:extLst xmlns:a="http://schemas.openxmlformats.org/drawingml/2006/main">
                          <a:ext uri="{FF2B5EF4-FFF2-40B4-BE49-F238E27FC236}">
                            <a16:creationId xmlns:a16="http://schemas.microsoft.com/office/drawing/2014/main" id="{00000000-0008-0000-0000-0000B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28DBB9" id="Text Box 166" o:spid="_x0000_s1026" type="#_x0000_t202" style="position:absolute;margin-left:0;margin-top:0;width:6pt;height:2.25pt;z-index:2555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13600" behindDoc="0" locked="0" layoutInCell="1" allowOverlap="1" wp14:anchorId="5DC60F98" wp14:editId="10B98734">
                      <wp:simplePos x="0" y="0"/>
                      <wp:positionH relativeFrom="column">
                        <wp:posOffset>0</wp:posOffset>
                      </wp:positionH>
                      <wp:positionV relativeFrom="paragraph">
                        <wp:posOffset>0</wp:posOffset>
                      </wp:positionV>
                      <wp:extent cx="76200" cy="28575"/>
                      <wp:effectExtent l="19050" t="19050" r="19050" b="28575"/>
                      <wp:wrapNone/>
                      <wp:docPr id="3764" name="Text Box 165">
                        <a:extLst xmlns:a="http://schemas.openxmlformats.org/drawingml/2006/main">
                          <a:ext uri="{FF2B5EF4-FFF2-40B4-BE49-F238E27FC236}">
                            <a16:creationId xmlns:a16="http://schemas.microsoft.com/office/drawing/2014/main" id="{00000000-0008-0000-0000-0000B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A24FF39" id="Text Box 165" o:spid="_x0000_s1026" type="#_x0000_t202" style="position:absolute;margin-left:0;margin-top:0;width:6pt;height:2.25pt;z-index:25551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14624" behindDoc="0" locked="0" layoutInCell="1" allowOverlap="1" wp14:anchorId="1251157C" wp14:editId="774C2417">
                      <wp:simplePos x="0" y="0"/>
                      <wp:positionH relativeFrom="column">
                        <wp:posOffset>0</wp:posOffset>
                      </wp:positionH>
                      <wp:positionV relativeFrom="paragraph">
                        <wp:posOffset>0</wp:posOffset>
                      </wp:positionV>
                      <wp:extent cx="76200" cy="28575"/>
                      <wp:effectExtent l="19050" t="19050" r="19050" b="28575"/>
                      <wp:wrapNone/>
                      <wp:docPr id="3765" name="Text Box 164">
                        <a:extLst xmlns:a="http://schemas.openxmlformats.org/drawingml/2006/main">
                          <a:ext uri="{FF2B5EF4-FFF2-40B4-BE49-F238E27FC236}">
                            <a16:creationId xmlns:a16="http://schemas.microsoft.com/office/drawing/2014/main" id="{00000000-0008-0000-0000-0000B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F8FE8A" id="Text Box 164" o:spid="_x0000_s1026" type="#_x0000_t202" style="position:absolute;margin-left:0;margin-top:0;width:6pt;height:2.25pt;z-index:25551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15648" behindDoc="0" locked="0" layoutInCell="1" allowOverlap="1" wp14:anchorId="4BB1F2AA" wp14:editId="018F5142">
                      <wp:simplePos x="0" y="0"/>
                      <wp:positionH relativeFrom="column">
                        <wp:posOffset>0</wp:posOffset>
                      </wp:positionH>
                      <wp:positionV relativeFrom="paragraph">
                        <wp:posOffset>0</wp:posOffset>
                      </wp:positionV>
                      <wp:extent cx="76200" cy="28575"/>
                      <wp:effectExtent l="19050" t="19050" r="19050" b="28575"/>
                      <wp:wrapNone/>
                      <wp:docPr id="3766" name="Text Box 163">
                        <a:extLst xmlns:a="http://schemas.openxmlformats.org/drawingml/2006/main">
                          <a:ext uri="{FF2B5EF4-FFF2-40B4-BE49-F238E27FC236}">
                            <a16:creationId xmlns:a16="http://schemas.microsoft.com/office/drawing/2014/main" id="{00000000-0008-0000-0000-0000B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8DB62B" id="Text Box 163" o:spid="_x0000_s1026" type="#_x0000_t202" style="position:absolute;margin-left:0;margin-top:0;width:6pt;height:2.25pt;z-index:2555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16672" behindDoc="0" locked="0" layoutInCell="1" allowOverlap="1" wp14:anchorId="04B73B94" wp14:editId="6B413C1E">
                      <wp:simplePos x="0" y="0"/>
                      <wp:positionH relativeFrom="column">
                        <wp:posOffset>0</wp:posOffset>
                      </wp:positionH>
                      <wp:positionV relativeFrom="paragraph">
                        <wp:posOffset>0</wp:posOffset>
                      </wp:positionV>
                      <wp:extent cx="76200" cy="28575"/>
                      <wp:effectExtent l="19050" t="19050" r="19050" b="28575"/>
                      <wp:wrapNone/>
                      <wp:docPr id="3767" name="Text Box 162">
                        <a:extLst xmlns:a="http://schemas.openxmlformats.org/drawingml/2006/main">
                          <a:ext uri="{FF2B5EF4-FFF2-40B4-BE49-F238E27FC236}">
                            <a16:creationId xmlns:a16="http://schemas.microsoft.com/office/drawing/2014/main" id="{00000000-0008-0000-0000-0000B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D72F0C" id="Text Box 162" o:spid="_x0000_s1026" type="#_x0000_t202" style="position:absolute;margin-left:0;margin-top:0;width:6pt;height:2.25pt;z-index:25551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17696" behindDoc="0" locked="0" layoutInCell="1" allowOverlap="1" wp14:anchorId="04754BC0" wp14:editId="22829CE5">
                      <wp:simplePos x="0" y="0"/>
                      <wp:positionH relativeFrom="column">
                        <wp:posOffset>0</wp:posOffset>
                      </wp:positionH>
                      <wp:positionV relativeFrom="paragraph">
                        <wp:posOffset>0</wp:posOffset>
                      </wp:positionV>
                      <wp:extent cx="76200" cy="28575"/>
                      <wp:effectExtent l="19050" t="19050" r="19050" b="28575"/>
                      <wp:wrapNone/>
                      <wp:docPr id="3768" name="Text Box 161">
                        <a:extLst xmlns:a="http://schemas.openxmlformats.org/drawingml/2006/main">
                          <a:ext uri="{FF2B5EF4-FFF2-40B4-BE49-F238E27FC236}">
                            <a16:creationId xmlns:a16="http://schemas.microsoft.com/office/drawing/2014/main" id="{00000000-0008-0000-0000-0000B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F89F0ED" id="Text Box 161" o:spid="_x0000_s1026" type="#_x0000_t202" style="position:absolute;margin-left:0;margin-top:0;width:6pt;height:2.25pt;z-index:25551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18720" behindDoc="0" locked="0" layoutInCell="1" allowOverlap="1" wp14:anchorId="22E7B3F5" wp14:editId="31010875">
                      <wp:simplePos x="0" y="0"/>
                      <wp:positionH relativeFrom="column">
                        <wp:posOffset>0</wp:posOffset>
                      </wp:positionH>
                      <wp:positionV relativeFrom="paragraph">
                        <wp:posOffset>0</wp:posOffset>
                      </wp:positionV>
                      <wp:extent cx="76200" cy="28575"/>
                      <wp:effectExtent l="19050" t="19050" r="19050" b="28575"/>
                      <wp:wrapNone/>
                      <wp:docPr id="3769" name="Text Box 160">
                        <a:extLst xmlns:a="http://schemas.openxmlformats.org/drawingml/2006/main">
                          <a:ext uri="{FF2B5EF4-FFF2-40B4-BE49-F238E27FC236}">
                            <a16:creationId xmlns:a16="http://schemas.microsoft.com/office/drawing/2014/main" id="{00000000-0008-0000-0000-0000B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9FE9EC" id="Text Box 160" o:spid="_x0000_s1026" type="#_x0000_t202" style="position:absolute;margin-left:0;margin-top:0;width:6pt;height:2.25pt;z-index:25551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19744" behindDoc="0" locked="0" layoutInCell="1" allowOverlap="1" wp14:anchorId="2DEF821D" wp14:editId="3C24B4E4">
                      <wp:simplePos x="0" y="0"/>
                      <wp:positionH relativeFrom="column">
                        <wp:posOffset>0</wp:posOffset>
                      </wp:positionH>
                      <wp:positionV relativeFrom="paragraph">
                        <wp:posOffset>0</wp:posOffset>
                      </wp:positionV>
                      <wp:extent cx="76200" cy="28575"/>
                      <wp:effectExtent l="19050" t="19050" r="19050" b="28575"/>
                      <wp:wrapNone/>
                      <wp:docPr id="3770" name="Text Box 159">
                        <a:extLst xmlns:a="http://schemas.openxmlformats.org/drawingml/2006/main">
                          <a:ext uri="{FF2B5EF4-FFF2-40B4-BE49-F238E27FC236}">
                            <a16:creationId xmlns:a16="http://schemas.microsoft.com/office/drawing/2014/main" id="{00000000-0008-0000-0000-0000B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2CC331" id="Text Box 159" o:spid="_x0000_s1026" type="#_x0000_t202" style="position:absolute;margin-left:0;margin-top:0;width:6pt;height:2.25pt;z-index:25551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20768" behindDoc="0" locked="0" layoutInCell="1" allowOverlap="1" wp14:anchorId="585F70A5" wp14:editId="390D000F">
                      <wp:simplePos x="0" y="0"/>
                      <wp:positionH relativeFrom="column">
                        <wp:posOffset>0</wp:posOffset>
                      </wp:positionH>
                      <wp:positionV relativeFrom="paragraph">
                        <wp:posOffset>0</wp:posOffset>
                      </wp:positionV>
                      <wp:extent cx="76200" cy="28575"/>
                      <wp:effectExtent l="19050" t="19050" r="19050" b="28575"/>
                      <wp:wrapNone/>
                      <wp:docPr id="3771" name="Text Box 158">
                        <a:extLst xmlns:a="http://schemas.openxmlformats.org/drawingml/2006/main">
                          <a:ext uri="{FF2B5EF4-FFF2-40B4-BE49-F238E27FC236}">
                            <a16:creationId xmlns:a16="http://schemas.microsoft.com/office/drawing/2014/main" id="{00000000-0008-0000-0000-0000B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FE9FCBF" id="Text Box 158" o:spid="_x0000_s1026" type="#_x0000_t202" style="position:absolute;margin-left:0;margin-top:0;width:6pt;height:2.25pt;z-index:25552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21792" behindDoc="0" locked="0" layoutInCell="1" allowOverlap="1" wp14:anchorId="6071492C" wp14:editId="668823D7">
                      <wp:simplePos x="0" y="0"/>
                      <wp:positionH relativeFrom="column">
                        <wp:posOffset>0</wp:posOffset>
                      </wp:positionH>
                      <wp:positionV relativeFrom="paragraph">
                        <wp:posOffset>0</wp:posOffset>
                      </wp:positionV>
                      <wp:extent cx="76200" cy="28575"/>
                      <wp:effectExtent l="19050" t="19050" r="19050" b="28575"/>
                      <wp:wrapNone/>
                      <wp:docPr id="3772" name="Text Box 157">
                        <a:extLst xmlns:a="http://schemas.openxmlformats.org/drawingml/2006/main">
                          <a:ext uri="{FF2B5EF4-FFF2-40B4-BE49-F238E27FC236}">
                            <a16:creationId xmlns:a16="http://schemas.microsoft.com/office/drawing/2014/main" id="{00000000-0008-0000-0000-0000B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F4313C" id="Text Box 157" o:spid="_x0000_s1026" type="#_x0000_t202" style="position:absolute;margin-left:0;margin-top:0;width:6pt;height:2.25pt;z-index:25552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22816" behindDoc="0" locked="0" layoutInCell="1" allowOverlap="1" wp14:anchorId="75111804" wp14:editId="3824C99F">
                      <wp:simplePos x="0" y="0"/>
                      <wp:positionH relativeFrom="column">
                        <wp:posOffset>0</wp:posOffset>
                      </wp:positionH>
                      <wp:positionV relativeFrom="paragraph">
                        <wp:posOffset>0</wp:posOffset>
                      </wp:positionV>
                      <wp:extent cx="76200" cy="28575"/>
                      <wp:effectExtent l="19050" t="19050" r="19050" b="28575"/>
                      <wp:wrapNone/>
                      <wp:docPr id="3773" name="Text Box 156">
                        <a:extLst xmlns:a="http://schemas.openxmlformats.org/drawingml/2006/main">
                          <a:ext uri="{FF2B5EF4-FFF2-40B4-BE49-F238E27FC236}">
                            <a16:creationId xmlns:a16="http://schemas.microsoft.com/office/drawing/2014/main" id="{00000000-0008-0000-0000-0000B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565DE7" id="Text Box 156" o:spid="_x0000_s1026" type="#_x0000_t202" style="position:absolute;margin-left:0;margin-top:0;width:6pt;height:2.25pt;z-index:25552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23840" behindDoc="0" locked="0" layoutInCell="1" allowOverlap="1" wp14:anchorId="2BD33509" wp14:editId="162DD345">
                      <wp:simplePos x="0" y="0"/>
                      <wp:positionH relativeFrom="column">
                        <wp:posOffset>0</wp:posOffset>
                      </wp:positionH>
                      <wp:positionV relativeFrom="paragraph">
                        <wp:posOffset>0</wp:posOffset>
                      </wp:positionV>
                      <wp:extent cx="76200" cy="28575"/>
                      <wp:effectExtent l="19050" t="19050" r="19050" b="28575"/>
                      <wp:wrapNone/>
                      <wp:docPr id="3774" name="Text Box 155">
                        <a:extLst xmlns:a="http://schemas.openxmlformats.org/drawingml/2006/main">
                          <a:ext uri="{FF2B5EF4-FFF2-40B4-BE49-F238E27FC236}">
                            <a16:creationId xmlns:a16="http://schemas.microsoft.com/office/drawing/2014/main" id="{00000000-0008-0000-0000-0000B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39D2129" id="Text Box 155" o:spid="_x0000_s1026" type="#_x0000_t202" style="position:absolute;margin-left:0;margin-top:0;width:6pt;height:2.25pt;z-index:25552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24864" behindDoc="0" locked="0" layoutInCell="1" allowOverlap="1" wp14:anchorId="60A65D2E" wp14:editId="0273032E">
                      <wp:simplePos x="0" y="0"/>
                      <wp:positionH relativeFrom="column">
                        <wp:posOffset>0</wp:posOffset>
                      </wp:positionH>
                      <wp:positionV relativeFrom="paragraph">
                        <wp:posOffset>0</wp:posOffset>
                      </wp:positionV>
                      <wp:extent cx="76200" cy="28575"/>
                      <wp:effectExtent l="19050" t="19050" r="19050" b="28575"/>
                      <wp:wrapNone/>
                      <wp:docPr id="3775" name="Text Box 154">
                        <a:extLst xmlns:a="http://schemas.openxmlformats.org/drawingml/2006/main">
                          <a:ext uri="{FF2B5EF4-FFF2-40B4-BE49-F238E27FC236}">
                            <a16:creationId xmlns:a16="http://schemas.microsoft.com/office/drawing/2014/main" id="{00000000-0008-0000-0000-0000B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30708FA" id="Text Box 154" o:spid="_x0000_s1026" type="#_x0000_t202" style="position:absolute;margin-left:0;margin-top:0;width:6pt;height:2.25pt;z-index:25552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25888" behindDoc="0" locked="0" layoutInCell="1" allowOverlap="1" wp14:anchorId="69518F6A" wp14:editId="37DBAE85">
                      <wp:simplePos x="0" y="0"/>
                      <wp:positionH relativeFrom="column">
                        <wp:posOffset>0</wp:posOffset>
                      </wp:positionH>
                      <wp:positionV relativeFrom="paragraph">
                        <wp:posOffset>0</wp:posOffset>
                      </wp:positionV>
                      <wp:extent cx="76200" cy="28575"/>
                      <wp:effectExtent l="19050" t="19050" r="19050" b="28575"/>
                      <wp:wrapNone/>
                      <wp:docPr id="3776" name="Text Box 153">
                        <a:extLst xmlns:a="http://schemas.openxmlformats.org/drawingml/2006/main">
                          <a:ext uri="{FF2B5EF4-FFF2-40B4-BE49-F238E27FC236}">
                            <a16:creationId xmlns:a16="http://schemas.microsoft.com/office/drawing/2014/main" id="{00000000-0008-0000-0000-0000C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D18FD6" id="Text Box 153" o:spid="_x0000_s1026" type="#_x0000_t202" style="position:absolute;margin-left:0;margin-top:0;width:6pt;height:2.25pt;z-index:25552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26912" behindDoc="0" locked="0" layoutInCell="1" allowOverlap="1" wp14:anchorId="78F7D050" wp14:editId="658A2278">
                      <wp:simplePos x="0" y="0"/>
                      <wp:positionH relativeFrom="column">
                        <wp:posOffset>0</wp:posOffset>
                      </wp:positionH>
                      <wp:positionV relativeFrom="paragraph">
                        <wp:posOffset>0</wp:posOffset>
                      </wp:positionV>
                      <wp:extent cx="76200" cy="28575"/>
                      <wp:effectExtent l="19050" t="19050" r="19050" b="28575"/>
                      <wp:wrapNone/>
                      <wp:docPr id="3777" name="Text Box 152">
                        <a:extLst xmlns:a="http://schemas.openxmlformats.org/drawingml/2006/main">
                          <a:ext uri="{FF2B5EF4-FFF2-40B4-BE49-F238E27FC236}">
                            <a16:creationId xmlns:a16="http://schemas.microsoft.com/office/drawing/2014/main" id="{00000000-0008-0000-0000-0000C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87AF49" id="Text Box 152" o:spid="_x0000_s1026" type="#_x0000_t202" style="position:absolute;margin-left:0;margin-top:0;width:6pt;height:2.25pt;z-index:25552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27936" behindDoc="0" locked="0" layoutInCell="1" allowOverlap="1" wp14:anchorId="55FF8219" wp14:editId="37F3653E">
                      <wp:simplePos x="0" y="0"/>
                      <wp:positionH relativeFrom="column">
                        <wp:posOffset>0</wp:posOffset>
                      </wp:positionH>
                      <wp:positionV relativeFrom="paragraph">
                        <wp:posOffset>0</wp:posOffset>
                      </wp:positionV>
                      <wp:extent cx="76200" cy="28575"/>
                      <wp:effectExtent l="19050" t="19050" r="19050" b="28575"/>
                      <wp:wrapNone/>
                      <wp:docPr id="3778" name="Text Box 151">
                        <a:extLst xmlns:a="http://schemas.openxmlformats.org/drawingml/2006/main">
                          <a:ext uri="{FF2B5EF4-FFF2-40B4-BE49-F238E27FC236}">
                            <a16:creationId xmlns:a16="http://schemas.microsoft.com/office/drawing/2014/main" id="{00000000-0008-0000-0000-0000C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6DE9B94" id="Text Box 151" o:spid="_x0000_s1026" type="#_x0000_t202" style="position:absolute;margin-left:0;margin-top:0;width:6pt;height:2.25pt;z-index:2555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28960" behindDoc="0" locked="0" layoutInCell="1" allowOverlap="1" wp14:anchorId="462EEECB" wp14:editId="6C42B100">
                      <wp:simplePos x="0" y="0"/>
                      <wp:positionH relativeFrom="column">
                        <wp:posOffset>0</wp:posOffset>
                      </wp:positionH>
                      <wp:positionV relativeFrom="paragraph">
                        <wp:posOffset>0</wp:posOffset>
                      </wp:positionV>
                      <wp:extent cx="76200" cy="28575"/>
                      <wp:effectExtent l="19050" t="19050" r="19050" b="28575"/>
                      <wp:wrapNone/>
                      <wp:docPr id="3779" name="Text Box 150">
                        <a:extLst xmlns:a="http://schemas.openxmlformats.org/drawingml/2006/main">
                          <a:ext uri="{FF2B5EF4-FFF2-40B4-BE49-F238E27FC236}">
                            <a16:creationId xmlns:a16="http://schemas.microsoft.com/office/drawing/2014/main" id="{00000000-0008-0000-0000-0000C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074316" id="Text Box 150" o:spid="_x0000_s1026" type="#_x0000_t202" style="position:absolute;margin-left:0;margin-top:0;width:6pt;height:2.25pt;z-index:25552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29984" behindDoc="0" locked="0" layoutInCell="1" allowOverlap="1" wp14:anchorId="118BC94D" wp14:editId="714B06B7">
                      <wp:simplePos x="0" y="0"/>
                      <wp:positionH relativeFrom="column">
                        <wp:posOffset>0</wp:posOffset>
                      </wp:positionH>
                      <wp:positionV relativeFrom="paragraph">
                        <wp:posOffset>0</wp:posOffset>
                      </wp:positionV>
                      <wp:extent cx="76200" cy="28575"/>
                      <wp:effectExtent l="19050" t="19050" r="19050" b="28575"/>
                      <wp:wrapNone/>
                      <wp:docPr id="3780" name="Text Box 149">
                        <a:extLst xmlns:a="http://schemas.openxmlformats.org/drawingml/2006/main">
                          <a:ext uri="{FF2B5EF4-FFF2-40B4-BE49-F238E27FC236}">
                            <a16:creationId xmlns:a16="http://schemas.microsoft.com/office/drawing/2014/main" id="{00000000-0008-0000-0000-0000C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692430" id="Text Box 149" o:spid="_x0000_s1026" type="#_x0000_t202" style="position:absolute;margin-left:0;margin-top:0;width:6pt;height:2.25pt;z-index:25552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31008" behindDoc="0" locked="0" layoutInCell="1" allowOverlap="1" wp14:anchorId="3AB6437F" wp14:editId="5DC773F5">
                      <wp:simplePos x="0" y="0"/>
                      <wp:positionH relativeFrom="column">
                        <wp:posOffset>0</wp:posOffset>
                      </wp:positionH>
                      <wp:positionV relativeFrom="paragraph">
                        <wp:posOffset>0</wp:posOffset>
                      </wp:positionV>
                      <wp:extent cx="76200" cy="28575"/>
                      <wp:effectExtent l="19050" t="19050" r="19050" b="28575"/>
                      <wp:wrapNone/>
                      <wp:docPr id="3781" name="Text Box 148">
                        <a:extLst xmlns:a="http://schemas.openxmlformats.org/drawingml/2006/main">
                          <a:ext uri="{FF2B5EF4-FFF2-40B4-BE49-F238E27FC236}">
                            <a16:creationId xmlns:a16="http://schemas.microsoft.com/office/drawing/2014/main" id="{00000000-0008-0000-0000-0000C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CD5789" id="Text Box 148" o:spid="_x0000_s1026" type="#_x0000_t202" style="position:absolute;margin-left:0;margin-top:0;width:6pt;height:2.25pt;z-index:25553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32032" behindDoc="0" locked="0" layoutInCell="1" allowOverlap="1" wp14:anchorId="7D4845A3" wp14:editId="2C87DB45">
                      <wp:simplePos x="0" y="0"/>
                      <wp:positionH relativeFrom="column">
                        <wp:posOffset>0</wp:posOffset>
                      </wp:positionH>
                      <wp:positionV relativeFrom="paragraph">
                        <wp:posOffset>0</wp:posOffset>
                      </wp:positionV>
                      <wp:extent cx="76200" cy="28575"/>
                      <wp:effectExtent l="19050" t="19050" r="19050" b="28575"/>
                      <wp:wrapNone/>
                      <wp:docPr id="3782" name="Text Box 147">
                        <a:extLst xmlns:a="http://schemas.openxmlformats.org/drawingml/2006/main">
                          <a:ext uri="{FF2B5EF4-FFF2-40B4-BE49-F238E27FC236}">
                            <a16:creationId xmlns:a16="http://schemas.microsoft.com/office/drawing/2014/main" id="{00000000-0008-0000-0000-0000C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4C05294" id="Text Box 147" o:spid="_x0000_s1026" type="#_x0000_t202" style="position:absolute;margin-left:0;margin-top:0;width:6pt;height:2.25pt;z-index:25553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33056" behindDoc="0" locked="0" layoutInCell="1" allowOverlap="1" wp14:anchorId="58A46AA3" wp14:editId="7BFF35EA">
                      <wp:simplePos x="0" y="0"/>
                      <wp:positionH relativeFrom="column">
                        <wp:posOffset>0</wp:posOffset>
                      </wp:positionH>
                      <wp:positionV relativeFrom="paragraph">
                        <wp:posOffset>0</wp:posOffset>
                      </wp:positionV>
                      <wp:extent cx="76200" cy="28575"/>
                      <wp:effectExtent l="19050" t="19050" r="19050" b="28575"/>
                      <wp:wrapNone/>
                      <wp:docPr id="3783" name="Text Box 146">
                        <a:extLst xmlns:a="http://schemas.openxmlformats.org/drawingml/2006/main">
                          <a:ext uri="{FF2B5EF4-FFF2-40B4-BE49-F238E27FC236}">
                            <a16:creationId xmlns:a16="http://schemas.microsoft.com/office/drawing/2014/main" id="{00000000-0008-0000-0000-0000C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487C99" id="Text Box 146" o:spid="_x0000_s1026" type="#_x0000_t202" style="position:absolute;margin-left:0;margin-top:0;width:6pt;height:2.25pt;z-index:25553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34080" behindDoc="0" locked="0" layoutInCell="1" allowOverlap="1" wp14:anchorId="369BC2C3" wp14:editId="0FA8232E">
                      <wp:simplePos x="0" y="0"/>
                      <wp:positionH relativeFrom="column">
                        <wp:posOffset>0</wp:posOffset>
                      </wp:positionH>
                      <wp:positionV relativeFrom="paragraph">
                        <wp:posOffset>0</wp:posOffset>
                      </wp:positionV>
                      <wp:extent cx="76200" cy="28575"/>
                      <wp:effectExtent l="19050" t="19050" r="19050" b="28575"/>
                      <wp:wrapNone/>
                      <wp:docPr id="3784" name="Text Box 145">
                        <a:extLst xmlns:a="http://schemas.openxmlformats.org/drawingml/2006/main">
                          <a:ext uri="{FF2B5EF4-FFF2-40B4-BE49-F238E27FC236}">
                            <a16:creationId xmlns:a16="http://schemas.microsoft.com/office/drawing/2014/main" id="{00000000-0008-0000-0000-0000C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AD85BF7" id="Text Box 145" o:spid="_x0000_s1026" type="#_x0000_t202" style="position:absolute;margin-left:0;margin-top:0;width:6pt;height:2.25pt;z-index:25553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35104" behindDoc="0" locked="0" layoutInCell="1" allowOverlap="1" wp14:anchorId="108B7AA0" wp14:editId="1ABA786C">
                      <wp:simplePos x="0" y="0"/>
                      <wp:positionH relativeFrom="column">
                        <wp:posOffset>0</wp:posOffset>
                      </wp:positionH>
                      <wp:positionV relativeFrom="paragraph">
                        <wp:posOffset>0</wp:posOffset>
                      </wp:positionV>
                      <wp:extent cx="76200" cy="28575"/>
                      <wp:effectExtent l="19050" t="19050" r="19050" b="28575"/>
                      <wp:wrapNone/>
                      <wp:docPr id="3785" name="Text Box 144">
                        <a:extLst xmlns:a="http://schemas.openxmlformats.org/drawingml/2006/main">
                          <a:ext uri="{FF2B5EF4-FFF2-40B4-BE49-F238E27FC236}">
                            <a16:creationId xmlns:a16="http://schemas.microsoft.com/office/drawing/2014/main" id="{00000000-0008-0000-0000-0000C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75A3107" id="Text Box 144" o:spid="_x0000_s1026" type="#_x0000_t202" style="position:absolute;margin-left:0;margin-top:0;width:6pt;height:2.25pt;z-index:2555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36128" behindDoc="0" locked="0" layoutInCell="1" allowOverlap="1" wp14:anchorId="51EC000D" wp14:editId="017D4D38">
                      <wp:simplePos x="0" y="0"/>
                      <wp:positionH relativeFrom="column">
                        <wp:posOffset>0</wp:posOffset>
                      </wp:positionH>
                      <wp:positionV relativeFrom="paragraph">
                        <wp:posOffset>0</wp:posOffset>
                      </wp:positionV>
                      <wp:extent cx="76200" cy="28575"/>
                      <wp:effectExtent l="19050" t="19050" r="19050" b="28575"/>
                      <wp:wrapNone/>
                      <wp:docPr id="3786" name="Text Box 143">
                        <a:extLst xmlns:a="http://schemas.openxmlformats.org/drawingml/2006/main">
                          <a:ext uri="{FF2B5EF4-FFF2-40B4-BE49-F238E27FC236}">
                            <a16:creationId xmlns:a16="http://schemas.microsoft.com/office/drawing/2014/main" id="{00000000-0008-0000-0000-0000C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D9DAF2" id="Text Box 143" o:spid="_x0000_s1026" type="#_x0000_t202" style="position:absolute;margin-left:0;margin-top:0;width:6pt;height:2.25pt;z-index:2555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37152" behindDoc="0" locked="0" layoutInCell="1" allowOverlap="1" wp14:anchorId="65CAC7D7" wp14:editId="750FE86C">
                      <wp:simplePos x="0" y="0"/>
                      <wp:positionH relativeFrom="column">
                        <wp:posOffset>0</wp:posOffset>
                      </wp:positionH>
                      <wp:positionV relativeFrom="paragraph">
                        <wp:posOffset>0</wp:posOffset>
                      </wp:positionV>
                      <wp:extent cx="76200" cy="28575"/>
                      <wp:effectExtent l="19050" t="19050" r="19050" b="28575"/>
                      <wp:wrapNone/>
                      <wp:docPr id="3787" name="Text Box 142">
                        <a:extLst xmlns:a="http://schemas.openxmlformats.org/drawingml/2006/main">
                          <a:ext uri="{FF2B5EF4-FFF2-40B4-BE49-F238E27FC236}">
                            <a16:creationId xmlns:a16="http://schemas.microsoft.com/office/drawing/2014/main" id="{00000000-0008-0000-0000-0000C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5C10F5" id="Text Box 142" o:spid="_x0000_s1026" type="#_x0000_t202" style="position:absolute;margin-left:0;margin-top:0;width:6pt;height:2.25pt;z-index:2555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38176" behindDoc="0" locked="0" layoutInCell="1" allowOverlap="1" wp14:anchorId="2F616A22" wp14:editId="7B6F51CD">
                      <wp:simplePos x="0" y="0"/>
                      <wp:positionH relativeFrom="column">
                        <wp:posOffset>0</wp:posOffset>
                      </wp:positionH>
                      <wp:positionV relativeFrom="paragraph">
                        <wp:posOffset>0</wp:posOffset>
                      </wp:positionV>
                      <wp:extent cx="76200" cy="28575"/>
                      <wp:effectExtent l="19050" t="19050" r="19050" b="28575"/>
                      <wp:wrapNone/>
                      <wp:docPr id="3788" name="Text Box 141">
                        <a:extLst xmlns:a="http://schemas.openxmlformats.org/drawingml/2006/main">
                          <a:ext uri="{FF2B5EF4-FFF2-40B4-BE49-F238E27FC236}">
                            <a16:creationId xmlns:a16="http://schemas.microsoft.com/office/drawing/2014/main" id="{00000000-0008-0000-0000-0000C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13BD72" id="Text Box 141" o:spid="_x0000_s1026" type="#_x0000_t202" style="position:absolute;margin-left:0;margin-top:0;width:6pt;height:2.25pt;z-index:25553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39200" behindDoc="0" locked="0" layoutInCell="1" allowOverlap="1" wp14:anchorId="47316AD3" wp14:editId="567EBE35">
                      <wp:simplePos x="0" y="0"/>
                      <wp:positionH relativeFrom="column">
                        <wp:posOffset>0</wp:posOffset>
                      </wp:positionH>
                      <wp:positionV relativeFrom="paragraph">
                        <wp:posOffset>0</wp:posOffset>
                      </wp:positionV>
                      <wp:extent cx="76200" cy="28575"/>
                      <wp:effectExtent l="19050" t="19050" r="19050" b="28575"/>
                      <wp:wrapNone/>
                      <wp:docPr id="3789" name="Text Box 140">
                        <a:extLst xmlns:a="http://schemas.openxmlformats.org/drawingml/2006/main">
                          <a:ext uri="{FF2B5EF4-FFF2-40B4-BE49-F238E27FC236}">
                            <a16:creationId xmlns:a16="http://schemas.microsoft.com/office/drawing/2014/main" id="{00000000-0008-0000-0000-0000C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22FF19" id="Text Box 140" o:spid="_x0000_s1026" type="#_x0000_t202" style="position:absolute;margin-left:0;margin-top:0;width:6pt;height:2.25pt;z-index:2555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40224" behindDoc="0" locked="0" layoutInCell="1" allowOverlap="1" wp14:anchorId="4DDBFDA3" wp14:editId="527573E3">
                      <wp:simplePos x="0" y="0"/>
                      <wp:positionH relativeFrom="column">
                        <wp:posOffset>0</wp:posOffset>
                      </wp:positionH>
                      <wp:positionV relativeFrom="paragraph">
                        <wp:posOffset>0</wp:posOffset>
                      </wp:positionV>
                      <wp:extent cx="76200" cy="28575"/>
                      <wp:effectExtent l="19050" t="19050" r="19050" b="28575"/>
                      <wp:wrapNone/>
                      <wp:docPr id="3790" name="Text Box 139">
                        <a:extLst xmlns:a="http://schemas.openxmlformats.org/drawingml/2006/main">
                          <a:ext uri="{FF2B5EF4-FFF2-40B4-BE49-F238E27FC236}">
                            <a16:creationId xmlns:a16="http://schemas.microsoft.com/office/drawing/2014/main" id="{00000000-0008-0000-0000-0000C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D116FC4" id="Text Box 139" o:spid="_x0000_s1026" type="#_x0000_t202" style="position:absolute;margin-left:0;margin-top:0;width:6pt;height:2.25pt;z-index:2555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41248" behindDoc="0" locked="0" layoutInCell="1" allowOverlap="1" wp14:anchorId="0B9E4004" wp14:editId="0268EC33">
                      <wp:simplePos x="0" y="0"/>
                      <wp:positionH relativeFrom="column">
                        <wp:posOffset>0</wp:posOffset>
                      </wp:positionH>
                      <wp:positionV relativeFrom="paragraph">
                        <wp:posOffset>0</wp:posOffset>
                      </wp:positionV>
                      <wp:extent cx="76200" cy="28575"/>
                      <wp:effectExtent l="19050" t="19050" r="19050" b="28575"/>
                      <wp:wrapNone/>
                      <wp:docPr id="3791" name="Text Box 138">
                        <a:extLst xmlns:a="http://schemas.openxmlformats.org/drawingml/2006/main">
                          <a:ext uri="{FF2B5EF4-FFF2-40B4-BE49-F238E27FC236}">
                            <a16:creationId xmlns:a16="http://schemas.microsoft.com/office/drawing/2014/main" id="{00000000-0008-0000-0000-0000C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E76F79" id="Text Box 138" o:spid="_x0000_s1026" type="#_x0000_t202" style="position:absolute;margin-left:0;margin-top:0;width:6pt;height:2.25pt;z-index:2555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42272" behindDoc="0" locked="0" layoutInCell="1" allowOverlap="1" wp14:anchorId="510A9F36" wp14:editId="0E45A453">
                      <wp:simplePos x="0" y="0"/>
                      <wp:positionH relativeFrom="column">
                        <wp:posOffset>0</wp:posOffset>
                      </wp:positionH>
                      <wp:positionV relativeFrom="paragraph">
                        <wp:posOffset>0</wp:posOffset>
                      </wp:positionV>
                      <wp:extent cx="76200" cy="28575"/>
                      <wp:effectExtent l="19050" t="19050" r="19050" b="28575"/>
                      <wp:wrapNone/>
                      <wp:docPr id="3792" name="Text Box 137">
                        <a:extLst xmlns:a="http://schemas.openxmlformats.org/drawingml/2006/main">
                          <a:ext uri="{FF2B5EF4-FFF2-40B4-BE49-F238E27FC236}">
                            <a16:creationId xmlns:a16="http://schemas.microsoft.com/office/drawing/2014/main" id="{00000000-0008-0000-0000-0000D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8EC0C0" id="Text Box 137" o:spid="_x0000_s1026" type="#_x0000_t202" style="position:absolute;margin-left:0;margin-top:0;width:6pt;height:2.25pt;z-index:25554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43296" behindDoc="0" locked="0" layoutInCell="1" allowOverlap="1" wp14:anchorId="1F8AB894" wp14:editId="1A181BEB">
                      <wp:simplePos x="0" y="0"/>
                      <wp:positionH relativeFrom="column">
                        <wp:posOffset>0</wp:posOffset>
                      </wp:positionH>
                      <wp:positionV relativeFrom="paragraph">
                        <wp:posOffset>0</wp:posOffset>
                      </wp:positionV>
                      <wp:extent cx="76200" cy="28575"/>
                      <wp:effectExtent l="19050" t="19050" r="19050" b="28575"/>
                      <wp:wrapNone/>
                      <wp:docPr id="3793" name="Text Box 136">
                        <a:extLst xmlns:a="http://schemas.openxmlformats.org/drawingml/2006/main">
                          <a:ext uri="{FF2B5EF4-FFF2-40B4-BE49-F238E27FC236}">
                            <a16:creationId xmlns:a16="http://schemas.microsoft.com/office/drawing/2014/main" id="{00000000-0008-0000-0000-0000D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6E4336A" id="Text Box 136" o:spid="_x0000_s1026" type="#_x0000_t202" style="position:absolute;margin-left:0;margin-top:0;width:6pt;height:2.25pt;z-index:2555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44320" behindDoc="0" locked="0" layoutInCell="1" allowOverlap="1" wp14:anchorId="27D7D711" wp14:editId="741D3EA0">
                      <wp:simplePos x="0" y="0"/>
                      <wp:positionH relativeFrom="column">
                        <wp:posOffset>0</wp:posOffset>
                      </wp:positionH>
                      <wp:positionV relativeFrom="paragraph">
                        <wp:posOffset>0</wp:posOffset>
                      </wp:positionV>
                      <wp:extent cx="76200" cy="28575"/>
                      <wp:effectExtent l="19050" t="19050" r="19050" b="28575"/>
                      <wp:wrapNone/>
                      <wp:docPr id="3794" name="Text Box 135">
                        <a:extLst xmlns:a="http://schemas.openxmlformats.org/drawingml/2006/main">
                          <a:ext uri="{FF2B5EF4-FFF2-40B4-BE49-F238E27FC236}">
                            <a16:creationId xmlns:a16="http://schemas.microsoft.com/office/drawing/2014/main" id="{00000000-0008-0000-0000-0000D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4192FF" id="Text Box 135" o:spid="_x0000_s1026" type="#_x0000_t202" style="position:absolute;margin-left:0;margin-top:0;width:6pt;height:2.25pt;z-index:25554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45344" behindDoc="0" locked="0" layoutInCell="1" allowOverlap="1" wp14:anchorId="1E625DBA" wp14:editId="5F7FEEEC">
                      <wp:simplePos x="0" y="0"/>
                      <wp:positionH relativeFrom="column">
                        <wp:posOffset>0</wp:posOffset>
                      </wp:positionH>
                      <wp:positionV relativeFrom="paragraph">
                        <wp:posOffset>0</wp:posOffset>
                      </wp:positionV>
                      <wp:extent cx="76200" cy="28575"/>
                      <wp:effectExtent l="19050" t="19050" r="19050" b="28575"/>
                      <wp:wrapNone/>
                      <wp:docPr id="3795" name="Text Box 134">
                        <a:extLst xmlns:a="http://schemas.openxmlformats.org/drawingml/2006/main">
                          <a:ext uri="{FF2B5EF4-FFF2-40B4-BE49-F238E27FC236}">
                            <a16:creationId xmlns:a16="http://schemas.microsoft.com/office/drawing/2014/main" id="{00000000-0008-0000-0000-0000D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DBAB3D1" id="Text Box 134" o:spid="_x0000_s1026" type="#_x0000_t202" style="position:absolute;margin-left:0;margin-top:0;width:6pt;height:2.25pt;z-index:2555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46368" behindDoc="0" locked="0" layoutInCell="1" allowOverlap="1" wp14:anchorId="3EB2650A" wp14:editId="06B7599C">
                      <wp:simplePos x="0" y="0"/>
                      <wp:positionH relativeFrom="column">
                        <wp:posOffset>0</wp:posOffset>
                      </wp:positionH>
                      <wp:positionV relativeFrom="paragraph">
                        <wp:posOffset>0</wp:posOffset>
                      </wp:positionV>
                      <wp:extent cx="76200" cy="28575"/>
                      <wp:effectExtent l="19050" t="19050" r="19050" b="28575"/>
                      <wp:wrapNone/>
                      <wp:docPr id="3796" name="Text Box 133">
                        <a:extLst xmlns:a="http://schemas.openxmlformats.org/drawingml/2006/main">
                          <a:ext uri="{FF2B5EF4-FFF2-40B4-BE49-F238E27FC236}">
                            <a16:creationId xmlns:a16="http://schemas.microsoft.com/office/drawing/2014/main" id="{00000000-0008-0000-0000-0000D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73F9B5" id="Text Box 133" o:spid="_x0000_s1026" type="#_x0000_t202" style="position:absolute;margin-left:0;margin-top:0;width:6pt;height:2.25pt;z-index:25554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47392" behindDoc="0" locked="0" layoutInCell="1" allowOverlap="1" wp14:anchorId="5CDAFA83" wp14:editId="2881163E">
                      <wp:simplePos x="0" y="0"/>
                      <wp:positionH relativeFrom="column">
                        <wp:posOffset>0</wp:posOffset>
                      </wp:positionH>
                      <wp:positionV relativeFrom="paragraph">
                        <wp:posOffset>0</wp:posOffset>
                      </wp:positionV>
                      <wp:extent cx="76200" cy="28575"/>
                      <wp:effectExtent l="19050" t="19050" r="19050" b="28575"/>
                      <wp:wrapNone/>
                      <wp:docPr id="3797" name="Text Box 132">
                        <a:extLst xmlns:a="http://schemas.openxmlformats.org/drawingml/2006/main">
                          <a:ext uri="{FF2B5EF4-FFF2-40B4-BE49-F238E27FC236}">
                            <a16:creationId xmlns:a16="http://schemas.microsoft.com/office/drawing/2014/main" id="{00000000-0008-0000-0000-0000D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AE377B" id="Text Box 132" o:spid="_x0000_s1026" type="#_x0000_t202" style="position:absolute;margin-left:0;margin-top:0;width:6pt;height:2.25pt;z-index:2555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48416" behindDoc="0" locked="0" layoutInCell="1" allowOverlap="1" wp14:anchorId="57C9512D" wp14:editId="29DA5548">
                      <wp:simplePos x="0" y="0"/>
                      <wp:positionH relativeFrom="column">
                        <wp:posOffset>0</wp:posOffset>
                      </wp:positionH>
                      <wp:positionV relativeFrom="paragraph">
                        <wp:posOffset>0</wp:posOffset>
                      </wp:positionV>
                      <wp:extent cx="76200" cy="28575"/>
                      <wp:effectExtent l="19050" t="19050" r="19050" b="28575"/>
                      <wp:wrapNone/>
                      <wp:docPr id="3798" name="Text Box 131">
                        <a:extLst xmlns:a="http://schemas.openxmlformats.org/drawingml/2006/main">
                          <a:ext uri="{FF2B5EF4-FFF2-40B4-BE49-F238E27FC236}">
                            <a16:creationId xmlns:a16="http://schemas.microsoft.com/office/drawing/2014/main" id="{00000000-0008-0000-0000-0000D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D56EBE" id="Text Box 131" o:spid="_x0000_s1026" type="#_x0000_t202" style="position:absolute;margin-left:0;margin-top:0;width:6pt;height:2.25pt;z-index:25554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49440" behindDoc="0" locked="0" layoutInCell="1" allowOverlap="1" wp14:anchorId="613C002A" wp14:editId="162B267D">
                      <wp:simplePos x="0" y="0"/>
                      <wp:positionH relativeFrom="column">
                        <wp:posOffset>0</wp:posOffset>
                      </wp:positionH>
                      <wp:positionV relativeFrom="paragraph">
                        <wp:posOffset>0</wp:posOffset>
                      </wp:positionV>
                      <wp:extent cx="76200" cy="28575"/>
                      <wp:effectExtent l="19050" t="19050" r="19050" b="28575"/>
                      <wp:wrapNone/>
                      <wp:docPr id="3799" name="Text Box 130">
                        <a:extLst xmlns:a="http://schemas.openxmlformats.org/drawingml/2006/main">
                          <a:ext uri="{FF2B5EF4-FFF2-40B4-BE49-F238E27FC236}">
                            <a16:creationId xmlns:a16="http://schemas.microsoft.com/office/drawing/2014/main" id="{00000000-0008-0000-0000-0000D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8155144" id="Text Box 130" o:spid="_x0000_s1026" type="#_x0000_t202" style="position:absolute;margin-left:0;margin-top:0;width:6pt;height:2.25pt;z-index:2555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50464" behindDoc="0" locked="0" layoutInCell="1" allowOverlap="1" wp14:anchorId="55DF3CC6" wp14:editId="1C2A1A82">
                      <wp:simplePos x="0" y="0"/>
                      <wp:positionH relativeFrom="column">
                        <wp:posOffset>0</wp:posOffset>
                      </wp:positionH>
                      <wp:positionV relativeFrom="paragraph">
                        <wp:posOffset>0</wp:posOffset>
                      </wp:positionV>
                      <wp:extent cx="76200" cy="28575"/>
                      <wp:effectExtent l="19050" t="19050" r="19050" b="28575"/>
                      <wp:wrapNone/>
                      <wp:docPr id="3800" name="Text Box 129">
                        <a:extLst xmlns:a="http://schemas.openxmlformats.org/drawingml/2006/main">
                          <a:ext uri="{FF2B5EF4-FFF2-40B4-BE49-F238E27FC236}">
                            <a16:creationId xmlns:a16="http://schemas.microsoft.com/office/drawing/2014/main" id="{00000000-0008-0000-0000-0000D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22FE368" id="Text Box 129" o:spid="_x0000_s1026" type="#_x0000_t202" style="position:absolute;margin-left:0;margin-top:0;width:6pt;height:2.25pt;z-index:2555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51488" behindDoc="0" locked="0" layoutInCell="1" allowOverlap="1" wp14:anchorId="702B58E2" wp14:editId="479D9D4F">
                      <wp:simplePos x="0" y="0"/>
                      <wp:positionH relativeFrom="column">
                        <wp:posOffset>0</wp:posOffset>
                      </wp:positionH>
                      <wp:positionV relativeFrom="paragraph">
                        <wp:posOffset>0</wp:posOffset>
                      </wp:positionV>
                      <wp:extent cx="76200" cy="28575"/>
                      <wp:effectExtent l="19050" t="19050" r="19050" b="28575"/>
                      <wp:wrapNone/>
                      <wp:docPr id="3801" name="Text Box 128">
                        <a:extLst xmlns:a="http://schemas.openxmlformats.org/drawingml/2006/main">
                          <a:ext uri="{FF2B5EF4-FFF2-40B4-BE49-F238E27FC236}">
                            <a16:creationId xmlns:a16="http://schemas.microsoft.com/office/drawing/2014/main" id="{00000000-0008-0000-0000-0000D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4D47103" id="Text Box 128" o:spid="_x0000_s1026" type="#_x0000_t202" style="position:absolute;margin-left:0;margin-top:0;width:6pt;height:2.25pt;z-index:25555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52512" behindDoc="0" locked="0" layoutInCell="1" allowOverlap="1" wp14:anchorId="49FDD7F4" wp14:editId="3134F48B">
                      <wp:simplePos x="0" y="0"/>
                      <wp:positionH relativeFrom="column">
                        <wp:posOffset>0</wp:posOffset>
                      </wp:positionH>
                      <wp:positionV relativeFrom="paragraph">
                        <wp:posOffset>0</wp:posOffset>
                      </wp:positionV>
                      <wp:extent cx="76200" cy="28575"/>
                      <wp:effectExtent l="19050" t="19050" r="19050" b="28575"/>
                      <wp:wrapNone/>
                      <wp:docPr id="3802" name="Text Box 127">
                        <a:extLst xmlns:a="http://schemas.openxmlformats.org/drawingml/2006/main">
                          <a:ext uri="{FF2B5EF4-FFF2-40B4-BE49-F238E27FC236}">
                            <a16:creationId xmlns:a16="http://schemas.microsoft.com/office/drawing/2014/main" id="{00000000-0008-0000-0000-0000D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57E95AD" id="Text Box 127" o:spid="_x0000_s1026" type="#_x0000_t202" style="position:absolute;margin-left:0;margin-top:0;width:6pt;height:2.25pt;z-index:25555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53536" behindDoc="0" locked="0" layoutInCell="1" allowOverlap="1" wp14:anchorId="2A527D3D" wp14:editId="496271B2">
                      <wp:simplePos x="0" y="0"/>
                      <wp:positionH relativeFrom="column">
                        <wp:posOffset>0</wp:posOffset>
                      </wp:positionH>
                      <wp:positionV relativeFrom="paragraph">
                        <wp:posOffset>0</wp:posOffset>
                      </wp:positionV>
                      <wp:extent cx="76200" cy="28575"/>
                      <wp:effectExtent l="19050" t="19050" r="19050" b="28575"/>
                      <wp:wrapNone/>
                      <wp:docPr id="3803" name="Text Box 126">
                        <a:extLst xmlns:a="http://schemas.openxmlformats.org/drawingml/2006/main">
                          <a:ext uri="{FF2B5EF4-FFF2-40B4-BE49-F238E27FC236}">
                            <a16:creationId xmlns:a16="http://schemas.microsoft.com/office/drawing/2014/main" id="{00000000-0008-0000-0000-0000D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EC7760A" id="Text Box 126" o:spid="_x0000_s1026" type="#_x0000_t202" style="position:absolute;margin-left:0;margin-top:0;width:6pt;height:2.25pt;z-index:25555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54560" behindDoc="0" locked="0" layoutInCell="1" allowOverlap="1" wp14:anchorId="399B5F95" wp14:editId="52BC1F8F">
                      <wp:simplePos x="0" y="0"/>
                      <wp:positionH relativeFrom="column">
                        <wp:posOffset>0</wp:posOffset>
                      </wp:positionH>
                      <wp:positionV relativeFrom="paragraph">
                        <wp:posOffset>0</wp:posOffset>
                      </wp:positionV>
                      <wp:extent cx="76200" cy="28575"/>
                      <wp:effectExtent l="19050" t="19050" r="19050" b="28575"/>
                      <wp:wrapNone/>
                      <wp:docPr id="3804" name="Text Box 125">
                        <a:extLst xmlns:a="http://schemas.openxmlformats.org/drawingml/2006/main">
                          <a:ext uri="{FF2B5EF4-FFF2-40B4-BE49-F238E27FC236}">
                            <a16:creationId xmlns:a16="http://schemas.microsoft.com/office/drawing/2014/main" id="{00000000-0008-0000-0000-0000D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1B78C1A" id="Text Box 125" o:spid="_x0000_s1026" type="#_x0000_t202" style="position:absolute;margin-left:0;margin-top:0;width:6pt;height:2.25pt;z-index:25555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55584" behindDoc="0" locked="0" layoutInCell="1" allowOverlap="1" wp14:anchorId="18AEA97A" wp14:editId="5A8CA64C">
                      <wp:simplePos x="0" y="0"/>
                      <wp:positionH relativeFrom="column">
                        <wp:posOffset>0</wp:posOffset>
                      </wp:positionH>
                      <wp:positionV relativeFrom="paragraph">
                        <wp:posOffset>0</wp:posOffset>
                      </wp:positionV>
                      <wp:extent cx="76200" cy="28575"/>
                      <wp:effectExtent l="19050" t="19050" r="19050" b="28575"/>
                      <wp:wrapNone/>
                      <wp:docPr id="3805" name="Text Box 124">
                        <a:extLst xmlns:a="http://schemas.openxmlformats.org/drawingml/2006/main">
                          <a:ext uri="{FF2B5EF4-FFF2-40B4-BE49-F238E27FC236}">
                            <a16:creationId xmlns:a16="http://schemas.microsoft.com/office/drawing/2014/main" id="{00000000-0008-0000-0000-0000D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977AF0" id="Text Box 124" o:spid="_x0000_s1026" type="#_x0000_t202" style="position:absolute;margin-left:0;margin-top:0;width:6pt;height:2.25pt;z-index:25555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56608" behindDoc="0" locked="0" layoutInCell="1" allowOverlap="1" wp14:anchorId="7FA878B2" wp14:editId="7D876D4D">
                      <wp:simplePos x="0" y="0"/>
                      <wp:positionH relativeFrom="column">
                        <wp:posOffset>0</wp:posOffset>
                      </wp:positionH>
                      <wp:positionV relativeFrom="paragraph">
                        <wp:posOffset>0</wp:posOffset>
                      </wp:positionV>
                      <wp:extent cx="76200" cy="28575"/>
                      <wp:effectExtent l="19050" t="19050" r="19050" b="28575"/>
                      <wp:wrapNone/>
                      <wp:docPr id="3806" name="Text Box 123">
                        <a:extLst xmlns:a="http://schemas.openxmlformats.org/drawingml/2006/main">
                          <a:ext uri="{FF2B5EF4-FFF2-40B4-BE49-F238E27FC236}">
                            <a16:creationId xmlns:a16="http://schemas.microsoft.com/office/drawing/2014/main" id="{00000000-0008-0000-0000-0000D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FA4556D" id="Text Box 123" o:spid="_x0000_s1026" type="#_x0000_t202" style="position:absolute;margin-left:0;margin-top:0;width:6pt;height:2.25pt;z-index:25555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57632" behindDoc="0" locked="0" layoutInCell="1" allowOverlap="1" wp14:anchorId="7D2B3A86" wp14:editId="772EE25D">
                      <wp:simplePos x="0" y="0"/>
                      <wp:positionH relativeFrom="column">
                        <wp:posOffset>0</wp:posOffset>
                      </wp:positionH>
                      <wp:positionV relativeFrom="paragraph">
                        <wp:posOffset>0</wp:posOffset>
                      </wp:positionV>
                      <wp:extent cx="76200" cy="28575"/>
                      <wp:effectExtent l="19050" t="19050" r="19050" b="28575"/>
                      <wp:wrapNone/>
                      <wp:docPr id="3807" name="Text Box 122">
                        <a:extLst xmlns:a="http://schemas.openxmlformats.org/drawingml/2006/main">
                          <a:ext uri="{FF2B5EF4-FFF2-40B4-BE49-F238E27FC236}">
                            <a16:creationId xmlns:a16="http://schemas.microsoft.com/office/drawing/2014/main" id="{00000000-0008-0000-0000-0000D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18624C" id="Text Box 122" o:spid="_x0000_s1026" type="#_x0000_t202" style="position:absolute;margin-left:0;margin-top:0;width:6pt;height:2.25pt;z-index:25555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58656" behindDoc="0" locked="0" layoutInCell="1" allowOverlap="1" wp14:anchorId="7E711C3D" wp14:editId="006D1055">
                      <wp:simplePos x="0" y="0"/>
                      <wp:positionH relativeFrom="column">
                        <wp:posOffset>0</wp:posOffset>
                      </wp:positionH>
                      <wp:positionV relativeFrom="paragraph">
                        <wp:posOffset>0</wp:posOffset>
                      </wp:positionV>
                      <wp:extent cx="76200" cy="28575"/>
                      <wp:effectExtent l="19050" t="19050" r="19050" b="28575"/>
                      <wp:wrapNone/>
                      <wp:docPr id="3808" name="Text Box 121">
                        <a:extLst xmlns:a="http://schemas.openxmlformats.org/drawingml/2006/main">
                          <a:ext uri="{FF2B5EF4-FFF2-40B4-BE49-F238E27FC236}">
                            <a16:creationId xmlns:a16="http://schemas.microsoft.com/office/drawing/2014/main" id="{00000000-0008-0000-0000-0000E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5E48725" id="Text Box 121" o:spid="_x0000_s1026" type="#_x0000_t202" style="position:absolute;margin-left:0;margin-top:0;width:6pt;height:2.25pt;z-index:2555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59680" behindDoc="0" locked="0" layoutInCell="1" allowOverlap="1" wp14:anchorId="54555036" wp14:editId="5AA92A24">
                      <wp:simplePos x="0" y="0"/>
                      <wp:positionH relativeFrom="column">
                        <wp:posOffset>0</wp:posOffset>
                      </wp:positionH>
                      <wp:positionV relativeFrom="paragraph">
                        <wp:posOffset>0</wp:posOffset>
                      </wp:positionV>
                      <wp:extent cx="76200" cy="28575"/>
                      <wp:effectExtent l="19050" t="19050" r="19050" b="28575"/>
                      <wp:wrapNone/>
                      <wp:docPr id="3809" name="Text Box 120">
                        <a:extLst xmlns:a="http://schemas.openxmlformats.org/drawingml/2006/main">
                          <a:ext uri="{FF2B5EF4-FFF2-40B4-BE49-F238E27FC236}">
                            <a16:creationId xmlns:a16="http://schemas.microsoft.com/office/drawing/2014/main" id="{00000000-0008-0000-0000-0000E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59EA2A6" id="Text Box 120" o:spid="_x0000_s1026" type="#_x0000_t202" style="position:absolute;margin-left:0;margin-top:0;width:6pt;height:2.25pt;z-index:2555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60704" behindDoc="0" locked="0" layoutInCell="1" allowOverlap="1" wp14:anchorId="67F311CA" wp14:editId="72671639">
                      <wp:simplePos x="0" y="0"/>
                      <wp:positionH relativeFrom="column">
                        <wp:posOffset>0</wp:posOffset>
                      </wp:positionH>
                      <wp:positionV relativeFrom="paragraph">
                        <wp:posOffset>0</wp:posOffset>
                      </wp:positionV>
                      <wp:extent cx="76200" cy="28575"/>
                      <wp:effectExtent l="19050" t="19050" r="19050" b="28575"/>
                      <wp:wrapNone/>
                      <wp:docPr id="3810" name="Text Box 119">
                        <a:extLst xmlns:a="http://schemas.openxmlformats.org/drawingml/2006/main">
                          <a:ext uri="{FF2B5EF4-FFF2-40B4-BE49-F238E27FC236}">
                            <a16:creationId xmlns:a16="http://schemas.microsoft.com/office/drawing/2014/main" id="{00000000-0008-0000-0000-0000E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1FE301" id="Text Box 119" o:spid="_x0000_s1026" type="#_x0000_t202" style="position:absolute;margin-left:0;margin-top:0;width:6pt;height:2.25pt;z-index:25556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61728" behindDoc="0" locked="0" layoutInCell="1" allowOverlap="1" wp14:anchorId="72FE5AFB" wp14:editId="69639171">
                      <wp:simplePos x="0" y="0"/>
                      <wp:positionH relativeFrom="column">
                        <wp:posOffset>0</wp:posOffset>
                      </wp:positionH>
                      <wp:positionV relativeFrom="paragraph">
                        <wp:posOffset>0</wp:posOffset>
                      </wp:positionV>
                      <wp:extent cx="76200" cy="28575"/>
                      <wp:effectExtent l="19050" t="19050" r="19050" b="28575"/>
                      <wp:wrapNone/>
                      <wp:docPr id="3811" name="Text Box 118">
                        <a:extLst xmlns:a="http://schemas.openxmlformats.org/drawingml/2006/main">
                          <a:ext uri="{FF2B5EF4-FFF2-40B4-BE49-F238E27FC236}">
                            <a16:creationId xmlns:a16="http://schemas.microsoft.com/office/drawing/2014/main" id="{00000000-0008-0000-0000-0000E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369312" id="Text Box 118" o:spid="_x0000_s1026" type="#_x0000_t202" style="position:absolute;margin-left:0;margin-top:0;width:6pt;height:2.25pt;z-index:2555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62752" behindDoc="0" locked="0" layoutInCell="1" allowOverlap="1" wp14:anchorId="22F53EE7" wp14:editId="2892CC91">
                      <wp:simplePos x="0" y="0"/>
                      <wp:positionH relativeFrom="column">
                        <wp:posOffset>0</wp:posOffset>
                      </wp:positionH>
                      <wp:positionV relativeFrom="paragraph">
                        <wp:posOffset>0</wp:posOffset>
                      </wp:positionV>
                      <wp:extent cx="76200" cy="28575"/>
                      <wp:effectExtent l="19050" t="19050" r="19050" b="28575"/>
                      <wp:wrapNone/>
                      <wp:docPr id="3812" name="Text Box 117">
                        <a:extLst xmlns:a="http://schemas.openxmlformats.org/drawingml/2006/main">
                          <a:ext uri="{FF2B5EF4-FFF2-40B4-BE49-F238E27FC236}">
                            <a16:creationId xmlns:a16="http://schemas.microsoft.com/office/drawing/2014/main" id="{00000000-0008-0000-0000-0000E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AC5EE3" id="Text Box 117" o:spid="_x0000_s1026" type="#_x0000_t202" style="position:absolute;margin-left:0;margin-top:0;width:6pt;height:2.25pt;z-index:2555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63776" behindDoc="0" locked="0" layoutInCell="1" allowOverlap="1" wp14:anchorId="357AF72A" wp14:editId="60FA5E25">
                      <wp:simplePos x="0" y="0"/>
                      <wp:positionH relativeFrom="column">
                        <wp:posOffset>0</wp:posOffset>
                      </wp:positionH>
                      <wp:positionV relativeFrom="paragraph">
                        <wp:posOffset>0</wp:posOffset>
                      </wp:positionV>
                      <wp:extent cx="76200" cy="28575"/>
                      <wp:effectExtent l="19050" t="19050" r="19050" b="28575"/>
                      <wp:wrapNone/>
                      <wp:docPr id="3813" name="Text Box 116">
                        <a:extLst xmlns:a="http://schemas.openxmlformats.org/drawingml/2006/main">
                          <a:ext uri="{FF2B5EF4-FFF2-40B4-BE49-F238E27FC236}">
                            <a16:creationId xmlns:a16="http://schemas.microsoft.com/office/drawing/2014/main" id="{00000000-0008-0000-0000-0000E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FF0AE14" id="Text Box 116" o:spid="_x0000_s1026" type="#_x0000_t202" style="position:absolute;margin-left:0;margin-top:0;width:6pt;height:2.25pt;z-index:25556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64800" behindDoc="0" locked="0" layoutInCell="1" allowOverlap="1" wp14:anchorId="4968D887" wp14:editId="6213AC26">
                      <wp:simplePos x="0" y="0"/>
                      <wp:positionH relativeFrom="column">
                        <wp:posOffset>0</wp:posOffset>
                      </wp:positionH>
                      <wp:positionV relativeFrom="paragraph">
                        <wp:posOffset>0</wp:posOffset>
                      </wp:positionV>
                      <wp:extent cx="76200" cy="28575"/>
                      <wp:effectExtent l="19050" t="19050" r="19050" b="28575"/>
                      <wp:wrapNone/>
                      <wp:docPr id="3814" name="Text Box 115">
                        <a:extLst xmlns:a="http://schemas.openxmlformats.org/drawingml/2006/main">
                          <a:ext uri="{FF2B5EF4-FFF2-40B4-BE49-F238E27FC236}">
                            <a16:creationId xmlns:a16="http://schemas.microsoft.com/office/drawing/2014/main" id="{00000000-0008-0000-0000-0000E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118BFDE" id="Text Box 115" o:spid="_x0000_s1026" type="#_x0000_t202" style="position:absolute;margin-left:0;margin-top:0;width:6pt;height:2.25pt;z-index:25556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65824" behindDoc="0" locked="0" layoutInCell="1" allowOverlap="1" wp14:anchorId="56479DD1" wp14:editId="787D1275">
                      <wp:simplePos x="0" y="0"/>
                      <wp:positionH relativeFrom="column">
                        <wp:posOffset>0</wp:posOffset>
                      </wp:positionH>
                      <wp:positionV relativeFrom="paragraph">
                        <wp:posOffset>0</wp:posOffset>
                      </wp:positionV>
                      <wp:extent cx="76200" cy="28575"/>
                      <wp:effectExtent l="19050" t="19050" r="19050" b="28575"/>
                      <wp:wrapNone/>
                      <wp:docPr id="3815" name="Text Box 114">
                        <a:extLst xmlns:a="http://schemas.openxmlformats.org/drawingml/2006/main">
                          <a:ext uri="{FF2B5EF4-FFF2-40B4-BE49-F238E27FC236}">
                            <a16:creationId xmlns:a16="http://schemas.microsoft.com/office/drawing/2014/main" id="{00000000-0008-0000-0000-0000E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2C2FB39" id="Text Box 114" o:spid="_x0000_s1026" type="#_x0000_t202" style="position:absolute;margin-left:0;margin-top:0;width:6pt;height:2.25pt;z-index:2555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66848" behindDoc="0" locked="0" layoutInCell="1" allowOverlap="1" wp14:anchorId="147E2E8C" wp14:editId="391B01B0">
                      <wp:simplePos x="0" y="0"/>
                      <wp:positionH relativeFrom="column">
                        <wp:posOffset>0</wp:posOffset>
                      </wp:positionH>
                      <wp:positionV relativeFrom="paragraph">
                        <wp:posOffset>0</wp:posOffset>
                      </wp:positionV>
                      <wp:extent cx="76200" cy="28575"/>
                      <wp:effectExtent l="19050" t="19050" r="19050" b="28575"/>
                      <wp:wrapNone/>
                      <wp:docPr id="3816" name="Text Box 113">
                        <a:extLst xmlns:a="http://schemas.openxmlformats.org/drawingml/2006/main">
                          <a:ext uri="{FF2B5EF4-FFF2-40B4-BE49-F238E27FC236}">
                            <a16:creationId xmlns:a16="http://schemas.microsoft.com/office/drawing/2014/main" id="{00000000-0008-0000-0000-0000E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6201630" id="Text Box 113" o:spid="_x0000_s1026" type="#_x0000_t202" style="position:absolute;margin-left:0;margin-top:0;width:6pt;height:2.25pt;z-index:25556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67872" behindDoc="0" locked="0" layoutInCell="1" allowOverlap="1" wp14:anchorId="47CC7F9C" wp14:editId="299EECD4">
                      <wp:simplePos x="0" y="0"/>
                      <wp:positionH relativeFrom="column">
                        <wp:posOffset>0</wp:posOffset>
                      </wp:positionH>
                      <wp:positionV relativeFrom="paragraph">
                        <wp:posOffset>0</wp:posOffset>
                      </wp:positionV>
                      <wp:extent cx="76200" cy="28575"/>
                      <wp:effectExtent l="19050" t="19050" r="19050" b="28575"/>
                      <wp:wrapNone/>
                      <wp:docPr id="3817" name="Text Box 112">
                        <a:extLst xmlns:a="http://schemas.openxmlformats.org/drawingml/2006/main">
                          <a:ext uri="{FF2B5EF4-FFF2-40B4-BE49-F238E27FC236}">
                            <a16:creationId xmlns:a16="http://schemas.microsoft.com/office/drawing/2014/main" id="{00000000-0008-0000-0000-0000E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79060F" id="Text Box 112" o:spid="_x0000_s1026" type="#_x0000_t202" style="position:absolute;margin-left:0;margin-top:0;width:6pt;height:2.25pt;z-index:2555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68896" behindDoc="0" locked="0" layoutInCell="1" allowOverlap="1" wp14:anchorId="0B4859D8" wp14:editId="5DB1B17E">
                      <wp:simplePos x="0" y="0"/>
                      <wp:positionH relativeFrom="column">
                        <wp:posOffset>0</wp:posOffset>
                      </wp:positionH>
                      <wp:positionV relativeFrom="paragraph">
                        <wp:posOffset>0</wp:posOffset>
                      </wp:positionV>
                      <wp:extent cx="76200" cy="28575"/>
                      <wp:effectExtent l="19050" t="19050" r="19050" b="28575"/>
                      <wp:wrapNone/>
                      <wp:docPr id="3818" name="Text Box 111">
                        <a:extLst xmlns:a="http://schemas.openxmlformats.org/drawingml/2006/main">
                          <a:ext uri="{FF2B5EF4-FFF2-40B4-BE49-F238E27FC236}">
                            <a16:creationId xmlns:a16="http://schemas.microsoft.com/office/drawing/2014/main" id="{00000000-0008-0000-0000-0000E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25A4B5B" id="Text Box 111" o:spid="_x0000_s1026" type="#_x0000_t202" style="position:absolute;margin-left:0;margin-top:0;width:6pt;height:2.25pt;z-index:25556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69920" behindDoc="0" locked="0" layoutInCell="1" allowOverlap="1" wp14:anchorId="71AB6299" wp14:editId="7C824D31">
                      <wp:simplePos x="0" y="0"/>
                      <wp:positionH relativeFrom="column">
                        <wp:posOffset>0</wp:posOffset>
                      </wp:positionH>
                      <wp:positionV relativeFrom="paragraph">
                        <wp:posOffset>0</wp:posOffset>
                      </wp:positionV>
                      <wp:extent cx="76200" cy="28575"/>
                      <wp:effectExtent l="19050" t="19050" r="19050" b="28575"/>
                      <wp:wrapNone/>
                      <wp:docPr id="3819" name="Text Box 110">
                        <a:extLst xmlns:a="http://schemas.openxmlformats.org/drawingml/2006/main">
                          <a:ext uri="{FF2B5EF4-FFF2-40B4-BE49-F238E27FC236}">
                            <a16:creationId xmlns:a16="http://schemas.microsoft.com/office/drawing/2014/main" id="{00000000-0008-0000-0000-0000E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BBEDA6" id="Text Box 110" o:spid="_x0000_s1026" type="#_x0000_t202" style="position:absolute;margin-left:0;margin-top:0;width:6pt;height:2.25pt;z-index:25556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70944" behindDoc="0" locked="0" layoutInCell="1" allowOverlap="1" wp14:anchorId="56F26B16" wp14:editId="72640519">
                      <wp:simplePos x="0" y="0"/>
                      <wp:positionH relativeFrom="column">
                        <wp:posOffset>0</wp:posOffset>
                      </wp:positionH>
                      <wp:positionV relativeFrom="paragraph">
                        <wp:posOffset>0</wp:posOffset>
                      </wp:positionV>
                      <wp:extent cx="76200" cy="28575"/>
                      <wp:effectExtent l="19050" t="19050" r="19050" b="28575"/>
                      <wp:wrapNone/>
                      <wp:docPr id="3820" name="Text Box 109">
                        <a:extLst xmlns:a="http://schemas.openxmlformats.org/drawingml/2006/main">
                          <a:ext uri="{FF2B5EF4-FFF2-40B4-BE49-F238E27FC236}">
                            <a16:creationId xmlns:a16="http://schemas.microsoft.com/office/drawing/2014/main" id="{00000000-0008-0000-0000-0000E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7554C71" id="Text Box 109" o:spid="_x0000_s1026" type="#_x0000_t202" style="position:absolute;margin-left:0;margin-top:0;width:6pt;height:2.25pt;z-index:25557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71968" behindDoc="0" locked="0" layoutInCell="1" allowOverlap="1" wp14:anchorId="2D030D3A" wp14:editId="640895FE">
                      <wp:simplePos x="0" y="0"/>
                      <wp:positionH relativeFrom="column">
                        <wp:posOffset>0</wp:posOffset>
                      </wp:positionH>
                      <wp:positionV relativeFrom="paragraph">
                        <wp:posOffset>0</wp:posOffset>
                      </wp:positionV>
                      <wp:extent cx="76200" cy="28575"/>
                      <wp:effectExtent l="19050" t="19050" r="19050" b="28575"/>
                      <wp:wrapNone/>
                      <wp:docPr id="3821" name="Text Box 108">
                        <a:extLst xmlns:a="http://schemas.openxmlformats.org/drawingml/2006/main">
                          <a:ext uri="{FF2B5EF4-FFF2-40B4-BE49-F238E27FC236}">
                            <a16:creationId xmlns:a16="http://schemas.microsoft.com/office/drawing/2014/main" id="{00000000-0008-0000-0000-0000E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AB8BF0" id="Text Box 108" o:spid="_x0000_s1026" type="#_x0000_t202" style="position:absolute;margin-left:0;margin-top:0;width:6pt;height:2.25pt;z-index:25557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72992" behindDoc="0" locked="0" layoutInCell="1" allowOverlap="1" wp14:anchorId="691F2290" wp14:editId="4F324F5B">
                      <wp:simplePos x="0" y="0"/>
                      <wp:positionH relativeFrom="column">
                        <wp:posOffset>0</wp:posOffset>
                      </wp:positionH>
                      <wp:positionV relativeFrom="paragraph">
                        <wp:posOffset>0</wp:posOffset>
                      </wp:positionV>
                      <wp:extent cx="76200" cy="28575"/>
                      <wp:effectExtent l="19050" t="19050" r="19050" b="28575"/>
                      <wp:wrapNone/>
                      <wp:docPr id="3822" name="Text Box 107">
                        <a:extLst xmlns:a="http://schemas.openxmlformats.org/drawingml/2006/main">
                          <a:ext uri="{FF2B5EF4-FFF2-40B4-BE49-F238E27FC236}">
                            <a16:creationId xmlns:a16="http://schemas.microsoft.com/office/drawing/2014/main" id="{00000000-0008-0000-0000-0000E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65164EA" id="Text Box 107" o:spid="_x0000_s1026" type="#_x0000_t202" style="position:absolute;margin-left:0;margin-top:0;width:6pt;height:2.25pt;z-index:2555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74016" behindDoc="0" locked="0" layoutInCell="1" allowOverlap="1" wp14:anchorId="6A7DECDD" wp14:editId="77BC8D55">
                      <wp:simplePos x="0" y="0"/>
                      <wp:positionH relativeFrom="column">
                        <wp:posOffset>0</wp:posOffset>
                      </wp:positionH>
                      <wp:positionV relativeFrom="paragraph">
                        <wp:posOffset>0</wp:posOffset>
                      </wp:positionV>
                      <wp:extent cx="76200" cy="28575"/>
                      <wp:effectExtent l="19050" t="19050" r="19050" b="28575"/>
                      <wp:wrapNone/>
                      <wp:docPr id="3823" name="Text Box 106">
                        <a:extLst xmlns:a="http://schemas.openxmlformats.org/drawingml/2006/main">
                          <a:ext uri="{FF2B5EF4-FFF2-40B4-BE49-F238E27FC236}">
                            <a16:creationId xmlns:a16="http://schemas.microsoft.com/office/drawing/2014/main" id="{00000000-0008-0000-0000-0000E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520E18" id="Text Box 106" o:spid="_x0000_s1026" type="#_x0000_t202" style="position:absolute;margin-left:0;margin-top:0;width:6pt;height:2.25pt;z-index:25557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75040" behindDoc="0" locked="0" layoutInCell="1" allowOverlap="1" wp14:anchorId="7BF4D278" wp14:editId="68B4BC67">
                      <wp:simplePos x="0" y="0"/>
                      <wp:positionH relativeFrom="column">
                        <wp:posOffset>0</wp:posOffset>
                      </wp:positionH>
                      <wp:positionV relativeFrom="paragraph">
                        <wp:posOffset>0</wp:posOffset>
                      </wp:positionV>
                      <wp:extent cx="76200" cy="28575"/>
                      <wp:effectExtent l="19050" t="19050" r="19050" b="28575"/>
                      <wp:wrapNone/>
                      <wp:docPr id="3824" name="Text Box 105">
                        <a:extLst xmlns:a="http://schemas.openxmlformats.org/drawingml/2006/main">
                          <a:ext uri="{FF2B5EF4-FFF2-40B4-BE49-F238E27FC236}">
                            <a16:creationId xmlns:a16="http://schemas.microsoft.com/office/drawing/2014/main" id="{00000000-0008-0000-0000-0000F0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5F78349" id="Text Box 105" o:spid="_x0000_s1026" type="#_x0000_t202" style="position:absolute;margin-left:0;margin-top:0;width:6pt;height:2.25pt;z-index:25557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76064" behindDoc="0" locked="0" layoutInCell="1" allowOverlap="1" wp14:anchorId="7A3B2CEB" wp14:editId="20906FF6">
                      <wp:simplePos x="0" y="0"/>
                      <wp:positionH relativeFrom="column">
                        <wp:posOffset>0</wp:posOffset>
                      </wp:positionH>
                      <wp:positionV relativeFrom="paragraph">
                        <wp:posOffset>0</wp:posOffset>
                      </wp:positionV>
                      <wp:extent cx="76200" cy="28575"/>
                      <wp:effectExtent l="19050" t="19050" r="19050" b="28575"/>
                      <wp:wrapNone/>
                      <wp:docPr id="3825" name="Text Box 104">
                        <a:extLst xmlns:a="http://schemas.openxmlformats.org/drawingml/2006/main">
                          <a:ext uri="{FF2B5EF4-FFF2-40B4-BE49-F238E27FC236}">
                            <a16:creationId xmlns:a16="http://schemas.microsoft.com/office/drawing/2014/main" id="{00000000-0008-0000-0000-0000F1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8A0365" id="Text Box 104" o:spid="_x0000_s1026" type="#_x0000_t202" style="position:absolute;margin-left:0;margin-top:0;width:6pt;height:2.25pt;z-index:25557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77088" behindDoc="0" locked="0" layoutInCell="1" allowOverlap="1" wp14:anchorId="4B371FCB" wp14:editId="241A7DC0">
                      <wp:simplePos x="0" y="0"/>
                      <wp:positionH relativeFrom="column">
                        <wp:posOffset>0</wp:posOffset>
                      </wp:positionH>
                      <wp:positionV relativeFrom="paragraph">
                        <wp:posOffset>0</wp:posOffset>
                      </wp:positionV>
                      <wp:extent cx="76200" cy="28575"/>
                      <wp:effectExtent l="19050" t="19050" r="19050" b="28575"/>
                      <wp:wrapNone/>
                      <wp:docPr id="3826" name="Text Box 103">
                        <a:extLst xmlns:a="http://schemas.openxmlformats.org/drawingml/2006/main">
                          <a:ext uri="{FF2B5EF4-FFF2-40B4-BE49-F238E27FC236}">
                            <a16:creationId xmlns:a16="http://schemas.microsoft.com/office/drawing/2014/main" id="{00000000-0008-0000-0000-0000F2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C6E809" id="Text Box 103" o:spid="_x0000_s1026" type="#_x0000_t202" style="position:absolute;margin-left:0;margin-top:0;width:6pt;height:2.25pt;z-index:2555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78112" behindDoc="0" locked="0" layoutInCell="1" allowOverlap="1" wp14:anchorId="1CCB824B" wp14:editId="6747767A">
                      <wp:simplePos x="0" y="0"/>
                      <wp:positionH relativeFrom="column">
                        <wp:posOffset>0</wp:posOffset>
                      </wp:positionH>
                      <wp:positionV relativeFrom="paragraph">
                        <wp:posOffset>0</wp:posOffset>
                      </wp:positionV>
                      <wp:extent cx="76200" cy="28575"/>
                      <wp:effectExtent l="19050" t="19050" r="19050" b="28575"/>
                      <wp:wrapNone/>
                      <wp:docPr id="3827" name="Text Box 102">
                        <a:extLst xmlns:a="http://schemas.openxmlformats.org/drawingml/2006/main">
                          <a:ext uri="{FF2B5EF4-FFF2-40B4-BE49-F238E27FC236}">
                            <a16:creationId xmlns:a16="http://schemas.microsoft.com/office/drawing/2014/main" id="{00000000-0008-0000-0000-0000F3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5A0309" id="Text Box 102" o:spid="_x0000_s1026" type="#_x0000_t202" style="position:absolute;margin-left:0;margin-top:0;width:6pt;height:2.25pt;z-index:25557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79136" behindDoc="0" locked="0" layoutInCell="1" allowOverlap="1" wp14:anchorId="46523F07" wp14:editId="778EDF23">
                      <wp:simplePos x="0" y="0"/>
                      <wp:positionH relativeFrom="column">
                        <wp:posOffset>0</wp:posOffset>
                      </wp:positionH>
                      <wp:positionV relativeFrom="paragraph">
                        <wp:posOffset>0</wp:posOffset>
                      </wp:positionV>
                      <wp:extent cx="76200" cy="28575"/>
                      <wp:effectExtent l="19050" t="19050" r="19050" b="28575"/>
                      <wp:wrapNone/>
                      <wp:docPr id="3828" name="Text Box 101">
                        <a:extLst xmlns:a="http://schemas.openxmlformats.org/drawingml/2006/main">
                          <a:ext uri="{FF2B5EF4-FFF2-40B4-BE49-F238E27FC236}">
                            <a16:creationId xmlns:a16="http://schemas.microsoft.com/office/drawing/2014/main" id="{00000000-0008-0000-0000-0000F4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B89207D" id="Text Box 101" o:spid="_x0000_s1026" type="#_x0000_t202" style="position:absolute;margin-left:0;margin-top:0;width:6pt;height:2.25pt;z-index:2555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80160" behindDoc="0" locked="0" layoutInCell="1" allowOverlap="1" wp14:anchorId="5C48C9D5" wp14:editId="12CFE108">
                      <wp:simplePos x="0" y="0"/>
                      <wp:positionH relativeFrom="column">
                        <wp:posOffset>0</wp:posOffset>
                      </wp:positionH>
                      <wp:positionV relativeFrom="paragraph">
                        <wp:posOffset>0</wp:posOffset>
                      </wp:positionV>
                      <wp:extent cx="76200" cy="28575"/>
                      <wp:effectExtent l="19050" t="19050" r="19050" b="28575"/>
                      <wp:wrapNone/>
                      <wp:docPr id="3829" name="Text Box 100">
                        <a:extLst xmlns:a="http://schemas.openxmlformats.org/drawingml/2006/main">
                          <a:ext uri="{FF2B5EF4-FFF2-40B4-BE49-F238E27FC236}">
                            <a16:creationId xmlns:a16="http://schemas.microsoft.com/office/drawing/2014/main" id="{00000000-0008-0000-0000-0000F5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88AEE73" id="Text Box 100" o:spid="_x0000_s1026" type="#_x0000_t202" style="position:absolute;margin-left:0;margin-top:0;width:6pt;height:2.25pt;z-index:25558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81184" behindDoc="0" locked="0" layoutInCell="1" allowOverlap="1" wp14:anchorId="6F73C57F" wp14:editId="3D851C3F">
                      <wp:simplePos x="0" y="0"/>
                      <wp:positionH relativeFrom="column">
                        <wp:posOffset>0</wp:posOffset>
                      </wp:positionH>
                      <wp:positionV relativeFrom="paragraph">
                        <wp:posOffset>0</wp:posOffset>
                      </wp:positionV>
                      <wp:extent cx="76200" cy="28575"/>
                      <wp:effectExtent l="19050" t="19050" r="19050" b="28575"/>
                      <wp:wrapNone/>
                      <wp:docPr id="3830" name="Text Box 99">
                        <a:extLst xmlns:a="http://schemas.openxmlformats.org/drawingml/2006/main">
                          <a:ext uri="{FF2B5EF4-FFF2-40B4-BE49-F238E27FC236}">
                            <a16:creationId xmlns:a16="http://schemas.microsoft.com/office/drawing/2014/main" id="{00000000-0008-0000-0000-0000F6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D7A31D" id="Text Box 99" o:spid="_x0000_s1026" type="#_x0000_t202" style="position:absolute;margin-left:0;margin-top:0;width:6pt;height:2.25pt;z-index:25558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82208" behindDoc="0" locked="0" layoutInCell="1" allowOverlap="1" wp14:anchorId="476C802A" wp14:editId="5E5194F6">
                      <wp:simplePos x="0" y="0"/>
                      <wp:positionH relativeFrom="column">
                        <wp:posOffset>0</wp:posOffset>
                      </wp:positionH>
                      <wp:positionV relativeFrom="paragraph">
                        <wp:posOffset>0</wp:posOffset>
                      </wp:positionV>
                      <wp:extent cx="76200" cy="28575"/>
                      <wp:effectExtent l="19050" t="19050" r="19050" b="28575"/>
                      <wp:wrapNone/>
                      <wp:docPr id="3831" name="Text Box 98">
                        <a:extLst xmlns:a="http://schemas.openxmlformats.org/drawingml/2006/main">
                          <a:ext uri="{FF2B5EF4-FFF2-40B4-BE49-F238E27FC236}">
                            <a16:creationId xmlns:a16="http://schemas.microsoft.com/office/drawing/2014/main" id="{00000000-0008-0000-0000-0000F7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779EAC" id="Text Box 98" o:spid="_x0000_s1026" type="#_x0000_t202" style="position:absolute;margin-left:0;margin-top:0;width:6pt;height:2.25pt;z-index:2555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83232" behindDoc="0" locked="0" layoutInCell="1" allowOverlap="1" wp14:anchorId="287D9BCF" wp14:editId="63B7E6B5">
                      <wp:simplePos x="0" y="0"/>
                      <wp:positionH relativeFrom="column">
                        <wp:posOffset>0</wp:posOffset>
                      </wp:positionH>
                      <wp:positionV relativeFrom="paragraph">
                        <wp:posOffset>0</wp:posOffset>
                      </wp:positionV>
                      <wp:extent cx="76200" cy="28575"/>
                      <wp:effectExtent l="19050" t="19050" r="19050" b="28575"/>
                      <wp:wrapNone/>
                      <wp:docPr id="3832" name="Text Box 97">
                        <a:extLst xmlns:a="http://schemas.openxmlformats.org/drawingml/2006/main">
                          <a:ext uri="{FF2B5EF4-FFF2-40B4-BE49-F238E27FC236}">
                            <a16:creationId xmlns:a16="http://schemas.microsoft.com/office/drawing/2014/main" id="{00000000-0008-0000-0000-0000F8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F806A2" id="Text Box 97" o:spid="_x0000_s1026" type="#_x0000_t202" style="position:absolute;margin-left:0;margin-top:0;width:6pt;height:2.25pt;z-index:25558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84256" behindDoc="0" locked="0" layoutInCell="1" allowOverlap="1" wp14:anchorId="75CF11CA" wp14:editId="051C9EC4">
                      <wp:simplePos x="0" y="0"/>
                      <wp:positionH relativeFrom="column">
                        <wp:posOffset>0</wp:posOffset>
                      </wp:positionH>
                      <wp:positionV relativeFrom="paragraph">
                        <wp:posOffset>0</wp:posOffset>
                      </wp:positionV>
                      <wp:extent cx="76200" cy="28575"/>
                      <wp:effectExtent l="19050" t="19050" r="19050" b="28575"/>
                      <wp:wrapNone/>
                      <wp:docPr id="3833" name="Text Box 96">
                        <a:extLst xmlns:a="http://schemas.openxmlformats.org/drawingml/2006/main">
                          <a:ext uri="{FF2B5EF4-FFF2-40B4-BE49-F238E27FC236}">
                            <a16:creationId xmlns:a16="http://schemas.microsoft.com/office/drawing/2014/main" id="{00000000-0008-0000-0000-0000F9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CFD6D7" id="Text Box 96" o:spid="_x0000_s1026" type="#_x0000_t202" style="position:absolute;margin-left:0;margin-top:0;width:6pt;height:2.25pt;z-index:25558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85280" behindDoc="0" locked="0" layoutInCell="1" allowOverlap="1" wp14:anchorId="23EA5810" wp14:editId="17ED4C3E">
                      <wp:simplePos x="0" y="0"/>
                      <wp:positionH relativeFrom="column">
                        <wp:posOffset>0</wp:posOffset>
                      </wp:positionH>
                      <wp:positionV relativeFrom="paragraph">
                        <wp:posOffset>0</wp:posOffset>
                      </wp:positionV>
                      <wp:extent cx="76200" cy="28575"/>
                      <wp:effectExtent l="19050" t="19050" r="19050" b="28575"/>
                      <wp:wrapNone/>
                      <wp:docPr id="3834" name="Text Box 95">
                        <a:extLst xmlns:a="http://schemas.openxmlformats.org/drawingml/2006/main">
                          <a:ext uri="{FF2B5EF4-FFF2-40B4-BE49-F238E27FC236}">
                            <a16:creationId xmlns:a16="http://schemas.microsoft.com/office/drawing/2014/main" id="{00000000-0008-0000-0000-0000FA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DF3FCE" id="Text Box 95" o:spid="_x0000_s1026" type="#_x0000_t202" style="position:absolute;margin-left:0;margin-top:0;width:6pt;height:2.25pt;z-index:2555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86304" behindDoc="0" locked="0" layoutInCell="1" allowOverlap="1" wp14:anchorId="70412405" wp14:editId="08CD4EE2">
                      <wp:simplePos x="0" y="0"/>
                      <wp:positionH relativeFrom="column">
                        <wp:posOffset>0</wp:posOffset>
                      </wp:positionH>
                      <wp:positionV relativeFrom="paragraph">
                        <wp:posOffset>0</wp:posOffset>
                      </wp:positionV>
                      <wp:extent cx="76200" cy="28575"/>
                      <wp:effectExtent l="19050" t="19050" r="19050" b="28575"/>
                      <wp:wrapNone/>
                      <wp:docPr id="3835" name="Text Box 94">
                        <a:extLst xmlns:a="http://schemas.openxmlformats.org/drawingml/2006/main">
                          <a:ext uri="{FF2B5EF4-FFF2-40B4-BE49-F238E27FC236}">
                            <a16:creationId xmlns:a16="http://schemas.microsoft.com/office/drawing/2014/main" id="{00000000-0008-0000-0000-0000FB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A99594" id="Text Box 94" o:spid="_x0000_s1026" type="#_x0000_t202" style="position:absolute;margin-left:0;margin-top:0;width:6pt;height:2.25pt;z-index:25558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87328" behindDoc="0" locked="0" layoutInCell="1" allowOverlap="1" wp14:anchorId="0E0FB53A" wp14:editId="4AF1C24B">
                      <wp:simplePos x="0" y="0"/>
                      <wp:positionH relativeFrom="column">
                        <wp:posOffset>0</wp:posOffset>
                      </wp:positionH>
                      <wp:positionV relativeFrom="paragraph">
                        <wp:posOffset>0</wp:posOffset>
                      </wp:positionV>
                      <wp:extent cx="76200" cy="28575"/>
                      <wp:effectExtent l="19050" t="19050" r="19050" b="28575"/>
                      <wp:wrapNone/>
                      <wp:docPr id="3836" name="Text Box 93">
                        <a:extLst xmlns:a="http://schemas.openxmlformats.org/drawingml/2006/main">
                          <a:ext uri="{FF2B5EF4-FFF2-40B4-BE49-F238E27FC236}">
                            <a16:creationId xmlns:a16="http://schemas.microsoft.com/office/drawing/2014/main" id="{00000000-0008-0000-0000-0000FC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2DD30E4" id="Text Box 93" o:spid="_x0000_s1026" type="#_x0000_t202" style="position:absolute;margin-left:0;margin-top:0;width:6pt;height:2.25pt;z-index:2555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88352" behindDoc="0" locked="0" layoutInCell="1" allowOverlap="1" wp14:anchorId="0BA82AA5" wp14:editId="68AB20B8">
                      <wp:simplePos x="0" y="0"/>
                      <wp:positionH relativeFrom="column">
                        <wp:posOffset>0</wp:posOffset>
                      </wp:positionH>
                      <wp:positionV relativeFrom="paragraph">
                        <wp:posOffset>0</wp:posOffset>
                      </wp:positionV>
                      <wp:extent cx="76200" cy="28575"/>
                      <wp:effectExtent l="19050" t="19050" r="19050" b="28575"/>
                      <wp:wrapNone/>
                      <wp:docPr id="3837" name="Text Box 92">
                        <a:extLst xmlns:a="http://schemas.openxmlformats.org/drawingml/2006/main">
                          <a:ext uri="{FF2B5EF4-FFF2-40B4-BE49-F238E27FC236}">
                            <a16:creationId xmlns:a16="http://schemas.microsoft.com/office/drawing/2014/main" id="{00000000-0008-0000-0000-0000FD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17941E" id="Text Box 92" o:spid="_x0000_s1026" type="#_x0000_t202" style="position:absolute;margin-left:0;margin-top:0;width:6pt;height:2.25pt;z-index:25558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89376" behindDoc="0" locked="0" layoutInCell="1" allowOverlap="1" wp14:anchorId="4D78B4BD" wp14:editId="153A6F2C">
                      <wp:simplePos x="0" y="0"/>
                      <wp:positionH relativeFrom="column">
                        <wp:posOffset>0</wp:posOffset>
                      </wp:positionH>
                      <wp:positionV relativeFrom="paragraph">
                        <wp:posOffset>0</wp:posOffset>
                      </wp:positionV>
                      <wp:extent cx="76200" cy="28575"/>
                      <wp:effectExtent l="19050" t="19050" r="19050" b="28575"/>
                      <wp:wrapNone/>
                      <wp:docPr id="3838" name="Text Box 91">
                        <a:extLst xmlns:a="http://schemas.openxmlformats.org/drawingml/2006/main">
                          <a:ext uri="{FF2B5EF4-FFF2-40B4-BE49-F238E27FC236}">
                            <a16:creationId xmlns:a16="http://schemas.microsoft.com/office/drawing/2014/main" id="{00000000-0008-0000-0000-0000FE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CCAAA1" id="Text Box 91" o:spid="_x0000_s1026" type="#_x0000_t202" style="position:absolute;margin-left:0;margin-top:0;width:6pt;height:2.25pt;z-index:25558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90400" behindDoc="0" locked="0" layoutInCell="1" allowOverlap="1" wp14:anchorId="2ABA845D" wp14:editId="6C964CF6">
                      <wp:simplePos x="0" y="0"/>
                      <wp:positionH relativeFrom="column">
                        <wp:posOffset>0</wp:posOffset>
                      </wp:positionH>
                      <wp:positionV relativeFrom="paragraph">
                        <wp:posOffset>0</wp:posOffset>
                      </wp:positionV>
                      <wp:extent cx="76200" cy="28575"/>
                      <wp:effectExtent l="19050" t="19050" r="19050" b="28575"/>
                      <wp:wrapNone/>
                      <wp:docPr id="3839" name="Text Box 90">
                        <a:extLst xmlns:a="http://schemas.openxmlformats.org/drawingml/2006/main">
                          <a:ext uri="{FF2B5EF4-FFF2-40B4-BE49-F238E27FC236}">
                            <a16:creationId xmlns:a16="http://schemas.microsoft.com/office/drawing/2014/main" id="{00000000-0008-0000-0000-0000FF0E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5A56CC" id="Text Box 90" o:spid="_x0000_s1026" type="#_x0000_t202" style="position:absolute;margin-left:0;margin-top:0;width:6pt;height:2.25pt;z-index:25559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91424" behindDoc="0" locked="0" layoutInCell="1" allowOverlap="1" wp14:anchorId="5074A51F" wp14:editId="2E81C3A9">
                      <wp:simplePos x="0" y="0"/>
                      <wp:positionH relativeFrom="column">
                        <wp:posOffset>0</wp:posOffset>
                      </wp:positionH>
                      <wp:positionV relativeFrom="paragraph">
                        <wp:posOffset>0</wp:posOffset>
                      </wp:positionV>
                      <wp:extent cx="76200" cy="28575"/>
                      <wp:effectExtent l="19050" t="19050" r="19050" b="28575"/>
                      <wp:wrapNone/>
                      <wp:docPr id="3840" name="Text Box 89">
                        <a:extLst xmlns:a="http://schemas.openxmlformats.org/drawingml/2006/main">
                          <a:ext uri="{FF2B5EF4-FFF2-40B4-BE49-F238E27FC236}">
                            <a16:creationId xmlns:a16="http://schemas.microsoft.com/office/drawing/2014/main" id="{00000000-0008-0000-0000-00000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DB05755" id="Text Box 89" o:spid="_x0000_s1026" type="#_x0000_t202" style="position:absolute;margin-left:0;margin-top:0;width:6pt;height:2.25pt;z-index:25559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92448" behindDoc="0" locked="0" layoutInCell="1" allowOverlap="1" wp14:anchorId="25EF7F17" wp14:editId="05842673">
                      <wp:simplePos x="0" y="0"/>
                      <wp:positionH relativeFrom="column">
                        <wp:posOffset>0</wp:posOffset>
                      </wp:positionH>
                      <wp:positionV relativeFrom="paragraph">
                        <wp:posOffset>0</wp:posOffset>
                      </wp:positionV>
                      <wp:extent cx="76200" cy="28575"/>
                      <wp:effectExtent l="19050" t="19050" r="19050" b="28575"/>
                      <wp:wrapNone/>
                      <wp:docPr id="3841" name="Text Box 88">
                        <a:extLst xmlns:a="http://schemas.openxmlformats.org/drawingml/2006/main">
                          <a:ext uri="{FF2B5EF4-FFF2-40B4-BE49-F238E27FC236}">
                            <a16:creationId xmlns:a16="http://schemas.microsoft.com/office/drawing/2014/main" id="{00000000-0008-0000-0000-00000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D87BED" id="Text Box 88" o:spid="_x0000_s1026" type="#_x0000_t202" style="position:absolute;margin-left:0;margin-top:0;width:6pt;height:2.25pt;z-index:25559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93472" behindDoc="0" locked="0" layoutInCell="1" allowOverlap="1" wp14:anchorId="6FEB4D40" wp14:editId="76CDE54C">
                      <wp:simplePos x="0" y="0"/>
                      <wp:positionH relativeFrom="column">
                        <wp:posOffset>0</wp:posOffset>
                      </wp:positionH>
                      <wp:positionV relativeFrom="paragraph">
                        <wp:posOffset>0</wp:posOffset>
                      </wp:positionV>
                      <wp:extent cx="76200" cy="28575"/>
                      <wp:effectExtent l="19050" t="19050" r="19050" b="28575"/>
                      <wp:wrapNone/>
                      <wp:docPr id="3842" name="Text Box 87">
                        <a:extLst xmlns:a="http://schemas.openxmlformats.org/drawingml/2006/main">
                          <a:ext uri="{FF2B5EF4-FFF2-40B4-BE49-F238E27FC236}">
                            <a16:creationId xmlns:a16="http://schemas.microsoft.com/office/drawing/2014/main" id="{00000000-0008-0000-0000-00000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3CF703" id="Text Box 87" o:spid="_x0000_s1026" type="#_x0000_t202" style="position:absolute;margin-left:0;margin-top:0;width:6pt;height:2.25pt;z-index:2555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94496" behindDoc="0" locked="0" layoutInCell="1" allowOverlap="1" wp14:anchorId="30FF7D6C" wp14:editId="37D69FF8">
                      <wp:simplePos x="0" y="0"/>
                      <wp:positionH relativeFrom="column">
                        <wp:posOffset>0</wp:posOffset>
                      </wp:positionH>
                      <wp:positionV relativeFrom="paragraph">
                        <wp:posOffset>0</wp:posOffset>
                      </wp:positionV>
                      <wp:extent cx="76200" cy="28575"/>
                      <wp:effectExtent l="19050" t="19050" r="19050" b="28575"/>
                      <wp:wrapNone/>
                      <wp:docPr id="3843" name="Text Box 86">
                        <a:extLst xmlns:a="http://schemas.openxmlformats.org/drawingml/2006/main">
                          <a:ext uri="{FF2B5EF4-FFF2-40B4-BE49-F238E27FC236}">
                            <a16:creationId xmlns:a16="http://schemas.microsoft.com/office/drawing/2014/main" id="{00000000-0008-0000-0000-00000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C77C95" id="Text Box 86" o:spid="_x0000_s1026" type="#_x0000_t202" style="position:absolute;margin-left:0;margin-top:0;width:6pt;height:2.25pt;z-index:25559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95520" behindDoc="0" locked="0" layoutInCell="1" allowOverlap="1" wp14:anchorId="547B64BC" wp14:editId="57223722">
                      <wp:simplePos x="0" y="0"/>
                      <wp:positionH relativeFrom="column">
                        <wp:posOffset>0</wp:posOffset>
                      </wp:positionH>
                      <wp:positionV relativeFrom="paragraph">
                        <wp:posOffset>0</wp:posOffset>
                      </wp:positionV>
                      <wp:extent cx="76200" cy="28575"/>
                      <wp:effectExtent l="19050" t="19050" r="19050" b="28575"/>
                      <wp:wrapNone/>
                      <wp:docPr id="3844" name="Text Box 85">
                        <a:extLst xmlns:a="http://schemas.openxmlformats.org/drawingml/2006/main">
                          <a:ext uri="{FF2B5EF4-FFF2-40B4-BE49-F238E27FC236}">
                            <a16:creationId xmlns:a16="http://schemas.microsoft.com/office/drawing/2014/main" id="{00000000-0008-0000-0000-00000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65F8E9" id="Text Box 85" o:spid="_x0000_s1026" type="#_x0000_t202" style="position:absolute;margin-left:0;margin-top:0;width:6pt;height:2.25pt;z-index:2555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96544" behindDoc="0" locked="0" layoutInCell="1" allowOverlap="1" wp14:anchorId="1CD46B99" wp14:editId="1D584F02">
                      <wp:simplePos x="0" y="0"/>
                      <wp:positionH relativeFrom="column">
                        <wp:posOffset>0</wp:posOffset>
                      </wp:positionH>
                      <wp:positionV relativeFrom="paragraph">
                        <wp:posOffset>0</wp:posOffset>
                      </wp:positionV>
                      <wp:extent cx="76200" cy="28575"/>
                      <wp:effectExtent l="19050" t="19050" r="19050" b="28575"/>
                      <wp:wrapNone/>
                      <wp:docPr id="3845" name="Text Box 84">
                        <a:extLst xmlns:a="http://schemas.openxmlformats.org/drawingml/2006/main">
                          <a:ext uri="{FF2B5EF4-FFF2-40B4-BE49-F238E27FC236}">
                            <a16:creationId xmlns:a16="http://schemas.microsoft.com/office/drawing/2014/main" id="{00000000-0008-0000-0000-00000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306B20" id="Text Box 84" o:spid="_x0000_s1026" type="#_x0000_t202" style="position:absolute;margin-left:0;margin-top:0;width:6pt;height:2.25pt;z-index:25559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97568" behindDoc="0" locked="0" layoutInCell="1" allowOverlap="1" wp14:anchorId="1C308442" wp14:editId="5715B173">
                      <wp:simplePos x="0" y="0"/>
                      <wp:positionH relativeFrom="column">
                        <wp:posOffset>0</wp:posOffset>
                      </wp:positionH>
                      <wp:positionV relativeFrom="paragraph">
                        <wp:posOffset>0</wp:posOffset>
                      </wp:positionV>
                      <wp:extent cx="76200" cy="28575"/>
                      <wp:effectExtent l="19050" t="19050" r="19050" b="28575"/>
                      <wp:wrapNone/>
                      <wp:docPr id="3846" name="Text Box 83">
                        <a:extLst xmlns:a="http://schemas.openxmlformats.org/drawingml/2006/main">
                          <a:ext uri="{FF2B5EF4-FFF2-40B4-BE49-F238E27FC236}">
                            <a16:creationId xmlns:a16="http://schemas.microsoft.com/office/drawing/2014/main" id="{00000000-0008-0000-0000-000006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7655E96" id="Text Box 83" o:spid="_x0000_s1026" type="#_x0000_t202" style="position:absolute;margin-left:0;margin-top:0;width:6pt;height:2.25pt;z-index:2555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98592" behindDoc="0" locked="0" layoutInCell="1" allowOverlap="1" wp14:anchorId="0C4E89E2" wp14:editId="0196C86D">
                      <wp:simplePos x="0" y="0"/>
                      <wp:positionH relativeFrom="column">
                        <wp:posOffset>0</wp:posOffset>
                      </wp:positionH>
                      <wp:positionV relativeFrom="paragraph">
                        <wp:posOffset>0</wp:posOffset>
                      </wp:positionV>
                      <wp:extent cx="76200" cy="28575"/>
                      <wp:effectExtent l="19050" t="19050" r="19050" b="28575"/>
                      <wp:wrapNone/>
                      <wp:docPr id="3847" name="Text Box 82">
                        <a:extLst xmlns:a="http://schemas.openxmlformats.org/drawingml/2006/main">
                          <a:ext uri="{FF2B5EF4-FFF2-40B4-BE49-F238E27FC236}">
                            <a16:creationId xmlns:a16="http://schemas.microsoft.com/office/drawing/2014/main" id="{00000000-0008-0000-0000-000007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4B0620" id="Text Box 82" o:spid="_x0000_s1026" type="#_x0000_t202" style="position:absolute;margin-left:0;margin-top:0;width:6pt;height:2.25pt;z-index:25559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599616" behindDoc="0" locked="0" layoutInCell="1" allowOverlap="1" wp14:anchorId="3C0C5587" wp14:editId="2F7F4E2A">
                      <wp:simplePos x="0" y="0"/>
                      <wp:positionH relativeFrom="column">
                        <wp:posOffset>0</wp:posOffset>
                      </wp:positionH>
                      <wp:positionV relativeFrom="paragraph">
                        <wp:posOffset>0</wp:posOffset>
                      </wp:positionV>
                      <wp:extent cx="76200" cy="28575"/>
                      <wp:effectExtent l="19050" t="19050" r="19050" b="28575"/>
                      <wp:wrapNone/>
                      <wp:docPr id="3848" name="Text Box 81">
                        <a:extLst xmlns:a="http://schemas.openxmlformats.org/drawingml/2006/main">
                          <a:ext uri="{FF2B5EF4-FFF2-40B4-BE49-F238E27FC236}">
                            <a16:creationId xmlns:a16="http://schemas.microsoft.com/office/drawing/2014/main" id="{00000000-0008-0000-0000-000008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7E0B77D" id="Text Box 81" o:spid="_x0000_s1026" type="#_x0000_t202" style="position:absolute;margin-left:0;margin-top:0;width:6pt;height:2.25pt;z-index:2555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600640" behindDoc="0" locked="0" layoutInCell="1" allowOverlap="1" wp14:anchorId="4039FF40" wp14:editId="2A3A60D9">
                      <wp:simplePos x="0" y="0"/>
                      <wp:positionH relativeFrom="column">
                        <wp:posOffset>0</wp:posOffset>
                      </wp:positionH>
                      <wp:positionV relativeFrom="paragraph">
                        <wp:posOffset>0</wp:posOffset>
                      </wp:positionV>
                      <wp:extent cx="76200" cy="28575"/>
                      <wp:effectExtent l="19050" t="19050" r="19050" b="28575"/>
                      <wp:wrapNone/>
                      <wp:docPr id="3849" name="Text Box 80">
                        <a:extLst xmlns:a="http://schemas.openxmlformats.org/drawingml/2006/main">
                          <a:ext uri="{FF2B5EF4-FFF2-40B4-BE49-F238E27FC236}">
                            <a16:creationId xmlns:a16="http://schemas.microsoft.com/office/drawing/2014/main" id="{00000000-0008-0000-0000-000009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66BD1A" id="Text Box 80" o:spid="_x0000_s1026" type="#_x0000_t202" style="position:absolute;margin-left:0;margin-top:0;width:6pt;height:2.25pt;z-index:25560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601664" behindDoc="0" locked="0" layoutInCell="1" allowOverlap="1" wp14:anchorId="0C02009C" wp14:editId="383D46E3">
                      <wp:simplePos x="0" y="0"/>
                      <wp:positionH relativeFrom="column">
                        <wp:posOffset>0</wp:posOffset>
                      </wp:positionH>
                      <wp:positionV relativeFrom="paragraph">
                        <wp:posOffset>0</wp:posOffset>
                      </wp:positionV>
                      <wp:extent cx="76200" cy="28575"/>
                      <wp:effectExtent l="19050" t="19050" r="19050" b="28575"/>
                      <wp:wrapNone/>
                      <wp:docPr id="3850" name="Text Box 79">
                        <a:extLst xmlns:a="http://schemas.openxmlformats.org/drawingml/2006/main">
                          <a:ext uri="{FF2B5EF4-FFF2-40B4-BE49-F238E27FC236}">
                            <a16:creationId xmlns:a16="http://schemas.microsoft.com/office/drawing/2014/main" id="{00000000-0008-0000-0000-00000A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6CE80C" id="Text Box 79" o:spid="_x0000_s1026" type="#_x0000_t202" style="position:absolute;margin-left:0;margin-top:0;width:6pt;height:2.25pt;z-index:2556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602688" behindDoc="0" locked="0" layoutInCell="1" allowOverlap="1" wp14:anchorId="43DE29A7" wp14:editId="745104DC">
                      <wp:simplePos x="0" y="0"/>
                      <wp:positionH relativeFrom="column">
                        <wp:posOffset>0</wp:posOffset>
                      </wp:positionH>
                      <wp:positionV relativeFrom="paragraph">
                        <wp:posOffset>0</wp:posOffset>
                      </wp:positionV>
                      <wp:extent cx="76200" cy="28575"/>
                      <wp:effectExtent l="19050" t="19050" r="19050" b="28575"/>
                      <wp:wrapNone/>
                      <wp:docPr id="3851" name="Text Box 78">
                        <a:extLst xmlns:a="http://schemas.openxmlformats.org/drawingml/2006/main">
                          <a:ext uri="{FF2B5EF4-FFF2-40B4-BE49-F238E27FC236}">
                            <a16:creationId xmlns:a16="http://schemas.microsoft.com/office/drawing/2014/main" id="{00000000-0008-0000-0000-00000B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351E3A1" id="Text Box 78" o:spid="_x0000_s1026" type="#_x0000_t202" style="position:absolute;margin-left:0;margin-top:0;width:6pt;height:2.25pt;z-index:25560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603712" behindDoc="0" locked="0" layoutInCell="1" allowOverlap="1" wp14:anchorId="3CF0C25C" wp14:editId="556B6431">
                      <wp:simplePos x="0" y="0"/>
                      <wp:positionH relativeFrom="column">
                        <wp:posOffset>0</wp:posOffset>
                      </wp:positionH>
                      <wp:positionV relativeFrom="paragraph">
                        <wp:posOffset>0</wp:posOffset>
                      </wp:positionV>
                      <wp:extent cx="76200" cy="28575"/>
                      <wp:effectExtent l="19050" t="19050" r="19050" b="28575"/>
                      <wp:wrapNone/>
                      <wp:docPr id="3852" name="Text Box 77">
                        <a:extLst xmlns:a="http://schemas.openxmlformats.org/drawingml/2006/main">
                          <a:ext uri="{FF2B5EF4-FFF2-40B4-BE49-F238E27FC236}">
                            <a16:creationId xmlns:a16="http://schemas.microsoft.com/office/drawing/2014/main" id="{00000000-0008-0000-0000-00000C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C66BF4" id="Text Box 77" o:spid="_x0000_s1026" type="#_x0000_t202" style="position:absolute;margin-left:0;margin-top:0;width:6pt;height:2.25pt;z-index:2556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604736" behindDoc="0" locked="0" layoutInCell="1" allowOverlap="1" wp14:anchorId="7B5D2354" wp14:editId="58CB11D1">
                      <wp:simplePos x="0" y="0"/>
                      <wp:positionH relativeFrom="column">
                        <wp:posOffset>0</wp:posOffset>
                      </wp:positionH>
                      <wp:positionV relativeFrom="paragraph">
                        <wp:posOffset>0</wp:posOffset>
                      </wp:positionV>
                      <wp:extent cx="76200" cy="28575"/>
                      <wp:effectExtent l="19050" t="19050" r="19050" b="28575"/>
                      <wp:wrapNone/>
                      <wp:docPr id="3853" name="Text Box 76">
                        <a:extLst xmlns:a="http://schemas.openxmlformats.org/drawingml/2006/main">
                          <a:ext uri="{FF2B5EF4-FFF2-40B4-BE49-F238E27FC236}">
                            <a16:creationId xmlns:a16="http://schemas.microsoft.com/office/drawing/2014/main" id="{00000000-0008-0000-0000-00000D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8ED8FE" id="Text Box 76" o:spid="_x0000_s1026" type="#_x0000_t202" style="position:absolute;margin-left:0;margin-top:0;width:6pt;height:2.25pt;z-index:25560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605760" behindDoc="0" locked="0" layoutInCell="1" allowOverlap="1" wp14:anchorId="3F213A89" wp14:editId="617EED8C">
                      <wp:simplePos x="0" y="0"/>
                      <wp:positionH relativeFrom="column">
                        <wp:posOffset>0</wp:posOffset>
                      </wp:positionH>
                      <wp:positionV relativeFrom="paragraph">
                        <wp:posOffset>0</wp:posOffset>
                      </wp:positionV>
                      <wp:extent cx="76200" cy="28575"/>
                      <wp:effectExtent l="19050" t="19050" r="19050" b="28575"/>
                      <wp:wrapNone/>
                      <wp:docPr id="3854" name="Text Box 75">
                        <a:extLst xmlns:a="http://schemas.openxmlformats.org/drawingml/2006/main">
                          <a:ext uri="{FF2B5EF4-FFF2-40B4-BE49-F238E27FC236}">
                            <a16:creationId xmlns:a16="http://schemas.microsoft.com/office/drawing/2014/main" id="{00000000-0008-0000-0000-00000E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D6EFB35" id="Text Box 75" o:spid="_x0000_s1026" type="#_x0000_t202" style="position:absolute;margin-left:0;margin-top:0;width:6pt;height:2.25pt;z-index:2556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606784" behindDoc="0" locked="0" layoutInCell="1" allowOverlap="1" wp14:anchorId="78CF7EB2" wp14:editId="61480221">
                      <wp:simplePos x="0" y="0"/>
                      <wp:positionH relativeFrom="column">
                        <wp:posOffset>0</wp:posOffset>
                      </wp:positionH>
                      <wp:positionV relativeFrom="paragraph">
                        <wp:posOffset>0</wp:posOffset>
                      </wp:positionV>
                      <wp:extent cx="76200" cy="28575"/>
                      <wp:effectExtent l="19050" t="19050" r="19050" b="28575"/>
                      <wp:wrapNone/>
                      <wp:docPr id="3855" name="Text Box 74">
                        <a:extLst xmlns:a="http://schemas.openxmlformats.org/drawingml/2006/main">
                          <a:ext uri="{FF2B5EF4-FFF2-40B4-BE49-F238E27FC236}">
                            <a16:creationId xmlns:a16="http://schemas.microsoft.com/office/drawing/2014/main" id="{00000000-0008-0000-0000-00000F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19852B7" id="Text Box 74" o:spid="_x0000_s1026" type="#_x0000_t202" style="position:absolute;margin-left:0;margin-top:0;width:6pt;height:2.25pt;z-index:25560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607808" behindDoc="0" locked="0" layoutInCell="1" allowOverlap="1" wp14:anchorId="4B3C6634" wp14:editId="2D403BD1">
                      <wp:simplePos x="0" y="0"/>
                      <wp:positionH relativeFrom="column">
                        <wp:posOffset>0</wp:posOffset>
                      </wp:positionH>
                      <wp:positionV relativeFrom="paragraph">
                        <wp:posOffset>0</wp:posOffset>
                      </wp:positionV>
                      <wp:extent cx="76200" cy="28575"/>
                      <wp:effectExtent l="19050" t="19050" r="19050" b="28575"/>
                      <wp:wrapNone/>
                      <wp:docPr id="3856" name="Text Box 73">
                        <a:extLst xmlns:a="http://schemas.openxmlformats.org/drawingml/2006/main">
                          <a:ext uri="{FF2B5EF4-FFF2-40B4-BE49-F238E27FC236}">
                            <a16:creationId xmlns:a16="http://schemas.microsoft.com/office/drawing/2014/main" id="{00000000-0008-0000-0000-000010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DE7E5FE" id="Text Box 73" o:spid="_x0000_s1026" type="#_x0000_t202" style="position:absolute;margin-left:0;margin-top:0;width:6pt;height:2.25pt;z-index:2556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608832" behindDoc="0" locked="0" layoutInCell="1" allowOverlap="1" wp14:anchorId="6729B653" wp14:editId="320A4E03">
                      <wp:simplePos x="0" y="0"/>
                      <wp:positionH relativeFrom="column">
                        <wp:posOffset>0</wp:posOffset>
                      </wp:positionH>
                      <wp:positionV relativeFrom="paragraph">
                        <wp:posOffset>0</wp:posOffset>
                      </wp:positionV>
                      <wp:extent cx="76200" cy="28575"/>
                      <wp:effectExtent l="19050" t="19050" r="19050" b="28575"/>
                      <wp:wrapNone/>
                      <wp:docPr id="3857" name="Text Box 72">
                        <a:extLst xmlns:a="http://schemas.openxmlformats.org/drawingml/2006/main">
                          <a:ext uri="{FF2B5EF4-FFF2-40B4-BE49-F238E27FC236}">
                            <a16:creationId xmlns:a16="http://schemas.microsoft.com/office/drawing/2014/main" id="{00000000-0008-0000-0000-000011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09DBE0" id="Text Box 72" o:spid="_x0000_s1026" type="#_x0000_t202" style="position:absolute;margin-left:0;margin-top:0;width:6pt;height:2.25pt;z-index:25560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609856" behindDoc="0" locked="0" layoutInCell="1" allowOverlap="1" wp14:anchorId="46447B66" wp14:editId="1B6FE0C3">
                      <wp:simplePos x="0" y="0"/>
                      <wp:positionH relativeFrom="column">
                        <wp:posOffset>0</wp:posOffset>
                      </wp:positionH>
                      <wp:positionV relativeFrom="paragraph">
                        <wp:posOffset>0</wp:posOffset>
                      </wp:positionV>
                      <wp:extent cx="76200" cy="28575"/>
                      <wp:effectExtent l="19050" t="19050" r="19050" b="28575"/>
                      <wp:wrapNone/>
                      <wp:docPr id="3858" name="Text Box 71">
                        <a:extLst xmlns:a="http://schemas.openxmlformats.org/drawingml/2006/main">
                          <a:ext uri="{FF2B5EF4-FFF2-40B4-BE49-F238E27FC236}">
                            <a16:creationId xmlns:a16="http://schemas.microsoft.com/office/drawing/2014/main" id="{00000000-0008-0000-0000-000012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E055DB" id="Text Box 71" o:spid="_x0000_s1026" type="#_x0000_t202" style="position:absolute;margin-left:0;margin-top:0;width:6pt;height:2.25pt;z-index:25560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610880" behindDoc="0" locked="0" layoutInCell="1" allowOverlap="1" wp14:anchorId="4C3ECB73" wp14:editId="7E4BD53F">
                      <wp:simplePos x="0" y="0"/>
                      <wp:positionH relativeFrom="column">
                        <wp:posOffset>0</wp:posOffset>
                      </wp:positionH>
                      <wp:positionV relativeFrom="paragraph">
                        <wp:posOffset>0</wp:posOffset>
                      </wp:positionV>
                      <wp:extent cx="76200" cy="28575"/>
                      <wp:effectExtent l="19050" t="19050" r="19050" b="28575"/>
                      <wp:wrapNone/>
                      <wp:docPr id="3859" name="Text Box 70">
                        <a:extLst xmlns:a="http://schemas.openxmlformats.org/drawingml/2006/main">
                          <a:ext uri="{FF2B5EF4-FFF2-40B4-BE49-F238E27FC236}">
                            <a16:creationId xmlns:a16="http://schemas.microsoft.com/office/drawing/2014/main" id="{00000000-0008-0000-0000-000013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6A0058" id="Text Box 70" o:spid="_x0000_s1026" type="#_x0000_t202" style="position:absolute;margin-left:0;margin-top:0;width:6pt;height:2.25pt;z-index:25561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611904" behindDoc="0" locked="0" layoutInCell="1" allowOverlap="1" wp14:anchorId="200FDAFD" wp14:editId="4BF64A53">
                      <wp:simplePos x="0" y="0"/>
                      <wp:positionH relativeFrom="column">
                        <wp:posOffset>0</wp:posOffset>
                      </wp:positionH>
                      <wp:positionV relativeFrom="paragraph">
                        <wp:posOffset>0</wp:posOffset>
                      </wp:positionV>
                      <wp:extent cx="76200" cy="28575"/>
                      <wp:effectExtent l="19050" t="19050" r="19050" b="28575"/>
                      <wp:wrapNone/>
                      <wp:docPr id="3860" name="Text Box 69">
                        <a:extLst xmlns:a="http://schemas.openxmlformats.org/drawingml/2006/main">
                          <a:ext uri="{FF2B5EF4-FFF2-40B4-BE49-F238E27FC236}">
                            <a16:creationId xmlns:a16="http://schemas.microsoft.com/office/drawing/2014/main" id="{00000000-0008-0000-0000-000014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B728412" id="Text Box 69" o:spid="_x0000_s1026" type="#_x0000_t202" style="position:absolute;margin-left:0;margin-top:0;width:6pt;height:2.25pt;z-index:2556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b/>
                <w:bCs/>
                <w:noProof/>
                <w:sz w:val="20"/>
                <w:szCs w:val="20"/>
              </w:rPr>
              <mc:AlternateContent>
                <mc:Choice Requires="wps">
                  <w:drawing>
                    <wp:anchor distT="0" distB="0" distL="114300" distR="114300" simplePos="0" relativeHeight="255612928" behindDoc="0" locked="0" layoutInCell="1" allowOverlap="1" wp14:anchorId="1B50D815" wp14:editId="32F34B6D">
                      <wp:simplePos x="0" y="0"/>
                      <wp:positionH relativeFrom="column">
                        <wp:posOffset>0</wp:posOffset>
                      </wp:positionH>
                      <wp:positionV relativeFrom="paragraph">
                        <wp:posOffset>0</wp:posOffset>
                      </wp:positionV>
                      <wp:extent cx="76200" cy="28575"/>
                      <wp:effectExtent l="19050" t="19050" r="19050" b="28575"/>
                      <wp:wrapNone/>
                      <wp:docPr id="3861" name="Text Box 68">
                        <a:extLst xmlns:a="http://schemas.openxmlformats.org/drawingml/2006/main">
                          <a:ext uri="{FF2B5EF4-FFF2-40B4-BE49-F238E27FC236}">
                            <a16:creationId xmlns:a16="http://schemas.microsoft.com/office/drawing/2014/main" id="{00000000-0008-0000-0000-0000150F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0A9A9B2" id="Text Box 68" o:spid="_x0000_s1026" type="#_x0000_t202" style="position:absolute;margin-left:0;margin-top:0;width:6pt;height:2.25pt;z-index:25561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1020" w:type="dxa"/>
            <w:tcBorders>
              <w:top w:val="nil"/>
              <w:left w:val="nil"/>
              <w:bottom w:val="single" w:sz="4" w:space="0" w:color="auto"/>
              <w:right w:val="single" w:sz="4" w:space="0" w:color="auto"/>
            </w:tcBorders>
            <w:noWrap/>
            <w:hideMark/>
          </w:tcPr>
          <w:p w14:paraId="6D8CB26C" w14:textId="25820136" w:rsidR="00563247" w:rsidRPr="00563247" w:rsidRDefault="00563247" w:rsidP="00563247">
            <w:pPr>
              <w:rPr>
                <w:rFonts w:ascii="GHEA Grapalat" w:hAnsi="GHEA Grapalat" w:cs="Calibri"/>
                <w:i/>
                <w:iCs/>
                <w:sz w:val="22"/>
                <w:szCs w:val="22"/>
              </w:rPr>
            </w:pPr>
            <w:r w:rsidRPr="00563247">
              <w:rPr>
                <w:rFonts w:ascii="GHEA Grapalat" w:hAnsi="GHEA Grapalat" w:cs="Calibri"/>
                <w:i/>
                <w:iCs/>
                <w:noProof/>
                <w:sz w:val="22"/>
                <w:szCs w:val="22"/>
              </w:rPr>
              <mc:AlternateContent>
                <mc:Choice Requires="wps">
                  <w:drawing>
                    <wp:anchor distT="0" distB="0" distL="114300" distR="114300" simplePos="0" relativeHeight="253864960" behindDoc="0" locked="0" layoutInCell="1" allowOverlap="1" wp14:anchorId="077E4BA3" wp14:editId="314E5790">
                      <wp:simplePos x="0" y="0"/>
                      <wp:positionH relativeFrom="column">
                        <wp:posOffset>0</wp:posOffset>
                      </wp:positionH>
                      <wp:positionV relativeFrom="paragraph">
                        <wp:posOffset>0</wp:posOffset>
                      </wp:positionV>
                      <wp:extent cx="76200" cy="28575"/>
                      <wp:effectExtent l="19050" t="19050" r="19050" b="28575"/>
                      <wp:wrapNone/>
                      <wp:docPr id="2154" name="Text Box 67">
                        <a:extLst xmlns:a="http://schemas.openxmlformats.org/drawingml/2006/main">
                          <a:ext uri="{FF2B5EF4-FFF2-40B4-BE49-F238E27FC236}">
                            <a16:creationId xmlns:a16="http://schemas.microsoft.com/office/drawing/2014/main" id="{00000000-0008-0000-0000-00006A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B2FF38A" id="Text Box 67" o:spid="_x0000_s1026" type="#_x0000_t202" style="position:absolute;margin-left:0;margin-top:0;width:6pt;height:2.25pt;z-index:25386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878272" behindDoc="0" locked="0" layoutInCell="1" allowOverlap="1" wp14:anchorId="132873ED" wp14:editId="26C88ECD">
                      <wp:simplePos x="0" y="0"/>
                      <wp:positionH relativeFrom="column">
                        <wp:posOffset>0</wp:posOffset>
                      </wp:positionH>
                      <wp:positionV relativeFrom="paragraph">
                        <wp:posOffset>0</wp:posOffset>
                      </wp:positionV>
                      <wp:extent cx="76200" cy="28575"/>
                      <wp:effectExtent l="19050" t="19050" r="19050" b="28575"/>
                      <wp:wrapNone/>
                      <wp:docPr id="2167" name="Text Box 66">
                        <a:extLst xmlns:a="http://schemas.openxmlformats.org/drawingml/2006/main">
                          <a:ext uri="{FF2B5EF4-FFF2-40B4-BE49-F238E27FC236}">
                            <a16:creationId xmlns:a16="http://schemas.microsoft.com/office/drawing/2014/main" id="{00000000-0008-0000-0000-000077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A0E7E40" id="Text Box 66" o:spid="_x0000_s1026" type="#_x0000_t202" style="position:absolute;margin-left:0;margin-top:0;width:6pt;height:2.25pt;z-index:25387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879296" behindDoc="0" locked="0" layoutInCell="1" allowOverlap="1" wp14:anchorId="11F3F80F" wp14:editId="6129AB3B">
                      <wp:simplePos x="0" y="0"/>
                      <wp:positionH relativeFrom="column">
                        <wp:posOffset>0</wp:posOffset>
                      </wp:positionH>
                      <wp:positionV relativeFrom="paragraph">
                        <wp:posOffset>0</wp:posOffset>
                      </wp:positionV>
                      <wp:extent cx="76200" cy="28575"/>
                      <wp:effectExtent l="19050" t="19050" r="19050" b="28575"/>
                      <wp:wrapNone/>
                      <wp:docPr id="2168" name="Text Box 65">
                        <a:extLst xmlns:a="http://schemas.openxmlformats.org/drawingml/2006/main">
                          <a:ext uri="{FF2B5EF4-FFF2-40B4-BE49-F238E27FC236}">
                            <a16:creationId xmlns:a16="http://schemas.microsoft.com/office/drawing/2014/main" id="{00000000-0008-0000-0000-000078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31A6AE" id="Text Box 65" o:spid="_x0000_s1026" type="#_x0000_t202" style="position:absolute;margin-left:0;margin-top:0;width:6pt;height:2.25pt;z-index:25387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02848" behindDoc="0" locked="0" layoutInCell="1" allowOverlap="1" wp14:anchorId="57800A53" wp14:editId="1EC8C690">
                      <wp:simplePos x="0" y="0"/>
                      <wp:positionH relativeFrom="column">
                        <wp:posOffset>0</wp:posOffset>
                      </wp:positionH>
                      <wp:positionV relativeFrom="paragraph">
                        <wp:posOffset>0</wp:posOffset>
                      </wp:positionV>
                      <wp:extent cx="76200" cy="28575"/>
                      <wp:effectExtent l="19050" t="19050" r="19050" b="28575"/>
                      <wp:wrapNone/>
                      <wp:docPr id="2191" name="Text Box 64">
                        <a:extLst xmlns:a="http://schemas.openxmlformats.org/drawingml/2006/main">
                          <a:ext uri="{FF2B5EF4-FFF2-40B4-BE49-F238E27FC236}">
                            <a16:creationId xmlns:a16="http://schemas.microsoft.com/office/drawing/2014/main" id="{00000000-0008-0000-0000-00008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A32E79" id="Text Box 64" o:spid="_x0000_s1026" type="#_x0000_t202" style="position:absolute;margin-left:0;margin-top:0;width:6pt;height:2.25pt;z-index:25390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03872" behindDoc="0" locked="0" layoutInCell="1" allowOverlap="1" wp14:anchorId="6618F8CD" wp14:editId="1805F00E">
                      <wp:simplePos x="0" y="0"/>
                      <wp:positionH relativeFrom="column">
                        <wp:posOffset>0</wp:posOffset>
                      </wp:positionH>
                      <wp:positionV relativeFrom="paragraph">
                        <wp:posOffset>0</wp:posOffset>
                      </wp:positionV>
                      <wp:extent cx="76200" cy="28575"/>
                      <wp:effectExtent l="19050" t="19050" r="19050" b="28575"/>
                      <wp:wrapNone/>
                      <wp:docPr id="2192" name="Text Box 63">
                        <a:extLst xmlns:a="http://schemas.openxmlformats.org/drawingml/2006/main">
                          <a:ext uri="{FF2B5EF4-FFF2-40B4-BE49-F238E27FC236}">
                            <a16:creationId xmlns:a16="http://schemas.microsoft.com/office/drawing/2014/main" id="{00000000-0008-0000-0000-00009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DBA292" id="Text Box 63" o:spid="_x0000_s1026" type="#_x0000_t202" style="position:absolute;margin-left:0;margin-top:0;width:6pt;height:2.25pt;z-index:25390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04896" behindDoc="0" locked="0" layoutInCell="1" allowOverlap="1" wp14:anchorId="670DCAD4" wp14:editId="56E8C329">
                      <wp:simplePos x="0" y="0"/>
                      <wp:positionH relativeFrom="column">
                        <wp:posOffset>0</wp:posOffset>
                      </wp:positionH>
                      <wp:positionV relativeFrom="paragraph">
                        <wp:posOffset>0</wp:posOffset>
                      </wp:positionV>
                      <wp:extent cx="76200" cy="28575"/>
                      <wp:effectExtent l="19050" t="19050" r="19050" b="28575"/>
                      <wp:wrapNone/>
                      <wp:docPr id="2193" name="Text Box 62">
                        <a:extLst xmlns:a="http://schemas.openxmlformats.org/drawingml/2006/main">
                          <a:ext uri="{FF2B5EF4-FFF2-40B4-BE49-F238E27FC236}">
                            <a16:creationId xmlns:a16="http://schemas.microsoft.com/office/drawing/2014/main" id="{00000000-0008-0000-0000-00009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0BA984" id="Text Box 62" o:spid="_x0000_s1026" type="#_x0000_t202" style="position:absolute;margin-left:0;margin-top:0;width:6pt;height:2.25pt;z-index:25390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05920" behindDoc="0" locked="0" layoutInCell="1" allowOverlap="1" wp14:anchorId="172B189C" wp14:editId="57A2FE04">
                      <wp:simplePos x="0" y="0"/>
                      <wp:positionH relativeFrom="column">
                        <wp:posOffset>0</wp:posOffset>
                      </wp:positionH>
                      <wp:positionV relativeFrom="paragraph">
                        <wp:posOffset>0</wp:posOffset>
                      </wp:positionV>
                      <wp:extent cx="76200" cy="28575"/>
                      <wp:effectExtent l="19050" t="19050" r="19050" b="28575"/>
                      <wp:wrapNone/>
                      <wp:docPr id="2194" name="Text Box 61">
                        <a:extLst xmlns:a="http://schemas.openxmlformats.org/drawingml/2006/main">
                          <a:ext uri="{FF2B5EF4-FFF2-40B4-BE49-F238E27FC236}">
                            <a16:creationId xmlns:a16="http://schemas.microsoft.com/office/drawing/2014/main" id="{00000000-0008-0000-0000-000092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97664CB" id="Text Box 61" o:spid="_x0000_s1026" type="#_x0000_t202" style="position:absolute;margin-left:0;margin-top:0;width:6pt;height:2.25pt;z-index:25390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06944" behindDoc="0" locked="0" layoutInCell="1" allowOverlap="1" wp14:anchorId="6B5BDA3B" wp14:editId="0026A7E5">
                      <wp:simplePos x="0" y="0"/>
                      <wp:positionH relativeFrom="column">
                        <wp:posOffset>0</wp:posOffset>
                      </wp:positionH>
                      <wp:positionV relativeFrom="paragraph">
                        <wp:posOffset>0</wp:posOffset>
                      </wp:positionV>
                      <wp:extent cx="76200" cy="28575"/>
                      <wp:effectExtent l="19050" t="19050" r="19050" b="28575"/>
                      <wp:wrapNone/>
                      <wp:docPr id="2195" name="Text Box 60">
                        <a:extLst xmlns:a="http://schemas.openxmlformats.org/drawingml/2006/main">
                          <a:ext uri="{FF2B5EF4-FFF2-40B4-BE49-F238E27FC236}">
                            <a16:creationId xmlns:a16="http://schemas.microsoft.com/office/drawing/2014/main" id="{00000000-0008-0000-0000-000093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B2CE73D" id="Text Box 60" o:spid="_x0000_s1026" type="#_x0000_t202" style="position:absolute;margin-left:0;margin-top:0;width:6pt;height:2.25pt;z-index:25390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07968" behindDoc="0" locked="0" layoutInCell="1" allowOverlap="1" wp14:anchorId="3DD0072A" wp14:editId="6745333D">
                      <wp:simplePos x="0" y="0"/>
                      <wp:positionH relativeFrom="column">
                        <wp:posOffset>0</wp:posOffset>
                      </wp:positionH>
                      <wp:positionV relativeFrom="paragraph">
                        <wp:posOffset>0</wp:posOffset>
                      </wp:positionV>
                      <wp:extent cx="76200" cy="28575"/>
                      <wp:effectExtent l="19050" t="19050" r="19050" b="28575"/>
                      <wp:wrapNone/>
                      <wp:docPr id="2196" name="Text Box 59">
                        <a:extLst xmlns:a="http://schemas.openxmlformats.org/drawingml/2006/main">
                          <a:ext uri="{FF2B5EF4-FFF2-40B4-BE49-F238E27FC236}">
                            <a16:creationId xmlns:a16="http://schemas.microsoft.com/office/drawing/2014/main" id="{00000000-0008-0000-0000-00009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0627D09" id="Text Box 59" o:spid="_x0000_s1026" type="#_x0000_t202" style="position:absolute;margin-left:0;margin-top:0;width:6pt;height:2.25pt;z-index:25390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08992" behindDoc="0" locked="0" layoutInCell="1" allowOverlap="1" wp14:anchorId="70AFA84D" wp14:editId="4DAFE2E3">
                      <wp:simplePos x="0" y="0"/>
                      <wp:positionH relativeFrom="column">
                        <wp:posOffset>0</wp:posOffset>
                      </wp:positionH>
                      <wp:positionV relativeFrom="paragraph">
                        <wp:posOffset>0</wp:posOffset>
                      </wp:positionV>
                      <wp:extent cx="76200" cy="28575"/>
                      <wp:effectExtent l="19050" t="19050" r="19050" b="28575"/>
                      <wp:wrapNone/>
                      <wp:docPr id="2197" name="Text Box 58">
                        <a:extLst xmlns:a="http://schemas.openxmlformats.org/drawingml/2006/main">
                          <a:ext uri="{FF2B5EF4-FFF2-40B4-BE49-F238E27FC236}">
                            <a16:creationId xmlns:a16="http://schemas.microsoft.com/office/drawing/2014/main" id="{00000000-0008-0000-0000-00009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EC367C4" id="Text Box 58" o:spid="_x0000_s1026" type="#_x0000_t202" style="position:absolute;margin-left:0;margin-top:0;width:6pt;height:2.25pt;z-index:2539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10016" behindDoc="0" locked="0" layoutInCell="1" allowOverlap="1" wp14:anchorId="1DD88E35" wp14:editId="0E80A904">
                      <wp:simplePos x="0" y="0"/>
                      <wp:positionH relativeFrom="column">
                        <wp:posOffset>0</wp:posOffset>
                      </wp:positionH>
                      <wp:positionV relativeFrom="paragraph">
                        <wp:posOffset>0</wp:posOffset>
                      </wp:positionV>
                      <wp:extent cx="76200" cy="28575"/>
                      <wp:effectExtent l="19050" t="19050" r="19050" b="28575"/>
                      <wp:wrapNone/>
                      <wp:docPr id="2198" name="Text Box 57">
                        <a:extLst xmlns:a="http://schemas.openxmlformats.org/drawingml/2006/main">
                          <a:ext uri="{FF2B5EF4-FFF2-40B4-BE49-F238E27FC236}">
                            <a16:creationId xmlns:a16="http://schemas.microsoft.com/office/drawing/2014/main" id="{00000000-0008-0000-0000-000096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622F39" id="Text Box 57" o:spid="_x0000_s1026" type="#_x0000_t202" style="position:absolute;margin-left:0;margin-top:0;width:6pt;height:2.25pt;z-index:25391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24352" behindDoc="0" locked="0" layoutInCell="1" allowOverlap="1" wp14:anchorId="17D44107" wp14:editId="2414BEA4">
                      <wp:simplePos x="0" y="0"/>
                      <wp:positionH relativeFrom="column">
                        <wp:posOffset>0</wp:posOffset>
                      </wp:positionH>
                      <wp:positionV relativeFrom="paragraph">
                        <wp:posOffset>0</wp:posOffset>
                      </wp:positionV>
                      <wp:extent cx="76200" cy="28575"/>
                      <wp:effectExtent l="19050" t="19050" r="19050" b="28575"/>
                      <wp:wrapNone/>
                      <wp:docPr id="2212" name="Text Box 56">
                        <a:extLst xmlns:a="http://schemas.openxmlformats.org/drawingml/2006/main">
                          <a:ext uri="{FF2B5EF4-FFF2-40B4-BE49-F238E27FC236}">
                            <a16:creationId xmlns:a16="http://schemas.microsoft.com/office/drawing/2014/main" id="{00000000-0008-0000-0000-0000A4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5D67111" id="Text Box 56" o:spid="_x0000_s1026" type="#_x0000_t202" style="position:absolute;margin-left:0;margin-top:0;width:6pt;height:2.25pt;z-index:25392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25376" behindDoc="0" locked="0" layoutInCell="1" allowOverlap="1" wp14:anchorId="44CF5EBE" wp14:editId="2C68278A">
                      <wp:simplePos x="0" y="0"/>
                      <wp:positionH relativeFrom="column">
                        <wp:posOffset>0</wp:posOffset>
                      </wp:positionH>
                      <wp:positionV relativeFrom="paragraph">
                        <wp:posOffset>0</wp:posOffset>
                      </wp:positionV>
                      <wp:extent cx="76200" cy="28575"/>
                      <wp:effectExtent l="19050" t="19050" r="19050" b="28575"/>
                      <wp:wrapNone/>
                      <wp:docPr id="2213" name="Text Box 55">
                        <a:extLst xmlns:a="http://schemas.openxmlformats.org/drawingml/2006/main">
                          <a:ext uri="{FF2B5EF4-FFF2-40B4-BE49-F238E27FC236}">
                            <a16:creationId xmlns:a16="http://schemas.microsoft.com/office/drawing/2014/main" id="{00000000-0008-0000-0000-0000A5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DBAD56" id="Text Box 55" o:spid="_x0000_s1026" type="#_x0000_t202" style="position:absolute;margin-left:0;margin-top:0;width:6pt;height:2.25pt;z-index:25392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48928" behindDoc="0" locked="0" layoutInCell="1" allowOverlap="1" wp14:anchorId="62727783" wp14:editId="27D5957A">
                      <wp:simplePos x="0" y="0"/>
                      <wp:positionH relativeFrom="column">
                        <wp:posOffset>0</wp:posOffset>
                      </wp:positionH>
                      <wp:positionV relativeFrom="paragraph">
                        <wp:posOffset>0</wp:posOffset>
                      </wp:positionV>
                      <wp:extent cx="76200" cy="28575"/>
                      <wp:effectExtent l="19050" t="19050" r="19050" b="28575"/>
                      <wp:wrapNone/>
                      <wp:docPr id="2236" name="Text Box 54">
                        <a:extLst xmlns:a="http://schemas.openxmlformats.org/drawingml/2006/main">
                          <a:ext uri="{FF2B5EF4-FFF2-40B4-BE49-F238E27FC236}">
                            <a16:creationId xmlns:a16="http://schemas.microsoft.com/office/drawing/2014/main" id="{00000000-0008-0000-0000-0000BC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E4CD1D" id="Text Box 54" o:spid="_x0000_s1026" type="#_x0000_t202" style="position:absolute;margin-left:0;margin-top:0;width:6pt;height:2.25pt;z-index:25394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49952" behindDoc="0" locked="0" layoutInCell="1" allowOverlap="1" wp14:anchorId="5C5FCA49" wp14:editId="03DB0FC1">
                      <wp:simplePos x="0" y="0"/>
                      <wp:positionH relativeFrom="column">
                        <wp:posOffset>0</wp:posOffset>
                      </wp:positionH>
                      <wp:positionV relativeFrom="paragraph">
                        <wp:posOffset>0</wp:posOffset>
                      </wp:positionV>
                      <wp:extent cx="76200" cy="28575"/>
                      <wp:effectExtent l="19050" t="19050" r="19050" b="28575"/>
                      <wp:wrapNone/>
                      <wp:docPr id="2237" name="Text Box 53">
                        <a:extLst xmlns:a="http://schemas.openxmlformats.org/drawingml/2006/main">
                          <a:ext uri="{FF2B5EF4-FFF2-40B4-BE49-F238E27FC236}">
                            <a16:creationId xmlns:a16="http://schemas.microsoft.com/office/drawing/2014/main" id="{00000000-0008-0000-0000-0000BD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79A4F67" id="Text Box 53" o:spid="_x0000_s1026" type="#_x0000_t202" style="position:absolute;margin-left:0;margin-top:0;width:6pt;height:2.25pt;z-index:25394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50976" behindDoc="0" locked="0" layoutInCell="1" allowOverlap="1" wp14:anchorId="61E0295C" wp14:editId="46CA4CCA">
                      <wp:simplePos x="0" y="0"/>
                      <wp:positionH relativeFrom="column">
                        <wp:posOffset>0</wp:posOffset>
                      </wp:positionH>
                      <wp:positionV relativeFrom="paragraph">
                        <wp:posOffset>0</wp:posOffset>
                      </wp:positionV>
                      <wp:extent cx="76200" cy="28575"/>
                      <wp:effectExtent l="19050" t="19050" r="19050" b="28575"/>
                      <wp:wrapNone/>
                      <wp:docPr id="2238" name="Text Box 52">
                        <a:extLst xmlns:a="http://schemas.openxmlformats.org/drawingml/2006/main">
                          <a:ext uri="{FF2B5EF4-FFF2-40B4-BE49-F238E27FC236}">
                            <a16:creationId xmlns:a16="http://schemas.microsoft.com/office/drawing/2014/main" id="{00000000-0008-0000-0000-0000BE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A327FFC" id="Text Box 52" o:spid="_x0000_s1026" type="#_x0000_t202" style="position:absolute;margin-left:0;margin-top:0;width:6pt;height:2.25pt;z-index:25395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52000" behindDoc="0" locked="0" layoutInCell="1" allowOverlap="1" wp14:anchorId="6F9F9C44" wp14:editId="6BF4AD48">
                      <wp:simplePos x="0" y="0"/>
                      <wp:positionH relativeFrom="column">
                        <wp:posOffset>0</wp:posOffset>
                      </wp:positionH>
                      <wp:positionV relativeFrom="paragraph">
                        <wp:posOffset>0</wp:posOffset>
                      </wp:positionV>
                      <wp:extent cx="76200" cy="28575"/>
                      <wp:effectExtent l="19050" t="19050" r="19050" b="28575"/>
                      <wp:wrapNone/>
                      <wp:docPr id="2239" name="Text Box 51">
                        <a:extLst xmlns:a="http://schemas.openxmlformats.org/drawingml/2006/main">
                          <a:ext uri="{FF2B5EF4-FFF2-40B4-BE49-F238E27FC236}">
                            <a16:creationId xmlns:a16="http://schemas.microsoft.com/office/drawing/2014/main" id="{00000000-0008-0000-0000-0000BF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B2ED373" id="Text Box 51" o:spid="_x0000_s1026" type="#_x0000_t202" style="position:absolute;margin-left:0;margin-top:0;width:6pt;height:2.25pt;z-index:25395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53024" behindDoc="0" locked="0" layoutInCell="1" allowOverlap="1" wp14:anchorId="593AC17B" wp14:editId="722B7BFF">
                      <wp:simplePos x="0" y="0"/>
                      <wp:positionH relativeFrom="column">
                        <wp:posOffset>0</wp:posOffset>
                      </wp:positionH>
                      <wp:positionV relativeFrom="paragraph">
                        <wp:posOffset>0</wp:posOffset>
                      </wp:positionV>
                      <wp:extent cx="76200" cy="28575"/>
                      <wp:effectExtent l="19050" t="19050" r="19050" b="28575"/>
                      <wp:wrapNone/>
                      <wp:docPr id="2240" name="Text Box 50">
                        <a:extLst xmlns:a="http://schemas.openxmlformats.org/drawingml/2006/main">
                          <a:ext uri="{FF2B5EF4-FFF2-40B4-BE49-F238E27FC236}">
                            <a16:creationId xmlns:a16="http://schemas.microsoft.com/office/drawing/2014/main" id="{00000000-0008-0000-0000-0000C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17E115" id="Text Box 50" o:spid="_x0000_s1026" type="#_x0000_t202" style="position:absolute;margin-left:0;margin-top:0;width:6pt;height:2.25pt;z-index:25395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3954048" behindDoc="0" locked="0" layoutInCell="1" allowOverlap="1" wp14:anchorId="3E1D715D" wp14:editId="30CD644B">
                      <wp:simplePos x="0" y="0"/>
                      <wp:positionH relativeFrom="column">
                        <wp:posOffset>0</wp:posOffset>
                      </wp:positionH>
                      <wp:positionV relativeFrom="paragraph">
                        <wp:posOffset>0</wp:posOffset>
                      </wp:positionV>
                      <wp:extent cx="76200" cy="28575"/>
                      <wp:effectExtent l="19050" t="19050" r="19050" b="28575"/>
                      <wp:wrapNone/>
                      <wp:docPr id="2241" name="Text Box 49">
                        <a:extLst xmlns:a="http://schemas.openxmlformats.org/drawingml/2006/main">
                          <a:ext uri="{FF2B5EF4-FFF2-40B4-BE49-F238E27FC236}">
                            <a16:creationId xmlns:a16="http://schemas.microsoft.com/office/drawing/2014/main" id="{00000000-0008-0000-0000-0000C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9334AA" id="Text Box 49" o:spid="_x0000_s1026" type="#_x0000_t202" style="position:absolute;margin-left:0;margin-top:0;width:6pt;height:2.25pt;z-index:25395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002176" behindDoc="0" locked="0" layoutInCell="1" allowOverlap="1" wp14:anchorId="0A92C2EC" wp14:editId="3B6B3C30">
                      <wp:simplePos x="0" y="0"/>
                      <wp:positionH relativeFrom="column">
                        <wp:posOffset>0</wp:posOffset>
                      </wp:positionH>
                      <wp:positionV relativeFrom="paragraph">
                        <wp:posOffset>0</wp:posOffset>
                      </wp:positionV>
                      <wp:extent cx="76200" cy="28575"/>
                      <wp:effectExtent l="19050" t="19050" r="19050" b="28575"/>
                      <wp:wrapNone/>
                      <wp:docPr id="2288" name="Text Box 48">
                        <a:extLst xmlns:a="http://schemas.openxmlformats.org/drawingml/2006/main">
                          <a:ext uri="{FF2B5EF4-FFF2-40B4-BE49-F238E27FC236}">
                            <a16:creationId xmlns:a16="http://schemas.microsoft.com/office/drawing/2014/main" id="{00000000-0008-0000-0000-0000F0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C22E036" id="Text Box 48" o:spid="_x0000_s1026" type="#_x0000_t202" style="position:absolute;margin-left:0;margin-top:0;width:6pt;height:2.25pt;z-index:25400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003200" behindDoc="0" locked="0" layoutInCell="1" allowOverlap="1" wp14:anchorId="3B4C8BCF" wp14:editId="67AB560F">
                      <wp:simplePos x="0" y="0"/>
                      <wp:positionH relativeFrom="column">
                        <wp:posOffset>0</wp:posOffset>
                      </wp:positionH>
                      <wp:positionV relativeFrom="paragraph">
                        <wp:posOffset>0</wp:posOffset>
                      </wp:positionV>
                      <wp:extent cx="76200" cy="28575"/>
                      <wp:effectExtent l="19050" t="19050" r="19050" b="28575"/>
                      <wp:wrapNone/>
                      <wp:docPr id="2289" name="Text Box 47">
                        <a:extLst xmlns:a="http://schemas.openxmlformats.org/drawingml/2006/main">
                          <a:ext uri="{FF2B5EF4-FFF2-40B4-BE49-F238E27FC236}">
                            <a16:creationId xmlns:a16="http://schemas.microsoft.com/office/drawing/2014/main" id="{00000000-0008-0000-0000-0000F108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F22F666" id="Text Box 47" o:spid="_x0000_s1026" type="#_x0000_t202" style="position:absolute;margin-left:0;margin-top:0;width:6pt;height:2.25pt;z-index:25400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026752" behindDoc="0" locked="0" layoutInCell="1" allowOverlap="1" wp14:anchorId="029C6742" wp14:editId="47B44B17">
                      <wp:simplePos x="0" y="0"/>
                      <wp:positionH relativeFrom="column">
                        <wp:posOffset>0</wp:posOffset>
                      </wp:positionH>
                      <wp:positionV relativeFrom="paragraph">
                        <wp:posOffset>0</wp:posOffset>
                      </wp:positionV>
                      <wp:extent cx="76200" cy="28575"/>
                      <wp:effectExtent l="19050" t="19050" r="19050" b="28575"/>
                      <wp:wrapNone/>
                      <wp:docPr id="2312" name="Text Box 46">
                        <a:extLst xmlns:a="http://schemas.openxmlformats.org/drawingml/2006/main">
                          <a:ext uri="{FF2B5EF4-FFF2-40B4-BE49-F238E27FC236}">
                            <a16:creationId xmlns:a16="http://schemas.microsoft.com/office/drawing/2014/main" id="{00000000-0008-0000-0000-000008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0EB1E69" id="Text Box 46" o:spid="_x0000_s1026" type="#_x0000_t202" style="position:absolute;margin-left:0;margin-top:0;width:6pt;height:2.25pt;z-index:25402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027776" behindDoc="0" locked="0" layoutInCell="1" allowOverlap="1" wp14:anchorId="45320766" wp14:editId="3B46FDB9">
                      <wp:simplePos x="0" y="0"/>
                      <wp:positionH relativeFrom="column">
                        <wp:posOffset>0</wp:posOffset>
                      </wp:positionH>
                      <wp:positionV relativeFrom="paragraph">
                        <wp:posOffset>0</wp:posOffset>
                      </wp:positionV>
                      <wp:extent cx="76200" cy="28575"/>
                      <wp:effectExtent l="19050" t="19050" r="19050" b="28575"/>
                      <wp:wrapNone/>
                      <wp:docPr id="2313" name="Text Box 45">
                        <a:extLst xmlns:a="http://schemas.openxmlformats.org/drawingml/2006/main">
                          <a:ext uri="{FF2B5EF4-FFF2-40B4-BE49-F238E27FC236}">
                            <a16:creationId xmlns:a16="http://schemas.microsoft.com/office/drawing/2014/main" id="{00000000-0008-0000-0000-000009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6CD48A" id="Text Box 45" o:spid="_x0000_s1026" type="#_x0000_t202" style="position:absolute;margin-left:0;margin-top:0;width:6pt;height:2.25pt;z-index:25402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028800" behindDoc="0" locked="0" layoutInCell="1" allowOverlap="1" wp14:anchorId="2B52A548" wp14:editId="30FCF70A">
                      <wp:simplePos x="0" y="0"/>
                      <wp:positionH relativeFrom="column">
                        <wp:posOffset>0</wp:posOffset>
                      </wp:positionH>
                      <wp:positionV relativeFrom="paragraph">
                        <wp:posOffset>0</wp:posOffset>
                      </wp:positionV>
                      <wp:extent cx="76200" cy="28575"/>
                      <wp:effectExtent l="19050" t="19050" r="19050" b="28575"/>
                      <wp:wrapNone/>
                      <wp:docPr id="2314" name="Text Box 44">
                        <a:extLst xmlns:a="http://schemas.openxmlformats.org/drawingml/2006/main">
                          <a:ext uri="{FF2B5EF4-FFF2-40B4-BE49-F238E27FC236}">
                            <a16:creationId xmlns:a16="http://schemas.microsoft.com/office/drawing/2014/main" id="{00000000-0008-0000-0000-00000A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C812CF3" id="Text Box 44" o:spid="_x0000_s1026" type="#_x0000_t202" style="position:absolute;margin-left:0;margin-top:0;width:6pt;height:2.25pt;z-index:25402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029824" behindDoc="0" locked="0" layoutInCell="1" allowOverlap="1" wp14:anchorId="1C9B81BE" wp14:editId="21501253">
                      <wp:simplePos x="0" y="0"/>
                      <wp:positionH relativeFrom="column">
                        <wp:posOffset>0</wp:posOffset>
                      </wp:positionH>
                      <wp:positionV relativeFrom="paragraph">
                        <wp:posOffset>0</wp:posOffset>
                      </wp:positionV>
                      <wp:extent cx="76200" cy="28575"/>
                      <wp:effectExtent l="19050" t="19050" r="19050" b="28575"/>
                      <wp:wrapNone/>
                      <wp:docPr id="2315" name="Text Box 43">
                        <a:extLst xmlns:a="http://schemas.openxmlformats.org/drawingml/2006/main">
                          <a:ext uri="{FF2B5EF4-FFF2-40B4-BE49-F238E27FC236}">
                            <a16:creationId xmlns:a16="http://schemas.microsoft.com/office/drawing/2014/main" id="{00000000-0008-0000-0000-00000B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8FB735C" id="Text Box 43" o:spid="_x0000_s1026" type="#_x0000_t202" style="position:absolute;margin-left:0;margin-top:0;width:6pt;height:2.25pt;z-index:25402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030848" behindDoc="0" locked="0" layoutInCell="1" allowOverlap="1" wp14:anchorId="14CD0D8C" wp14:editId="3B6BE377">
                      <wp:simplePos x="0" y="0"/>
                      <wp:positionH relativeFrom="column">
                        <wp:posOffset>0</wp:posOffset>
                      </wp:positionH>
                      <wp:positionV relativeFrom="paragraph">
                        <wp:posOffset>0</wp:posOffset>
                      </wp:positionV>
                      <wp:extent cx="76200" cy="28575"/>
                      <wp:effectExtent l="19050" t="19050" r="19050" b="28575"/>
                      <wp:wrapNone/>
                      <wp:docPr id="2316" name="Text Box 42">
                        <a:extLst xmlns:a="http://schemas.openxmlformats.org/drawingml/2006/main">
                          <a:ext uri="{FF2B5EF4-FFF2-40B4-BE49-F238E27FC236}">
                            <a16:creationId xmlns:a16="http://schemas.microsoft.com/office/drawing/2014/main" id="{00000000-0008-0000-0000-00000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C789859" id="Text Box 42" o:spid="_x0000_s1026" type="#_x0000_t202" style="position:absolute;margin-left:0;margin-top:0;width:6pt;height:2.25pt;z-index:25403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031872" behindDoc="0" locked="0" layoutInCell="1" allowOverlap="1" wp14:anchorId="198D7E31" wp14:editId="7E072F1D">
                      <wp:simplePos x="0" y="0"/>
                      <wp:positionH relativeFrom="column">
                        <wp:posOffset>0</wp:posOffset>
                      </wp:positionH>
                      <wp:positionV relativeFrom="paragraph">
                        <wp:posOffset>0</wp:posOffset>
                      </wp:positionV>
                      <wp:extent cx="76200" cy="28575"/>
                      <wp:effectExtent l="19050" t="19050" r="19050" b="28575"/>
                      <wp:wrapNone/>
                      <wp:docPr id="2317" name="Text Box 41">
                        <a:extLst xmlns:a="http://schemas.openxmlformats.org/drawingml/2006/main">
                          <a:ext uri="{FF2B5EF4-FFF2-40B4-BE49-F238E27FC236}">
                            <a16:creationId xmlns:a16="http://schemas.microsoft.com/office/drawing/2014/main" id="{00000000-0008-0000-0000-00000D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1DBB7DA" id="Text Box 41" o:spid="_x0000_s1026" type="#_x0000_t202" style="position:absolute;margin-left:0;margin-top:0;width:6pt;height:2.25pt;z-index:25403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032896" behindDoc="0" locked="0" layoutInCell="1" allowOverlap="1" wp14:anchorId="642ED878" wp14:editId="687B4B89">
                      <wp:simplePos x="0" y="0"/>
                      <wp:positionH relativeFrom="column">
                        <wp:posOffset>0</wp:posOffset>
                      </wp:positionH>
                      <wp:positionV relativeFrom="paragraph">
                        <wp:posOffset>0</wp:posOffset>
                      </wp:positionV>
                      <wp:extent cx="76200" cy="28575"/>
                      <wp:effectExtent l="19050" t="19050" r="19050" b="28575"/>
                      <wp:wrapNone/>
                      <wp:docPr id="2318" name="Text Box 40">
                        <a:extLst xmlns:a="http://schemas.openxmlformats.org/drawingml/2006/main">
                          <a:ext uri="{FF2B5EF4-FFF2-40B4-BE49-F238E27FC236}">
                            <a16:creationId xmlns:a16="http://schemas.microsoft.com/office/drawing/2014/main" id="{00000000-0008-0000-0000-00000E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F335C01" id="Text Box 40" o:spid="_x0000_s1026" type="#_x0000_t202" style="position:absolute;margin-left:0;margin-top:0;width:6pt;height:2.25pt;z-index:25403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033920" behindDoc="0" locked="0" layoutInCell="1" allowOverlap="1" wp14:anchorId="7433560C" wp14:editId="04DF223C">
                      <wp:simplePos x="0" y="0"/>
                      <wp:positionH relativeFrom="column">
                        <wp:posOffset>0</wp:posOffset>
                      </wp:positionH>
                      <wp:positionV relativeFrom="paragraph">
                        <wp:posOffset>0</wp:posOffset>
                      </wp:positionV>
                      <wp:extent cx="76200" cy="28575"/>
                      <wp:effectExtent l="19050" t="19050" r="19050" b="28575"/>
                      <wp:wrapNone/>
                      <wp:docPr id="2319" name="Text Box 39">
                        <a:extLst xmlns:a="http://schemas.openxmlformats.org/drawingml/2006/main">
                          <a:ext uri="{FF2B5EF4-FFF2-40B4-BE49-F238E27FC236}">
                            <a16:creationId xmlns:a16="http://schemas.microsoft.com/office/drawing/2014/main" id="{00000000-0008-0000-0000-00000F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91398FB" id="Text Box 39" o:spid="_x0000_s1026" type="#_x0000_t202" style="position:absolute;margin-left:0;margin-top:0;width:6pt;height:2.25pt;z-index:25403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034944" behindDoc="0" locked="0" layoutInCell="1" allowOverlap="1" wp14:anchorId="7078FE1F" wp14:editId="5D2A8F99">
                      <wp:simplePos x="0" y="0"/>
                      <wp:positionH relativeFrom="column">
                        <wp:posOffset>0</wp:posOffset>
                      </wp:positionH>
                      <wp:positionV relativeFrom="paragraph">
                        <wp:posOffset>0</wp:posOffset>
                      </wp:positionV>
                      <wp:extent cx="76200" cy="28575"/>
                      <wp:effectExtent l="19050" t="19050" r="19050" b="28575"/>
                      <wp:wrapNone/>
                      <wp:docPr id="2320" name="Text Box 38">
                        <a:extLst xmlns:a="http://schemas.openxmlformats.org/drawingml/2006/main">
                          <a:ext uri="{FF2B5EF4-FFF2-40B4-BE49-F238E27FC236}">
                            <a16:creationId xmlns:a16="http://schemas.microsoft.com/office/drawing/2014/main" id="{00000000-0008-0000-0000-000010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27233C" id="Text Box 38" o:spid="_x0000_s1026" type="#_x0000_t202" style="position:absolute;margin-left:0;margin-top:0;width:6pt;height:2.25pt;z-index:25403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035968" behindDoc="0" locked="0" layoutInCell="1" allowOverlap="1" wp14:anchorId="6CB9DD86" wp14:editId="205F3024">
                      <wp:simplePos x="0" y="0"/>
                      <wp:positionH relativeFrom="column">
                        <wp:posOffset>0</wp:posOffset>
                      </wp:positionH>
                      <wp:positionV relativeFrom="paragraph">
                        <wp:posOffset>0</wp:posOffset>
                      </wp:positionV>
                      <wp:extent cx="76200" cy="28575"/>
                      <wp:effectExtent l="19050" t="19050" r="19050" b="28575"/>
                      <wp:wrapNone/>
                      <wp:docPr id="2321" name="Text Box 37">
                        <a:extLst xmlns:a="http://schemas.openxmlformats.org/drawingml/2006/main">
                          <a:ext uri="{FF2B5EF4-FFF2-40B4-BE49-F238E27FC236}">
                            <a16:creationId xmlns:a16="http://schemas.microsoft.com/office/drawing/2014/main" id="{00000000-0008-0000-0000-000011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9CBF799" id="Text Box 37" o:spid="_x0000_s1026" type="#_x0000_t202" style="position:absolute;margin-left:0;margin-top:0;width:6pt;height:2.25pt;z-index:25403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036992" behindDoc="0" locked="0" layoutInCell="1" allowOverlap="1" wp14:anchorId="31745E08" wp14:editId="3B1D51E9">
                      <wp:simplePos x="0" y="0"/>
                      <wp:positionH relativeFrom="column">
                        <wp:posOffset>0</wp:posOffset>
                      </wp:positionH>
                      <wp:positionV relativeFrom="paragraph">
                        <wp:posOffset>0</wp:posOffset>
                      </wp:positionV>
                      <wp:extent cx="76200" cy="28575"/>
                      <wp:effectExtent l="19050" t="19050" r="19050" b="28575"/>
                      <wp:wrapNone/>
                      <wp:docPr id="2322" name="Text Box 36">
                        <a:extLst xmlns:a="http://schemas.openxmlformats.org/drawingml/2006/main">
                          <a:ext uri="{FF2B5EF4-FFF2-40B4-BE49-F238E27FC236}">
                            <a16:creationId xmlns:a16="http://schemas.microsoft.com/office/drawing/2014/main" id="{00000000-0008-0000-0000-000012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8E0B33" id="Text Box 36" o:spid="_x0000_s1026" type="#_x0000_t202" style="position:absolute;margin-left:0;margin-top:0;width:6pt;height:2.25pt;z-index:25403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178304" behindDoc="0" locked="0" layoutInCell="1" allowOverlap="1" wp14:anchorId="58483897" wp14:editId="0814708A">
                      <wp:simplePos x="0" y="0"/>
                      <wp:positionH relativeFrom="column">
                        <wp:posOffset>0</wp:posOffset>
                      </wp:positionH>
                      <wp:positionV relativeFrom="paragraph">
                        <wp:posOffset>0</wp:posOffset>
                      </wp:positionV>
                      <wp:extent cx="76200" cy="28575"/>
                      <wp:effectExtent l="19050" t="19050" r="19050" b="28575"/>
                      <wp:wrapNone/>
                      <wp:docPr id="2460" name="Text Box 35">
                        <a:extLst xmlns:a="http://schemas.openxmlformats.org/drawingml/2006/main">
                          <a:ext uri="{FF2B5EF4-FFF2-40B4-BE49-F238E27FC236}">
                            <a16:creationId xmlns:a16="http://schemas.microsoft.com/office/drawing/2014/main" id="{00000000-0008-0000-0000-00009C09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948C47D" id="Text Box 35" o:spid="_x0000_s1026" type="#_x0000_t202" style="position:absolute;margin-left:0;margin-top:0;width:6pt;height:2.25pt;z-index:25417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319616" behindDoc="0" locked="0" layoutInCell="1" allowOverlap="1" wp14:anchorId="65AFD0F8" wp14:editId="07B2BAC9">
                      <wp:simplePos x="0" y="0"/>
                      <wp:positionH relativeFrom="column">
                        <wp:posOffset>0</wp:posOffset>
                      </wp:positionH>
                      <wp:positionV relativeFrom="paragraph">
                        <wp:posOffset>0</wp:posOffset>
                      </wp:positionV>
                      <wp:extent cx="76200" cy="28575"/>
                      <wp:effectExtent l="19050" t="19050" r="19050" b="28575"/>
                      <wp:wrapNone/>
                      <wp:docPr id="2598" name="Text Box 34">
                        <a:extLst xmlns:a="http://schemas.openxmlformats.org/drawingml/2006/main">
                          <a:ext uri="{FF2B5EF4-FFF2-40B4-BE49-F238E27FC236}">
                            <a16:creationId xmlns:a16="http://schemas.microsoft.com/office/drawing/2014/main" id="{00000000-0008-0000-0000-00002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EC3E526" id="Text Box 34" o:spid="_x0000_s1026" type="#_x0000_t202" style="position:absolute;margin-left:0;margin-top:0;width:6pt;height:2.25pt;z-index:25431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332928" behindDoc="0" locked="0" layoutInCell="1" allowOverlap="1" wp14:anchorId="24F0AB50" wp14:editId="7643953D">
                      <wp:simplePos x="0" y="0"/>
                      <wp:positionH relativeFrom="column">
                        <wp:posOffset>0</wp:posOffset>
                      </wp:positionH>
                      <wp:positionV relativeFrom="paragraph">
                        <wp:posOffset>0</wp:posOffset>
                      </wp:positionV>
                      <wp:extent cx="76200" cy="28575"/>
                      <wp:effectExtent l="19050" t="19050" r="19050" b="28575"/>
                      <wp:wrapNone/>
                      <wp:docPr id="2611" name="Text Box 33">
                        <a:extLst xmlns:a="http://schemas.openxmlformats.org/drawingml/2006/main">
                          <a:ext uri="{FF2B5EF4-FFF2-40B4-BE49-F238E27FC236}">
                            <a16:creationId xmlns:a16="http://schemas.microsoft.com/office/drawing/2014/main" id="{00000000-0008-0000-0000-000033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8F765E5" id="Text Box 33" o:spid="_x0000_s1026" type="#_x0000_t202" style="position:absolute;margin-left:0;margin-top:0;width:6pt;height:2.25pt;z-index:25433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333952" behindDoc="0" locked="0" layoutInCell="1" allowOverlap="1" wp14:anchorId="3FE8E126" wp14:editId="5D616EEC">
                      <wp:simplePos x="0" y="0"/>
                      <wp:positionH relativeFrom="column">
                        <wp:posOffset>0</wp:posOffset>
                      </wp:positionH>
                      <wp:positionV relativeFrom="paragraph">
                        <wp:posOffset>0</wp:posOffset>
                      </wp:positionV>
                      <wp:extent cx="76200" cy="28575"/>
                      <wp:effectExtent l="19050" t="19050" r="19050" b="28575"/>
                      <wp:wrapNone/>
                      <wp:docPr id="2612" name="Text Box 32">
                        <a:extLst xmlns:a="http://schemas.openxmlformats.org/drawingml/2006/main">
                          <a:ext uri="{FF2B5EF4-FFF2-40B4-BE49-F238E27FC236}">
                            <a16:creationId xmlns:a16="http://schemas.microsoft.com/office/drawing/2014/main" id="{00000000-0008-0000-0000-00003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41B4660" id="Text Box 32" o:spid="_x0000_s1026" type="#_x0000_t202" style="position:absolute;margin-left:0;margin-top:0;width:6pt;height:2.25pt;z-index:25433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357504" behindDoc="0" locked="0" layoutInCell="1" allowOverlap="1" wp14:anchorId="64123469" wp14:editId="715ECD0F">
                      <wp:simplePos x="0" y="0"/>
                      <wp:positionH relativeFrom="column">
                        <wp:posOffset>0</wp:posOffset>
                      </wp:positionH>
                      <wp:positionV relativeFrom="paragraph">
                        <wp:posOffset>0</wp:posOffset>
                      </wp:positionV>
                      <wp:extent cx="76200" cy="28575"/>
                      <wp:effectExtent l="19050" t="19050" r="19050" b="28575"/>
                      <wp:wrapNone/>
                      <wp:docPr id="2635" name="Text Box 31">
                        <a:extLst xmlns:a="http://schemas.openxmlformats.org/drawingml/2006/main">
                          <a:ext uri="{FF2B5EF4-FFF2-40B4-BE49-F238E27FC236}">
                            <a16:creationId xmlns:a16="http://schemas.microsoft.com/office/drawing/2014/main" id="{00000000-0008-0000-0000-00004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95297F8" id="Text Box 31" o:spid="_x0000_s1026" type="#_x0000_t202" style="position:absolute;margin-left:0;margin-top:0;width:6pt;height:2.25pt;z-index:25435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358528" behindDoc="0" locked="0" layoutInCell="1" allowOverlap="1" wp14:anchorId="29719688" wp14:editId="7FA733EC">
                      <wp:simplePos x="0" y="0"/>
                      <wp:positionH relativeFrom="column">
                        <wp:posOffset>0</wp:posOffset>
                      </wp:positionH>
                      <wp:positionV relativeFrom="paragraph">
                        <wp:posOffset>0</wp:posOffset>
                      </wp:positionV>
                      <wp:extent cx="76200" cy="28575"/>
                      <wp:effectExtent l="19050" t="19050" r="19050" b="28575"/>
                      <wp:wrapNone/>
                      <wp:docPr id="2636" name="Text Box 30">
                        <a:extLst xmlns:a="http://schemas.openxmlformats.org/drawingml/2006/main">
                          <a:ext uri="{FF2B5EF4-FFF2-40B4-BE49-F238E27FC236}">
                            <a16:creationId xmlns:a16="http://schemas.microsoft.com/office/drawing/2014/main" id="{00000000-0008-0000-0000-00004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A45908C" id="Text Box 30" o:spid="_x0000_s1026" type="#_x0000_t202" style="position:absolute;margin-left:0;margin-top:0;width:6pt;height:2.25pt;z-index:25435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359552" behindDoc="0" locked="0" layoutInCell="1" allowOverlap="1" wp14:anchorId="05A8B8F3" wp14:editId="2E2F833D">
                      <wp:simplePos x="0" y="0"/>
                      <wp:positionH relativeFrom="column">
                        <wp:posOffset>0</wp:posOffset>
                      </wp:positionH>
                      <wp:positionV relativeFrom="paragraph">
                        <wp:posOffset>0</wp:posOffset>
                      </wp:positionV>
                      <wp:extent cx="76200" cy="28575"/>
                      <wp:effectExtent l="19050" t="19050" r="19050" b="28575"/>
                      <wp:wrapNone/>
                      <wp:docPr id="2637" name="Text Box 29">
                        <a:extLst xmlns:a="http://schemas.openxmlformats.org/drawingml/2006/main">
                          <a:ext uri="{FF2B5EF4-FFF2-40B4-BE49-F238E27FC236}">
                            <a16:creationId xmlns:a16="http://schemas.microsoft.com/office/drawing/2014/main" id="{00000000-0008-0000-0000-00004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63C3C25" id="Text Box 29" o:spid="_x0000_s1026" type="#_x0000_t202" style="position:absolute;margin-left:0;margin-top:0;width:6pt;height:2.25pt;z-index:25435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360576" behindDoc="0" locked="0" layoutInCell="1" allowOverlap="1" wp14:anchorId="34CBF814" wp14:editId="27A2B50F">
                      <wp:simplePos x="0" y="0"/>
                      <wp:positionH relativeFrom="column">
                        <wp:posOffset>0</wp:posOffset>
                      </wp:positionH>
                      <wp:positionV relativeFrom="paragraph">
                        <wp:posOffset>0</wp:posOffset>
                      </wp:positionV>
                      <wp:extent cx="76200" cy="28575"/>
                      <wp:effectExtent l="19050" t="19050" r="19050" b="28575"/>
                      <wp:wrapNone/>
                      <wp:docPr id="2638" name="Text Box 28">
                        <a:extLst xmlns:a="http://schemas.openxmlformats.org/drawingml/2006/main">
                          <a:ext uri="{FF2B5EF4-FFF2-40B4-BE49-F238E27FC236}">
                            <a16:creationId xmlns:a16="http://schemas.microsoft.com/office/drawing/2014/main" id="{00000000-0008-0000-0000-00004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5C20FDC" id="Text Box 28" o:spid="_x0000_s1026" type="#_x0000_t202" style="position:absolute;margin-left:0;margin-top:0;width:6pt;height:2.25pt;z-index:25436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361600" behindDoc="0" locked="0" layoutInCell="1" allowOverlap="1" wp14:anchorId="0FF8DAC7" wp14:editId="4D9BB6D9">
                      <wp:simplePos x="0" y="0"/>
                      <wp:positionH relativeFrom="column">
                        <wp:posOffset>0</wp:posOffset>
                      </wp:positionH>
                      <wp:positionV relativeFrom="paragraph">
                        <wp:posOffset>0</wp:posOffset>
                      </wp:positionV>
                      <wp:extent cx="76200" cy="28575"/>
                      <wp:effectExtent l="19050" t="19050" r="19050" b="28575"/>
                      <wp:wrapNone/>
                      <wp:docPr id="2639" name="Text Box 27">
                        <a:extLst xmlns:a="http://schemas.openxmlformats.org/drawingml/2006/main">
                          <a:ext uri="{FF2B5EF4-FFF2-40B4-BE49-F238E27FC236}">
                            <a16:creationId xmlns:a16="http://schemas.microsoft.com/office/drawing/2014/main" id="{00000000-0008-0000-0000-00004F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B9F1AC5" id="Text Box 27" o:spid="_x0000_s1026" type="#_x0000_t202" style="position:absolute;margin-left:0;margin-top:0;width:6pt;height:2.25pt;z-index:25436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362624" behindDoc="0" locked="0" layoutInCell="1" allowOverlap="1" wp14:anchorId="58EDD105" wp14:editId="226AE9AF">
                      <wp:simplePos x="0" y="0"/>
                      <wp:positionH relativeFrom="column">
                        <wp:posOffset>0</wp:posOffset>
                      </wp:positionH>
                      <wp:positionV relativeFrom="paragraph">
                        <wp:posOffset>0</wp:posOffset>
                      </wp:positionV>
                      <wp:extent cx="76200" cy="28575"/>
                      <wp:effectExtent l="19050" t="19050" r="19050" b="28575"/>
                      <wp:wrapNone/>
                      <wp:docPr id="2640" name="Text Box 26">
                        <a:extLst xmlns:a="http://schemas.openxmlformats.org/drawingml/2006/main">
                          <a:ext uri="{FF2B5EF4-FFF2-40B4-BE49-F238E27FC236}">
                            <a16:creationId xmlns:a16="http://schemas.microsoft.com/office/drawing/2014/main" id="{00000000-0008-0000-0000-00005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C7B340" id="Text Box 26" o:spid="_x0000_s1026" type="#_x0000_t202" style="position:absolute;margin-left:0;margin-top:0;width:6pt;height:2.25pt;z-index:25436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363648" behindDoc="0" locked="0" layoutInCell="1" allowOverlap="1" wp14:anchorId="367886A8" wp14:editId="2992D45D">
                      <wp:simplePos x="0" y="0"/>
                      <wp:positionH relativeFrom="column">
                        <wp:posOffset>0</wp:posOffset>
                      </wp:positionH>
                      <wp:positionV relativeFrom="paragraph">
                        <wp:posOffset>0</wp:posOffset>
                      </wp:positionV>
                      <wp:extent cx="76200" cy="28575"/>
                      <wp:effectExtent l="19050" t="19050" r="19050" b="28575"/>
                      <wp:wrapNone/>
                      <wp:docPr id="2641" name="Text Box 25">
                        <a:extLst xmlns:a="http://schemas.openxmlformats.org/drawingml/2006/main">
                          <a:ext uri="{FF2B5EF4-FFF2-40B4-BE49-F238E27FC236}">
                            <a16:creationId xmlns:a16="http://schemas.microsoft.com/office/drawing/2014/main" id="{00000000-0008-0000-0000-00005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F3CE696" id="Text Box 25" o:spid="_x0000_s1026" type="#_x0000_t202" style="position:absolute;margin-left:0;margin-top:0;width:6pt;height:2.25pt;z-index:25436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364672" behindDoc="0" locked="0" layoutInCell="1" allowOverlap="1" wp14:anchorId="48D2ACB4" wp14:editId="53DB9509">
                      <wp:simplePos x="0" y="0"/>
                      <wp:positionH relativeFrom="column">
                        <wp:posOffset>0</wp:posOffset>
                      </wp:positionH>
                      <wp:positionV relativeFrom="paragraph">
                        <wp:posOffset>0</wp:posOffset>
                      </wp:positionV>
                      <wp:extent cx="76200" cy="28575"/>
                      <wp:effectExtent l="19050" t="19050" r="19050" b="28575"/>
                      <wp:wrapNone/>
                      <wp:docPr id="2642" name="Text Box 24">
                        <a:extLst xmlns:a="http://schemas.openxmlformats.org/drawingml/2006/main">
                          <a:ext uri="{FF2B5EF4-FFF2-40B4-BE49-F238E27FC236}">
                            <a16:creationId xmlns:a16="http://schemas.microsoft.com/office/drawing/2014/main" id="{00000000-0008-0000-0000-000052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907FC23" id="Text Box 24" o:spid="_x0000_s1026" type="#_x0000_t202" style="position:absolute;margin-left:0;margin-top:0;width:6pt;height:2.25pt;z-index:25436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379008" behindDoc="0" locked="0" layoutInCell="1" allowOverlap="1" wp14:anchorId="55384EC7" wp14:editId="5EB1CE31">
                      <wp:simplePos x="0" y="0"/>
                      <wp:positionH relativeFrom="column">
                        <wp:posOffset>0</wp:posOffset>
                      </wp:positionH>
                      <wp:positionV relativeFrom="paragraph">
                        <wp:posOffset>0</wp:posOffset>
                      </wp:positionV>
                      <wp:extent cx="76200" cy="28575"/>
                      <wp:effectExtent l="19050" t="19050" r="19050" b="28575"/>
                      <wp:wrapNone/>
                      <wp:docPr id="2656" name="Text Box 23">
                        <a:extLst xmlns:a="http://schemas.openxmlformats.org/drawingml/2006/main">
                          <a:ext uri="{FF2B5EF4-FFF2-40B4-BE49-F238E27FC236}">
                            <a16:creationId xmlns:a16="http://schemas.microsoft.com/office/drawing/2014/main" id="{00000000-0008-0000-0000-000060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8D76C28" id="Text Box 23" o:spid="_x0000_s1026" type="#_x0000_t202" style="position:absolute;margin-left:0;margin-top:0;width:6pt;height:2.25pt;z-index:25437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380032" behindDoc="0" locked="0" layoutInCell="1" allowOverlap="1" wp14:anchorId="6C331CE1" wp14:editId="513EF7D5">
                      <wp:simplePos x="0" y="0"/>
                      <wp:positionH relativeFrom="column">
                        <wp:posOffset>0</wp:posOffset>
                      </wp:positionH>
                      <wp:positionV relativeFrom="paragraph">
                        <wp:posOffset>0</wp:posOffset>
                      </wp:positionV>
                      <wp:extent cx="76200" cy="28575"/>
                      <wp:effectExtent l="19050" t="19050" r="19050" b="28575"/>
                      <wp:wrapNone/>
                      <wp:docPr id="2657" name="Text Box 22">
                        <a:extLst xmlns:a="http://schemas.openxmlformats.org/drawingml/2006/main">
                          <a:ext uri="{FF2B5EF4-FFF2-40B4-BE49-F238E27FC236}">
                            <a16:creationId xmlns:a16="http://schemas.microsoft.com/office/drawing/2014/main" id="{00000000-0008-0000-0000-000061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CB1A0E1" id="Text Box 22" o:spid="_x0000_s1026" type="#_x0000_t202" style="position:absolute;margin-left:0;margin-top:0;width:6pt;height:2.25pt;z-index:25438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03584" behindDoc="0" locked="0" layoutInCell="1" allowOverlap="1" wp14:anchorId="7FE7D5DA" wp14:editId="169EA742">
                      <wp:simplePos x="0" y="0"/>
                      <wp:positionH relativeFrom="column">
                        <wp:posOffset>0</wp:posOffset>
                      </wp:positionH>
                      <wp:positionV relativeFrom="paragraph">
                        <wp:posOffset>0</wp:posOffset>
                      </wp:positionV>
                      <wp:extent cx="76200" cy="28575"/>
                      <wp:effectExtent l="19050" t="19050" r="19050" b="28575"/>
                      <wp:wrapNone/>
                      <wp:docPr id="2680" name="Text Box 21">
                        <a:extLst xmlns:a="http://schemas.openxmlformats.org/drawingml/2006/main">
                          <a:ext uri="{FF2B5EF4-FFF2-40B4-BE49-F238E27FC236}">
                            <a16:creationId xmlns:a16="http://schemas.microsoft.com/office/drawing/2014/main" id="{00000000-0008-0000-0000-00007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8194FA9" id="Text Box 21" o:spid="_x0000_s1026" type="#_x0000_t202" style="position:absolute;margin-left:0;margin-top:0;width:6pt;height:2.25pt;z-index:25440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04608" behindDoc="0" locked="0" layoutInCell="1" allowOverlap="1" wp14:anchorId="7C03FE9C" wp14:editId="6581EDC2">
                      <wp:simplePos x="0" y="0"/>
                      <wp:positionH relativeFrom="column">
                        <wp:posOffset>0</wp:posOffset>
                      </wp:positionH>
                      <wp:positionV relativeFrom="paragraph">
                        <wp:posOffset>0</wp:posOffset>
                      </wp:positionV>
                      <wp:extent cx="76200" cy="28575"/>
                      <wp:effectExtent l="19050" t="19050" r="19050" b="28575"/>
                      <wp:wrapNone/>
                      <wp:docPr id="2681" name="Text Box 20">
                        <a:extLst xmlns:a="http://schemas.openxmlformats.org/drawingml/2006/main">
                          <a:ext uri="{FF2B5EF4-FFF2-40B4-BE49-F238E27FC236}">
                            <a16:creationId xmlns:a16="http://schemas.microsoft.com/office/drawing/2014/main" id="{00000000-0008-0000-0000-00007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CF4D480" id="Text Box 20" o:spid="_x0000_s1026" type="#_x0000_t202" style="position:absolute;margin-left:0;margin-top:0;width:6pt;height:2.25pt;z-index:25440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05632" behindDoc="0" locked="0" layoutInCell="1" allowOverlap="1" wp14:anchorId="404B8E99" wp14:editId="06B7F355">
                      <wp:simplePos x="0" y="0"/>
                      <wp:positionH relativeFrom="column">
                        <wp:posOffset>0</wp:posOffset>
                      </wp:positionH>
                      <wp:positionV relativeFrom="paragraph">
                        <wp:posOffset>0</wp:posOffset>
                      </wp:positionV>
                      <wp:extent cx="76200" cy="28575"/>
                      <wp:effectExtent l="19050" t="19050" r="19050" b="28575"/>
                      <wp:wrapNone/>
                      <wp:docPr id="2682" name="Text Box 19">
                        <a:extLst xmlns:a="http://schemas.openxmlformats.org/drawingml/2006/main">
                          <a:ext uri="{FF2B5EF4-FFF2-40B4-BE49-F238E27FC236}">
                            <a16:creationId xmlns:a16="http://schemas.microsoft.com/office/drawing/2014/main" id="{00000000-0008-0000-0000-00007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0EF8E40" id="Text Box 19" o:spid="_x0000_s1026" type="#_x0000_t202" style="position:absolute;margin-left:0;margin-top:0;width:6pt;height:2.25pt;z-index:25440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06656" behindDoc="0" locked="0" layoutInCell="1" allowOverlap="1" wp14:anchorId="2DAA5B06" wp14:editId="271A83FA">
                      <wp:simplePos x="0" y="0"/>
                      <wp:positionH relativeFrom="column">
                        <wp:posOffset>0</wp:posOffset>
                      </wp:positionH>
                      <wp:positionV relativeFrom="paragraph">
                        <wp:posOffset>0</wp:posOffset>
                      </wp:positionV>
                      <wp:extent cx="76200" cy="28575"/>
                      <wp:effectExtent l="19050" t="19050" r="19050" b="28575"/>
                      <wp:wrapNone/>
                      <wp:docPr id="2683" name="Text Box 18">
                        <a:extLst xmlns:a="http://schemas.openxmlformats.org/drawingml/2006/main">
                          <a:ext uri="{FF2B5EF4-FFF2-40B4-BE49-F238E27FC236}">
                            <a16:creationId xmlns:a16="http://schemas.microsoft.com/office/drawing/2014/main" id="{00000000-0008-0000-0000-00007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7C44239" id="Text Box 18" o:spid="_x0000_s1026" type="#_x0000_t202" style="position:absolute;margin-left:0;margin-top:0;width:6pt;height:2.25pt;z-index:25440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07680" behindDoc="0" locked="0" layoutInCell="1" allowOverlap="1" wp14:anchorId="7B72CE0B" wp14:editId="50A8926A">
                      <wp:simplePos x="0" y="0"/>
                      <wp:positionH relativeFrom="column">
                        <wp:posOffset>0</wp:posOffset>
                      </wp:positionH>
                      <wp:positionV relativeFrom="paragraph">
                        <wp:posOffset>0</wp:posOffset>
                      </wp:positionV>
                      <wp:extent cx="76200" cy="28575"/>
                      <wp:effectExtent l="19050" t="19050" r="19050" b="28575"/>
                      <wp:wrapNone/>
                      <wp:docPr id="2684" name="Text Box 17">
                        <a:extLst xmlns:a="http://schemas.openxmlformats.org/drawingml/2006/main">
                          <a:ext uri="{FF2B5EF4-FFF2-40B4-BE49-F238E27FC236}">
                            <a16:creationId xmlns:a16="http://schemas.microsoft.com/office/drawing/2014/main" id="{00000000-0008-0000-0000-00007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65EF200" id="Text Box 17" o:spid="_x0000_s1026" type="#_x0000_t202" style="position:absolute;margin-left:0;margin-top:0;width:6pt;height:2.25pt;z-index:25440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08704" behindDoc="0" locked="0" layoutInCell="1" allowOverlap="1" wp14:anchorId="7E57662A" wp14:editId="06E02A76">
                      <wp:simplePos x="0" y="0"/>
                      <wp:positionH relativeFrom="column">
                        <wp:posOffset>0</wp:posOffset>
                      </wp:positionH>
                      <wp:positionV relativeFrom="paragraph">
                        <wp:posOffset>0</wp:posOffset>
                      </wp:positionV>
                      <wp:extent cx="76200" cy="28575"/>
                      <wp:effectExtent l="19050" t="19050" r="19050" b="28575"/>
                      <wp:wrapNone/>
                      <wp:docPr id="2685" name="Text Box 16">
                        <a:extLst xmlns:a="http://schemas.openxmlformats.org/drawingml/2006/main">
                          <a:ext uri="{FF2B5EF4-FFF2-40B4-BE49-F238E27FC236}">
                            <a16:creationId xmlns:a16="http://schemas.microsoft.com/office/drawing/2014/main" id="{00000000-0008-0000-0000-00007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4E7780" id="Text Box 16" o:spid="_x0000_s1026" type="#_x0000_t202" style="position:absolute;margin-left:0;margin-top:0;width:6pt;height:2.25pt;z-index:25440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56832" behindDoc="0" locked="0" layoutInCell="1" allowOverlap="1" wp14:anchorId="79F7684B" wp14:editId="7DC3D303">
                      <wp:simplePos x="0" y="0"/>
                      <wp:positionH relativeFrom="column">
                        <wp:posOffset>0</wp:posOffset>
                      </wp:positionH>
                      <wp:positionV relativeFrom="paragraph">
                        <wp:posOffset>0</wp:posOffset>
                      </wp:positionV>
                      <wp:extent cx="76200" cy="28575"/>
                      <wp:effectExtent l="19050" t="19050" r="19050" b="28575"/>
                      <wp:wrapNone/>
                      <wp:docPr id="2732" name="Text Box 15">
                        <a:extLst xmlns:a="http://schemas.openxmlformats.org/drawingml/2006/main">
                          <a:ext uri="{FF2B5EF4-FFF2-40B4-BE49-F238E27FC236}">
                            <a16:creationId xmlns:a16="http://schemas.microsoft.com/office/drawing/2014/main" id="{00000000-0008-0000-0000-0000A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9C3CAA5" id="Text Box 15" o:spid="_x0000_s1026" type="#_x0000_t202" style="position:absolute;margin-left:0;margin-top:0;width:6pt;height:2.25pt;z-index:25445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57856" behindDoc="0" locked="0" layoutInCell="1" allowOverlap="1" wp14:anchorId="2368FC02" wp14:editId="15C8B556">
                      <wp:simplePos x="0" y="0"/>
                      <wp:positionH relativeFrom="column">
                        <wp:posOffset>0</wp:posOffset>
                      </wp:positionH>
                      <wp:positionV relativeFrom="paragraph">
                        <wp:posOffset>0</wp:posOffset>
                      </wp:positionV>
                      <wp:extent cx="76200" cy="28575"/>
                      <wp:effectExtent l="19050" t="19050" r="19050" b="28575"/>
                      <wp:wrapNone/>
                      <wp:docPr id="2733" name="Text Box 14">
                        <a:extLst xmlns:a="http://schemas.openxmlformats.org/drawingml/2006/main">
                          <a:ext uri="{FF2B5EF4-FFF2-40B4-BE49-F238E27FC236}">
                            <a16:creationId xmlns:a16="http://schemas.microsoft.com/office/drawing/2014/main" id="{00000000-0008-0000-0000-0000A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4C41093" id="Text Box 14" o:spid="_x0000_s1026" type="#_x0000_t202" style="position:absolute;margin-left:0;margin-top:0;width:6pt;height:2.25pt;z-index:25445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81408" behindDoc="0" locked="0" layoutInCell="1" allowOverlap="1" wp14:anchorId="0D98AED3" wp14:editId="4C77D5CD">
                      <wp:simplePos x="0" y="0"/>
                      <wp:positionH relativeFrom="column">
                        <wp:posOffset>0</wp:posOffset>
                      </wp:positionH>
                      <wp:positionV relativeFrom="paragraph">
                        <wp:posOffset>0</wp:posOffset>
                      </wp:positionV>
                      <wp:extent cx="76200" cy="28575"/>
                      <wp:effectExtent l="19050" t="19050" r="19050" b="28575"/>
                      <wp:wrapNone/>
                      <wp:docPr id="2756" name="Text Box 13">
                        <a:extLst xmlns:a="http://schemas.openxmlformats.org/drawingml/2006/main">
                          <a:ext uri="{FF2B5EF4-FFF2-40B4-BE49-F238E27FC236}">
                            <a16:creationId xmlns:a16="http://schemas.microsoft.com/office/drawing/2014/main" id="{00000000-0008-0000-0000-0000C4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C0635F" id="Text Box 13" o:spid="_x0000_s1026" type="#_x0000_t202" style="position:absolute;margin-left:0;margin-top:0;width:6pt;height:2.25pt;z-index:25448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82432" behindDoc="0" locked="0" layoutInCell="1" allowOverlap="1" wp14:anchorId="35777CD1" wp14:editId="73148A81">
                      <wp:simplePos x="0" y="0"/>
                      <wp:positionH relativeFrom="column">
                        <wp:posOffset>0</wp:posOffset>
                      </wp:positionH>
                      <wp:positionV relativeFrom="paragraph">
                        <wp:posOffset>0</wp:posOffset>
                      </wp:positionV>
                      <wp:extent cx="76200" cy="28575"/>
                      <wp:effectExtent l="19050" t="19050" r="19050" b="28575"/>
                      <wp:wrapNone/>
                      <wp:docPr id="2757" name="Text Box 12">
                        <a:extLst xmlns:a="http://schemas.openxmlformats.org/drawingml/2006/main">
                          <a:ext uri="{FF2B5EF4-FFF2-40B4-BE49-F238E27FC236}">
                            <a16:creationId xmlns:a16="http://schemas.microsoft.com/office/drawing/2014/main" id="{00000000-0008-0000-0000-0000C5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1D0D313B" id="Text Box 12" o:spid="_x0000_s1026" type="#_x0000_t202" style="position:absolute;margin-left:0;margin-top:0;width:6pt;height:2.25pt;z-index:25448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83456" behindDoc="0" locked="0" layoutInCell="1" allowOverlap="1" wp14:anchorId="43FC1F30" wp14:editId="3DB58CE4">
                      <wp:simplePos x="0" y="0"/>
                      <wp:positionH relativeFrom="column">
                        <wp:posOffset>0</wp:posOffset>
                      </wp:positionH>
                      <wp:positionV relativeFrom="paragraph">
                        <wp:posOffset>0</wp:posOffset>
                      </wp:positionV>
                      <wp:extent cx="76200" cy="28575"/>
                      <wp:effectExtent l="19050" t="19050" r="19050" b="28575"/>
                      <wp:wrapNone/>
                      <wp:docPr id="2758" name="Text Box 11">
                        <a:extLst xmlns:a="http://schemas.openxmlformats.org/drawingml/2006/main">
                          <a:ext uri="{FF2B5EF4-FFF2-40B4-BE49-F238E27FC236}">
                            <a16:creationId xmlns:a16="http://schemas.microsoft.com/office/drawing/2014/main" id="{00000000-0008-0000-0000-0000C6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E110179" id="Text Box 11" o:spid="_x0000_s1026" type="#_x0000_t202" style="position:absolute;margin-left:0;margin-top:0;width:6pt;height:2.25pt;z-index:25448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84480" behindDoc="0" locked="0" layoutInCell="1" allowOverlap="1" wp14:anchorId="3A45564B" wp14:editId="681F9BE7">
                      <wp:simplePos x="0" y="0"/>
                      <wp:positionH relativeFrom="column">
                        <wp:posOffset>0</wp:posOffset>
                      </wp:positionH>
                      <wp:positionV relativeFrom="paragraph">
                        <wp:posOffset>0</wp:posOffset>
                      </wp:positionV>
                      <wp:extent cx="76200" cy="28575"/>
                      <wp:effectExtent l="19050" t="19050" r="19050" b="28575"/>
                      <wp:wrapNone/>
                      <wp:docPr id="2759" name="Text Box 10">
                        <a:extLst xmlns:a="http://schemas.openxmlformats.org/drawingml/2006/main">
                          <a:ext uri="{FF2B5EF4-FFF2-40B4-BE49-F238E27FC236}">
                            <a16:creationId xmlns:a16="http://schemas.microsoft.com/office/drawing/2014/main" id="{00000000-0008-0000-0000-0000C7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FCACB6C" id="Text Box 10" o:spid="_x0000_s1026" type="#_x0000_t202" style="position:absolute;margin-left:0;margin-top:0;width:6pt;height:2.25pt;z-index:25448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85504" behindDoc="0" locked="0" layoutInCell="1" allowOverlap="1" wp14:anchorId="110C5DA1" wp14:editId="6EC20FB2">
                      <wp:simplePos x="0" y="0"/>
                      <wp:positionH relativeFrom="column">
                        <wp:posOffset>0</wp:posOffset>
                      </wp:positionH>
                      <wp:positionV relativeFrom="paragraph">
                        <wp:posOffset>0</wp:posOffset>
                      </wp:positionV>
                      <wp:extent cx="76200" cy="28575"/>
                      <wp:effectExtent l="19050" t="19050" r="19050" b="28575"/>
                      <wp:wrapNone/>
                      <wp:docPr id="2760" name="Text Box 9">
                        <a:extLst xmlns:a="http://schemas.openxmlformats.org/drawingml/2006/main">
                          <a:ext uri="{FF2B5EF4-FFF2-40B4-BE49-F238E27FC236}">
                            <a16:creationId xmlns:a16="http://schemas.microsoft.com/office/drawing/2014/main" id="{00000000-0008-0000-0000-0000C8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2D70077" id="Text Box 9" o:spid="_x0000_s1026" type="#_x0000_t202" style="position:absolute;margin-left:0;margin-top:0;width:6pt;height:2.25pt;z-index:25448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86528" behindDoc="0" locked="0" layoutInCell="1" allowOverlap="1" wp14:anchorId="2270AFEC" wp14:editId="284AEA22">
                      <wp:simplePos x="0" y="0"/>
                      <wp:positionH relativeFrom="column">
                        <wp:posOffset>0</wp:posOffset>
                      </wp:positionH>
                      <wp:positionV relativeFrom="paragraph">
                        <wp:posOffset>0</wp:posOffset>
                      </wp:positionV>
                      <wp:extent cx="76200" cy="28575"/>
                      <wp:effectExtent l="19050" t="19050" r="19050" b="28575"/>
                      <wp:wrapNone/>
                      <wp:docPr id="2761" name="Text Box 8">
                        <a:extLst xmlns:a="http://schemas.openxmlformats.org/drawingml/2006/main">
                          <a:ext uri="{FF2B5EF4-FFF2-40B4-BE49-F238E27FC236}">
                            <a16:creationId xmlns:a16="http://schemas.microsoft.com/office/drawing/2014/main" id="{00000000-0008-0000-0000-0000C9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6968FBA" id="Text Box 8" o:spid="_x0000_s1026" type="#_x0000_t202" style="position:absolute;margin-left:0;margin-top:0;width:6pt;height:2.25pt;z-index:25448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87552" behindDoc="0" locked="0" layoutInCell="1" allowOverlap="1" wp14:anchorId="5819C0AF" wp14:editId="100D9F88">
                      <wp:simplePos x="0" y="0"/>
                      <wp:positionH relativeFrom="column">
                        <wp:posOffset>0</wp:posOffset>
                      </wp:positionH>
                      <wp:positionV relativeFrom="paragraph">
                        <wp:posOffset>0</wp:posOffset>
                      </wp:positionV>
                      <wp:extent cx="76200" cy="28575"/>
                      <wp:effectExtent l="19050" t="19050" r="19050" b="28575"/>
                      <wp:wrapNone/>
                      <wp:docPr id="2762" name="Text Box 7">
                        <a:extLst xmlns:a="http://schemas.openxmlformats.org/drawingml/2006/main">
                          <a:ext uri="{FF2B5EF4-FFF2-40B4-BE49-F238E27FC236}">
                            <a16:creationId xmlns:a16="http://schemas.microsoft.com/office/drawing/2014/main" id="{00000000-0008-0000-0000-0000CA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E460195" id="Text Box 7" o:spid="_x0000_s1026" type="#_x0000_t202" style="position:absolute;margin-left:0;margin-top:0;width:6pt;height:2.25pt;z-index:25448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88576" behindDoc="0" locked="0" layoutInCell="1" allowOverlap="1" wp14:anchorId="6F01CC25" wp14:editId="76AAF4DC">
                      <wp:simplePos x="0" y="0"/>
                      <wp:positionH relativeFrom="column">
                        <wp:posOffset>0</wp:posOffset>
                      </wp:positionH>
                      <wp:positionV relativeFrom="paragraph">
                        <wp:posOffset>0</wp:posOffset>
                      </wp:positionV>
                      <wp:extent cx="76200" cy="28575"/>
                      <wp:effectExtent l="19050" t="19050" r="19050" b="28575"/>
                      <wp:wrapNone/>
                      <wp:docPr id="2763" name="Text Box 6">
                        <a:extLst xmlns:a="http://schemas.openxmlformats.org/drawingml/2006/main">
                          <a:ext uri="{FF2B5EF4-FFF2-40B4-BE49-F238E27FC236}">
                            <a16:creationId xmlns:a16="http://schemas.microsoft.com/office/drawing/2014/main" id="{00000000-0008-0000-0000-0000CB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4EA9A2C1" id="Text Box 6" o:spid="_x0000_s1026" type="#_x0000_t202" style="position:absolute;margin-left:0;margin-top:0;width:6pt;height:2.25pt;z-index:25448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89600" behindDoc="0" locked="0" layoutInCell="1" allowOverlap="1" wp14:anchorId="330187BA" wp14:editId="25C6210F">
                      <wp:simplePos x="0" y="0"/>
                      <wp:positionH relativeFrom="column">
                        <wp:posOffset>0</wp:posOffset>
                      </wp:positionH>
                      <wp:positionV relativeFrom="paragraph">
                        <wp:posOffset>0</wp:posOffset>
                      </wp:positionV>
                      <wp:extent cx="76200" cy="28575"/>
                      <wp:effectExtent l="19050" t="19050" r="19050" b="28575"/>
                      <wp:wrapNone/>
                      <wp:docPr id="2764" name="Text Box 5">
                        <a:extLst xmlns:a="http://schemas.openxmlformats.org/drawingml/2006/main">
                          <a:ext uri="{FF2B5EF4-FFF2-40B4-BE49-F238E27FC236}">
                            <a16:creationId xmlns:a16="http://schemas.microsoft.com/office/drawing/2014/main" id="{00000000-0008-0000-0000-0000CC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70783A86" id="Text Box 5" o:spid="_x0000_s1026" type="#_x0000_t202" style="position:absolute;margin-left:0;margin-top:0;width:6pt;height:2.25pt;z-index:25448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90624" behindDoc="0" locked="0" layoutInCell="1" allowOverlap="1" wp14:anchorId="5CC0ADC8" wp14:editId="05F64BED">
                      <wp:simplePos x="0" y="0"/>
                      <wp:positionH relativeFrom="column">
                        <wp:posOffset>0</wp:posOffset>
                      </wp:positionH>
                      <wp:positionV relativeFrom="paragraph">
                        <wp:posOffset>0</wp:posOffset>
                      </wp:positionV>
                      <wp:extent cx="76200" cy="28575"/>
                      <wp:effectExtent l="19050" t="19050" r="19050" b="28575"/>
                      <wp:wrapNone/>
                      <wp:docPr id="2765" name="Text Box 4">
                        <a:extLst xmlns:a="http://schemas.openxmlformats.org/drawingml/2006/main">
                          <a:ext uri="{FF2B5EF4-FFF2-40B4-BE49-F238E27FC236}">
                            <a16:creationId xmlns:a16="http://schemas.microsoft.com/office/drawing/2014/main" id="{00000000-0008-0000-0000-0000CD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6B3C5BA0" id="Text Box 4" o:spid="_x0000_s1026" type="#_x0000_t202" style="position:absolute;margin-left:0;margin-top:0;width:6pt;height:2.25pt;z-index:25449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491648" behindDoc="0" locked="0" layoutInCell="1" allowOverlap="1" wp14:anchorId="66D7A8DF" wp14:editId="62FF7305">
                      <wp:simplePos x="0" y="0"/>
                      <wp:positionH relativeFrom="column">
                        <wp:posOffset>0</wp:posOffset>
                      </wp:positionH>
                      <wp:positionV relativeFrom="paragraph">
                        <wp:posOffset>0</wp:posOffset>
                      </wp:positionV>
                      <wp:extent cx="76200" cy="28575"/>
                      <wp:effectExtent l="19050" t="19050" r="19050" b="28575"/>
                      <wp:wrapNone/>
                      <wp:docPr id="2766" name="Text Box 3">
                        <a:extLst xmlns:a="http://schemas.openxmlformats.org/drawingml/2006/main">
                          <a:ext uri="{FF2B5EF4-FFF2-40B4-BE49-F238E27FC236}">
                            <a16:creationId xmlns:a16="http://schemas.microsoft.com/office/drawing/2014/main" id="{00000000-0008-0000-0000-0000CE0A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039D9AF4" id="Text Box 3" o:spid="_x0000_s1026" type="#_x0000_t202" style="position:absolute;margin-left:0;margin-top:0;width:6pt;height:2.25pt;z-index:25449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r w:rsidRPr="00563247">
              <w:rPr>
                <w:rFonts w:ascii="GHEA Grapalat" w:hAnsi="GHEA Grapalat" w:cs="Calibri"/>
                <w:i/>
                <w:iCs/>
                <w:noProof/>
                <w:sz w:val="22"/>
                <w:szCs w:val="22"/>
              </w:rPr>
              <mc:AlternateContent>
                <mc:Choice Requires="wps">
                  <w:drawing>
                    <wp:anchor distT="0" distB="0" distL="114300" distR="114300" simplePos="0" relativeHeight="254632960" behindDoc="0" locked="0" layoutInCell="1" allowOverlap="1" wp14:anchorId="7A765D55" wp14:editId="40D7A2C5">
                      <wp:simplePos x="0" y="0"/>
                      <wp:positionH relativeFrom="column">
                        <wp:posOffset>0</wp:posOffset>
                      </wp:positionH>
                      <wp:positionV relativeFrom="paragraph">
                        <wp:posOffset>0</wp:posOffset>
                      </wp:positionV>
                      <wp:extent cx="76200" cy="28575"/>
                      <wp:effectExtent l="19050" t="19050" r="19050" b="28575"/>
                      <wp:wrapNone/>
                      <wp:docPr id="2904" name="Text Box 2">
                        <a:extLst xmlns:a="http://schemas.openxmlformats.org/drawingml/2006/main">
                          <a:ext uri="{FF2B5EF4-FFF2-40B4-BE49-F238E27FC236}">
                            <a16:creationId xmlns:a16="http://schemas.microsoft.com/office/drawing/2014/main" id="{00000000-0008-0000-0000-0000580B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3C001119" id="Text Box 2" o:spid="_x0000_s1026" type="#_x0000_t202" style="position:absolute;margin-left:0;margin-top:0;width:6pt;height:2.25pt;z-index:25463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" filled="f" stroked="f"/>
                  </w:pict>
                </mc:Fallback>
              </mc:AlternateContent>
            </w:r>
          </w:p>
        </w:tc>
        <w:tc>
          <w:tcPr>
            <w:tcW w:w="1540" w:type="dxa"/>
            <w:tcBorders>
              <w:top w:val="nil"/>
              <w:left w:val="nil"/>
              <w:bottom w:val="single" w:sz="4" w:space="0" w:color="auto"/>
              <w:right w:val="single" w:sz="4" w:space="0" w:color="auto"/>
            </w:tcBorders>
            <w:noWrap/>
            <w:hideMark/>
          </w:tcPr>
          <w:p w14:paraId="49A5D850" w14:textId="77777777" w:rsidR="00563247" w:rsidRPr="00563247" w:rsidRDefault="00563247" w:rsidP="00563247">
            <w:pPr>
              <w:jc w:val="center"/>
              <w:rPr>
                <w:rFonts w:ascii="GHEA Grapalat" w:hAnsi="GHEA Grapalat" w:cs="Calibri"/>
                <w:b/>
                <w:bCs/>
                <w:i/>
                <w:iCs/>
                <w:sz w:val="22"/>
                <w:szCs w:val="22"/>
              </w:rPr>
            </w:pPr>
            <w:r w:rsidRPr="00563247">
              <w:rPr>
                <w:rFonts w:ascii="GHEA Grapalat" w:hAnsi="GHEA Grapalat" w:cs="Calibri"/>
                <w:b/>
                <w:bCs/>
                <w:i/>
                <w:iCs/>
                <w:sz w:val="22"/>
                <w:szCs w:val="22"/>
              </w:rPr>
              <w:t>147523.20</w:t>
            </w:r>
          </w:p>
        </w:tc>
      </w:tr>
    </w:tbl>
    <w:tbl>
      <w:tblPr>
        <w:tblpPr w:leftFromText="180" w:rightFromText="180" w:vertAnchor="text" w:horzAnchor="page" w:tblpX="3119" w:tblpY="1227"/>
        <w:tblW w:w="9639" w:type="dxa"/>
        <w:tblLayout w:type="fixed"/>
        <w:tblLook w:val="0000" w:firstRow="0" w:lastRow="0" w:firstColumn="0" w:lastColumn="0" w:noHBand="0" w:noVBand="0"/>
      </w:tblPr>
      <w:tblGrid>
        <w:gridCol w:w="4536"/>
        <w:gridCol w:w="760"/>
        <w:gridCol w:w="4343"/>
      </w:tblGrid>
      <w:tr w:rsidR="00D747EB" w:rsidRPr="00FB1EC7" w14:paraId="20F3A1F6" w14:textId="77777777" w:rsidTr="00D747EB">
        <w:tc>
          <w:tcPr>
            <w:tcW w:w="4536" w:type="dxa"/>
          </w:tcPr>
          <w:p w14:paraId="3D6CA87B" w14:textId="77777777" w:rsidR="00D747EB" w:rsidRPr="00FB1EC7" w:rsidRDefault="00D747EB" w:rsidP="00D747EB">
            <w:pPr>
              <w:spacing w:line="360" w:lineRule="auto"/>
              <w:jc w:val="center"/>
              <w:rPr>
                <w:rFonts w:ascii="GHEA Grapalat" w:hAnsi="GHEA Grapalat" w:cs="Sylfaen"/>
                <w:b/>
                <w:bCs/>
                <w:lang w:val="nb-NO"/>
              </w:rPr>
            </w:pPr>
            <w:r w:rsidRPr="00FB1EC7">
              <w:rPr>
                <w:rFonts w:ascii="GHEA Grapalat" w:hAnsi="GHEA Grapalat" w:cs="Sylfaen"/>
                <w:b/>
                <w:bCs/>
                <w:lang w:val="nb-NO"/>
              </w:rPr>
              <w:lastRenderedPageBreak/>
              <w:t>ՊԱՏՎԻՐԱՏՈՒ</w:t>
            </w:r>
          </w:p>
          <w:p w14:paraId="0C883CD2" w14:textId="77777777" w:rsidR="00D747EB" w:rsidRPr="00FB1EC7" w:rsidRDefault="00D747EB" w:rsidP="00D747EB">
            <w:pPr>
              <w:rPr>
                <w:rFonts w:ascii="GHEA Grapalat" w:hAnsi="GHEA Grapalat"/>
                <w:sz w:val="22"/>
                <w:szCs w:val="22"/>
                <w:lang w:val="ru-RU"/>
              </w:rPr>
            </w:pPr>
          </w:p>
          <w:p w14:paraId="6191F85D" w14:textId="77777777" w:rsidR="00D747EB" w:rsidRPr="00FB1EC7" w:rsidRDefault="00D747EB" w:rsidP="00D747EB">
            <w:pPr>
              <w:jc w:val="center"/>
              <w:rPr>
                <w:rFonts w:ascii="GHEA Grapalat" w:hAnsi="GHEA Grapalat"/>
                <w:lang w:val="ru-RU"/>
              </w:rPr>
            </w:pPr>
            <w:r w:rsidRPr="00FB1EC7">
              <w:rPr>
                <w:rFonts w:ascii="GHEA Grapalat" w:hAnsi="GHEA Grapalat"/>
                <w:lang w:val="ru-RU"/>
              </w:rPr>
              <w:t>---------------------------------</w:t>
            </w:r>
          </w:p>
          <w:p w14:paraId="37F1EAD7" w14:textId="77777777" w:rsidR="00D747EB" w:rsidRPr="00FB1EC7" w:rsidRDefault="00D747EB" w:rsidP="00D747EB">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6CB18E4" w14:textId="77777777" w:rsidR="00D747EB" w:rsidRPr="00FB1EC7" w:rsidRDefault="00D747EB" w:rsidP="00D747EB">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4886B40D" w14:textId="77777777" w:rsidR="00D747EB" w:rsidRPr="00FB1EC7" w:rsidRDefault="00D747EB" w:rsidP="00D747EB">
            <w:pPr>
              <w:spacing w:line="360" w:lineRule="auto"/>
              <w:jc w:val="center"/>
              <w:rPr>
                <w:rFonts w:ascii="GHEA Grapalat" w:hAnsi="GHEA Grapalat"/>
                <w:lang w:val="ru-RU"/>
              </w:rPr>
            </w:pPr>
          </w:p>
        </w:tc>
        <w:tc>
          <w:tcPr>
            <w:tcW w:w="4343" w:type="dxa"/>
          </w:tcPr>
          <w:p w14:paraId="72B62CAA" w14:textId="77777777" w:rsidR="00D747EB" w:rsidRPr="00FB1EC7" w:rsidRDefault="00D747EB" w:rsidP="00D747EB">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51DC5CB5" w14:textId="77777777" w:rsidR="00D747EB" w:rsidRPr="00FB1EC7" w:rsidRDefault="00D747EB" w:rsidP="00D747EB">
            <w:pPr>
              <w:jc w:val="center"/>
              <w:rPr>
                <w:rFonts w:ascii="GHEA Grapalat" w:hAnsi="GHEA Grapalat"/>
                <w:lang w:val="ru-RU"/>
              </w:rPr>
            </w:pPr>
          </w:p>
          <w:p w14:paraId="0DDD7BC6" w14:textId="77777777" w:rsidR="00D747EB" w:rsidRPr="00FB1EC7" w:rsidRDefault="00D747EB" w:rsidP="00D747EB">
            <w:pPr>
              <w:jc w:val="center"/>
              <w:rPr>
                <w:rFonts w:ascii="GHEA Grapalat" w:hAnsi="GHEA Grapalat"/>
                <w:lang w:val="ru-RU"/>
              </w:rPr>
            </w:pPr>
            <w:r w:rsidRPr="00FB1EC7">
              <w:rPr>
                <w:rFonts w:ascii="GHEA Grapalat" w:hAnsi="GHEA Grapalat"/>
                <w:lang w:val="ru-RU"/>
              </w:rPr>
              <w:t>---------------------------------</w:t>
            </w:r>
          </w:p>
          <w:p w14:paraId="04E2239D" w14:textId="77777777" w:rsidR="00D747EB" w:rsidRPr="00FB1EC7" w:rsidRDefault="00D747EB" w:rsidP="00D747EB">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727CF8DA" w14:textId="77777777" w:rsidR="00D747EB" w:rsidRDefault="00D747EB" w:rsidP="00D747EB">
            <w:pPr>
              <w:jc w:val="center"/>
              <w:rPr>
                <w:rFonts w:ascii="GHEA Grapalat" w:hAnsi="GHEA Grapalat" w:cs="Sylfaen"/>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p w14:paraId="3F63B397" w14:textId="77777777" w:rsidR="00D747EB" w:rsidRDefault="00D747EB" w:rsidP="00D747EB">
            <w:pPr>
              <w:jc w:val="center"/>
              <w:rPr>
                <w:rFonts w:ascii="GHEA Grapalat" w:hAnsi="GHEA Grapalat" w:cs="Sylfaen"/>
                <w:sz w:val="18"/>
                <w:szCs w:val="18"/>
                <w:lang w:val="ru-RU"/>
              </w:rPr>
            </w:pPr>
          </w:p>
          <w:p w14:paraId="6EED6D03" w14:textId="77777777" w:rsidR="00D747EB" w:rsidRDefault="00D747EB" w:rsidP="00D747EB">
            <w:pPr>
              <w:jc w:val="center"/>
              <w:rPr>
                <w:rFonts w:ascii="GHEA Grapalat" w:hAnsi="GHEA Grapalat" w:cs="Sylfaen"/>
                <w:sz w:val="18"/>
                <w:szCs w:val="18"/>
                <w:lang w:val="ru-RU"/>
              </w:rPr>
            </w:pPr>
          </w:p>
          <w:p w14:paraId="257BFF08" w14:textId="77777777" w:rsidR="00D747EB" w:rsidRPr="00FB1EC7" w:rsidRDefault="00D747EB" w:rsidP="00D747EB">
            <w:pPr>
              <w:jc w:val="center"/>
              <w:rPr>
                <w:rFonts w:ascii="GHEA Grapalat" w:hAnsi="GHEA Grapalat"/>
                <w:sz w:val="22"/>
                <w:szCs w:val="22"/>
                <w:lang w:val="ru-RU"/>
              </w:rPr>
            </w:pPr>
          </w:p>
        </w:tc>
      </w:tr>
    </w:tbl>
    <w:p w14:paraId="0772C6C6" w14:textId="6DD5036F" w:rsidR="001E0CEE" w:rsidRDefault="001E0CEE" w:rsidP="001E0CEE">
      <w:pPr>
        <w:ind w:firstLine="567"/>
        <w:jc w:val="right"/>
        <w:rPr>
          <w:rFonts w:ascii="GHEA Grapalat" w:hAnsi="GHEA Grapalat"/>
          <w:i/>
          <w:lang w:val="pt-BR"/>
        </w:rPr>
      </w:pPr>
    </w:p>
    <w:p w14:paraId="73F1CD96" w14:textId="77777777" w:rsidR="00EF4B74" w:rsidRDefault="00EF4B74" w:rsidP="00F57B7D">
      <w:pPr>
        <w:ind w:firstLine="567"/>
        <w:jc w:val="right"/>
        <w:rPr>
          <w:rFonts w:ascii="GHEA Grapalat" w:hAnsi="GHEA Grapalat"/>
          <w:i/>
          <w:lang w:val="hy-AM"/>
        </w:rPr>
        <w:sectPr w:rsidR="00EF4B74" w:rsidSect="00EF4B74">
          <w:footnotePr>
            <w:pos w:val="beneathText"/>
          </w:footnotePr>
          <w:pgSz w:w="16838" w:h="11906" w:orient="landscape" w:code="9"/>
          <w:pgMar w:top="662" w:right="533" w:bottom="706" w:left="720" w:header="562" w:footer="562" w:gutter="0"/>
          <w:cols w:space="720"/>
        </w:sectPr>
      </w:pPr>
    </w:p>
    <w:p w14:paraId="309C3CE0" w14:textId="74D82F7E" w:rsidR="00784666" w:rsidRPr="001F5786" w:rsidRDefault="00784666" w:rsidP="00F57B7D">
      <w:pPr>
        <w:ind w:firstLine="567"/>
        <w:jc w:val="right"/>
        <w:rPr>
          <w:rFonts w:ascii="GHEA Grapalat" w:hAnsi="GHEA Grapalat"/>
          <w:i/>
          <w:lang w:val="hy-AM"/>
        </w:rPr>
      </w:pPr>
    </w:p>
    <w:p w14:paraId="24A2F7FA" w14:textId="77777777" w:rsidR="00784666" w:rsidRPr="00FB1EC7" w:rsidRDefault="00784666" w:rsidP="00F57B7D">
      <w:pPr>
        <w:ind w:firstLine="567"/>
        <w:jc w:val="right"/>
        <w:rPr>
          <w:rFonts w:ascii="GHEA Grapalat" w:hAnsi="GHEA Grapalat"/>
          <w:i/>
          <w:lang w:val="pt-BR"/>
        </w:rPr>
      </w:pPr>
    </w:p>
    <w:p w14:paraId="2EF48B60" w14:textId="2C32A0A8" w:rsidR="00E53BE1" w:rsidRDefault="00E53BE1" w:rsidP="001E0CEE">
      <w:pPr>
        <w:ind w:firstLine="567"/>
        <w:jc w:val="right"/>
        <w:rPr>
          <w:rFonts w:ascii="GHEA Grapalat" w:hAnsi="GHEA Grapalat" w:cs="Sylfaen"/>
          <w:i/>
          <w:sz w:val="20"/>
          <w:szCs w:val="20"/>
          <w:lang w:val="pt-BR"/>
        </w:rPr>
      </w:pPr>
    </w:p>
    <w:p w14:paraId="2C2320BA" w14:textId="49719F8B"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5AAB54FD" w14:textId="77777777" w:rsidR="001E0CEE" w:rsidRPr="00FB1EC7" w:rsidRDefault="001E0CEE" w:rsidP="001E0CEE">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9E84A72"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F7CDDC4" w14:textId="77777777" w:rsidR="001E0CEE" w:rsidRPr="00FB1EC7" w:rsidRDefault="001E0CEE" w:rsidP="001E0CEE">
      <w:pPr>
        <w:jc w:val="center"/>
        <w:rPr>
          <w:rFonts w:ascii="GHEA Grapalat" w:hAnsi="GHEA Grapalat" w:cs="Sylfaen"/>
          <w:b/>
          <w:lang w:val="pt-BR"/>
        </w:rPr>
      </w:pPr>
    </w:p>
    <w:p w14:paraId="545486D6" w14:textId="77777777" w:rsidR="001E0CEE" w:rsidRPr="00FB1EC7" w:rsidRDefault="001E0CEE" w:rsidP="001E0CEE">
      <w:pPr>
        <w:jc w:val="center"/>
        <w:rPr>
          <w:rFonts w:ascii="GHEA Grapalat" w:hAnsi="GHEA Grapalat" w:cs="Sylfaen"/>
          <w:b/>
          <w:lang w:val="pt-BR"/>
        </w:rPr>
      </w:pPr>
    </w:p>
    <w:p w14:paraId="49C5A964" w14:textId="77777777" w:rsidR="001E0CEE" w:rsidRDefault="001E0CEE" w:rsidP="001E0CEE">
      <w:pPr>
        <w:jc w:val="center"/>
        <w:rPr>
          <w:rFonts w:ascii="GHEA Grapalat" w:hAnsi="GHEA Grapalat" w:cs="Sylfaen"/>
          <w:bCs/>
          <w:sz w:val="20"/>
          <w:szCs w:val="20"/>
          <w:lang w:val="pt-BR"/>
        </w:rPr>
      </w:pPr>
      <w:r w:rsidRPr="00595CE3">
        <w:rPr>
          <w:rFonts w:ascii="GHEA Grapalat" w:hAnsi="GHEA Grapalat" w:cs="Sylfaen"/>
          <w:bCs/>
          <w:sz w:val="20"/>
          <w:szCs w:val="20"/>
          <w:lang w:val="pt-BR"/>
        </w:rPr>
        <w:t>ՕՐԱՑՈՒՑԱՅԻՆ</w:t>
      </w:r>
      <w:r w:rsidRPr="00595CE3">
        <w:rPr>
          <w:rFonts w:ascii="GHEA Grapalat" w:hAnsi="GHEA Grapalat" w:cs="Times Armenian"/>
          <w:bCs/>
          <w:sz w:val="20"/>
          <w:szCs w:val="20"/>
          <w:lang w:val="pt-BR"/>
        </w:rPr>
        <w:t xml:space="preserve"> </w:t>
      </w:r>
      <w:r w:rsidRPr="00595CE3">
        <w:rPr>
          <w:rFonts w:ascii="GHEA Grapalat" w:hAnsi="GHEA Grapalat" w:cs="Sylfaen"/>
          <w:bCs/>
          <w:sz w:val="20"/>
          <w:szCs w:val="20"/>
          <w:lang w:val="pt-BR"/>
        </w:rPr>
        <w:t>ԳՐԱՖԻԿ</w:t>
      </w:r>
    </w:p>
    <w:p w14:paraId="16EED9A2" w14:textId="77777777" w:rsidR="00595CE3" w:rsidRPr="00595CE3" w:rsidRDefault="00595CE3" w:rsidP="001E0CEE">
      <w:pPr>
        <w:jc w:val="center"/>
        <w:rPr>
          <w:rFonts w:ascii="GHEA Grapalat" w:hAnsi="GHEA Grapalat"/>
          <w:bCs/>
          <w:sz w:val="20"/>
          <w:szCs w:val="20"/>
          <w:lang w:val="pt-BR"/>
        </w:rPr>
      </w:pPr>
    </w:p>
    <w:p w14:paraId="3F003F83" w14:textId="58BEA670" w:rsidR="001E0CEE" w:rsidRDefault="00A50907" w:rsidP="001E0CEE">
      <w:pPr>
        <w:ind w:firstLine="567"/>
        <w:jc w:val="center"/>
        <w:rPr>
          <w:rFonts w:ascii="GHEA Grapalat" w:hAnsi="GHEA Grapalat" w:cs="Sylfaen"/>
          <w:bCs/>
          <w:sz w:val="18"/>
          <w:szCs w:val="18"/>
          <w:lang w:val="pt-BR"/>
        </w:rPr>
      </w:pPr>
      <w:r w:rsidRPr="00A50907">
        <w:rPr>
          <w:rFonts w:ascii="GHEA Grapalat" w:hAnsi="GHEA Grapalat" w:cs="Sylfaen"/>
          <w:bCs/>
          <w:sz w:val="18"/>
          <w:szCs w:val="18"/>
          <w:lang w:val="pt-BR"/>
        </w:rPr>
        <w:t xml:space="preserve">ԵՐԵՎԱՆ ՔԱՂԱՔԻ ԱՐԱԲԿԻՐ ՎԱՐՉԱԿԱՆ ՇՐՋԱՆԻ ԿԱՐԻՔՆԵՐԻ ՀԱՄԱՐ ԱՍՖԱԼՏ-ԲԵՏՈՆՅԱ ԾԱԾԿԻ ՎԵՐԱՆՈՐՈԳՄԱՆ </w:t>
      </w:r>
      <w:r w:rsidR="001E0CEE" w:rsidRPr="00595CE3">
        <w:rPr>
          <w:rFonts w:ascii="GHEA Grapalat" w:hAnsi="GHEA Grapalat" w:cs="Sylfaen"/>
          <w:bCs/>
          <w:sz w:val="18"/>
          <w:szCs w:val="18"/>
          <w:lang w:val="pt-BR"/>
        </w:rPr>
        <w:t>ԱՇԽԱՏԱՆՔՆԵՐԻ</w:t>
      </w:r>
      <w:r w:rsidR="001E0CEE" w:rsidRPr="00A50907">
        <w:rPr>
          <w:rFonts w:ascii="GHEA Grapalat" w:hAnsi="GHEA Grapalat" w:cs="Sylfaen"/>
          <w:bCs/>
          <w:sz w:val="18"/>
          <w:szCs w:val="18"/>
          <w:lang w:val="pt-BR"/>
        </w:rPr>
        <w:t xml:space="preserve"> </w:t>
      </w:r>
      <w:r w:rsidR="001E0CEE" w:rsidRPr="00595CE3">
        <w:rPr>
          <w:rFonts w:ascii="GHEA Grapalat" w:hAnsi="GHEA Grapalat" w:cs="Sylfaen"/>
          <w:bCs/>
          <w:sz w:val="18"/>
          <w:szCs w:val="18"/>
          <w:lang w:val="pt-BR"/>
        </w:rPr>
        <w:t>ԿԱՏԱՐՄԱՆ</w:t>
      </w:r>
    </w:p>
    <w:p w14:paraId="28578E16" w14:textId="77777777" w:rsidR="00595CE3" w:rsidRPr="00A50907" w:rsidRDefault="00595CE3" w:rsidP="001E0CEE">
      <w:pPr>
        <w:ind w:firstLine="567"/>
        <w:jc w:val="center"/>
        <w:rPr>
          <w:rFonts w:ascii="GHEA Grapalat" w:hAnsi="GHEA Grapalat" w:cs="Sylfaen"/>
          <w:bCs/>
          <w:sz w:val="18"/>
          <w:szCs w:val="18"/>
          <w:lang w:val="pt-BR"/>
        </w:rPr>
      </w:pPr>
    </w:p>
    <w:tbl>
      <w:tblPr>
        <w:tblW w:w="10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85"/>
        <w:gridCol w:w="4410"/>
        <w:gridCol w:w="1990"/>
      </w:tblGrid>
      <w:tr w:rsidR="001E0CEE" w:rsidRPr="00FB1EC7" w14:paraId="65713820" w14:textId="77777777" w:rsidTr="00F725E7">
        <w:trPr>
          <w:cantSplit/>
          <w:jc w:val="center"/>
        </w:trPr>
        <w:tc>
          <w:tcPr>
            <w:tcW w:w="540" w:type="dxa"/>
            <w:vMerge w:val="restart"/>
            <w:vAlign w:val="center"/>
          </w:tcPr>
          <w:p w14:paraId="07916ACC" w14:textId="7EB722C3" w:rsidR="001E0CEE" w:rsidRPr="00E26198" w:rsidRDefault="00E26198" w:rsidP="007759CD">
            <w:pPr>
              <w:jc w:val="center"/>
              <w:rPr>
                <w:rFonts w:ascii="GHEA Grapalat" w:hAnsi="GHEA Grapalat"/>
                <w:sz w:val="20"/>
                <w:szCs w:val="20"/>
                <w:lang w:val="hy-AM"/>
              </w:rPr>
            </w:pPr>
            <w:r>
              <w:rPr>
                <w:rFonts w:ascii="GHEA Grapalat" w:hAnsi="GHEA Grapalat"/>
                <w:sz w:val="20"/>
                <w:szCs w:val="20"/>
                <w:lang w:val="hy-AM"/>
              </w:rPr>
              <w:t>Չ/Հ</w:t>
            </w:r>
          </w:p>
        </w:tc>
        <w:tc>
          <w:tcPr>
            <w:tcW w:w="3685" w:type="dxa"/>
            <w:vMerge w:val="restart"/>
            <w:vAlign w:val="center"/>
          </w:tcPr>
          <w:p w14:paraId="70BABE4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կատարվելիք</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տեսակների</w:t>
            </w:r>
          </w:p>
          <w:p w14:paraId="47232733"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անվանումներ</w:t>
            </w:r>
          </w:p>
        </w:tc>
        <w:tc>
          <w:tcPr>
            <w:tcW w:w="6400" w:type="dxa"/>
            <w:gridSpan w:val="2"/>
            <w:vAlign w:val="center"/>
          </w:tcPr>
          <w:p w14:paraId="2AA3B55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ժամկետը**</w:t>
            </w:r>
          </w:p>
        </w:tc>
      </w:tr>
      <w:tr w:rsidR="001E0CEE" w:rsidRPr="00FB1EC7" w14:paraId="22390B24" w14:textId="77777777" w:rsidTr="004D2299">
        <w:trPr>
          <w:cantSplit/>
          <w:trHeight w:val="586"/>
          <w:jc w:val="center"/>
        </w:trPr>
        <w:tc>
          <w:tcPr>
            <w:tcW w:w="540" w:type="dxa"/>
            <w:vMerge/>
            <w:tcBorders>
              <w:bottom w:val="single" w:sz="4" w:space="0" w:color="auto"/>
            </w:tcBorders>
            <w:vAlign w:val="center"/>
          </w:tcPr>
          <w:p w14:paraId="43831C2F" w14:textId="77777777" w:rsidR="001E0CEE" w:rsidRPr="00FB1EC7" w:rsidRDefault="001E0CEE" w:rsidP="007759CD">
            <w:pPr>
              <w:jc w:val="both"/>
              <w:rPr>
                <w:rFonts w:ascii="GHEA Grapalat" w:hAnsi="GHEA Grapalat"/>
                <w:sz w:val="20"/>
                <w:szCs w:val="20"/>
                <w:lang w:val="pt-BR"/>
              </w:rPr>
            </w:pPr>
          </w:p>
        </w:tc>
        <w:tc>
          <w:tcPr>
            <w:tcW w:w="3685" w:type="dxa"/>
            <w:vMerge/>
            <w:tcBorders>
              <w:bottom w:val="single" w:sz="4" w:space="0" w:color="auto"/>
            </w:tcBorders>
          </w:tcPr>
          <w:p w14:paraId="17DD1AE2" w14:textId="77777777" w:rsidR="001E0CEE" w:rsidRPr="00FB1EC7" w:rsidRDefault="001E0CEE" w:rsidP="007759CD">
            <w:pPr>
              <w:rPr>
                <w:rFonts w:ascii="GHEA Grapalat" w:hAnsi="GHEA Grapalat"/>
                <w:sz w:val="20"/>
                <w:szCs w:val="20"/>
                <w:lang w:val="pt-BR"/>
              </w:rPr>
            </w:pPr>
          </w:p>
        </w:tc>
        <w:tc>
          <w:tcPr>
            <w:tcW w:w="4410" w:type="dxa"/>
            <w:tcBorders>
              <w:bottom w:val="single" w:sz="4" w:space="0" w:color="auto"/>
            </w:tcBorders>
            <w:vAlign w:val="center"/>
          </w:tcPr>
          <w:p w14:paraId="185D017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Սկիզբը</w:t>
            </w:r>
          </w:p>
        </w:tc>
        <w:tc>
          <w:tcPr>
            <w:tcW w:w="1990" w:type="dxa"/>
            <w:tcBorders>
              <w:bottom w:val="single" w:sz="4" w:space="0" w:color="auto"/>
            </w:tcBorders>
            <w:vAlign w:val="center"/>
          </w:tcPr>
          <w:p w14:paraId="430E9A0F"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Ավարտը</w:t>
            </w:r>
          </w:p>
        </w:tc>
      </w:tr>
      <w:tr w:rsidR="00C46DCB" w:rsidRPr="00DC102B" w14:paraId="57AD06E9" w14:textId="77777777" w:rsidTr="004D2299">
        <w:trPr>
          <w:trHeight w:val="586"/>
          <w:jc w:val="center"/>
        </w:trPr>
        <w:tc>
          <w:tcPr>
            <w:tcW w:w="540" w:type="dxa"/>
            <w:tcBorders>
              <w:bottom w:val="single" w:sz="4" w:space="0" w:color="auto"/>
            </w:tcBorders>
            <w:vAlign w:val="center"/>
          </w:tcPr>
          <w:p w14:paraId="016D27D1" w14:textId="77777777" w:rsidR="00C46DCB" w:rsidRPr="00BD2577" w:rsidRDefault="00C46DCB" w:rsidP="00C46DCB">
            <w:pPr>
              <w:jc w:val="center"/>
              <w:rPr>
                <w:rFonts w:ascii="GHEA Grapalat" w:hAnsi="GHEA Grapalat"/>
                <w:sz w:val="18"/>
                <w:szCs w:val="18"/>
                <w:lang w:val="hy-AM"/>
              </w:rPr>
            </w:pPr>
            <w:r w:rsidRPr="00BD2577">
              <w:rPr>
                <w:rFonts w:ascii="GHEA Grapalat" w:hAnsi="GHEA Grapalat"/>
                <w:sz w:val="18"/>
                <w:szCs w:val="18"/>
                <w:lang w:val="hy-AM"/>
              </w:rPr>
              <w:t>1</w:t>
            </w:r>
          </w:p>
        </w:tc>
        <w:tc>
          <w:tcPr>
            <w:tcW w:w="3685" w:type="dxa"/>
            <w:tcBorders>
              <w:bottom w:val="single" w:sz="4" w:space="0" w:color="auto"/>
            </w:tcBorders>
            <w:vAlign w:val="center"/>
          </w:tcPr>
          <w:p w14:paraId="539D3831" w14:textId="5801DADB" w:rsidR="00C46DCB" w:rsidRPr="001F5786" w:rsidRDefault="00A50907" w:rsidP="00595CE3">
            <w:pPr>
              <w:ind w:firstLine="567"/>
              <w:jc w:val="center"/>
              <w:rPr>
                <w:rFonts w:ascii="GHEA Grapalat" w:hAnsi="GHEA Grapalat"/>
                <w:iCs/>
                <w:sz w:val="18"/>
                <w:szCs w:val="18"/>
                <w:lang w:val="hy-AM"/>
              </w:rPr>
            </w:pPr>
            <w:r>
              <w:rPr>
                <w:rFonts w:ascii="GHEA Grapalat" w:hAnsi="GHEA Grapalat" w:cs="Sylfaen"/>
                <w:sz w:val="20"/>
                <w:szCs w:val="20"/>
                <w:lang w:val="pt-BR"/>
              </w:rPr>
              <w:t>Երևան քաղաքի Արաբկիր վարչական շրջանի կարիքների համար ասֆալտ-բետոնյա ծածկի վերանորոգման աշխատանքներ</w:t>
            </w:r>
          </w:p>
        </w:tc>
        <w:tc>
          <w:tcPr>
            <w:tcW w:w="4410" w:type="dxa"/>
            <w:tcBorders>
              <w:bottom w:val="single" w:sz="4" w:space="0" w:color="auto"/>
            </w:tcBorders>
            <w:vAlign w:val="center"/>
          </w:tcPr>
          <w:p w14:paraId="5181A3A4" w14:textId="6412F64E" w:rsidR="00C46DCB" w:rsidRPr="00BD2577" w:rsidRDefault="00A01E06" w:rsidP="00C46DCB">
            <w:pPr>
              <w:jc w:val="center"/>
              <w:rPr>
                <w:rFonts w:ascii="GHEA Grapalat" w:hAnsi="GHEA Grapalat"/>
                <w:iCs/>
                <w:sz w:val="18"/>
                <w:szCs w:val="18"/>
                <w:lang w:val="hy-AM"/>
              </w:rPr>
            </w:pPr>
            <w:r w:rsidRPr="00A01E06">
              <w:rPr>
                <w:rFonts w:ascii="GHEA Grapalat" w:hAnsi="GHEA Grapalat" w:cs="Sylfaen"/>
                <w:sz w:val="20"/>
                <w:szCs w:val="20"/>
                <w:lang w:val="pt-BR"/>
              </w:rPr>
              <w:t>Աշխատանքների կատարման սկիզբ է համարվում աշխատանքների կատարման պայմանագրի / համաձայնագրի/, ինչպես նաև տեխնիկական հսկողության ծառայությունների պայմանագրի /համաձայնագրի/ ուժի մեջ մտնելու օրը, իսկ տևողությունը՝</w:t>
            </w:r>
            <w:r w:rsidRPr="00A01E06">
              <w:rPr>
                <w:rFonts w:ascii="GHEA Grapalat" w:hAnsi="GHEA Grapalat" w:cs="Calibri"/>
                <w:lang w:val="hy-AM"/>
              </w:rPr>
              <w:t xml:space="preserve"> </w:t>
            </w:r>
          </w:p>
        </w:tc>
        <w:tc>
          <w:tcPr>
            <w:tcW w:w="1990" w:type="dxa"/>
            <w:tcBorders>
              <w:bottom w:val="single" w:sz="4" w:space="0" w:color="auto"/>
            </w:tcBorders>
            <w:vAlign w:val="center"/>
          </w:tcPr>
          <w:p w14:paraId="756FA8D6" w14:textId="3664DC37" w:rsidR="00C46DCB" w:rsidRPr="001F5786" w:rsidRDefault="00A01E06" w:rsidP="002349DC">
            <w:pPr>
              <w:jc w:val="center"/>
              <w:rPr>
                <w:rFonts w:ascii="GHEA Grapalat" w:hAnsi="GHEA Grapalat"/>
                <w:iCs/>
                <w:sz w:val="18"/>
                <w:szCs w:val="18"/>
                <w:lang w:val="hy-AM"/>
              </w:rPr>
            </w:pPr>
            <w:r w:rsidRPr="00A01E06">
              <w:rPr>
                <w:rFonts w:ascii="GHEA Grapalat" w:hAnsi="GHEA Grapalat" w:cs="Sylfaen"/>
                <w:sz w:val="20"/>
                <w:szCs w:val="20"/>
                <w:lang w:val="pt-BR"/>
              </w:rPr>
              <w:t>250-րդ օրացուցային օրը ներառյալ</w:t>
            </w:r>
          </w:p>
        </w:tc>
      </w:tr>
    </w:tbl>
    <w:p w14:paraId="6D51272D" w14:textId="77777777" w:rsidR="001E0CEE" w:rsidRPr="00FB1EC7" w:rsidRDefault="001E0CEE" w:rsidP="001E0CEE">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1AC94D97" w14:textId="77777777" w:rsidTr="007759CD">
        <w:trPr>
          <w:jc w:val="center"/>
        </w:trPr>
        <w:tc>
          <w:tcPr>
            <w:tcW w:w="4536" w:type="dxa"/>
          </w:tcPr>
          <w:p w14:paraId="32AC29F2"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3E39B4E2" w14:textId="77777777" w:rsidR="001E0CEE" w:rsidRPr="00FB1EC7" w:rsidRDefault="001E0CEE" w:rsidP="007759CD">
            <w:pPr>
              <w:rPr>
                <w:rFonts w:ascii="GHEA Grapalat" w:hAnsi="GHEA Grapalat"/>
                <w:lang w:val="ru-RU"/>
              </w:rPr>
            </w:pPr>
          </w:p>
          <w:p w14:paraId="46DD2202"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6E93C0"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2926EB3E"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51B6FBB" w14:textId="77777777" w:rsidR="001E0CEE" w:rsidRPr="00FB1EC7" w:rsidRDefault="001E0CEE" w:rsidP="007759CD">
            <w:pPr>
              <w:spacing w:line="360" w:lineRule="auto"/>
              <w:jc w:val="center"/>
              <w:rPr>
                <w:rFonts w:ascii="GHEA Grapalat" w:hAnsi="GHEA Grapalat"/>
                <w:lang w:val="ru-RU"/>
              </w:rPr>
            </w:pPr>
          </w:p>
        </w:tc>
        <w:tc>
          <w:tcPr>
            <w:tcW w:w="4343" w:type="dxa"/>
          </w:tcPr>
          <w:p w14:paraId="189A3A58"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FE45F4B" w14:textId="77777777" w:rsidR="001E0CEE" w:rsidRPr="00FB1EC7" w:rsidRDefault="001E0CEE" w:rsidP="007759CD">
            <w:pPr>
              <w:jc w:val="center"/>
              <w:rPr>
                <w:rFonts w:ascii="GHEA Grapalat" w:hAnsi="GHEA Grapalat"/>
                <w:lang w:val="ru-RU"/>
              </w:rPr>
            </w:pPr>
          </w:p>
          <w:p w14:paraId="37288E19"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9E0245C"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6DF97A5"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7BDF229D" w14:textId="2E897946" w:rsidR="00F02279" w:rsidRPr="00FC6668" w:rsidRDefault="001B54B5" w:rsidP="00FC6668">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FC6668">
        <w:rPr>
          <w:rFonts w:ascii="GHEA Grapalat" w:hAnsi="GHEA Grapalat" w:cs="Sylfaen"/>
          <w:i/>
          <w:sz w:val="18"/>
          <w:szCs w:val="18"/>
          <w:lang w:val="pt-BR"/>
        </w:rPr>
        <w:t>: Սույն պայմանը չի կիրառվում փորձաքննություն անցած նախագծային փաստաթղթերով իրականացվող շինարարական աշխատանքների գնման դեպքում:</w:t>
      </w:r>
    </w:p>
    <w:p w14:paraId="6F40BD6A" w14:textId="77777777" w:rsidR="00F02279" w:rsidRPr="0093002B" w:rsidRDefault="00F02279" w:rsidP="00F02279">
      <w:pPr>
        <w:ind w:firstLine="567"/>
        <w:jc w:val="right"/>
        <w:rPr>
          <w:rFonts w:ascii="GHEA Grapalat" w:hAnsi="GHEA Grapalat"/>
          <w:i/>
          <w:lang w:val="pt-BR"/>
        </w:rPr>
      </w:pPr>
      <w:r w:rsidRPr="0093002B">
        <w:rPr>
          <w:rFonts w:ascii="GHEA Grapalat" w:hAnsi="GHEA Grapalat"/>
          <w:i/>
          <w:lang w:val="pt-BR"/>
        </w:rPr>
        <w:br w:type="page"/>
      </w:r>
    </w:p>
    <w:p w14:paraId="27FE08FA" w14:textId="77777777" w:rsidR="00A01E06" w:rsidRDefault="00A01E06" w:rsidP="001E0CEE">
      <w:pPr>
        <w:ind w:firstLine="567"/>
        <w:jc w:val="right"/>
        <w:rPr>
          <w:rFonts w:ascii="GHEA Grapalat" w:hAnsi="GHEA Grapalat" w:cs="Sylfaen"/>
          <w:i/>
          <w:sz w:val="20"/>
          <w:szCs w:val="20"/>
          <w:lang w:val="pt-BR"/>
        </w:rPr>
      </w:pPr>
    </w:p>
    <w:p w14:paraId="5C05FB75" w14:textId="77777777" w:rsidR="00A01E06" w:rsidRDefault="00A01E06" w:rsidP="001E0CEE">
      <w:pPr>
        <w:ind w:firstLine="567"/>
        <w:jc w:val="right"/>
        <w:rPr>
          <w:rFonts w:ascii="GHEA Grapalat" w:hAnsi="GHEA Grapalat" w:cs="Sylfaen"/>
          <w:i/>
          <w:sz w:val="20"/>
          <w:szCs w:val="20"/>
          <w:lang w:val="pt-BR"/>
        </w:rPr>
      </w:pPr>
    </w:p>
    <w:p w14:paraId="7D5DABB8" w14:textId="57AB270D"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N 3</w:t>
      </w:r>
    </w:p>
    <w:p w14:paraId="0D91A310"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272961F9"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79A05A08" w14:textId="77777777" w:rsidR="001E0CEE" w:rsidRPr="00FB1EC7" w:rsidRDefault="001E0CEE" w:rsidP="001E0CEE">
      <w:pPr>
        <w:tabs>
          <w:tab w:val="left" w:pos="9540"/>
        </w:tabs>
        <w:rPr>
          <w:rFonts w:ascii="GHEA Grapalat" w:hAnsi="GHEA Grapalat"/>
          <w:sz w:val="20"/>
          <w:lang w:val="pt-BR"/>
        </w:rPr>
      </w:pPr>
    </w:p>
    <w:p w14:paraId="17AAD72D" w14:textId="77777777" w:rsidR="001E0CEE" w:rsidRPr="00FB1EC7" w:rsidRDefault="001E0CEE" w:rsidP="001E0CEE">
      <w:pPr>
        <w:tabs>
          <w:tab w:val="left" w:pos="9540"/>
        </w:tabs>
        <w:rPr>
          <w:rFonts w:ascii="GHEA Grapalat" w:hAnsi="GHEA Grapalat"/>
          <w:sz w:val="20"/>
          <w:lang w:val="pt-BR"/>
        </w:rPr>
      </w:pPr>
    </w:p>
    <w:p w14:paraId="100D8CFA" w14:textId="77777777" w:rsidR="001E0CEE" w:rsidRPr="002D5ECD" w:rsidRDefault="001E0CEE" w:rsidP="001E0CEE">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72E60C10" w14:textId="77777777" w:rsidR="001E0CEE" w:rsidRPr="00026681" w:rsidRDefault="001E0CEE" w:rsidP="001E0CEE">
      <w:pPr>
        <w:jc w:val="right"/>
        <w:rPr>
          <w:rFonts w:ascii="GHEA Grapalat" w:hAnsi="GHEA Grapalat"/>
          <w:sz w:val="20"/>
          <w:lang w:val="pt-BR"/>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710"/>
        <w:gridCol w:w="3060"/>
        <w:gridCol w:w="540"/>
        <w:gridCol w:w="450"/>
        <w:gridCol w:w="450"/>
        <w:gridCol w:w="450"/>
        <w:gridCol w:w="450"/>
        <w:gridCol w:w="450"/>
        <w:gridCol w:w="450"/>
        <w:gridCol w:w="450"/>
        <w:gridCol w:w="450"/>
        <w:gridCol w:w="450"/>
        <w:gridCol w:w="450"/>
        <w:gridCol w:w="540"/>
        <w:gridCol w:w="540"/>
        <w:gridCol w:w="8"/>
      </w:tblGrid>
      <w:tr w:rsidR="00026681" w:rsidRPr="00FA2E9A" w14:paraId="5628AA93" w14:textId="77777777" w:rsidTr="00026681">
        <w:trPr>
          <w:trHeight w:val="548"/>
          <w:jc w:val="center"/>
        </w:trPr>
        <w:tc>
          <w:tcPr>
            <w:tcW w:w="11343" w:type="dxa"/>
            <w:gridSpan w:val="17"/>
            <w:vAlign w:val="center"/>
          </w:tcPr>
          <w:p w14:paraId="07229E89" w14:textId="77777777" w:rsidR="00026681" w:rsidRPr="00013015" w:rsidRDefault="00026681" w:rsidP="00CD796B">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026681" w:rsidRPr="00341FBB" w14:paraId="780F3688" w14:textId="77777777" w:rsidTr="00026681">
        <w:trPr>
          <w:gridAfter w:val="1"/>
          <w:wAfter w:w="8" w:type="dxa"/>
          <w:trHeight w:val="809"/>
          <w:jc w:val="center"/>
        </w:trPr>
        <w:tc>
          <w:tcPr>
            <w:tcW w:w="445" w:type="dxa"/>
            <w:vMerge w:val="restart"/>
            <w:vAlign w:val="center"/>
          </w:tcPr>
          <w:p w14:paraId="71249F74" w14:textId="77777777" w:rsidR="00026681" w:rsidRPr="00013015" w:rsidRDefault="00026681" w:rsidP="00CD796B">
            <w:pPr>
              <w:jc w:val="center"/>
              <w:rPr>
                <w:rFonts w:ascii="GHEA Grapalat" w:hAnsi="GHEA Grapalat"/>
                <w:sz w:val="20"/>
                <w:szCs w:val="20"/>
                <w:lang w:val="es-ES"/>
              </w:rPr>
            </w:pPr>
            <w:r w:rsidRPr="00013015">
              <w:rPr>
                <w:rFonts w:ascii="GHEA Grapalat" w:hAnsi="GHEA Grapalat"/>
                <w:sz w:val="20"/>
                <w:szCs w:val="20"/>
                <w:lang w:val="es-ES"/>
              </w:rPr>
              <w:t>Չ/Հ</w:t>
            </w:r>
          </w:p>
        </w:tc>
        <w:tc>
          <w:tcPr>
            <w:tcW w:w="1710" w:type="dxa"/>
            <w:vMerge w:val="restart"/>
            <w:vAlign w:val="center"/>
          </w:tcPr>
          <w:p w14:paraId="787D0B28" w14:textId="2BBB1891" w:rsidR="00026681" w:rsidRPr="0016559E" w:rsidRDefault="00026681" w:rsidP="00381CE8">
            <w:pPr>
              <w:jc w:val="center"/>
              <w:rPr>
                <w:rFonts w:ascii="GHEA Grapalat" w:hAnsi="GHEA Grapalat"/>
                <w:color w:val="000000" w:themeColor="text1"/>
                <w:sz w:val="18"/>
                <w:szCs w:val="18"/>
                <w:lang w:val="es-ES"/>
              </w:rPr>
            </w:pPr>
            <w:proofErr w:type="spellStart"/>
            <w:r w:rsidRPr="0016559E">
              <w:rPr>
                <w:rFonts w:ascii="GHEA Grapalat" w:hAnsi="GHEA Grapalat"/>
                <w:color w:val="000000" w:themeColor="text1"/>
                <w:sz w:val="18"/>
                <w:szCs w:val="18"/>
                <w:lang w:val="es-ES"/>
              </w:rPr>
              <w:t>Գնումների</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պլանով</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նախատեսված</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միջանցիկ</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ծածկագիրը</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ըստ</w:t>
            </w:r>
            <w:proofErr w:type="spellEnd"/>
            <w:r w:rsidRPr="0016559E">
              <w:rPr>
                <w:rFonts w:ascii="GHEA Grapalat" w:hAnsi="GHEA Grapalat"/>
                <w:color w:val="000000" w:themeColor="text1"/>
                <w:sz w:val="18"/>
                <w:szCs w:val="18"/>
                <w:lang w:val="es-ES"/>
              </w:rPr>
              <w:t xml:space="preserve"> ԳՄԱ </w:t>
            </w:r>
            <w:proofErr w:type="spellStart"/>
            <w:r w:rsidRPr="0016559E">
              <w:rPr>
                <w:rFonts w:ascii="GHEA Grapalat" w:hAnsi="GHEA Grapalat"/>
                <w:color w:val="000000" w:themeColor="text1"/>
                <w:sz w:val="18"/>
                <w:szCs w:val="18"/>
                <w:lang w:val="es-ES"/>
              </w:rPr>
              <w:t>դասակարգման</w:t>
            </w:r>
            <w:proofErr w:type="spellEnd"/>
            <w:r w:rsidRPr="0016559E">
              <w:rPr>
                <w:rFonts w:ascii="GHEA Grapalat" w:hAnsi="GHEA Grapalat"/>
                <w:color w:val="000000" w:themeColor="text1"/>
                <w:sz w:val="18"/>
                <w:szCs w:val="18"/>
                <w:lang w:val="es-ES"/>
              </w:rPr>
              <w:t xml:space="preserve"> (CPV)</w:t>
            </w:r>
          </w:p>
        </w:tc>
        <w:tc>
          <w:tcPr>
            <w:tcW w:w="3060" w:type="dxa"/>
            <w:vMerge w:val="restart"/>
            <w:vAlign w:val="center"/>
          </w:tcPr>
          <w:p w14:paraId="7021FE41" w14:textId="77777777" w:rsidR="00026681" w:rsidRPr="00FA2E9A" w:rsidRDefault="00026681" w:rsidP="00CD796B">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120" w:type="dxa"/>
            <w:gridSpan w:val="13"/>
            <w:vAlign w:val="center"/>
          </w:tcPr>
          <w:p w14:paraId="63240636" w14:textId="315DF964" w:rsidR="00026681" w:rsidRPr="00FA2E9A" w:rsidRDefault="00026681" w:rsidP="00CD796B">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sidR="00B82D9E">
              <w:rPr>
                <w:rFonts w:ascii="GHEA Grapalat" w:hAnsi="GHEA Grapalat"/>
                <w:sz w:val="20"/>
                <w:szCs w:val="20"/>
                <w:lang w:val="hy-AM"/>
              </w:rPr>
              <w:t>6</w:t>
            </w:r>
            <w:r w:rsidRPr="00FA2E9A">
              <w:rPr>
                <w:rFonts w:ascii="GHEA Grapalat" w:hAnsi="GHEA Grapalat"/>
                <w:sz w:val="20"/>
                <w:szCs w:val="20"/>
                <w:lang w:val="es-ES"/>
              </w:rPr>
              <w:t>թ-</w:t>
            </w:r>
            <w:proofErr w:type="spellStart"/>
            <w:r w:rsidRPr="00FA2E9A">
              <w:rPr>
                <w:rFonts w:ascii="GHEA Grapalat" w:hAnsi="GHEA Grapalat"/>
                <w:sz w:val="20"/>
                <w:szCs w:val="20"/>
                <w:lang w:val="es-ES"/>
              </w:rPr>
              <w:t>ին</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ըստ</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այդթվում</w:t>
            </w:r>
            <w:proofErr w:type="spellEnd"/>
            <w:r w:rsidRPr="00FA2E9A">
              <w:rPr>
                <w:rFonts w:ascii="GHEA Grapalat" w:hAnsi="GHEA Grapalat"/>
                <w:sz w:val="20"/>
                <w:szCs w:val="20"/>
                <w:lang w:val="es-ES"/>
              </w:rPr>
              <w:t>*</w:t>
            </w:r>
          </w:p>
        </w:tc>
      </w:tr>
      <w:tr w:rsidR="00026681" w:rsidRPr="00FA2E9A" w14:paraId="7C48D5BF" w14:textId="77777777" w:rsidTr="00026681">
        <w:trPr>
          <w:gridAfter w:val="1"/>
          <w:wAfter w:w="8" w:type="dxa"/>
          <w:cantSplit/>
          <w:trHeight w:val="1205"/>
          <w:jc w:val="center"/>
        </w:trPr>
        <w:tc>
          <w:tcPr>
            <w:tcW w:w="445" w:type="dxa"/>
            <w:vMerge/>
          </w:tcPr>
          <w:p w14:paraId="7AABF557" w14:textId="77777777" w:rsidR="00026681" w:rsidRPr="00C51AE9" w:rsidRDefault="00026681" w:rsidP="00CD796B">
            <w:pPr>
              <w:jc w:val="center"/>
              <w:rPr>
                <w:rFonts w:ascii="GHEA Grapalat" w:hAnsi="GHEA Grapalat"/>
                <w:sz w:val="20"/>
                <w:szCs w:val="20"/>
                <w:lang w:val="es-ES"/>
              </w:rPr>
            </w:pPr>
          </w:p>
        </w:tc>
        <w:tc>
          <w:tcPr>
            <w:tcW w:w="1710" w:type="dxa"/>
            <w:vMerge/>
          </w:tcPr>
          <w:p w14:paraId="31F00736" w14:textId="77777777" w:rsidR="00026681" w:rsidRPr="00760676" w:rsidRDefault="00026681" w:rsidP="00CD796B">
            <w:pPr>
              <w:jc w:val="center"/>
              <w:rPr>
                <w:rFonts w:ascii="GHEA Grapalat" w:hAnsi="GHEA Grapalat"/>
                <w:color w:val="000000" w:themeColor="text1"/>
                <w:sz w:val="20"/>
                <w:szCs w:val="20"/>
                <w:lang w:val="es-ES"/>
              </w:rPr>
            </w:pPr>
          </w:p>
        </w:tc>
        <w:tc>
          <w:tcPr>
            <w:tcW w:w="3060" w:type="dxa"/>
            <w:vMerge/>
          </w:tcPr>
          <w:p w14:paraId="60517F27" w14:textId="77777777" w:rsidR="00026681" w:rsidRPr="00FA2E9A" w:rsidRDefault="00026681" w:rsidP="00CD796B">
            <w:pPr>
              <w:jc w:val="center"/>
              <w:rPr>
                <w:rFonts w:ascii="GHEA Grapalat" w:hAnsi="GHEA Grapalat"/>
                <w:sz w:val="20"/>
                <w:szCs w:val="20"/>
                <w:lang w:val="es-ES"/>
              </w:rPr>
            </w:pPr>
          </w:p>
        </w:tc>
        <w:tc>
          <w:tcPr>
            <w:tcW w:w="540" w:type="dxa"/>
            <w:textDirection w:val="btLr"/>
            <w:vAlign w:val="center"/>
          </w:tcPr>
          <w:p w14:paraId="3187E185"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50" w:type="dxa"/>
            <w:textDirection w:val="btLr"/>
            <w:vAlign w:val="center"/>
          </w:tcPr>
          <w:p w14:paraId="44E389CD"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450" w:type="dxa"/>
            <w:textDirection w:val="btLr"/>
            <w:vAlign w:val="center"/>
          </w:tcPr>
          <w:p w14:paraId="682A592F"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450" w:type="dxa"/>
            <w:textDirection w:val="btLr"/>
            <w:vAlign w:val="center"/>
          </w:tcPr>
          <w:p w14:paraId="3BAC4680"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5B1981F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7C9B453A"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450" w:type="dxa"/>
            <w:textDirection w:val="btLr"/>
            <w:vAlign w:val="center"/>
          </w:tcPr>
          <w:p w14:paraId="6BBBCF3C"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450" w:type="dxa"/>
            <w:textDirection w:val="btLr"/>
            <w:vAlign w:val="center"/>
          </w:tcPr>
          <w:p w14:paraId="1F0A12B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50" w:type="dxa"/>
            <w:textDirection w:val="btLr"/>
            <w:vAlign w:val="center"/>
          </w:tcPr>
          <w:p w14:paraId="607D52FE"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50" w:type="dxa"/>
            <w:textDirection w:val="btLr"/>
            <w:vAlign w:val="center"/>
          </w:tcPr>
          <w:p w14:paraId="42E5C9E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50" w:type="dxa"/>
            <w:textDirection w:val="btLr"/>
            <w:vAlign w:val="center"/>
          </w:tcPr>
          <w:p w14:paraId="0480089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540" w:type="dxa"/>
            <w:textDirection w:val="btLr"/>
            <w:vAlign w:val="center"/>
          </w:tcPr>
          <w:p w14:paraId="3ED5BED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540" w:type="dxa"/>
            <w:textDirection w:val="btLr"/>
            <w:vAlign w:val="center"/>
          </w:tcPr>
          <w:p w14:paraId="2906932C" w14:textId="77777777" w:rsidR="00026681" w:rsidRPr="00FA2E9A" w:rsidRDefault="00026681" w:rsidP="00CD796B">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EB2966" w:rsidRPr="00FA2E9A" w14:paraId="67A6D8D5" w14:textId="77777777" w:rsidTr="00026681">
        <w:trPr>
          <w:gridAfter w:val="1"/>
          <w:wAfter w:w="8" w:type="dxa"/>
          <w:cantSplit/>
          <w:trHeight w:val="575"/>
          <w:jc w:val="center"/>
        </w:trPr>
        <w:tc>
          <w:tcPr>
            <w:tcW w:w="445" w:type="dxa"/>
            <w:vAlign w:val="center"/>
          </w:tcPr>
          <w:p w14:paraId="5F1CA0BD" w14:textId="77777777" w:rsidR="00EB2966" w:rsidRPr="00AC09D9" w:rsidRDefault="00EB2966" w:rsidP="00EB2966">
            <w:pPr>
              <w:jc w:val="center"/>
              <w:rPr>
                <w:rFonts w:ascii="GHEA Grapalat" w:hAnsi="GHEA Grapalat"/>
                <w:sz w:val="20"/>
                <w:szCs w:val="20"/>
              </w:rPr>
            </w:pPr>
            <w:r>
              <w:rPr>
                <w:rFonts w:ascii="GHEA Grapalat" w:hAnsi="GHEA Grapalat"/>
                <w:sz w:val="20"/>
                <w:szCs w:val="20"/>
              </w:rPr>
              <w:t>1</w:t>
            </w:r>
          </w:p>
        </w:tc>
        <w:tc>
          <w:tcPr>
            <w:tcW w:w="1710" w:type="dxa"/>
            <w:vAlign w:val="center"/>
          </w:tcPr>
          <w:p w14:paraId="684F6320" w14:textId="01CCCA28" w:rsidR="00EB2966" w:rsidRPr="003A2AA2" w:rsidRDefault="0080453B" w:rsidP="00EB2966">
            <w:pPr>
              <w:jc w:val="center"/>
              <w:rPr>
                <w:rFonts w:ascii="GHEA Grapalat" w:hAnsi="GHEA Grapalat"/>
                <w:iCs/>
                <w:sz w:val="18"/>
                <w:szCs w:val="18"/>
                <w:lang w:val="hy-AM"/>
              </w:rPr>
            </w:pPr>
            <w:r w:rsidRPr="000D4C3B">
              <w:rPr>
                <w:rFonts w:ascii="GHEA Grapalat" w:hAnsi="GHEA Grapalat" w:cs="Calibri"/>
                <w:sz w:val="20"/>
                <w:szCs w:val="20"/>
              </w:rPr>
              <w:t>45231187/502</w:t>
            </w:r>
          </w:p>
        </w:tc>
        <w:tc>
          <w:tcPr>
            <w:tcW w:w="3060" w:type="dxa"/>
            <w:vAlign w:val="center"/>
          </w:tcPr>
          <w:p w14:paraId="7223085A" w14:textId="5AF74E9C" w:rsidR="00EB2966" w:rsidRPr="003A2AA2" w:rsidRDefault="00A01E06" w:rsidP="00A01E06">
            <w:pPr>
              <w:jc w:val="center"/>
              <w:rPr>
                <w:rFonts w:ascii="GHEA Grapalat" w:hAnsi="GHEA Grapalat"/>
                <w:iCs/>
                <w:sz w:val="18"/>
                <w:szCs w:val="18"/>
                <w:lang w:val="hy-AM"/>
              </w:rPr>
            </w:pPr>
            <w:r w:rsidRPr="00A01E06">
              <w:rPr>
                <w:rFonts w:ascii="GHEA Grapalat" w:hAnsi="GHEA Grapalat"/>
                <w:iCs/>
                <w:sz w:val="18"/>
                <w:szCs w:val="18"/>
                <w:lang w:val="hy-AM"/>
              </w:rPr>
              <w:t>Երևան քաղաքի Արաբկիր վարչական շրջանի կարիքների համար ասֆալտ-բետոնյա ծածկի վերանորոգման աշխատանքներ</w:t>
            </w:r>
          </w:p>
        </w:tc>
        <w:tc>
          <w:tcPr>
            <w:tcW w:w="540" w:type="dxa"/>
            <w:textDirection w:val="btLr"/>
            <w:vAlign w:val="center"/>
          </w:tcPr>
          <w:p w14:paraId="45045756"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29754C9"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129C74FF"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1741032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4239317" w14:textId="77777777" w:rsidR="00EB2966" w:rsidRPr="003A2AA2" w:rsidRDefault="00EB2966" w:rsidP="00EB2966">
            <w:pPr>
              <w:spacing w:line="360" w:lineRule="auto"/>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3CEA69B"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9DA6C90"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0B83AB81"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5572983"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0BE06288"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3A30AA03"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540" w:type="dxa"/>
            <w:textDirection w:val="btLr"/>
            <w:vAlign w:val="center"/>
          </w:tcPr>
          <w:p w14:paraId="77F70E2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540" w:type="dxa"/>
            <w:textDirection w:val="btLr"/>
            <w:vAlign w:val="center"/>
          </w:tcPr>
          <w:p w14:paraId="5BE7D36D"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r>
    </w:tbl>
    <w:p w14:paraId="0C29CCBB" w14:textId="77777777" w:rsidR="009F5B90" w:rsidRPr="0093002B" w:rsidRDefault="009F5B90" w:rsidP="009F5B90">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E00C905" w14:textId="77777777" w:rsidR="001E0CEE" w:rsidRPr="00FB1EC7" w:rsidRDefault="001E0CEE" w:rsidP="001E0CEE">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2A2BB61A" w14:textId="77777777" w:rsidTr="007759CD">
        <w:trPr>
          <w:jc w:val="center"/>
        </w:trPr>
        <w:tc>
          <w:tcPr>
            <w:tcW w:w="4536" w:type="dxa"/>
          </w:tcPr>
          <w:p w14:paraId="5F2CA878"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F47F3C3" w14:textId="77777777" w:rsidR="001E0CEE" w:rsidRPr="00FB1EC7" w:rsidRDefault="001E0CEE" w:rsidP="007759CD">
            <w:pPr>
              <w:rPr>
                <w:rFonts w:ascii="GHEA Grapalat" w:hAnsi="GHEA Grapalat"/>
                <w:sz w:val="22"/>
                <w:szCs w:val="22"/>
                <w:lang w:val="ru-RU"/>
              </w:rPr>
            </w:pPr>
          </w:p>
          <w:p w14:paraId="165F5676" w14:textId="77777777" w:rsidR="001E0CEE" w:rsidRPr="00FB1EC7" w:rsidRDefault="001E0CEE" w:rsidP="007759CD">
            <w:pPr>
              <w:rPr>
                <w:rFonts w:ascii="GHEA Grapalat" w:hAnsi="GHEA Grapalat"/>
                <w:lang w:val="ru-RU"/>
              </w:rPr>
            </w:pPr>
          </w:p>
          <w:p w14:paraId="62849F71"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14E5A332"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8B27348"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0FD5AE4" w14:textId="77777777" w:rsidR="001E0CEE" w:rsidRPr="00FB1EC7" w:rsidRDefault="001E0CEE" w:rsidP="007759CD">
            <w:pPr>
              <w:spacing w:line="360" w:lineRule="auto"/>
              <w:jc w:val="center"/>
              <w:rPr>
                <w:rFonts w:ascii="GHEA Grapalat" w:hAnsi="GHEA Grapalat"/>
                <w:lang w:val="ru-RU"/>
              </w:rPr>
            </w:pPr>
          </w:p>
        </w:tc>
        <w:tc>
          <w:tcPr>
            <w:tcW w:w="4343" w:type="dxa"/>
          </w:tcPr>
          <w:p w14:paraId="1294861E"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6E9E398" w14:textId="77777777" w:rsidR="001E0CEE" w:rsidRPr="00FB1EC7" w:rsidRDefault="001E0CEE" w:rsidP="007759CD">
            <w:pPr>
              <w:jc w:val="center"/>
              <w:rPr>
                <w:rFonts w:ascii="GHEA Grapalat" w:hAnsi="GHEA Grapalat"/>
                <w:lang w:val="ru-RU"/>
              </w:rPr>
            </w:pPr>
          </w:p>
          <w:p w14:paraId="35CD3A7D" w14:textId="77777777" w:rsidR="001E0CEE" w:rsidRPr="00FB1EC7" w:rsidRDefault="001E0CEE" w:rsidP="007759CD">
            <w:pPr>
              <w:jc w:val="center"/>
              <w:rPr>
                <w:rFonts w:ascii="GHEA Grapalat" w:hAnsi="GHEA Grapalat"/>
                <w:lang w:val="ru-RU"/>
              </w:rPr>
            </w:pPr>
          </w:p>
          <w:p w14:paraId="1D499DBC"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350459"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8F49603"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545BDE">
          <w:footnotePr>
            <w:pos w:val="beneathText"/>
          </w:footnotePr>
          <w:pgSz w:w="11906" w:h="16838" w:code="9"/>
          <w:pgMar w:top="533" w:right="707" w:bottom="720" w:left="663" w:header="561" w:footer="561" w:gutter="0"/>
          <w:cols w:space="720"/>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341FBB"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BodyTextIndent"/>
        <w:spacing w:line="240" w:lineRule="auto"/>
        <w:ind w:firstLine="0"/>
        <w:jc w:val="center"/>
        <w:rPr>
          <w:b/>
          <w:bCs/>
          <w:iCs/>
          <w:lang w:val="es-ES"/>
        </w:rPr>
      </w:pPr>
    </w:p>
    <w:p w14:paraId="2C21A4C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BodyTextIndent"/>
        <w:spacing w:line="240" w:lineRule="auto"/>
        <w:ind w:firstLine="0"/>
        <w:rPr>
          <w:iCs/>
          <w:lang w:val="es-ES"/>
        </w:rPr>
      </w:pPr>
    </w:p>
    <w:p w14:paraId="0014D120"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spell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2044C12E"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08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55"/>
      </w:tblGrid>
      <w:tr w:rsidR="00F02279" w:rsidRPr="0093002B" w14:paraId="4FEAA96E" w14:textId="77777777" w:rsidTr="003A2AA2">
        <w:trPr>
          <w:jc w:val="right"/>
        </w:trPr>
        <w:tc>
          <w:tcPr>
            <w:tcW w:w="357" w:type="dxa"/>
            <w:vMerge w:val="restart"/>
            <w:vAlign w:val="center"/>
          </w:tcPr>
          <w:p w14:paraId="75DDEEB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528" w:type="dxa"/>
            <w:gridSpan w:val="8"/>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7292EE1" w14:textId="77777777" w:rsidTr="003A2AA2">
        <w:trPr>
          <w:jc w:val="right"/>
        </w:trPr>
        <w:tc>
          <w:tcPr>
            <w:tcW w:w="357" w:type="dxa"/>
            <w:vMerge/>
          </w:tcPr>
          <w:p w14:paraId="7872BE0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vAlign w:val="center"/>
          </w:tcPr>
          <w:p w14:paraId="01995A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vAlign w:val="center"/>
          </w:tcPr>
          <w:p w14:paraId="7326623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vAlign w:val="center"/>
          </w:tcPr>
          <w:p w14:paraId="2291E1D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vAlign w:val="center"/>
          </w:tcPr>
          <w:p w14:paraId="519109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855" w:type="dxa"/>
            <w:vMerge w:val="restart"/>
            <w:vAlign w:val="center"/>
          </w:tcPr>
          <w:p w14:paraId="4429803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4EBF228E" w14:textId="77777777" w:rsidTr="003A2AA2">
        <w:trPr>
          <w:trHeight w:val="1105"/>
          <w:jc w:val="right"/>
        </w:trPr>
        <w:tc>
          <w:tcPr>
            <w:tcW w:w="357" w:type="dxa"/>
            <w:vMerge/>
            <w:tcBorders>
              <w:bottom w:val="single" w:sz="4" w:space="0" w:color="auto"/>
            </w:tcBorders>
          </w:tcPr>
          <w:p w14:paraId="51F8203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5799DC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55A7B32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D9034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4041F7C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55" w:type="dxa"/>
            <w:vMerge/>
            <w:tcBorders>
              <w:bottom w:val="single" w:sz="4" w:space="0" w:color="auto"/>
            </w:tcBorders>
            <w:vAlign w:val="center"/>
          </w:tcPr>
          <w:p w14:paraId="3DCBCE8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2BE5277" w14:textId="77777777" w:rsidTr="003A2AA2">
        <w:trPr>
          <w:jc w:val="right"/>
        </w:trPr>
        <w:tc>
          <w:tcPr>
            <w:tcW w:w="357" w:type="dxa"/>
            <w:vAlign w:val="center"/>
          </w:tcPr>
          <w:p w14:paraId="159D71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55" w:type="dxa"/>
            <w:vAlign w:val="center"/>
          </w:tcPr>
          <w:p w14:paraId="263DFA7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43380F66" w14:textId="77777777" w:rsidTr="003A2AA2">
        <w:trPr>
          <w:jc w:val="right"/>
        </w:trPr>
        <w:tc>
          <w:tcPr>
            <w:tcW w:w="357" w:type="dxa"/>
          </w:tcPr>
          <w:p w14:paraId="4A6E71A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855" w:type="dxa"/>
          </w:tcPr>
          <w:p w14:paraId="4D013AC2"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անուն</w:t>
            </w:r>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15F10C6D" w14:textId="77777777" w:rsidR="003A2AA2" w:rsidRDefault="003A2AA2" w:rsidP="00F02279">
      <w:pPr>
        <w:ind w:firstLine="567"/>
        <w:jc w:val="right"/>
        <w:rPr>
          <w:rFonts w:ascii="GHEA Grapalat" w:hAnsi="GHEA Grapalat" w:cs="Sylfaen"/>
          <w:i/>
          <w:sz w:val="20"/>
          <w:szCs w:val="20"/>
          <w:lang w:val="pt-BR"/>
        </w:rPr>
      </w:pPr>
    </w:p>
    <w:p w14:paraId="68A2F4FA" w14:textId="77777777" w:rsidR="003A2AA2" w:rsidRDefault="003A2AA2" w:rsidP="00F02279">
      <w:pPr>
        <w:ind w:firstLine="567"/>
        <w:jc w:val="right"/>
        <w:rPr>
          <w:rFonts w:ascii="GHEA Grapalat" w:hAnsi="GHEA Grapalat" w:cs="Sylfaen"/>
          <w:i/>
          <w:sz w:val="20"/>
          <w:szCs w:val="20"/>
          <w:lang w:val="pt-BR"/>
        </w:rPr>
      </w:pPr>
    </w:p>
    <w:p w14:paraId="0EA11671" w14:textId="5B7668E5"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55D6B392" w14:textId="269E4289" w:rsidR="00F02279" w:rsidRDefault="00F02279" w:rsidP="00785E88">
      <w:pPr>
        <w:tabs>
          <w:tab w:val="left" w:pos="360"/>
          <w:tab w:val="left" w:pos="540"/>
        </w:tabs>
        <w:jc w:val="center"/>
        <w:rPr>
          <w:rFonts w:ascii="Sylfaen" w:hAnsi="Sylfaen" w:cs="Sylfaen"/>
          <w:b/>
          <w:bCs/>
        </w:rPr>
      </w:pPr>
    </w:p>
    <w:p w14:paraId="206B5A1D" w14:textId="516CC3EE" w:rsidR="003C3D57" w:rsidRDefault="003C3D57" w:rsidP="00785E88">
      <w:pPr>
        <w:tabs>
          <w:tab w:val="left" w:pos="360"/>
          <w:tab w:val="left" w:pos="540"/>
        </w:tabs>
        <w:jc w:val="center"/>
        <w:rPr>
          <w:rFonts w:ascii="Sylfaen" w:hAnsi="Sylfaen" w:cs="Sylfaen"/>
          <w:b/>
          <w:bCs/>
        </w:rPr>
      </w:pPr>
    </w:p>
    <w:p w14:paraId="54A5608B" w14:textId="6775A197" w:rsidR="003C3D57" w:rsidRDefault="003C3D57" w:rsidP="00785E88">
      <w:pPr>
        <w:tabs>
          <w:tab w:val="left" w:pos="360"/>
          <w:tab w:val="left" w:pos="540"/>
        </w:tabs>
        <w:jc w:val="center"/>
        <w:rPr>
          <w:rFonts w:ascii="Sylfaen" w:hAnsi="Sylfaen" w:cs="Sylfaen"/>
          <w:b/>
          <w:bCs/>
        </w:rPr>
      </w:pPr>
    </w:p>
    <w:p w14:paraId="26C509AE" w14:textId="70111A4C" w:rsidR="003C3D57" w:rsidRDefault="003C3D57" w:rsidP="00785E88">
      <w:pPr>
        <w:tabs>
          <w:tab w:val="left" w:pos="360"/>
          <w:tab w:val="left" w:pos="540"/>
        </w:tabs>
        <w:jc w:val="center"/>
        <w:rPr>
          <w:rFonts w:ascii="Sylfaen" w:hAnsi="Sylfaen" w:cs="Sylfaen"/>
          <w:b/>
          <w:bCs/>
        </w:rPr>
      </w:pPr>
    </w:p>
    <w:p w14:paraId="5B2AB764" w14:textId="10CA52D2" w:rsidR="003C3D57" w:rsidRDefault="003C3D57" w:rsidP="00785E88">
      <w:pPr>
        <w:tabs>
          <w:tab w:val="left" w:pos="360"/>
          <w:tab w:val="left" w:pos="540"/>
        </w:tabs>
        <w:jc w:val="center"/>
        <w:rPr>
          <w:rFonts w:ascii="Sylfaen" w:hAnsi="Sylfaen" w:cs="Sylfaen"/>
          <w:b/>
          <w:bCs/>
        </w:rPr>
      </w:pPr>
    </w:p>
    <w:p w14:paraId="3CD7ED73" w14:textId="42BD203B" w:rsidR="003C3D57" w:rsidRDefault="003C3D57" w:rsidP="00785E88">
      <w:pPr>
        <w:tabs>
          <w:tab w:val="left" w:pos="360"/>
          <w:tab w:val="left" w:pos="540"/>
        </w:tabs>
        <w:jc w:val="center"/>
        <w:rPr>
          <w:rFonts w:ascii="Sylfaen" w:hAnsi="Sylfaen" w:cs="Sylfaen"/>
          <w:b/>
          <w:bCs/>
        </w:rPr>
      </w:pPr>
    </w:p>
    <w:p w14:paraId="6C8A4DE6" w14:textId="10DB61ED" w:rsidR="003C3D57" w:rsidRDefault="003C3D57" w:rsidP="00785E88">
      <w:pPr>
        <w:tabs>
          <w:tab w:val="left" w:pos="360"/>
          <w:tab w:val="left" w:pos="540"/>
        </w:tabs>
        <w:jc w:val="center"/>
        <w:rPr>
          <w:rFonts w:ascii="Sylfaen" w:hAnsi="Sylfaen" w:cs="Sylfaen"/>
          <w:b/>
          <w:bCs/>
        </w:rPr>
      </w:pPr>
    </w:p>
    <w:p w14:paraId="4B486DD4" w14:textId="34AA48B7" w:rsidR="003C3D57" w:rsidRDefault="003C3D57" w:rsidP="00785E88">
      <w:pPr>
        <w:tabs>
          <w:tab w:val="left" w:pos="360"/>
          <w:tab w:val="left" w:pos="540"/>
        </w:tabs>
        <w:jc w:val="center"/>
        <w:rPr>
          <w:rFonts w:ascii="Sylfaen" w:hAnsi="Sylfaen" w:cs="Sylfaen"/>
          <w:b/>
          <w:bCs/>
        </w:rPr>
      </w:pPr>
    </w:p>
    <w:p w14:paraId="03B46123" w14:textId="39FF2839" w:rsidR="003C3D57" w:rsidRDefault="003C3D57" w:rsidP="00785E88">
      <w:pPr>
        <w:tabs>
          <w:tab w:val="left" w:pos="360"/>
          <w:tab w:val="left" w:pos="540"/>
        </w:tabs>
        <w:jc w:val="center"/>
        <w:rPr>
          <w:rFonts w:ascii="Sylfaen" w:hAnsi="Sylfaen" w:cs="Sylfaen"/>
          <w:b/>
          <w:bCs/>
        </w:rPr>
      </w:pPr>
    </w:p>
    <w:p w14:paraId="0CB6E881" w14:textId="60024F83" w:rsidR="003C3D57" w:rsidRDefault="003C3D57" w:rsidP="00785E88">
      <w:pPr>
        <w:tabs>
          <w:tab w:val="left" w:pos="360"/>
          <w:tab w:val="left" w:pos="540"/>
        </w:tabs>
        <w:jc w:val="center"/>
        <w:rPr>
          <w:rFonts w:ascii="Sylfaen" w:hAnsi="Sylfaen" w:cs="Sylfaen"/>
          <w:b/>
          <w:bCs/>
        </w:rPr>
      </w:pPr>
    </w:p>
    <w:p w14:paraId="53B14CB3" w14:textId="53D84F62" w:rsidR="003C3D57" w:rsidRDefault="003C3D57" w:rsidP="00785E88">
      <w:pPr>
        <w:tabs>
          <w:tab w:val="left" w:pos="360"/>
          <w:tab w:val="left" w:pos="540"/>
        </w:tabs>
        <w:jc w:val="center"/>
        <w:rPr>
          <w:rFonts w:ascii="Sylfaen" w:hAnsi="Sylfaen" w:cs="Sylfaen"/>
          <w:b/>
          <w:bCs/>
        </w:rPr>
      </w:pPr>
    </w:p>
    <w:p w14:paraId="2C6A5312" w14:textId="0601A5AC" w:rsidR="003C3D57" w:rsidRDefault="003C3D57" w:rsidP="00785E88">
      <w:pPr>
        <w:tabs>
          <w:tab w:val="left" w:pos="360"/>
          <w:tab w:val="left" w:pos="540"/>
        </w:tabs>
        <w:jc w:val="center"/>
        <w:rPr>
          <w:rFonts w:ascii="Sylfaen" w:hAnsi="Sylfaen" w:cs="Sylfaen"/>
          <w:b/>
          <w:bCs/>
        </w:rPr>
      </w:pPr>
    </w:p>
    <w:p w14:paraId="3C82052F" w14:textId="77777777" w:rsidR="003C3D57" w:rsidRDefault="003C3D57" w:rsidP="003C3D57">
      <w:pPr>
        <w:jc w:val="right"/>
        <w:rPr>
          <w:rFonts w:ascii="GHEA Grapalat" w:hAnsi="GHEA Grapalat"/>
          <w:i/>
          <w:sz w:val="18"/>
          <w:lang w:val="hy-AM"/>
        </w:rPr>
      </w:pPr>
    </w:p>
    <w:p w14:paraId="1E81B545" w14:textId="77777777" w:rsidR="003C3D57" w:rsidRDefault="003C3D57" w:rsidP="003C3D57">
      <w:pPr>
        <w:jc w:val="right"/>
        <w:rPr>
          <w:rFonts w:ascii="GHEA Grapalat" w:hAnsi="GHEA Grapalat"/>
          <w:i/>
          <w:sz w:val="18"/>
          <w:lang w:val="hy-AM"/>
        </w:rPr>
      </w:pPr>
    </w:p>
    <w:p w14:paraId="34A24F0B" w14:textId="630DABB9" w:rsidR="003C3D57" w:rsidRPr="00013E7E" w:rsidRDefault="003C3D57" w:rsidP="003C3D57">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51BF2F63" w14:textId="77777777" w:rsidR="003C3D57" w:rsidRPr="005E1F72" w:rsidRDefault="003C3D57" w:rsidP="003C3D57">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E89D35D" w14:textId="77777777" w:rsidR="003C3D57" w:rsidRPr="005E1F72" w:rsidRDefault="003C3D57" w:rsidP="003C3D57">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787E6DEC" w14:textId="77777777" w:rsidR="003C3D57" w:rsidRPr="00F32F71" w:rsidRDefault="003C3D57" w:rsidP="003C3D57">
      <w:pPr>
        <w:tabs>
          <w:tab w:val="left" w:pos="360"/>
          <w:tab w:val="left" w:pos="540"/>
        </w:tabs>
        <w:jc w:val="center"/>
        <w:rPr>
          <w:rFonts w:ascii="Sylfaen" w:hAnsi="Sylfaen" w:cs="Sylfaen"/>
          <w:b/>
          <w:bCs/>
          <w:lang w:val="pt-BR"/>
        </w:rPr>
      </w:pPr>
    </w:p>
    <w:p w14:paraId="254C0074" w14:textId="77777777" w:rsidR="003C3D57" w:rsidRPr="00013E7E" w:rsidRDefault="003C3D57" w:rsidP="003C3D57">
      <w:pPr>
        <w:jc w:val="right"/>
        <w:rPr>
          <w:rFonts w:ascii="GHEA Grapalat" w:hAnsi="GHEA Grapalat"/>
          <w:i/>
          <w:sz w:val="18"/>
          <w:lang w:val="hy-AM"/>
        </w:rPr>
      </w:pPr>
    </w:p>
    <w:p w14:paraId="6FBA3695" w14:textId="77777777" w:rsidR="003C3D57" w:rsidRDefault="003C3D57" w:rsidP="003C3D57">
      <w:pPr>
        <w:rPr>
          <w:rFonts w:ascii="GHEA Grapalat" w:hAnsi="GHEA Grapalat" w:cs="GHEA Grapalat"/>
          <w:sz w:val="22"/>
          <w:szCs w:val="22"/>
          <w:lang w:val="hy-AM"/>
        </w:rPr>
      </w:pPr>
    </w:p>
    <w:p w14:paraId="55CCE72A" w14:textId="77777777" w:rsidR="003C3D57" w:rsidRDefault="003C3D57" w:rsidP="003C3D57">
      <w:pPr>
        <w:rPr>
          <w:rFonts w:ascii="GHEA Grapalat" w:hAnsi="GHEA Grapalat" w:cs="GHEA Grapalat"/>
          <w:sz w:val="22"/>
          <w:szCs w:val="22"/>
          <w:lang w:val="hy-AM"/>
        </w:rPr>
      </w:pPr>
    </w:p>
    <w:p w14:paraId="30CD2BF9" w14:textId="77777777" w:rsidR="003C3D57" w:rsidRDefault="003C3D57" w:rsidP="003C3D57">
      <w:pPr>
        <w:rPr>
          <w:rFonts w:ascii="GHEA Grapalat" w:hAnsi="GHEA Grapalat" w:cs="GHEA Grapalat"/>
          <w:sz w:val="22"/>
          <w:szCs w:val="22"/>
          <w:lang w:val="hy-AM"/>
        </w:rPr>
      </w:pPr>
    </w:p>
    <w:p w14:paraId="4A1CB0A5" w14:textId="77777777" w:rsidR="003C3D57" w:rsidRDefault="003C3D57" w:rsidP="003C3D57">
      <w:pPr>
        <w:rPr>
          <w:rFonts w:ascii="GHEA Grapalat" w:hAnsi="GHEA Grapalat" w:cs="GHEA Grapalat"/>
          <w:sz w:val="22"/>
          <w:szCs w:val="22"/>
          <w:lang w:val="hy-AM"/>
        </w:rPr>
      </w:pPr>
    </w:p>
    <w:p w14:paraId="49B184D4" w14:textId="77777777" w:rsidR="003C3D57" w:rsidRPr="00635053" w:rsidRDefault="003C3D57" w:rsidP="003C3D57">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3A419F85" w14:textId="77777777" w:rsidR="003C3D57" w:rsidRPr="00635053" w:rsidRDefault="003C3D57" w:rsidP="003C3D57">
      <w:pPr>
        <w:jc w:val="center"/>
        <w:rPr>
          <w:rFonts w:ascii="GHEA Grapalat" w:hAnsi="GHEA Grapalat" w:cs="GHEA Grapalat"/>
          <w:sz w:val="22"/>
          <w:szCs w:val="22"/>
          <w:lang w:val="hy-AM"/>
        </w:rPr>
      </w:pPr>
    </w:p>
    <w:p w14:paraId="02917761" w14:textId="77777777" w:rsidR="003C3D57" w:rsidRPr="005E1F72" w:rsidRDefault="003C3D57" w:rsidP="003C3D57">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219D7159" w14:textId="77777777" w:rsidR="003C3D57" w:rsidRDefault="003C3D57" w:rsidP="003C3D57">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0122426" w14:textId="77777777" w:rsidR="003C3D57" w:rsidRPr="005E1F72" w:rsidRDefault="003C3D57" w:rsidP="003C3D57">
      <w:pPr>
        <w:jc w:val="both"/>
        <w:rPr>
          <w:rFonts w:ascii="GHEA Grapalat" w:hAnsi="GHEA Grapalat"/>
          <w:sz w:val="22"/>
          <w:szCs w:val="22"/>
          <w:vertAlign w:val="superscript"/>
          <w:lang w:val="es-ES"/>
        </w:rPr>
      </w:pPr>
    </w:p>
    <w:p w14:paraId="430194DB" w14:textId="77777777" w:rsidR="003C3D57" w:rsidRPr="00E5270C" w:rsidRDefault="003C3D57" w:rsidP="003C3D57">
      <w:pPr>
        <w:pStyle w:val="ListParagraph"/>
        <w:numPr>
          <w:ilvl w:val="0"/>
          <w:numId w:val="50"/>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EB8613D" w14:textId="77777777" w:rsidR="003C3D57" w:rsidRPr="005E1F72" w:rsidRDefault="003C3D57" w:rsidP="003C3D57">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7277262B" w14:textId="77777777" w:rsidR="003C3D57" w:rsidRPr="005E1F72" w:rsidRDefault="003C3D57" w:rsidP="003C3D57">
      <w:pPr>
        <w:jc w:val="both"/>
        <w:rPr>
          <w:rFonts w:ascii="GHEA Grapalat" w:hAnsi="GHEA Grapalat" w:cs="Sylfaen"/>
          <w:vertAlign w:val="superscript"/>
          <w:lang w:val="es-ES"/>
        </w:rPr>
      </w:pPr>
    </w:p>
    <w:p w14:paraId="6000249F" w14:textId="77777777" w:rsidR="003C3D57" w:rsidRPr="005E1F72" w:rsidRDefault="003C3D57" w:rsidP="003C3D57">
      <w:pPr>
        <w:jc w:val="both"/>
        <w:rPr>
          <w:rFonts w:ascii="GHEA Grapalat" w:hAnsi="GHEA Grapalat"/>
          <w:sz w:val="22"/>
          <w:szCs w:val="22"/>
          <w:u w:val="single"/>
          <w:lang w:val="es-ES"/>
        </w:rPr>
      </w:pPr>
    </w:p>
    <w:p w14:paraId="0089E246" w14:textId="77777777" w:rsidR="003C3D57" w:rsidRDefault="003C3D57" w:rsidP="003C3D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4BA4A3B" w14:textId="77777777" w:rsidR="003C3D57" w:rsidRDefault="003C3D57" w:rsidP="003C3D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9BE991E" w14:textId="77777777" w:rsidR="003C3D57" w:rsidRDefault="003C3D57" w:rsidP="003C3D57">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6004F77A" w14:textId="77777777" w:rsidR="003C3D57" w:rsidRDefault="003C3D57" w:rsidP="003C3D57">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3996EC85" w14:textId="77777777" w:rsidR="003C3D57" w:rsidRDefault="003C3D57" w:rsidP="003C3D57">
      <w:pPr>
        <w:jc w:val="both"/>
        <w:rPr>
          <w:rFonts w:ascii="GHEA Grapalat" w:hAnsi="GHEA Grapalat" w:cs="Sylfaen"/>
          <w:sz w:val="20"/>
          <w:szCs w:val="20"/>
          <w:lang w:val="es-ES"/>
        </w:rPr>
      </w:pPr>
    </w:p>
    <w:p w14:paraId="6DFC850D" w14:textId="65BDF642" w:rsidR="003C3D57" w:rsidRPr="00E5270C" w:rsidRDefault="003C3D57" w:rsidP="003C3D57">
      <w:pPr>
        <w:pStyle w:val="ListParagraph"/>
        <w:numPr>
          <w:ilvl w:val="0"/>
          <w:numId w:val="50"/>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w:t>
      </w:r>
      <w:r w:rsidR="00325623">
        <w:rPr>
          <w:rFonts w:ascii="GHEA Grapalat" w:hAnsi="GHEA Grapalat" w:cs="Sylfaen"/>
          <w:sz w:val="20"/>
          <w:szCs w:val="20"/>
          <w:lang w:val="es-ES"/>
        </w:rPr>
        <w:t>0</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0B8942A8" w14:textId="77777777" w:rsidR="003C3D57" w:rsidRPr="00513F14" w:rsidRDefault="003C3D57" w:rsidP="003C3D57">
      <w:pPr>
        <w:jc w:val="center"/>
        <w:rPr>
          <w:rFonts w:ascii="GHEA Grapalat" w:hAnsi="GHEA Grapalat" w:cs="GHEA Grapalat"/>
          <w:sz w:val="22"/>
          <w:szCs w:val="22"/>
          <w:lang w:val="es-ES"/>
        </w:rPr>
      </w:pPr>
    </w:p>
    <w:p w14:paraId="2BCECF1F" w14:textId="77777777" w:rsidR="003C3D57" w:rsidRDefault="003C3D57" w:rsidP="003C3D57">
      <w:pPr>
        <w:ind w:firstLine="709"/>
        <w:jc w:val="both"/>
        <w:rPr>
          <w:lang w:val="es-ES"/>
        </w:rPr>
      </w:pPr>
    </w:p>
    <w:p w14:paraId="37EC928F" w14:textId="77777777" w:rsidR="003C3D57" w:rsidRDefault="003C3D57" w:rsidP="003C3D57">
      <w:pPr>
        <w:ind w:firstLine="709"/>
        <w:jc w:val="both"/>
        <w:rPr>
          <w:lang w:val="es-ES"/>
        </w:rPr>
      </w:pPr>
    </w:p>
    <w:p w14:paraId="09BF3791" w14:textId="77777777" w:rsidR="003C3D57" w:rsidRDefault="003C3D57" w:rsidP="003C3D57">
      <w:pPr>
        <w:ind w:firstLine="709"/>
        <w:jc w:val="both"/>
        <w:rPr>
          <w:lang w:val="es-ES"/>
        </w:rPr>
      </w:pPr>
    </w:p>
    <w:p w14:paraId="07C37153" w14:textId="77777777" w:rsidR="003C3D57" w:rsidRDefault="003C3D57" w:rsidP="003C3D57">
      <w:pPr>
        <w:ind w:firstLine="709"/>
        <w:jc w:val="both"/>
        <w:rPr>
          <w:lang w:val="es-ES"/>
        </w:rPr>
      </w:pPr>
    </w:p>
    <w:p w14:paraId="6FDF20BE" w14:textId="77777777" w:rsidR="003C3D57" w:rsidRPr="009A5836" w:rsidRDefault="003C3D57" w:rsidP="003C3D57">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5DF7FD93" w14:textId="77777777" w:rsidR="003C3D57" w:rsidRDefault="003C3D57" w:rsidP="003C3D57">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0DC7E79E" w14:textId="77777777" w:rsidR="003C3D57" w:rsidRPr="009A5836" w:rsidRDefault="003C3D57" w:rsidP="003C3D57">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90D4B80" w14:textId="77777777" w:rsidR="003C3D57" w:rsidRPr="009A5836" w:rsidRDefault="003C3D57" w:rsidP="003C3D57">
      <w:pPr>
        <w:jc w:val="right"/>
        <w:rPr>
          <w:rFonts w:ascii="GHEA Grapalat" w:hAnsi="GHEA Grapalat"/>
          <w:sz w:val="20"/>
          <w:lang w:val="hy-AM"/>
        </w:rPr>
      </w:pPr>
      <w:r w:rsidRPr="009A5836">
        <w:rPr>
          <w:rFonts w:ascii="GHEA Grapalat" w:hAnsi="GHEA Grapalat"/>
          <w:sz w:val="20"/>
          <w:lang w:val="hy-AM"/>
        </w:rPr>
        <w:t xml:space="preserve">    </w:t>
      </w:r>
    </w:p>
    <w:p w14:paraId="1E1642B2" w14:textId="77777777" w:rsidR="003C3D57" w:rsidRDefault="003C3D57" w:rsidP="003C3D57">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57096E4B" w14:textId="77777777" w:rsidR="003C3D57" w:rsidRDefault="003C3D57" w:rsidP="003C3D57">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FD925F7" w14:textId="77777777" w:rsidR="003C3D57" w:rsidRDefault="003C3D57" w:rsidP="003C3D57">
      <w:pPr>
        <w:jc w:val="center"/>
        <w:rPr>
          <w:rFonts w:ascii="GHEA Grapalat" w:hAnsi="GHEA Grapalat" w:cs="Sylfaen"/>
          <w:sz w:val="16"/>
          <w:szCs w:val="16"/>
          <w:lang w:val="es-ES"/>
        </w:rPr>
      </w:pPr>
    </w:p>
    <w:p w14:paraId="68922BBA" w14:textId="77777777" w:rsidR="003C3D57" w:rsidRDefault="003C3D57" w:rsidP="003C3D57">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p>
    <w:p w14:paraId="083D5995" w14:textId="77777777" w:rsidR="003C3D57" w:rsidRPr="0093002B" w:rsidRDefault="003C3D57" w:rsidP="00785E88">
      <w:pPr>
        <w:tabs>
          <w:tab w:val="left" w:pos="360"/>
          <w:tab w:val="left" w:pos="540"/>
        </w:tabs>
        <w:jc w:val="center"/>
        <w:rPr>
          <w:rFonts w:ascii="Sylfaen" w:hAnsi="Sylfaen" w:cs="Sylfaen"/>
          <w:b/>
          <w:bCs/>
        </w:rPr>
      </w:pPr>
    </w:p>
    <w:sectPr w:rsidR="003C3D57" w:rsidRPr="0093002B"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74099" w14:textId="77777777" w:rsidR="004F1AF9" w:rsidRDefault="004F1AF9">
      <w:r>
        <w:separator/>
      </w:r>
    </w:p>
  </w:endnote>
  <w:endnote w:type="continuationSeparator" w:id="0">
    <w:p w14:paraId="1EF8EC3D" w14:textId="77777777" w:rsidR="004F1AF9" w:rsidRDefault="004F1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4F4F7" w14:textId="77777777" w:rsidR="004F1AF9" w:rsidRDefault="004F1AF9">
      <w:r>
        <w:separator/>
      </w:r>
    </w:p>
  </w:footnote>
  <w:footnote w:type="continuationSeparator" w:id="0">
    <w:p w14:paraId="36ADFF91" w14:textId="77777777" w:rsidR="004F1AF9" w:rsidRDefault="004F1AF9">
      <w:r>
        <w:continuationSeparator/>
      </w:r>
    </w:p>
  </w:footnote>
  <w:footnote w:id="1">
    <w:p w14:paraId="12D736CA" w14:textId="5CBDE1F3" w:rsidR="00CC1CD1" w:rsidRPr="00E2073B" w:rsidRDefault="00CC1CD1" w:rsidP="00CC1CD1">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w:t>
      </w:r>
      <w:r w:rsidR="00B702CA">
        <w:rPr>
          <w:rFonts w:ascii="GHEA Grapalat" w:hAnsi="GHEA Grapalat"/>
          <w:b/>
          <w:bCs/>
          <w:i/>
          <w:sz w:val="16"/>
          <w:szCs w:val="16"/>
          <w:lang w:val="af-ZA"/>
        </w:rPr>
        <w:t>բաց մրցույթ</w:t>
      </w:r>
      <w:r w:rsidRPr="00E2073B">
        <w:rPr>
          <w:rFonts w:ascii="GHEA Grapalat" w:hAnsi="GHEA Grapalat"/>
          <w:b/>
          <w:bCs/>
          <w:i/>
          <w:sz w:val="16"/>
          <w:szCs w:val="16"/>
          <w:lang w:val="af-ZA"/>
        </w:rPr>
        <w:t xml:space="preserve">»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655DAA0A" w14:textId="77777777" w:rsidR="00CC1CD1" w:rsidRPr="00375D38" w:rsidDel="009A5190" w:rsidRDefault="00CC1CD1" w:rsidP="00CC1CD1">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5551267C" w14:textId="77777777" w:rsidR="00CC1CD1" w:rsidRPr="00640568" w:rsidRDefault="00CC1CD1" w:rsidP="00CC1CD1">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253E4F9F" w14:textId="77777777" w:rsidR="00CC1CD1" w:rsidRPr="00146D17" w:rsidRDefault="00CC1CD1" w:rsidP="00CC1CD1">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628141CE"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13C65AC6"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3B9516BA" w14:textId="77777777" w:rsidR="00CC1CD1" w:rsidRPr="000A0DEB" w:rsidRDefault="00CC1CD1" w:rsidP="00CC1CD1">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3">
    <w:p w14:paraId="6195AB45" w14:textId="77777777" w:rsidR="00CC1CD1" w:rsidRPr="00951393" w:rsidRDefault="00CC1CD1" w:rsidP="00CC1CD1">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45D85DC4" w14:textId="77777777" w:rsidR="00CC1CD1" w:rsidRDefault="00CC1CD1" w:rsidP="00CC1CD1">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8921108" w14:textId="77777777" w:rsidR="00CC1CD1" w:rsidRDefault="00CC1CD1" w:rsidP="00CC1CD1">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36A417CE" w14:textId="77777777" w:rsidR="00CC1CD1" w:rsidRPr="005E2581" w:rsidRDefault="00CC1CD1" w:rsidP="00CC1CD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503200A4" w14:textId="77777777" w:rsidR="00CC1CD1" w:rsidRDefault="00CC1CD1" w:rsidP="00CC1CD1">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294F865F" w14:textId="77777777" w:rsidR="00CC1CD1" w:rsidRDefault="00CC1CD1" w:rsidP="00CC1CD1">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6AE2A87A" w14:textId="77777777" w:rsidR="00CC1CD1" w:rsidRPr="003053EF" w:rsidRDefault="00CC1CD1" w:rsidP="00CC1CD1">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4">
    <w:p w14:paraId="40F3B685" w14:textId="77777777" w:rsidR="006351A5" w:rsidRDefault="006351A5" w:rsidP="006351A5">
      <w:pPr>
        <w:pStyle w:val="FootnoteText"/>
        <w:jc w:val="both"/>
        <w:rPr>
          <w:del w:id="6" w:author="Sergey Shahnazaryan" w:date="2019-10-25T09:28:00Z"/>
        </w:rPr>
      </w:pPr>
      <w:r>
        <w:rPr>
          <w:vertAlign w:val="superscript"/>
          <w:lang w:val="en-US"/>
        </w:rPr>
        <w:t>7</w:t>
      </w:r>
      <w:r>
        <w:rPr>
          <w:rStyle w:val="FootnoteReference"/>
          <w:i/>
          <w:color w:val="FFFFFF"/>
        </w:rPr>
        <w:footnoteRef/>
      </w:r>
      <w:r>
        <w:t xml:space="preserve">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ապա</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առաջին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քայլով</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պետք</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Համակարգում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դաշտում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նախապես</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նշել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որոնց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համար</w:t>
      </w:r>
      <w:proofErr w:type="spellEnd"/>
      <w:r>
        <w:rPr>
          <w:rFonts w:ascii="GHEA Grapalat" w:hAnsi="GHEA Grapalat" w:cs="Sylfaen"/>
          <w:i/>
          <w:sz w:val="16"/>
          <w:szCs w:val="16"/>
        </w:rPr>
        <w:t xml:space="preserve"> </w:t>
      </w:r>
      <w:proofErr w:type="spellStart"/>
      <w:r>
        <w:rPr>
          <w:rFonts w:ascii="GHEA Grapalat" w:hAnsi="GHEA Grapalat" w:cs="Sylfaen"/>
          <w:i/>
          <w:sz w:val="16"/>
          <w:szCs w:val="16"/>
          <w:lang w:val="en-US"/>
        </w:rPr>
        <w:t>մ</w:t>
      </w:r>
      <w:r>
        <w:rPr>
          <w:rFonts w:ascii="GHEA Grapalat" w:hAnsi="GHEA Grapalat" w:cs="Sylfaen"/>
          <w:i/>
          <w:sz w:val="16"/>
          <w:szCs w:val="16"/>
        </w:rPr>
        <w:t>ասնակիցը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ներկայացնում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որից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հետո</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նոր</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միայն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լրացնել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մնացած</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դաշտերը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այլապես</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փաստաթղթերը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չեն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բացվի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գնահատման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ժամանակ</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w:t>
      </w:r>
    </w:p>
  </w:footnote>
  <w:footnote w:id="5">
    <w:p w14:paraId="59F2EF48" w14:textId="008B5067" w:rsidR="00C13D25" w:rsidRPr="00927C52" w:rsidRDefault="00C13D25"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2DAFD419" w14:textId="77777777" w:rsidR="007A68C0" w:rsidRPr="00C13D25" w:rsidRDefault="007A68C0" w:rsidP="007A68C0">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4D6883F8" w14:textId="77777777" w:rsidR="007A68C0" w:rsidRPr="00F41942" w:rsidRDefault="007A68C0" w:rsidP="007A68C0">
      <w:pPr>
        <w:pStyle w:val="FootnoteText"/>
        <w:rPr>
          <w:rFonts w:asciiTheme="minorHAnsi" w:hAnsiTheme="minorHAnsi"/>
          <w:lang w:val="hy-AM"/>
        </w:rPr>
      </w:pPr>
    </w:p>
  </w:footnote>
  <w:footnote w:id="7">
    <w:p w14:paraId="4A202C6D" w14:textId="339A2A31" w:rsidR="00C13D25" w:rsidRPr="000B5028" w:rsidRDefault="00C13D25" w:rsidP="000B5028">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8">
    <w:p w14:paraId="7819FD91" w14:textId="41D9CBDD" w:rsidR="00C13D25" w:rsidRPr="000B5028" w:rsidRDefault="00C13D25" w:rsidP="000B5028">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9">
    <w:p w14:paraId="6D8368A4" w14:textId="77777777" w:rsidR="00C13D25" w:rsidRPr="008826FF" w:rsidRDefault="00C13D25" w:rsidP="000B5028">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4C23927" w14:textId="1D47FB61" w:rsidR="00C13D25" w:rsidRPr="000B5028" w:rsidRDefault="00C13D25">
      <w:pPr>
        <w:pStyle w:val="FootnoteText"/>
        <w:rPr>
          <w:rFonts w:asciiTheme="minorHAnsi" w:hAnsiTheme="minorHAnsi"/>
          <w:lang w:val="hy-AM"/>
        </w:rPr>
      </w:pPr>
    </w:p>
  </w:footnote>
  <w:footnote w:id="10">
    <w:p w14:paraId="1AC19B9F" w14:textId="77777777" w:rsidR="006351A5" w:rsidRDefault="006351A5" w:rsidP="006351A5">
      <w:pPr>
        <w:pStyle w:val="FootnoteText"/>
        <w:rPr>
          <w:rFonts w:ascii="Sylfaen" w:hAnsi="Sylfaen"/>
          <w:lang w:val="hy-AM"/>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hy-AM"/>
        </w:rPr>
        <w:t>1 2</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w:t>
      </w:r>
    </w:p>
  </w:footnote>
  <w:footnote w:id="11">
    <w:p w14:paraId="0A3AED14" w14:textId="77777777" w:rsidR="00C13D25" w:rsidRPr="004B72E3" w:rsidRDefault="00C13D25"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C13D25" w:rsidRPr="004B72E3" w:rsidRDefault="00C13D25"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C13D25" w:rsidRPr="003D4668" w:rsidRDefault="00C13D25"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3F9987EC" w14:textId="77777777" w:rsidR="00C13D25" w:rsidRPr="009A7602"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C13D25" w:rsidRPr="003D4668" w:rsidRDefault="00C13D25">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3">
    <w:p w14:paraId="08682D21" w14:textId="77777777" w:rsidR="00C13D25" w:rsidRPr="00323606"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C13D25" w:rsidRPr="004242D7"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C13D25" w:rsidRPr="00323606"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C13D25" w:rsidRPr="003D4668" w:rsidRDefault="00C13D25">
      <w:pPr>
        <w:pStyle w:val="FootnoteText"/>
        <w:rPr>
          <w:rFonts w:asciiTheme="minorHAnsi" w:hAnsiTheme="minorHAnsi"/>
          <w:lang w:val="hy-AM"/>
        </w:rPr>
      </w:pPr>
    </w:p>
  </w:footnote>
  <w:footnote w:id="14">
    <w:p w14:paraId="300CC6A7" w14:textId="3BD8C2B3" w:rsidR="00C13D25" w:rsidRPr="00253CA8" w:rsidRDefault="00C13D25"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C13D25" w:rsidRPr="00BF639B" w:rsidRDefault="00C13D25">
      <w:pPr>
        <w:pStyle w:val="FootnoteText"/>
        <w:rPr>
          <w:rFonts w:asciiTheme="minorHAnsi" w:hAnsiTheme="minorHAnsi"/>
          <w:lang w:val="hy-AM"/>
        </w:rPr>
      </w:pPr>
    </w:p>
  </w:footnote>
  <w:footnote w:id="15">
    <w:p w14:paraId="464B7290" w14:textId="77777777" w:rsidR="008D74A0" w:rsidRPr="009A7602" w:rsidRDefault="008D74A0" w:rsidP="008D74A0">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16">
    <w:p w14:paraId="428C7309" w14:textId="5E49F249" w:rsidR="00C13D25" w:rsidRPr="00911A5F" w:rsidRDefault="00C13D25" w:rsidP="00911A5F">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7">
    <w:p w14:paraId="029645E3" w14:textId="5BAF1117" w:rsidR="00C13D25" w:rsidRPr="00DD4D99" w:rsidRDefault="00C13D25" w:rsidP="00413A58">
      <w:pPr>
        <w:pStyle w:val="FootnoteText"/>
        <w:jc w:val="both"/>
        <w:rPr>
          <w:rFonts w:ascii="GHEA Grapalat" w:hAnsi="GHEA Grapalat" w:cs="Sylfaen"/>
          <w:i/>
          <w:sz w:val="16"/>
          <w:szCs w:val="16"/>
          <w:lang w:val="hy-AM"/>
        </w:rPr>
      </w:pPr>
      <w:r>
        <w:rPr>
          <w:rStyle w:val="FootnoteReference"/>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8">
    <w:p w14:paraId="078C8E9B" w14:textId="77777777" w:rsidR="00B905FE" w:rsidRPr="001E7733" w:rsidRDefault="00B905FE" w:rsidP="00B905F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A44163">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է</w:t>
      </w:r>
      <w:r w:rsidRPr="001E7733">
        <w:rPr>
          <w:rFonts w:ascii="GHEA Grapalat" w:hAnsi="GHEA Grapalat"/>
          <w:i/>
          <w:sz w:val="16"/>
          <w:szCs w:val="16"/>
          <w:lang w:val="af-ZA"/>
        </w:rPr>
        <w:t xml:space="preserve"> </w:t>
      </w:r>
      <w:r w:rsidRPr="00A44163">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A44163">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A44163">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A44163">
        <w:rPr>
          <w:rFonts w:ascii="GHEA Grapalat" w:hAnsi="GHEA Grapalat"/>
          <w:i/>
          <w:sz w:val="16"/>
          <w:szCs w:val="16"/>
          <w:lang w:val="hy-AM"/>
        </w:rPr>
        <w:t>մինչև</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A44163">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հրապարակելը</w:t>
      </w:r>
      <w:r w:rsidRPr="00A65C38">
        <w:rPr>
          <w:rFonts w:ascii="GHEA Grapalat" w:hAnsi="GHEA Grapalat"/>
          <w:i/>
          <w:sz w:val="16"/>
          <w:szCs w:val="16"/>
          <w:lang w:val="hy-AM"/>
        </w:rPr>
        <w:t>:</w:t>
      </w:r>
    </w:p>
    <w:p w14:paraId="364772ED" w14:textId="77777777" w:rsidR="00B905FE" w:rsidRPr="0015088E" w:rsidRDefault="00B905FE" w:rsidP="00B905FE">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6E10C4CA" w14:textId="77777777" w:rsidR="00B905FE" w:rsidRPr="001E7733" w:rsidDel="00856FDE" w:rsidRDefault="00B905FE" w:rsidP="00B905FE">
      <w:pPr>
        <w:pStyle w:val="FootnoteText"/>
        <w:rPr>
          <w:del w:id="19" w:author="User" w:date="2019-05-26T09:57:00Z"/>
          <w:i/>
          <w:lang w:val="af-ZA"/>
        </w:rPr>
      </w:pPr>
    </w:p>
  </w:footnote>
  <w:footnote w:id="19">
    <w:p w14:paraId="2DA6AAAC" w14:textId="436155BC" w:rsidR="00C13D25" w:rsidRPr="00C07E00" w:rsidRDefault="00C13D25"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0">
    <w:p w14:paraId="15DF2ABD" w14:textId="10A3E1B6" w:rsidR="00C13D25" w:rsidRPr="002D5ECD" w:rsidRDefault="00C13D25"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C13D25" w:rsidRPr="00C07E00" w:rsidRDefault="00C13D25">
      <w:pPr>
        <w:pStyle w:val="FootnoteText"/>
        <w:rPr>
          <w:rFonts w:ascii="Sylfaen" w:hAnsi="Sylfaen"/>
        </w:rPr>
      </w:pPr>
    </w:p>
  </w:footnote>
  <w:footnote w:id="21">
    <w:p w14:paraId="0CF9C3A0" w14:textId="37D51F1F" w:rsidR="00C13D25" w:rsidRPr="00C07E00" w:rsidRDefault="00C13D25">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2">
    <w:p w14:paraId="03909C2D" w14:textId="77777777" w:rsidR="00C13D25" w:rsidRPr="004B2068" w:rsidRDefault="00C13D25"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C13D25" w:rsidRPr="002D5ECD" w:rsidRDefault="00C13D25" w:rsidP="00C07E00">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7B2FC0F" w14:textId="46A916D3" w:rsidR="00C13D25" w:rsidRPr="00C07E00" w:rsidRDefault="00C13D25">
      <w:pPr>
        <w:pStyle w:val="FootnoteText"/>
        <w:rPr>
          <w:rFonts w:ascii="Sylfaen" w:hAnsi="Sylfaen"/>
          <w:lang w:val="hy-AM"/>
        </w:rPr>
      </w:pPr>
    </w:p>
  </w:footnote>
  <w:footnote w:id="23">
    <w:p w14:paraId="577B7CC1" w14:textId="02FAA733" w:rsidR="00C13D25" w:rsidRPr="00C07E00" w:rsidRDefault="00C13D25">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4">
    <w:p w14:paraId="62A1594B" w14:textId="77777777" w:rsidR="00396814" w:rsidRPr="00C07E00" w:rsidRDefault="00396814" w:rsidP="00396814">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5">
    <w:p w14:paraId="4E6FFA10" w14:textId="67D2F14A" w:rsidR="00C13D25" w:rsidRPr="00C07E00" w:rsidRDefault="00C13D25">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6">
    <w:p w14:paraId="2B628E5C" w14:textId="77777777" w:rsidR="00AE51A3" w:rsidRDefault="00AE51A3" w:rsidP="00AE51A3">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27">
    <w:p w14:paraId="748C8B30" w14:textId="77777777" w:rsidR="00C959F1" w:rsidRPr="00180349" w:rsidRDefault="00C959F1" w:rsidP="00C959F1">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2952F2A"/>
    <w:multiLevelType w:val="hybridMultilevel"/>
    <w:tmpl w:val="48BC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691372"/>
    <w:multiLevelType w:val="hybridMultilevel"/>
    <w:tmpl w:val="E06AFDD4"/>
    <w:lvl w:ilvl="0" w:tplc="75C8FE1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7A2C36"/>
    <w:multiLevelType w:val="hybridMultilevel"/>
    <w:tmpl w:val="C8889F98"/>
    <w:lvl w:ilvl="0" w:tplc="1CD0DB96">
      <w:start w:val="1"/>
      <w:numFmt w:val="decimal"/>
      <w:lvlText w:val="%1."/>
      <w:lvlJc w:val="left"/>
      <w:pPr>
        <w:ind w:left="45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05E3A55"/>
    <w:multiLevelType w:val="hybridMultilevel"/>
    <w:tmpl w:val="0CBE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3D0305"/>
    <w:multiLevelType w:val="hybridMultilevel"/>
    <w:tmpl w:val="E62A6C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4" w15:restartNumberingAfterBreak="0">
    <w:nsid w:val="7DAE5DAB"/>
    <w:multiLevelType w:val="hybridMultilevel"/>
    <w:tmpl w:val="4C84E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59203803">
    <w:abstractNumId w:val="31"/>
  </w:num>
  <w:num w:numId="2" w16cid:durableId="1136490217">
    <w:abstractNumId w:val="9"/>
  </w:num>
  <w:num w:numId="3" w16cid:durableId="1163740162">
    <w:abstractNumId w:val="28"/>
  </w:num>
  <w:num w:numId="4" w16cid:durableId="1121536804">
    <w:abstractNumId w:val="24"/>
  </w:num>
  <w:num w:numId="5" w16cid:durableId="880023364">
    <w:abstractNumId w:val="34"/>
  </w:num>
  <w:num w:numId="6" w16cid:durableId="1409880832">
    <w:abstractNumId w:val="31"/>
    <w:lvlOverride w:ilvl="0">
      <w:startOverride w:val="1"/>
    </w:lvlOverride>
    <w:lvlOverride w:ilvl="1"/>
    <w:lvlOverride w:ilvl="2"/>
    <w:lvlOverride w:ilvl="3"/>
    <w:lvlOverride w:ilvl="4"/>
    <w:lvlOverride w:ilvl="5"/>
    <w:lvlOverride w:ilvl="6"/>
    <w:lvlOverride w:ilvl="7"/>
    <w:lvlOverride w:ilvl="8"/>
  </w:num>
  <w:num w:numId="7" w16cid:durableId="14757579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43036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2945022">
    <w:abstractNumId w:val="26"/>
  </w:num>
  <w:num w:numId="10" w16cid:durableId="252516256">
    <w:abstractNumId w:val="5"/>
  </w:num>
  <w:num w:numId="11" w16cid:durableId="291401096">
    <w:abstractNumId w:val="8"/>
  </w:num>
  <w:num w:numId="12" w16cid:durableId="632950462">
    <w:abstractNumId w:val="43"/>
  </w:num>
  <w:num w:numId="13" w16cid:durableId="1490904494">
    <w:abstractNumId w:val="38"/>
  </w:num>
  <w:num w:numId="14" w16cid:durableId="1061056395">
    <w:abstractNumId w:val="15"/>
  </w:num>
  <w:num w:numId="15" w16cid:durableId="54085228">
    <w:abstractNumId w:val="40"/>
  </w:num>
  <w:num w:numId="16" w16cid:durableId="650796311">
    <w:abstractNumId w:val="21"/>
  </w:num>
  <w:num w:numId="17" w16cid:durableId="1268318510">
    <w:abstractNumId w:val="6"/>
  </w:num>
  <w:num w:numId="18" w16cid:durableId="2044356213">
    <w:abstractNumId w:val="2"/>
  </w:num>
  <w:num w:numId="19" w16cid:durableId="41755284">
    <w:abstractNumId w:val="4"/>
  </w:num>
  <w:num w:numId="20" w16cid:durableId="51005081">
    <w:abstractNumId w:val="3"/>
  </w:num>
  <w:num w:numId="21" w16cid:durableId="1745301889">
    <w:abstractNumId w:val="45"/>
  </w:num>
  <w:num w:numId="22" w16cid:durableId="2082560296">
    <w:abstractNumId w:val="42"/>
  </w:num>
  <w:num w:numId="23" w16cid:durableId="1000767173">
    <w:abstractNumId w:val="32"/>
  </w:num>
  <w:num w:numId="24" w16cid:durableId="741366000">
    <w:abstractNumId w:val="0"/>
  </w:num>
  <w:num w:numId="25" w16cid:durableId="1305817805">
    <w:abstractNumId w:val="19"/>
  </w:num>
  <w:num w:numId="26" w16cid:durableId="81687919">
    <w:abstractNumId w:val="25"/>
  </w:num>
  <w:num w:numId="27" w16cid:durableId="1784499844">
    <w:abstractNumId w:val="30"/>
  </w:num>
  <w:num w:numId="28" w16cid:durableId="1243878996">
    <w:abstractNumId w:val="13"/>
  </w:num>
  <w:num w:numId="29" w16cid:durableId="1707944178">
    <w:abstractNumId w:val="10"/>
  </w:num>
  <w:num w:numId="30" w16cid:durableId="1402601948">
    <w:abstractNumId w:val="18"/>
  </w:num>
  <w:num w:numId="31" w16cid:durableId="1419905097">
    <w:abstractNumId w:val="29"/>
  </w:num>
  <w:num w:numId="32" w16cid:durableId="1480196683">
    <w:abstractNumId w:val="35"/>
  </w:num>
  <w:num w:numId="33" w16cid:durableId="1998725251">
    <w:abstractNumId w:val="14"/>
  </w:num>
  <w:num w:numId="34" w16cid:durableId="1978873721">
    <w:abstractNumId w:val="36"/>
  </w:num>
  <w:num w:numId="35" w16cid:durableId="1376006446">
    <w:abstractNumId w:val="22"/>
  </w:num>
  <w:num w:numId="36" w16cid:durableId="2031758186">
    <w:abstractNumId w:val="20"/>
  </w:num>
  <w:num w:numId="37" w16cid:durableId="906568383">
    <w:abstractNumId w:val="7"/>
  </w:num>
  <w:num w:numId="38" w16cid:durableId="942880506">
    <w:abstractNumId w:val="41"/>
  </w:num>
  <w:num w:numId="39" w16cid:durableId="1101141859">
    <w:abstractNumId w:val="11"/>
  </w:num>
  <w:num w:numId="40" w16cid:durableId="1861240495">
    <w:abstractNumId w:val="16"/>
  </w:num>
  <w:num w:numId="41" w16cid:durableId="1539396450">
    <w:abstractNumId w:val="17"/>
  </w:num>
  <w:num w:numId="42" w16cid:durableId="744301935">
    <w:abstractNumId w:val="39"/>
  </w:num>
  <w:num w:numId="43" w16cid:durableId="1599557747">
    <w:abstractNumId w:val="33"/>
  </w:num>
  <w:num w:numId="44" w16cid:durableId="173766140">
    <w:abstractNumId w:val="44"/>
  </w:num>
  <w:num w:numId="45" w16cid:durableId="783109619">
    <w:abstractNumId w:val="1"/>
  </w:num>
  <w:num w:numId="46" w16cid:durableId="154698315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883383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11897101">
    <w:abstractNumId w:val="27"/>
  </w:num>
  <w:num w:numId="49" w16cid:durableId="5202388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036304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473"/>
    <w:rsid w:val="000016BB"/>
    <w:rsid w:val="000018AF"/>
    <w:rsid w:val="00001DDB"/>
    <w:rsid w:val="00002A81"/>
    <w:rsid w:val="00002C23"/>
    <w:rsid w:val="000031E3"/>
    <w:rsid w:val="000033BC"/>
    <w:rsid w:val="00003DF0"/>
    <w:rsid w:val="0000508A"/>
    <w:rsid w:val="000058CF"/>
    <w:rsid w:val="00005D30"/>
    <w:rsid w:val="0000625D"/>
    <w:rsid w:val="000076A1"/>
    <w:rsid w:val="0000776B"/>
    <w:rsid w:val="00012347"/>
    <w:rsid w:val="00012E2C"/>
    <w:rsid w:val="00013093"/>
    <w:rsid w:val="000132F3"/>
    <w:rsid w:val="00013C24"/>
    <w:rsid w:val="000143C5"/>
    <w:rsid w:val="00014775"/>
    <w:rsid w:val="000149F3"/>
    <w:rsid w:val="00014E5C"/>
    <w:rsid w:val="00017484"/>
    <w:rsid w:val="000206DA"/>
    <w:rsid w:val="00020C83"/>
    <w:rsid w:val="000212A8"/>
    <w:rsid w:val="0002149F"/>
    <w:rsid w:val="00021831"/>
    <w:rsid w:val="00021C2E"/>
    <w:rsid w:val="00021C9D"/>
    <w:rsid w:val="00021FC2"/>
    <w:rsid w:val="00023384"/>
    <w:rsid w:val="000238FE"/>
    <w:rsid w:val="000246E6"/>
    <w:rsid w:val="00024FD9"/>
    <w:rsid w:val="00025353"/>
    <w:rsid w:val="00026351"/>
    <w:rsid w:val="000265BD"/>
    <w:rsid w:val="00026681"/>
    <w:rsid w:val="000275BF"/>
    <w:rsid w:val="00030D40"/>
    <w:rsid w:val="00030E9D"/>
    <w:rsid w:val="000312D9"/>
    <w:rsid w:val="000313A6"/>
    <w:rsid w:val="0003302F"/>
    <w:rsid w:val="000330A3"/>
    <w:rsid w:val="00033946"/>
    <w:rsid w:val="00033B20"/>
    <w:rsid w:val="0003466E"/>
    <w:rsid w:val="00034CED"/>
    <w:rsid w:val="000356CC"/>
    <w:rsid w:val="000378EB"/>
    <w:rsid w:val="00037DDE"/>
    <w:rsid w:val="000408D8"/>
    <w:rsid w:val="000430C9"/>
    <w:rsid w:val="0004323B"/>
    <w:rsid w:val="0004387F"/>
    <w:rsid w:val="000452FA"/>
    <w:rsid w:val="00045603"/>
    <w:rsid w:val="00045D14"/>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83C"/>
    <w:rsid w:val="00057DB1"/>
    <w:rsid w:val="0006003D"/>
    <w:rsid w:val="000604CF"/>
    <w:rsid w:val="00060FB1"/>
    <w:rsid w:val="0006220B"/>
    <w:rsid w:val="0006311D"/>
    <w:rsid w:val="000641F5"/>
    <w:rsid w:val="000658AB"/>
    <w:rsid w:val="00065C3B"/>
    <w:rsid w:val="000677B2"/>
    <w:rsid w:val="000704B9"/>
    <w:rsid w:val="00070DBB"/>
    <w:rsid w:val="00071D1C"/>
    <w:rsid w:val="00072A26"/>
    <w:rsid w:val="00072A83"/>
    <w:rsid w:val="00072E84"/>
    <w:rsid w:val="00073430"/>
    <w:rsid w:val="000735B0"/>
    <w:rsid w:val="00073A04"/>
    <w:rsid w:val="00073A09"/>
    <w:rsid w:val="00073E90"/>
    <w:rsid w:val="00074248"/>
    <w:rsid w:val="00075997"/>
    <w:rsid w:val="00076F99"/>
    <w:rsid w:val="00077062"/>
    <w:rsid w:val="00077BB9"/>
    <w:rsid w:val="00080959"/>
    <w:rsid w:val="00080BBF"/>
    <w:rsid w:val="00080C4E"/>
    <w:rsid w:val="00080E73"/>
    <w:rsid w:val="000812F9"/>
    <w:rsid w:val="000822C1"/>
    <w:rsid w:val="00082ADC"/>
    <w:rsid w:val="00082DE0"/>
    <w:rsid w:val="00082E96"/>
    <w:rsid w:val="000831B3"/>
    <w:rsid w:val="000834A2"/>
    <w:rsid w:val="00083558"/>
    <w:rsid w:val="000845F6"/>
    <w:rsid w:val="00084E87"/>
    <w:rsid w:val="000854D8"/>
    <w:rsid w:val="00085931"/>
    <w:rsid w:val="00086330"/>
    <w:rsid w:val="000878DB"/>
    <w:rsid w:val="00087A30"/>
    <w:rsid w:val="00090A7B"/>
    <w:rsid w:val="000911CA"/>
    <w:rsid w:val="0009164D"/>
    <w:rsid w:val="00091EBC"/>
    <w:rsid w:val="00091F65"/>
    <w:rsid w:val="00092D0A"/>
    <w:rsid w:val="0009380C"/>
    <w:rsid w:val="0009449B"/>
    <w:rsid w:val="000946A3"/>
    <w:rsid w:val="000952D8"/>
    <w:rsid w:val="0009549B"/>
    <w:rsid w:val="00095BC6"/>
    <w:rsid w:val="00095EB1"/>
    <w:rsid w:val="00096865"/>
    <w:rsid w:val="000973A2"/>
    <w:rsid w:val="00097DE8"/>
    <w:rsid w:val="000A002C"/>
    <w:rsid w:val="000A025B"/>
    <w:rsid w:val="000A08B6"/>
    <w:rsid w:val="000A0DEB"/>
    <w:rsid w:val="000A21A5"/>
    <w:rsid w:val="000A2C81"/>
    <w:rsid w:val="000A3471"/>
    <w:rsid w:val="000A37CE"/>
    <w:rsid w:val="000A534E"/>
    <w:rsid w:val="000A58EC"/>
    <w:rsid w:val="000A5B16"/>
    <w:rsid w:val="000A6B75"/>
    <w:rsid w:val="000A6EFF"/>
    <w:rsid w:val="000A72AD"/>
    <w:rsid w:val="000A7528"/>
    <w:rsid w:val="000B033F"/>
    <w:rsid w:val="000B1088"/>
    <w:rsid w:val="000B259E"/>
    <w:rsid w:val="000B5028"/>
    <w:rsid w:val="000B5AE5"/>
    <w:rsid w:val="000B5D64"/>
    <w:rsid w:val="000B65C4"/>
    <w:rsid w:val="000B700B"/>
    <w:rsid w:val="000B7641"/>
    <w:rsid w:val="000B7C54"/>
    <w:rsid w:val="000C0396"/>
    <w:rsid w:val="000C062F"/>
    <w:rsid w:val="000C0A9D"/>
    <w:rsid w:val="000C0D78"/>
    <w:rsid w:val="000C12A6"/>
    <w:rsid w:val="000C165F"/>
    <w:rsid w:val="000C36C6"/>
    <w:rsid w:val="000C4D72"/>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4C3B"/>
    <w:rsid w:val="000D52A5"/>
    <w:rsid w:val="000D5766"/>
    <w:rsid w:val="000D590A"/>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0FF2"/>
    <w:rsid w:val="000F109E"/>
    <w:rsid w:val="000F15C2"/>
    <w:rsid w:val="000F332D"/>
    <w:rsid w:val="000F338E"/>
    <w:rsid w:val="000F3939"/>
    <w:rsid w:val="000F3B31"/>
    <w:rsid w:val="000F3D76"/>
    <w:rsid w:val="000F494F"/>
    <w:rsid w:val="000F4B86"/>
    <w:rsid w:val="000F4D7B"/>
    <w:rsid w:val="000F5032"/>
    <w:rsid w:val="000F5900"/>
    <w:rsid w:val="000F660D"/>
    <w:rsid w:val="000F6DB4"/>
    <w:rsid w:val="000F6E48"/>
    <w:rsid w:val="000F7026"/>
    <w:rsid w:val="000F74C4"/>
    <w:rsid w:val="000F76EC"/>
    <w:rsid w:val="000F7AE0"/>
    <w:rsid w:val="000F7B12"/>
    <w:rsid w:val="0010050E"/>
    <w:rsid w:val="00101445"/>
    <w:rsid w:val="001016D4"/>
    <w:rsid w:val="00101A56"/>
    <w:rsid w:val="00101C9A"/>
    <w:rsid w:val="00101F06"/>
    <w:rsid w:val="0010227A"/>
    <w:rsid w:val="00102291"/>
    <w:rsid w:val="0010235D"/>
    <w:rsid w:val="0010316E"/>
    <w:rsid w:val="0010323D"/>
    <w:rsid w:val="00103B50"/>
    <w:rsid w:val="00103DEE"/>
    <w:rsid w:val="00104861"/>
    <w:rsid w:val="00105331"/>
    <w:rsid w:val="00106365"/>
    <w:rsid w:val="00106D44"/>
    <w:rsid w:val="00106DEE"/>
    <w:rsid w:val="00106F3B"/>
    <w:rsid w:val="00107D79"/>
    <w:rsid w:val="00110D13"/>
    <w:rsid w:val="00111094"/>
    <w:rsid w:val="00113615"/>
    <w:rsid w:val="00113F0D"/>
    <w:rsid w:val="00115905"/>
    <w:rsid w:val="001159FA"/>
    <w:rsid w:val="0011611E"/>
    <w:rsid w:val="00116E47"/>
    <w:rsid w:val="00117020"/>
    <w:rsid w:val="00117328"/>
    <w:rsid w:val="00117964"/>
    <w:rsid w:val="00117DAA"/>
    <w:rsid w:val="00121AA7"/>
    <w:rsid w:val="00121DAB"/>
    <w:rsid w:val="0012354B"/>
    <w:rsid w:val="001242C4"/>
    <w:rsid w:val="00124461"/>
    <w:rsid w:val="00124913"/>
    <w:rsid w:val="001276C9"/>
    <w:rsid w:val="00130202"/>
    <w:rsid w:val="001305C6"/>
    <w:rsid w:val="00130EDD"/>
    <w:rsid w:val="0013115A"/>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5EC"/>
    <w:rsid w:val="0014472E"/>
    <w:rsid w:val="00144A19"/>
    <w:rsid w:val="00144F73"/>
    <w:rsid w:val="00145342"/>
    <w:rsid w:val="0014555E"/>
    <w:rsid w:val="001458D6"/>
    <w:rsid w:val="00145ACF"/>
    <w:rsid w:val="00145CC3"/>
    <w:rsid w:val="00146D17"/>
    <w:rsid w:val="00147CD0"/>
    <w:rsid w:val="00147F14"/>
    <w:rsid w:val="00150CBE"/>
    <w:rsid w:val="001514D1"/>
    <w:rsid w:val="001515DE"/>
    <w:rsid w:val="001522CE"/>
    <w:rsid w:val="00152564"/>
    <w:rsid w:val="00152908"/>
    <w:rsid w:val="00153A85"/>
    <w:rsid w:val="00153C87"/>
    <w:rsid w:val="00153F3F"/>
    <w:rsid w:val="00155173"/>
    <w:rsid w:val="001557AE"/>
    <w:rsid w:val="0015583C"/>
    <w:rsid w:val="0015589E"/>
    <w:rsid w:val="00155C35"/>
    <w:rsid w:val="001561A5"/>
    <w:rsid w:val="001561BB"/>
    <w:rsid w:val="001578A1"/>
    <w:rsid w:val="001578D4"/>
    <w:rsid w:val="00157D56"/>
    <w:rsid w:val="001600FF"/>
    <w:rsid w:val="0016055A"/>
    <w:rsid w:val="001609F6"/>
    <w:rsid w:val="00160AE4"/>
    <w:rsid w:val="00160BB4"/>
    <w:rsid w:val="0016111C"/>
    <w:rsid w:val="00161428"/>
    <w:rsid w:val="0016192F"/>
    <w:rsid w:val="00161FE4"/>
    <w:rsid w:val="001635B8"/>
    <w:rsid w:val="00164BBC"/>
    <w:rsid w:val="00164F74"/>
    <w:rsid w:val="0016519F"/>
    <w:rsid w:val="0016559E"/>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932"/>
    <w:rsid w:val="00191D5F"/>
    <w:rsid w:val="00192606"/>
    <w:rsid w:val="00192A1F"/>
    <w:rsid w:val="001932A7"/>
    <w:rsid w:val="001937E9"/>
    <w:rsid w:val="00193871"/>
    <w:rsid w:val="0019419E"/>
    <w:rsid w:val="00194598"/>
    <w:rsid w:val="00194DBD"/>
    <w:rsid w:val="00195835"/>
    <w:rsid w:val="00195F24"/>
    <w:rsid w:val="00196487"/>
    <w:rsid w:val="001A23A6"/>
    <w:rsid w:val="001A2579"/>
    <w:rsid w:val="001A26D0"/>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3A2D"/>
    <w:rsid w:val="001B45A9"/>
    <w:rsid w:val="001B478E"/>
    <w:rsid w:val="001B523A"/>
    <w:rsid w:val="001B54B5"/>
    <w:rsid w:val="001B6056"/>
    <w:rsid w:val="001B6591"/>
    <w:rsid w:val="001B6FCF"/>
    <w:rsid w:val="001B715E"/>
    <w:rsid w:val="001B7698"/>
    <w:rsid w:val="001C07C6"/>
    <w:rsid w:val="001C0849"/>
    <w:rsid w:val="001C0B2D"/>
    <w:rsid w:val="001C1239"/>
    <w:rsid w:val="001C14B7"/>
    <w:rsid w:val="001C1CEB"/>
    <w:rsid w:val="001C2754"/>
    <w:rsid w:val="001C2F9F"/>
    <w:rsid w:val="001C336A"/>
    <w:rsid w:val="001C3D83"/>
    <w:rsid w:val="001C3F6C"/>
    <w:rsid w:val="001C7125"/>
    <w:rsid w:val="001C76F7"/>
    <w:rsid w:val="001C7C1A"/>
    <w:rsid w:val="001D1139"/>
    <w:rsid w:val="001D1376"/>
    <w:rsid w:val="001D1D00"/>
    <w:rsid w:val="001D2D62"/>
    <w:rsid w:val="001D39E3"/>
    <w:rsid w:val="001D3E65"/>
    <w:rsid w:val="001D3F8B"/>
    <w:rsid w:val="001D49EB"/>
    <w:rsid w:val="001D5FF7"/>
    <w:rsid w:val="001D6531"/>
    <w:rsid w:val="001D68EF"/>
    <w:rsid w:val="001D7228"/>
    <w:rsid w:val="001D74FA"/>
    <w:rsid w:val="001D78C5"/>
    <w:rsid w:val="001E0216"/>
    <w:rsid w:val="001E0CEE"/>
    <w:rsid w:val="001E17BA"/>
    <w:rsid w:val="001E2794"/>
    <w:rsid w:val="001E2814"/>
    <w:rsid w:val="001E4E67"/>
    <w:rsid w:val="001E52DB"/>
    <w:rsid w:val="001E55B2"/>
    <w:rsid w:val="001E5866"/>
    <w:rsid w:val="001E7733"/>
    <w:rsid w:val="001F0335"/>
    <w:rsid w:val="001F0371"/>
    <w:rsid w:val="001F0879"/>
    <w:rsid w:val="001F1DF0"/>
    <w:rsid w:val="001F3237"/>
    <w:rsid w:val="001F386B"/>
    <w:rsid w:val="001F41C4"/>
    <w:rsid w:val="001F5786"/>
    <w:rsid w:val="001F5BA6"/>
    <w:rsid w:val="001F5FDE"/>
    <w:rsid w:val="001F6578"/>
    <w:rsid w:val="001F760C"/>
    <w:rsid w:val="00201683"/>
    <w:rsid w:val="002017CB"/>
    <w:rsid w:val="00201DA0"/>
    <w:rsid w:val="00201F2E"/>
    <w:rsid w:val="00202F4D"/>
    <w:rsid w:val="002032CE"/>
    <w:rsid w:val="00203917"/>
    <w:rsid w:val="002039C5"/>
    <w:rsid w:val="00204B03"/>
    <w:rsid w:val="00204E53"/>
    <w:rsid w:val="002055C9"/>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6093"/>
    <w:rsid w:val="00217710"/>
    <w:rsid w:val="00217BA8"/>
    <w:rsid w:val="00220491"/>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B38"/>
    <w:rsid w:val="00227C9F"/>
    <w:rsid w:val="00230356"/>
    <w:rsid w:val="00230B12"/>
    <w:rsid w:val="00230C8F"/>
    <w:rsid w:val="0023181C"/>
    <w:rsid w:val="00231E2D"/>
    <w:rsid w:val="00233035"/>
    <w:rsid w:val="0023354E"/>
    <w:rsid w:val="00233EB5"/>
    <w:rsid w:val="002349DC"/>
    <w:rsid w:val="0023571C"/>
    <w:rsid w:val="00235CC1"/>
    <w:rsid w:val="00236B75"/>
    <w:rsid w:val="0024027D"/>
    <w:rsid w:val="00240289"/>
    <w:rsid w:val="0024041A"/>
    <w:rsid w:val="00240B4B"/>
    <w:rsid w:val="0024186B"/>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4F26"/>
    <w:rsid w:val="002559B9"/>
    <w:rsid w:val="00255BEC"/>
    <w:rsid w:val="00257773"/>
    <w:rsid w:val="00260569"/>
    <w:rsid w:val="00260E64"/>
    <w:rsid w:val="00261272"/>
    <w:rsid w:val="0026158D"/>
    <w:rsid w:val="00262109"/>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280"/>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0E9"/>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C54"/>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C71"/>
    <w:rsid w:val="002C4DBF"/>
    <w:rsid w:val="002C623B"/>
    <w:rsid w:val="002C6CF7"/>
    <w:rsid w:val="002C7037"/>
    <w:rsid w:val="002C7930"/>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E0181"/>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383F"/>
    <w:rsid w:val="002F4AE5"/>
    <w:rsid w:val="002F6164"/>
    <w:rsid w:val="002F6FA0"/>
    <w:rsid w:val="002F6FD9"/>
    <w:rsid w:val="002F7A7E"/>
    <w:rsid w:val="00301113"/>
    <w:rsid w:val="00301193"/>
    <w:rsid w:val="0030129D"/>
    <w:rsid w:val="00302BAD"/>
    <w:rsid w:val="00302BCB"/>
    <w:rsid w:val="00302E66"/>
    <w:rsid w:val="00303732"/>
    <w:rsid w:val="003041A8"/>
    <w:rsid w:val="00304436"/>
    <w:rsid w:val="00304D64"/>
    <w:rsid w:val="003053EF"/>
    <w:rsid w:val="0030585E"/>
    <w:rsid w:val="00305A9C"/>
    <w:rsid w:val="00305E59"/>
    <w:rsid w:val="00305F6D"/>
    <w:rsid w:val="003064D4"/>
    <w:rsid w:val="0030675A"/>
    <w:rsid w:val="00306A3B"/>
    <w:rsid w:val="00306A4D"/>
    <w:rsid w:val="00307F3C"/>
    <w:rsid w:val="003101E4"/>
    <w:rsid w:val="00310A82"/>
    <w:rsid w:val="00310B6E"/>
    <w:rsid w:val="00310ED2"/>
    <w:rsid w:val="00311076"/>
    <w:rsid w:val="0031397A"/>
    <w:rsid w:val="003141B6"/>
    <w:rsid w:val="00316381"/>
    <w:rsid w:val="003169A4"/>
    <w:rsid w:val="0032071C"/>
    <w:rsid w:val="00321A56"/>
    <w:rsid w:val="00321B20"/>
    <w:rsid w:val="00323606"/>
    <w:rsid w:val="00323822"/>
    <w:rsid w:val="00323B33"/>
    <w:rsid w:val="00324445"/>
    <w:rsid w:val="00324490"/>
    <w:rsid w:val="00325546"/>
    <w:rsid w:val="00325623"/>
    <w:rsid w:val="003257F0"/>
    <w:rsid w:val="003259C5"/>
    <w:rsid w:val="00325CC0"/>
    <w:rsid w:val="00326129"/>
    <w:rsid w:val="00326507"/>
    <w:rsid w:val="00327373"/>
    <w:rsid w:val="00327436"/>
    <w:rsid w:val="003275D4"/>
    <w:rsid w:val="00330B04"/>
    <w:rsid w:val="00333314"/>
    <w:rsid w:val="00333347"/>
    <w:rsid w:val="0033399B"/>
    <w:rsid w:val="003343B0"/>
    <w:rsid w:val="00334564"/>
    <w:rsid w:val="00334B2F"/>
    <w:rsid w:val="00334BF4"/>
    <w:rsid w:val="00334EE6"/>
    <w:rsid w:val="0033571F"/>
    <w:rsid w:val="00335C2A"/>
    <w:rsid w:val="00336F9A"/>
    <w:rsid w:val="00340083"/>
    <w:rsid w:val="003414F9"/>
    <w:rsid w:val="00341A74"/>
    <w:rsid w:val="00341D7A"/>
    <w:rsid w:val="00341ED4"/>
    <w:rsid w:val="00341FBB"/>
    <w:rsid w:val="003427DF"/>
    <w:rsid w:val="003436A5"/>
    <w:rsid w:val="00344E64"/>
    <w:rsid w:val="00345909"/>
    <w:rsid w:val="003468B8"/>
    <w:rsid w:val="00347499"/>
    <w:rsid w:val="0034777A"/>
    <w:rsid w:val="00350018"/>
    <w:rsid w:val="003500D1"/>
    <w:rsid w:val="003507D7"/>
    <w:rsid w:val="00350C85"/>
    <w:rsid w:val="00352DB8"/>
    <w:rsid w:val="0035358D"/>
    <w:rsid w:val="00353890"/>
    <w:rsid w:val="00354D13"/>
    <w:rsid w:val="003554B2"/>
    <w:rsid w:val="00355533"/>
    <w:rsid w:val="0035555B"/>
    <w:rsid w:val="003572A0"/>
    <w:rsid w:val="003579A2"/>
    <w:rsid w:val="003579C1"/>
    <w:rsid w:val="00357A33"/>
    <w:rsid w:val="00357AA2"/>
    <w:rsid w:val="00357D48"/>
    <w:rsid w:val="00357E1B"/>
    <w:rsid w:val="00361308"/>
    <w:rsid w:val="00361E94"/>
    <w:rsid w:val="00362238"/>
    <w:rsid w:val="0036230B"/>
    <w:rsid w:val="00363298"/>
    <w:rsid w:val="00363335"/>
    <w:rsid w:val="00363377"/>
    <w:rsid w:val="00363627"/>
    <w:rsid w:val="00363E98"/>
    <w:rsid w:val="00364E7A"/>
    <w:rsid w:val="003650C5"/>
    <w:rsid w:val="00365FCC"/>
    <w:rsid w:val="003675B2"/>
    <w:rsid w:val="00370ECD"/>
    <w:rsid w:val="003712FA"/>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1CE8"/>
    <w:rsid w:val="00381EFF"/>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814"/>
    <w:rsid w:val="00396D60"/>
    <w:rsid w:val="003972CC"/>
    <w:rsid w:val="003976C2"/>
    <w:rsid w:val="00397C57"/>
    <w:rsid w:val="00397DC0"/>
    <w:rsid w:val="003A029F"/>
    <w:rsid w:val="003A0A31"/>
    <w:rsid w:val="003A0BF1"/>
    <w:rsid w:val="003A145D"/>
    <w:rsid w:val="003A2AA2"/>
    <w:rsid w:val="003A2BE0"/>
    <w:rsid w:val="003A377C"/>
    <w:rsid w:val="003A5049"/>
    <w:rsid w:val="003A5533"/>
    <w:rsid w:val="003A5600"/>
    <w:rsid w:val="003A57F0"/>
    <w:rsid w:val="003A62A4"/>
    <w:rsid w:val="003A645E"/>
    <w:rsid w:val="003A7A32"/>
    <w:rsid w:val="003A7CCB"/>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5A8"/>
    <w:rsid w:val="003C3660"/>
    <w:rsid w:val="003C3D57"/>
    <w:rsid w:val="003C3E7A"/>
    <w:rsid w:val="003C4576"/>
    <w:rsid w:val="003C53D4"/>
    <w:rsid w:val="003C5E16"/>
    <w:rsid w:val="003C66CF"/>
    <w:rsid w:val="003C6A92"/>
    <w:rsid w:val="003C6EE1"/>
    <w:rsid w:val="003C7160"/>
    <w:rsid w:val="003D0075"/>
    <w:rsid w:val="003D05C0"/>
    <w:rsid w:val="003D0940"/>
    <w:rsid w:val="003D0E03"/>
    <w:rsid w:val="003D14E9"/>
    <w:rsid w:val="003D1BB7"/>
    <w:rsid w:val="003D1CF4"/>
    <w:rsid w:val="003D1FE3"/>
    <w:rsid w:val="003D39F7"/>
    <w:rsid w:val="003D4374"/>
    <w:rsid w:val="003D4668"/>
    <w:rsid w:val="003D47A4"/>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6841"/>
    <w:rsid w:val="003E6971"/>
    <w:rsid w:val="003E7802"/>
    <w:rsid w:val="003E7941"/>
    <w:rsid w:val="003F1EEA"/>
    <w:rsid w:val="003F208A"/>
    <w:rsid w:val="003F264A"/>
    <w:rsid w:val="003F288F"/>
    <w:rsid w:val="003F300B"/>
    <w:rsid w:val="003F3613"/>
    <w:rsid w:val="003F3AD8"/>
    <w:rsid w:val="003F3AE8"/>
    <w:rsid w:val="003F4C5E"/>
    <w:rsid w:val="003F6855"/>
    <w:rsid w:val="003F6CF8"/>
    <w:rsid w:val="003F7B41"/>
    <w:rsid w:val="0040112D"/>
    <w:rsid w:val="004017CE"/>
    <w:rsid w:val="00401BA5"/>
    <w:rsid w:val="0040209E"/>
    <w:rsid w:val="004021AA"/>
    <w:rsid w:val="00402739"/>
    <w:rsid w:val="00402941"/>
    <w:rsid w:val="00402AD9"/>
    <w:rsid w:val="00402F27"/>
    <w:rsid w:val="00403109"/>
    <w:rsid w:val="00403A28"/>
    <w:rsid w:val="0040549C"/>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42F2"/>
    <w:rsid w:val="00414837"/>
    <w:rsid w:val="0041659E"/>
    <w:rsid w:val="00416C27"/>
    <w:rsid w:val="00416F1E"/>
    <w:rsid w:val="00417553"/>
    <w:rsid w:val="004175B6"/>
    <w:rsid w:val="00417B96"/>
    <w:rsid w:val="0042084B"/>
    <w:rsid w:val="004219B9"/>
    <w:rsid w:val="00421F49"/>
    <w:rsid w:val="004242D7"/>
    <w:rsid w:val="004250EA"/>
    <w:rsid w:val="00425C13"/>
    <w:rsid w:val="004261B6"/>
    <w:rsid w:val="0042693C"/>
    <w:rsid w:val="00427462"/>
    <w:rsid w:val="00427EAA"/>
    <w:rsid w:val="004300D9"/>
    <w:rsid w:val="004306D6"/>
    <w:rsid w:val="00431342"/>
    <w:rsid w:val="00431998"/>
    <w:rsid w:val="004320F2"/>
    <w:rsid w:val="00433F39"/>
    <w:rsid w:val="00434616"/>
    <w:rsid w:val="00434D1C"/>
    <w:rsid w:val="0043558D"/>
    <w:rsid w:val="004361D6"/>
    <w:rsid w:val="0043641B"/>
    <w:rsid w:val="00436DF8"/>
    <w:rsid w:val="00437CDB"/>
    <w:rsid w:val="00440390"/>
    <w:rsid w:val="00441C20"/>
    <w:rsid w:val="00441CC1"/>
    <w:rsid w:val="00441D04"/>
    <w:rsid w:val="0044314C"/>
    <w:rsid w:val="00443208"/>
    <w:rsid w:val="004434E9"/>
    <w:rsid w:val="00443B7A"/>
    <w:rsid w:val="00444069"/>
    <w:rsid w:val="004454D8"/>
    <w:rsid w:val="0044556F"/>
    <w:rsid w:val="0044660E"/>
    <w:rsid w:val="00447808"/>
    <w:rsid w:val="00447FFD"/>
    <w:rsid w:val="004504F0"/>
    <w:rsid w:val="004517E5"/>
    <w:rsid w:val="00452173"/>
    <w:rsid w:val="00452896"/>
    <w:rsid w:val="00453DAB"/>
    <w:rsid w:val="00454D73"/>
    <w:rsid w:val="0045525D"/>
    <w:rsid w:val="004553DE"/>
    <w:rsid w:val="004566B2"/>
    <w:rsid w:val="00457745"/>
    <w:rsid w:val="00457C65"/>
    <w:rsid w:val="00460310"/>
    <w:rsid w:val="00460CA5"/>
    <w:rsid w:val="0046188C"/>
    <w:rsid w:val="0046215E"/>
    <w:rsid w:val="0046273D"/>
    <w:rsid w:val="00463606"/>
    <w:rsid w:val="004636DA"/>
    <w:rsid w:val="00463808"/>
    <w:rsid w:val="004639BD"/>
    <w:rsid w:val="00463B0B"/>
    <w:rsid w:val="0046481A"/>
    <w:rsid w:val="004648BD"/>
    <w:rsid w:val="004649BA"/>
    <w:rsid w:val="00464BB8"/>
    <w:rsid w:val="00464D3A"/>
    <w:rsid w:val="00464DA7"/>
    <w:rsid w:val="0046522E"/>
    <w:rsid w:val="0046524B"/>
    <w:rsid w:val="0046586E"/>
    <w:rsid w:val="00465ED0"/>
    <w:rsid w:val="00466714"/>
    <w:rsid w:val="00466B13"/>
    <w:rsid w:val="00466BE6"/>
    <w:rsid w:val="004672FC"/>
    <w:rsid w:val="00467B47"/>
    <w:rsid w:val="00470B22"/>
    <w:rsid w:val="0047117B"/>
    <w:rsid w:val="00471249"/>
    <w:rsid w:val="00471867"/>
    <w:rsid w:val="004722BC"/>
    <w:rsid w:val="00472963"/>
    <w:rsid w:val="00472E68"/>
    <w:rsid w:val="00472FC0"/>
    <w:rsid w:val="00473CF5"/>
    <w:rsid w:val="004749BD"/>
    <w:rsid w:val="00474D2B"/>
    <w:rsid w:val="00475591"/>
    <w:rsid w:val="0047619C"/>
    <w:rsid w:val="00476579"/>
    <w:rsid w:val="00476A47"/>
    <w:rsid w:val="00480162"/>
    <w:rsid w:val="004813B3"/>
    <w:rsid w:val="004823CC"/>
    <w:rsid w:val="00483944"/>
    <w:rsid w:val="00483FD6"/>
    <w:rsid w:val="0048419C"/>
    <w:rsid w:val="00484FED"/>
    <w:rsid w:val="004859E2"/>
    <w:rsid w:val="00485EBD"/>
    <w:rsid w:val="00485F2A"/>
    <w:rsid w:val="004863E1"/>
    <w:rsid w:val="00486B55"/>
    <w:rsid w:val="004874EC"/>
    <w:rsid w:val="00491A74"/>
    <w:rsid w:val="0049223B"/>
    <w:rsid w:val="004924A6"/>
    <w:rsid w:val="004929E4"/>
    <w:rsid w:val="00493608"/>
    <w:rsid w:val="00493AF9"/>
    <w:rsid w:val="00496685"/>
    <w:rsid w:val="00496E18"/>
    <w:rsid w:val="004974D8"/>
    <w:rsid w:val="004A0765"/>
    <w:rsid w:val="004A1734"/>
    <w:rsid w:val="004A1C5D"/>
    <w:rsid w:val="004A1CC7"/>
    <w:rsid w:val="004A2D8F"/>
    <w:rsid w:val="004A3051"/>
    <w:rsid w:val="004A3E84"/>
    <w:rsid w:val="004A712A"/>
    <w:rsid w:val="004A7722"/>
    <w:rsid w:val="004B1B9E"/>
    <w:rsid w:val="004B2068"/>
    <w:rsid w:val="004B2363"/>
    <w:rsid w:val="004B28E1"/>
    <w:rsid w:val="004B2F56"/>
    <w:rsid w:val="004B35EC"/>
    <w:rsid w:val="004B3813"/>
    <w:rsid w:val="004B383E"/>
    <w:rsid w:val="004B4580"/>
    <w:rsid w:val="004B5316"/>
    <w:rsid w:val="004B5522"/>
    <w:rsid w:val="004B58A3"/>
    <w:rsid w:val="004B61C2"/>
    <w:rsid w:val="004B6D52"/>
    <w:rsid w:val="004B7101"/>
    <w:rsid w:val="004B715A"/>
    <w:rsid w:val="004B7B69"/>
    <w:rsid w:val="004B7C9F"/>
    <w:rsid w:val="004C090C"/>
    <w:rsid w:val="004C17D2"/>
    <w:rsid w:val="004C1D9B"/>
    <w:rsid w:val="004C217A"/>
    <w:rsid w:val="004C35CD"/>
    <w:rsid w:val="004C3803"/>
    <w:rsid w:val="004C4F9D"/>
    <w:rsid w:val="004C5CF3"/>
    <w:rsid w:val="004C77DB"/>
    <w:rsid w:val="004D0281"/>
    <w:rsid w:val="004D0AE2"/>
    <w:rsid w:val="004D1C32"/>
    <w:rsid w:val="004D1E87"/>
    <w:rsid w:val="004D2299"/>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3FBB"/>
    <w:rsid w:val="004E4706"/>
    <w:rsid w:val="004E515C"/>
    <w:rsid w:val="004E54F5"/>
    <w:rsid w:val="004E5843"/>
    <w:rsid w:val="004E5C58"/>
    <w:rsid w:val="004E68D5"/>
    <w:rsid w:val="004E6A12"/>
    <w:rsid w:val="004E6E9A"/>
    <w:rsid w:val="004F0116"/>
    <w:rsid w:val="004F09DA"/>
    <w:rsid w:val="004F1AF9"/>
    <w:rsid w:val="004F1DB0"/>
    <w:rsid w:val="004F2130"/>
    <w:rsid w:val="004F22A1"/>
    <w:rsid w:val="004F2639"/>
    <w:rsid w:val="004F2E2A"/>
    <w:rsid w:val="004F30DA"/>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A4B"/>
    <w:rsid w:val="00514B2A"/>
    <w:rsid w:val="0051520A"/>
    <w:rsid w:val="00515F82"/>
    <w:rsid w:val="005162B1"/>
    <w:rsid w:val="005167C7"/>
    <w:rsid w:val="00516DDC"/>
    <w:rsid w:val="005170F3"/>
    <w:rsid w:val="005200BD"/>
    <w:rsid w:val="00520BDB"/>
    <w:rsid w:val="005215E3"/>
    <w:rsid w:val="00521697"/>
    <w:rsid w:val="005216EB"/>
    <w:rsid w:val="00521DD4"/>
    <w:rsid w:val="00522D87"/>
    <w:rsid w:val="005230A8"/>
    <w:rsid w:val="00523563"/>
    <w:rsid w:val="005236FD"/>
    <w:rsid w:val="00524982"/>
    <w:rsid w:val="00524995"/>
    <w:rsid w:val="00524DDF"/>
    <w:rsid w:val="00524EFA"/>
    <w:rsid w:val="005250B5"/>
    <w:rsid w:val="0052546C"/>
    <w:rsid w:val="0052564F"/>
    <w:rsid w:val="00525BD2"/>
    <w:rsid w:val="00527158"/>
    <w:rsid w:val="00530C17"/>
    <w:rsid w:val="00530DA1"/>
    <w:rsid w:val="00530F97"/>
    <w:rsid w:val="00531ACC"/>
    <w:rsid w:val="00531AE5"/>
    <w:rsid w:val="0053262C"/>
    <w:rsid w:val="005326E7"/>
    <w:rsid w:val="00533489"/>
    <w:rsid w:val="00533989"/>
    <w:rsid w:val="00533C5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10F8"/>
    <w:rsid w:val="005422AF"/>
    <w:rsid w:val="00542491"/>
    <w:rsid w:val="00542CB0"/>
    <w:rsid w:val="00543250"/>
    <w:rsid w:val="00543262"/>
    <w:rsid w:val="0054449E"/>
    <w:rsid w:val="00544728"/>
    <w:rsid w:val="00544B52"/>
    <w:rsid w:val="005457B4"/>
    <w:rsid w:val="00545BDE"/>
    <w:rsid w:val="00545F4E"/>
    <w:rsid w:val="0054752B"/>
    <w:rsid w:val="00550BEC"/>
    <w:rsid w:val="005511C8"/>
    <w:rsid w:val="00551E52"/>
    <w:rsid w:val="005525A4"/>
    <w:rsid w:val="00552D6E"/>
    <w:rsid w:val="00553DFD"/>
    <w:rsid w:val="00556113"/>
    <w:rsid w:val="0055623A"/>
    <w:rsid w:val="005563D9"/>
    <w:rsid w:val="005577B1"/>
    <w:rsid w:val="00557E3D"/>
    <w:rsid w:val="00560733"/>
    <w:rsid w:val="00560961"/>
    <w:rsid w:val="00562EB1"/>
    <w:rsid w:val="00563192"/>
    <w:rsid w:val="00563247"/>
    <w:rsid w:val="0056331A"/>
    <w:rsid w:val="005639B0"/>
    <w:rsid w:val="00564DA4"/>
    <w:rsid w:val="00564FB7"/>
    <w:rsid w:val="00565307"/>
    <w:rsid w:val="0056625A"/>
    <w:rsid w:val="00567040"/>
    <w:rsid w:val="005670AA"/>
    <w:rsid w:val="005716B8"/>
    <w:rsid w:val="00571702"/>
    <w:rsid w:val="00571DA3"/>
    <w:rsid w:val="00571F29"/>
    <w:rsid w:val="00572E1F"/>
    <w:rsid w:val="005739AB"/>
    <w:rsid w:val="005746E8"/>
    <w:rsid w:val="0057526A"/>
    <w:rsid w:val="005754F7"/>
    <w:rsid w:val="00575C75"/>
    <w:rsid w:val="005765A3"/>
    <w:rsid w:val="005768BC"/>
    <w:rsid w:val="00576DE5"/>
    <w:rsid w:val="00576FCD"/>
    <w:rsid w:val="00577582"/>
    <w:rsid w:val="00581057"/>
    <w:rsid w:val="005812BE"/>
    <w:rsid w:val="00581D02"/>
    <w:rsid w:val="00581DC3"/>
    <w:rsid w:val="0058298C"/>
    <w:rsid w:val="00582FEB"/>
    <w:rsid w:val="00583092"/>
    <w:rsid w:val="00583117"/>
    <w:rsid w:val="005848A7"/>
    <w:rsid w:val="00584A70"/>
    <w:rsid w:val="00584E2E"/>
    <w:rsid w:val="005853D6"/>
    <w:rsid w:val="005856C5"/>
    <w:rsid w:val="00585DD4"/>
    <w:rsid w:val="00585E16"/>
    <w:rsid w:val="0058649C"/>
    <w:rsid w:val="00586CD2"/>
    <w:rsid w:val="00587072"/>
    <w:rsid w:val="0058707C"/>
    <w:rsid w:val="00587477"/>
    <w:rsid w:val="005900F2"/>
    <w:rsid w:val="00590578"/>
    <w:rsid w:val="005907C3"/>
    <w:rsid w:val="00591301"/>
    <w:rsid w:val="005918A4"/>
    <w:rsid w:val="00592A50"/>
    <w:rsid w:val="005939DE"/>
    <w:rsid w:val="0059404D"/>
    <w:rsid w:val="00594FEE"/>
    <w:rsid w:val="00595213"/>
    <w:rsid w:val="005953F4"/>
    <w:rsid w:val="00595CB1"/>
    <w:rsid w:val="00595CE3"/>
    <w:rsid w:val="005960B4"/>
    <w:rsid w:val="00596282"/>
    <w:rsid w:val="0059636E"/>
    <w:rsid w:val="005A1236"/>
    <w:rsid w:val="005A16C6"/>
    <w:rsid w:val="005A1D5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598A"/>
    <w:rsid w:val="005B6AB8"/>
    <w:rsid w:val="005B6B3E"/>
    <w:rsid w:val="005B7350"/>
    <w:rsid w:val="005C1C00"/>
    <w:rsid w:val="005C2865"/>
    <w:rsid w:val="005C4093"/>
    <w:rsid w:val="005C432A"/>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45"/>
    <w:rsid w:val="005E2581"/>
    <w:rsid w:val="005E271E"/>
    <w:rsid w:val="005E2F4D"/>
    <w:rsid w:val="005E2FA5"/>
    <w:rsid w:val="005E3097"/>
    <w:rsid w:val="005E3501"/>
    <w:rsid w:val="005E3FC4"/>
    <w:rsid w:val="005E4C52"/>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37D"/>
    <w:rsid w:val="00600DD3"/>
    <w:rsid w:val="00601E06"/>
    <w:rsid w:val="00601F06"/>
    <w:rsid w:val="00603A00"/>
    <w:rsid w:val="0060505A"/>
    <w:rsid w:val="0060526C"/>
    <w:rsid w:val="00606328"/>
    <w:rsid w:val="0060652B"/>
    <w:rsid w:val="00606B84"/>
    <w:rsid w:val="0060715C"/>
    <w:rsid w:val="00607D12"/>
    <w:rsid w:val="00607D42"/>
    <w:rsid w:val="00611C60"/>
    <w:rsid w:val="006124A7"/>
    <w:rsid w:val="00612BDF"/>
    <w:rsid w:val="00614934"/>
    <w:rsid w:val="00614AC6"/>
    <w:rsid w:val="00615570"/>
    <w:rsid w:val="006158AD"/>
    <w:rsid w:val="00616808"/>
    <w:rsid w:val="006175DC"/>
    <w:rsid w:val="00617A6E"/>
    <w:rsid w:val="00617E64"/>
    <w:rsid w:val="00620934"/>
    <w:rsid w:val="00620AB7"/>
    <w:rsid w:val="00621350"/>
    <w:rsid w:val="00621D3B"/>
    <w:rsid w:val="00621E6E"/>
    <w:rsid w:val="00621FDC"/>
    <w:rsid w:val="006221DA"/>
    <w:rsid w:val="00622919"/>
    <w:rsid w:val="006237BD"/>
    <w:rsid w:val="00623998"/>
    <w:rsid w:val="006244AB"/>
    <w:rsid w:val="00624793"/>
    <w:rsid w:val="00626621"/>
    <w:rsid w:val="00627101"/>
    <w:rsid w:val="0062728A"/>
    <w:rsid w:val="006272F3"/>
    <w:rsid w:val="00627BA4"/>
    <w:rsid w:val="00627E00"/>
    <w:rsid w:val="00630BF1"/>
    <w:rsid w:val="00630BF6"/>
    <w:rsid w:val="00630CC3"/>
    <w:rsid w:val="0063101C"/>
    <w:rsid w:val="00631658"/>
    <w:rsid w:val="00631744"/>
    <w:rsid w:val="006330A7"/>
    <w:rsid w:val="00633389"/>
    <w:rsid w:val="00633E1E"/>
    <w:rsid w:val="00634281"/>
    <w:rsid w:val="00634909"/>
    <w:rsid w:val="00634DC9"/>
    <w:rsid w:val="006351A5"/>
    <w:rsid w:val="00635D52"/>
    <w:rsid w:val="00636701"/>
    <w:rsid w:val="006368CC"/>
    <w:rsid w:val="00637B5A"/>
    <w:rsid w:val="00637DAB"/>
    <w:rsid w:val="00640568"/>
    <w:rsid w:val="00641AD5"/>
    <w:rsid w:val="00642EFE"/>
    <w:rsid w:val="00644CE2"/>
    <w:rsid w:val="00646020"/>
    <w:rsid w:val="006460EB"/>
    <w:rsid w:val="0064611D"/>
    <w:rsid w:val="0064799A"/>
    <w:rsid w:val="00647B5C"/>
    <w:rsid w:val="00650073"/>
    <w:rsid w:val="00650458"/>
    <w:rsid w:val="006505D2"/>
    <w:rsid w:val="006507A1"/>
    <w:rsid w:val="006510F5"/>
    <w:rsid w:val="00651408"/>
    <w:rsid w:val="00651C76"/>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579A"/>
    <w:rsid w:val="00676178"/>
    <w:rsid w:val="00676337"/>
    <w:rsid w:val="00676C4A"/>
    <w:rsid w:val="0067748F"/>
    <w:rsid w:val="00677658"/>
    <w:rsid w:val="00677C72"/>
    <w:rsid w:val="00680E14"/>
    <w:rsid w:val="006818C6"/>
    <w:rsid w:val="00685962"/>
    <w:rsid w:val="00685A30"/>
    <w:rsid w:val="00685C48"/>
    <w:rsid w:val="00686AE3"/>
    <w:rsid w:val="00687019"/>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5BF"/>
    <w:rsid w:val="006A475C"/>
    <w:rsid w:val="006A699C"/>
    <w:rsid w:val="006A6BA8"/>
    <w:rsid w:val="006A6D19"/>
    <w:rsid w:val="006A6FB6"/>
    <w:rsid w:val="006A7552"/>
    <w:rsid w:val="006A78F2"/>
    <w:rsid w:val="006B0116"/>
    <w:rsid w:val="006B0566"/>
    <w:rsid w:val="006B2824"/>
    <w:rsid w:val="006B2F02"/>
    <w:rsid w:val="006B3333"/>
    <w:rsid w:val="006B3E66"/>
    <w:rsid w:val="006B4238"/>
    <w:rsid w:val="006B5322"/>
    <w:rsid w:val="006B5588"/>
    <w:rsid w:val="006B572D"/>
    <w:rsid w:val="006B5849"/>
    <w:rsid w:val="006B62F2"/>
    <w:rsid w:val="006B6951"/>
    <w:rsid w:val="006B7149"/>
    <w:rsid w:val="006B739E"/>
    <w:rsid w:val="006B7A02"/>
    <w:rsid w:val="006B7A24"/>
    <w:rsid w:val="006B7B8E"/>
    <w:rsid w:val="006C080B"/>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BC4"/>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4FD1"/>
    <w:rsid w:val="006E55B5"/>
    <w:rsid w:val="006E61F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5442"/>
    <w:rsid w:val="006F6413"/>
    <w:rsid w:val="006F7911"/>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08DD"/>
    <w:rsid w:val="00710E10"/>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98F"/>
    <w:rsid w:val="00725ED3"/>
    <w:rsid w:val="007268F5"/>
    <w:rsid w:val="00730556"/>
    <w:rsid w:val="00730772"/>
    <w:rsid w:val="00730C18"/>
    <w:rsid w:val="00731BD1"/>
    <w:rsid w:val="00731D26"/>
    <w:rsid w:val="007320DA"/>
    <w:rsid w:val="0073255D"/>
    <w:rsid w:val="00734851"/>
    <w:rsid w:val="00735365"/>
    <w:rsid w:val="00735F20"/>
    <w:rsid w:val="00736A43"/>
    <w:rsid w:val="00737986"/>
    <w:rsid w:val="00737B2F"/>
    <w:rsid w:val="00737D93"/>
    <w:rsid w:val="00737F14"/>
    <w:rsid w:val="00740919"/>
    <w:rsid w:val="0074145B"/>
    <w:rsid w:val="00742929"/>
    <w:rsid w:val="007431AB"/>
    <w:rsid w:val="0074334C"/>
    <w:rsid w:val="00744742"/>
    <w:rsid w:val="00744D01"/>
    <w:rsid w:val="00745561"/>
    <w:rsid w:val="00747331"/>
    <w:rsid w:val="00747893"/>
    <w:rsid w:val="007478B5"/>
    <w:rsid w:val="0075014D"/>
    <w:rsid w:val="00750406"/>
    <w:rsid w:val="0075067F"/>
    <w:rsid w:val="00750AED"/>
    <w:rsid w:val="00751116"/>
    <w:rsid w:val="007525C0"/>
    <w:rsid w:val="00753C9B"/>
    <w:rsid w:val="00753E6E"/>
    <w:rsid w:val="00753FD2"/>
    <w:rsid w:val="007542A6"/>
    <w:rsid w:val="00754697"/>
    <w:rsid w:val="007547BE"/>
    <w:rsid w:val="007554B5"/>
    <w:rsid w:val="00755612"/>
    <w:rsid w:val="00755AA2"/>
    <w:rsid w:val="00755FFC"/>
    <w:rsid w:val="00757100"/>
    <w:rsid w:val="00757281"/>
    <w:rsid w:val="007579D0"/>
    <w:rsid w:val="00757A3F"/>
    <w:rsid w:val="00757D6C"/>
    <w:rsid w:val="00757F6B"/>
    <w:rsid w:val="007602A3"/>
    <w:rsid w:val="00760462"/>
    <w:rsid w:val="007607B8"/>
    <w:rsid w:val="00760CCC"/>
    <w:rsid w:val="00760E9B"/>
    <w:rsid w:val="00760FB3"/>
    <w:rsid w:val="0076368E"/>
    <w:rsid w:val="0076384C"/>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1E2A"/>
    <w:rsid w:val="00782D3C"/>
    <w:rsid w:val="007833DA"/>
    <w:rsid w:val="0078375F"/>
    <w:rsid w:val="0078387F"/>
    <w:rsid w:val="007838D0"/>
    <w:rsid w:val="007839E7"/>
    <w:rsid w:val="00784666"/>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6FB"/>
    <w:rsid w:val="007A1E94"/>
    <w:rsid w:val="007A1F42"/>
    <w:rsid w:val="007A2020"/>
    <w:rsid w:val="007A2E03"/>
    <w:rsid w:val="007A2E3D"/>
    <w:rsid w:val="007A2FC9"/>
    <w:rsid w:val="007A3EE6"/>
    <w:rsid w:val="007A3F75"/>
    <w:rsid w:val="007A4BB9"/>
    <w:rsid w:val="007A518F"/>
    <w:rsid w:val="007A5810"/>
    <w:rsid w:val="007A5D9F"/>
    <w:rsid w:val="007A5E2D"/>
    <w:rsid w:val="007A68C0"/>
    <w:rsid w:val="007A7DEB"/>
    <w:rsid w:val="007B188A"/>
    <w:rsid w:val="007B1D51"/>
    <w:rsid w:val="007B207A"/>
    <w:rsid w:val="007B2E21"/>
    <w:rsid w:val="007B36E4"/>
    <w:rsid w:val="007B3CEF"/>
    <w:rsid w:val="007B3D9D"/>
    <w:rsid w:val="007B610B"/>
    <w:rsid w:val="007B6811"/>
    <w:rsid w:val="007C009B"/>
    <w:rsid w:val="007C081F"/>
    <w:rsid w:val="007C0837"/>
    <w:rsid w:val="007C13B3"/>
    <w:rsid w:val="007C15C5"/>
    <w:rsid w:val="007C1825"/>
    <w:rsid w:val="007C1D08"/>
    <w:rsid w:val="007C26B7"/>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626"/>
    <w:rsid w:val="007E1A5C"/>
    <w:rsid w:val="007E238F"/>
    <w:rsid w:val="007E39F5"/>
    <w:rsid w:val="007E3AEE"/>
    <w:rsid w:val="007E46FE"/>
    <w:rsid w:val="007E55CB"/>
    <w:rsid w:val="007E569E"/>
    <w:rsid w:val="007E6804"/>
    <w:rsid w:val="007E6E01"/>
    <w:rsid w:val="007E739D"/>
    <w:rsid w:val="007E79FE"/>
    <w:rsid w:val="007E7FA1"/>
    <w:rsid w:val="007F12DE"/>
    <w:rsid w:val="007F1314"/>
    <w:rsid w:val="007F1F51"/>
    <w:rsid w:val="007F281F"/>
    <w:rsid w:val="007F31CF"/>
    <w:rsid w:val="007F3495"/>
    <w:rsid w:val="007F3D95"/>
    <w:rsid w:val="007F3FFA"/>
    <w:rsid w:val="007F503F"/>
    <w:rsid w:val="007F5A5F"/>
    <w:rsid w:val="007F6033"/>
    <w:rsid w:val="007F6722"/>
    <w:rsid w:val="007F727B"/>
    <w:rsid w:val="00800982"/>
    <w:rsid w:val="008011E4"/>
    <w:rsid w:val="008013DA"/>
    <w:rsid w:val="008017E2"/>
    <w:rsid w:val="00802147"/>
    <w:rsid w:val="00802447"/>
    <w:rsid w:val="0080437A"/>
    <w:rsid w:val="0080453B"/>
    <w:rsid w:val="00804696"/>
    <w:rsid w:val="00805969"/>
    <w:rsid w:val="00805DEA"/>
    <w:rsid w:val="008061D6"/>
    <w:rsid w:val="00806303"/>
    <w:rsid w:val="008069F0"/>
    <w:rsid w:val="00807178"/>
    <w:rsid w:val="0080763E"/>
    <w:rsid w:val="00807F1E"/>
    <w:rsid w:val="00807F3B"/>
    <w:rsid w:val="008105B4"/>
    <w:rsid w:val="00811016"/>
    <w:rsid w:val="00811D16"/>
    <w:rsid w:val="008128C9"/>
    <w:rsid w:val="008138E0"/>
    <w:rsid w:val="00814170"/>
    <w:rsid w:val="00814DBD"/>
    <w:rsid w:val="00815D9B"/>
    <w:rsid w:val="008160BE"/>
    <w:rsid w:val="00816505"/>
    <w:rsid w:val="0082008C"/>
    <w:rsid w:val="00820257"/>
    <w:rsid w:val="0082102B"/>
    <w:rsid w:val="00821921"/>
    <w:rsid w:val="00822119"/>
    <w:rsid w:val="008223F5"/>
    <w:rsid w:val="0082242B"/>
    <w:rsid w:val="008225FF"/>
    <w:rsid w:val="00822942"/>
    <w:rsid w:val="008229D3"/>
    <w:rsid w:val="00822E6C"/>
    <w:rsid w:val="00824F68"/>
    <w:rsid w:val="0082511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5A3B"/>
    <w:rsid w:val="00836400"/>
    <w:rsid w:val="008365E4"/>
    <w:rsid w:val="00836C5F"/>
    <w:rsid w:val="00836C9C"/>
    <w:rsid w:val="008371C3"/>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29A9"/>
    <w:rsid w:val="00852DFC"/>
    <w:rsid w:val="00853563"/>
    <w:rsid w:val="0085357B"/>
    <w:rsid w:val="00853BB6"/>
    <w:rsid w:val="008546A0"/>
    <w:rsid w:val="008558B3"/>
    <w:rsid w:val="00855F55"/>
    <w:rsid w:val="0085683F"/>
    <w:rsid w:val="008568E9"/>
    <w:rsid w:val="00856FDE"/>
    <w:rsid w:val="0085736F"/>
    <w:rsid w:val="00857BF8"/>
    <w:rsid w:val="0086004A"/>
    <w:rsid w:val="008601B2"/>
    <w:rsid w:val="008603F6"/>
    <w:rsid w:val="0086059D"/>
    <w:rsid w:val="00860B3B"/>
    <w:rsid w:val="00861B3B"/>
    <w:rsid w:val="00861BEB"/>
    <w:rsid w:val="00862230"/>
    <w:rsid w:val="008626E5"/>
    <w:rsid w:val="008628CD"/>
    <w:rsid w:val="008628EC"/>
    <w:rsid w:val="00862B55"/>
    <w:rsid w:val="00866029"/>
    <w:rsid w:val="008661F8"/>
    <w:rsid w:val="008671ED"/>
    <w:rsid w:val="00867987"/>
    <w:rsid w:val="008702CB"/>
    <w:rsid w:val="0087155D"/>
    <w:rsid w:val="00871E55"/>
    <w:rsid w:val="0087341E"/>
    <w:rsid w:val="0087345E"/>
    <w:rsid w:val="0087360C"/>
    <w:rsid w:val="00873E83"/>
    <w:rsid w:val="00873FE9"/>
    <w:rsid w:val="008743F2"/>
    <w:rsid w:val="008749D7"/>
    <w:rsid w:val="008769B4"/>
    <w:rsid w:val="008777E0"/>
    <w:rsid w:val="00877F78"/>
    <w:rsid w:val="0088001E"/>
    <w:rsid w:val="00880500"/>
    <w:rsid w:val="00881616"/>
    <w:rsid w:val="00881C05"/>
    <w:rsid w:val="00881C22"/>
    <w:rsid w:val="0088384C"/>
    <w:rsid w:val="00883D20"/>
    <w:rsid w:val="00884204"/>
    <w:rsid w:val="00884822"/>
    <w:rsid w:val="00885D55"/>
    <w:rsid w:val="00886035"/>
    <w:rsid w:val="00886AA6"/>
    <w:rsid w:val="00886E87"/>
    <w:rsid w:val="00886EFE"/>
    <w:rsid w:val="008870AF"/>
    <w:rsid w:val="00887807"/>
    <w:rsid w:val="0089078A"/>
    <w:rsid w:val="00890956"/>
    <w:rsid w:val="008916DE"/>
    <w:rsid w:val="008920F8"/>
    <w:rsid w:val="0089384E"/>
    <w:rsid w:val="00893E05"/>
    <w:rsid w:val="00894405"/>
    <w:rsid w:val="008957DB"/>
    <w:rsid w:val="00896212"/>
    <w:rsid w:val="0089622B"/>
    <w:rsid w:val="00896A13"/>
    <w:rsid w:val="008977AD"/>
    <w:rsid w:val="008A0698"/>
    <w:rsid w:val="008A0AF2"/>
    <w:rsid w:val="008A120F"/>
    <w:rsid w:val="008A1E8D"/>
    <w:rsid w:val="008A24FA"/>
    <w:rsid w:val="008A2FF1"/>
    <w:rsid w:val="008A345D"/>
    <w:rsid w:val="008A3652"/>
    <w:rsid w:val="008A3C43"/>
    <w:rsid w:val="008A403C"/>
    <w:rsid w:val="008A4DA3"/>
    <w:rsid w:val="008A5470"/>
    <w:rsid w:val="008A56AD"/>
    <w:rsid w:val="008A5CEA"/>
    <w:rsid w:val="008A73D0"/>
    <w:rsid w:val="008A7905"/>
    <w:rsid w:val="008B0DBC"/>
    <w:rsid w:val="008B12AF"/>
    <w:rsid w:val="008B15B1"/>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862"/>
    <w:rsid w:val="008C6A78"/>
    <w:rsid w:val="008C750C"/>
    <w:rsid w:val="008D0121"/>
    <w:rsid w:val="008D0FB6"/>
    <w:rsid w:val="008D11AA"/>
    <w:rsid w:val="008D2826"/>
    <w:rsid w:val="008D294A"/>
    <w:rsid w:val="008D2B99"/>
    <w:rsid w:val="008D3511"/>
    <w:rsid w:val="008D3C71"/>
    <w:rsid w:val="008D493D"/>
    <w:rsid w:val="008D5016"/>
    <w:rsid w:val="008D5311"/>
    <w:rsid w:val="008D549A"/>
    <w:rsid w:val="008D5704"/>
    <w:rsid w:val="008D5EE7"/>
    <w:rsid w:val="008D6D73"/>
    <w:rsid w:val="008D6EF8"/>
    <w:rsid w:val="008D74A0"/>
    <w:rsid w:val="008D77B2"/>
    <w:rsid w:val="008D7FF8"/>
    <w:rsid w:val="008E00F2"/>
    <w:rsid w:val="008E1FEB"/>
    <w:rsid w:val="008E24DC"/>
    <w:rsid w:val="008E3548"/>
    <w:rsid w:val="008E38E6"/>
    <w:rsid w:val="008E3B1B"/>
    <w:rsid w:val="008E4010"/>
    <w:rsid w:val="008E43BF"/>
    <w:rsid w:val="008E4477"/>
    <w:rsid w:val="008E4CA9"/>
    <w:rsid w:val="008E5B7C"/>
    <w:rsid w:val="008E5C09"/>
    <w:rsid w:val="008E60B3"/>
    <w:rsid w:val="008E6A38"/>
    <w:rsid w:val="008E6F39"/>
    <w:rsid w:val="008E7A35"/>
    <w:rsid w:val="008F0FA2"/>
    <w:rsid w:val="008F13BF"/>
    <w:rsid w:val="008F1751"/>
    <w:rsid w:val="008F2365"/>
    <w:rsid w:val="008F2B76"/>
    <w:rsid w:val="008F2C15"/>
    <w:rsid w:val="008F527F"/>
    <w:rsid w:val="008F556C"/>
    <w:rsid w:val="008F61CD"/>
    <w:rsid w:val="008F6B74"/>
    <w:rsid w:val="00902BB9"/>
    <w:rsid w:val="00902D0C"/>
    <w:rsid w:val="00903898"/>
    <w:rsid w:val="0090481C"/>
    <w:rsid w:val="00904926"/>
    <w:rsid w:val="0090510C"/>
    <w:rsid w:val="00905984"/>
    <w:rsid w:val="00906104"/>
    <w:rsid w:val="00906204"/>
    <w:rsid w:val="00906D65"/>
    <w:rsid w:val="00907DC1"/>
    <w:rsid w:val="0091042F"/>
    <w:rsid w:val="0091064F"/>
    <w:rsid w:val="00910F71"/>
    <w:rsid w:val="009114A5"/>
    <w:rsid w:val="00911A5F"/>
    <w:rsid w:val="009123CA"/>
    <w:rsid w:val="00915104"/>
    <w:rsid w:val="00915337"/>
    <w:rsid w:val="009160C2"/>
    <w:rsid w:val="009165A7"/>
    <w:rsid w:val="009167CF"/>
    <w:rsid w:val="00916A53"/>
    <w:rsid w:val="00917234"/>
    <w:rsid w:val="0091775C"/>
    <w:rsid w:val="00917FAA"/>
    <w:rsid w:val="00920009"/>
    <w:rsid w:val="00920C62"/>
    <w:rsid w:val="00921032"/>
    <w:rsid w:val="00921CE2"/>
    <w:rsid w:val="00922306"/>
    <w:rsid w:val="009229DF"/>
    <w:rsid w:val="00923904"/>
    <w:rsid w:val="00926875"/>
    <w:rsid w:val="00927C52"/>
    <w:rsid w:val="0093002B"/>
    <w:rsid w:val="00931A1F"/>
    <w:rsid w:val="00931A73"/>
    <w:rsid w:val="00932E8F"/>
    <w:rsid w:val="009334DB"/>
    <w:rsid w:val="009335A0"/>
    <w:rsid w:val="0093460D"/>
    <w:rsid w:val="00934B33"/>
    <w:rsid w:val="00934E2D"/>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3E8E"/>
    <w:rsid w:val="0094684E"/>
    <w:rsid w:val="009471C4"/>
    <w:rsid w:val="009473C6"/>
    <w:rsid w:val="00947D03"/>
    <w:rsid w:val="00951393"/>
    <w:rsid w:val="0095176C"/>
    <w:rsid w:val="0095199F"/>
    <w:rsid w:val="00952593"/>
    <w:rsid w:val="00952A6A"/>
    <w:rsid w:val="00953F12"/>
    <w:rsid w:val="00954B56"/>
    <w:rsid w:val="00954F59"/>
    <w:rsid w:val="009559AB"/>
    <w:rsid w:val="00955A1E"/>
    <w:rsid w:val="00955CC1"/>
    <w:rsid w:val="00955E87"/>
    <w:rsid w:val="00956D11"/>
    <w:rsid w:val="00960672"/>
    <w:rsid w:val="00960802"/>
    <w:rsid w:val="009608C0"/>
    <w:rsid w:val="00961895"/>
    <w:rsid w:val="00962585"/>
    <w:rsid w:val="00962791"/>
    <w:rsid w:val="00963E00"/>
    <w:rsid w:val="009647B3"/>
    <w:rsid w:val="009648D5"/>
    <w:rsid w:val="00965350"/>
    <w:rsid w:val="00965B76"/>
    <w:rsid w:val="00965E05"/>
    <w:rsid w:val="00965EF3"/>
    <w:rsid w:val="00965FCF"/>
    <w:rsid w:val="009666E0"/>
    <w:rsid w:val="00967DA2"/>
    <w:rsid w:val="00967ED0"/>
    <w:rsid w:val="00971CAE"/>
    <w:rsid w:val="009724A5"/>
    <w:rsid w:val="00972668"/>
    <w:rsid w:val="009732B6"/>
    <w:rsid w:val="00973534"/>
    <w:rsid w:val="00973601"/>
    <w:rsid w:val="0097362A"/>
    <w:rsid w:val="00973BAB"/>
    <w:rsid w:val="00973E8B"/>
    <w:rsid w:val="00973FB1"/>
    <w:rsid w:val="00974464"/>
    <w:rsid w:val="009750D7"/>
    <w:rsid w:val="00975F7E"/>
    <w:rsid w:val="009771B9"/>
    <w:rsid w:val="009775DB"/>
    <w:rsid w:val="009802FA"/>
    <w:rsid w:val="009813C4"/>
    <w:rsid w:val="00981540"/>
    <w:rsid w:val="0098244A"/>
    <w:rsid w:val="00982A6B"/>
    <w:rsid w:val="00983AF5"/>
    <w:rsid w:val="00984082"/>
    <w:rsid w:val="00984456"/>
    <w:rsid w:val="00984BDB"/>
    <w:rsid w:val="00985291"/>
    <w:rsid w:val="00986527"/>
    <w:rsid w:val="00987D3E"/>
    <w:rsid w:val="00987E76"/>
    <w:rsid w:val="00990375"/>
    <w:rsid w:val="00990561"/>
    <w:rsid w:val="00990C42"/>
    <w:rsid w:val="009911F4"/>
    <w:rsid w:val="00993191"/>
    <w:rsid w:val="009938B6"/>
    <w:rsid w:val="00993B84"/>
    <w:rsid w:val="00993BA8"/>
    <w:rsid w:val="00994541"/>
    <w:rsid w:val="00994A77"/>
    <w:rsid w:val="00995045"/>
    <w:rsid w:val="00996C19"/>
    <w:rsid w:val="00997050"/>
    <w:rsid w:val="00997686"/>
    <w:rsid w:val="009A05AC"/>
    <w:rsid w:val="009A171D"/>
    <w:rsid w:val="009A1B95"/>
    <w:rsid w:val="009A2DC2"/>
    <w:rsid w:val="009A2FDE"/>
    <w:rsid w:val="009A30B4"/>
    <w:rsid w:val="009A30B5"/>
    <w:rsid w:val="009A347E"/>
    <w:rsid w:val="009A5190"/>
    <w:rsid w:val="009A576B"/>
    <w:rsid w:val="009A5832"/>
    <w:rsid w:val="009A73D5"/>
    <w:rsid w:val="009A7602"/>
    <w:rsid w:val="009A796C"/>
    <w:rsid w:val="009A7E8F"/>
    <w:rsid w:val="009B0273"/>
    <w:rsid w:val="009B07E8"/>
    <w:rsid w:val="009B0824"/>
    <w:rsid w:val="009B0CF5"/>
    <w:rsid w:val="009B0DA1"/>
    <w:rsid w:val="009B1175"/>
    <w:rsid w:val="009B3057"/>
    <w:rsid w:val="009B3CA3"/>
    <w:rsid w:val="009B50F0"/>
    <w:rsid w:val="009B5889"/>
    <w:rsid w:val="009B58F7"/>
    <w:rsid w:val="009B5ED1"/>
    <w:rsid w:val="009B6D58"/>
    <w:rsid w:val="009C03F8"/>
    <w:rsid w:val="009C1A9B"/>
    <w:rsid w:val="009C1D0F"/>
    <w:rsid w:val="009C370D"/>
    <w:rsid w:val="009C3A21"/>
    <w:rsid w:val="009C3B73"/>
    <w:rsid w:val="009C3EC5"/>
    <w:rsid w:val="009C6103"/>
    <w:rsid w:val="009C7DD3"/>
    <w:rsid w:val="009D03A4"/>
    <w:rsid w:val="009D092B"/>
    <w:rsid w:val="009D0C2A"/>
    <w:rsid w:val="009D115F"/>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0F8"/>
    <w:rsid w:val="009F57C8"/>
    <w:rsid w:val="009F5B90"/>
    <w:rsid w:val="009F5D9B"/>
    <w:rsid w:val="009F64A7"/>
    <w:rsid w:val="009F73AC"/>
    <w:rsid w:val="009F7683"/>
    <w:rsid w:val="009F7C54"/>
    <w:rsid w:val="009F7D78"/>
    <w:rsid w:val="00A00BCA"/>
    <w:rsid w:val="00A00D05"/>
    <w:rsid w:val="00A00E74"/>
    <w:rsid w:val="00A01E06"/>
    <w:rsid w:val="00A0285A"/>
    <w:rsid w:val="00A04DB0"/>
    <w:rsid w:val="00A05038"/>
    <w:rsid w:val="00A0752B"/>
    <w:rsid w:val="00A10D1E"/>
    <w:rsid w:val="00A10D1F"/>
    <w:rsid w:val="00A112E2"/>
    <w:rsid w:val="00A1152B"/>
    <w:rsid w:val="00A11BD0"/>
    <w:rsid w:val="00A11E7D"/>
    <w:rsid w:val="00A11F49"/>
    <w:rsid w:val="00A1295D"/>
    <w:rsid w:val="00A12A5E"/>
    <w:rsid w:val="00A12C95"/>
    <w:rsid w:val="00A12E9C"/>
    <w:rsid w:val="00A132C6"/>
    <w:rsid w:val="00A14ECC"/>
    <w:rsid w:val="00A14ED9"/>
    <w:rsid w:val="00A150A9"/>
    <w:rsid w:val="00A1623D"/>
    <w:rsid w:val="00A172BB"/>
    <w:rsid w:val="00A174F2"/>
    <w:rsid w:val="00A20B69"/>
    <w:rsid w:val="00A20F71"/>
    <w:rsid w:val="00A222D7"/>
    <w:rsid w:val="00A22548"/>
    <w:rsid w:val="00A22A64"/>
    <w:rsid w:val="00A22EB5"/>
    <w:rsid w:val="00A23958"/>
    <w:rsid w:val="00A23AD0"/>
    <w:rsid w:val="00A24827"/>
    <w:rsid w:val="00A249DB"/>
    <w:rsid w:val="00A24F80"/>
    <w:rsid w:val="00A250D5"/>
    <w:rsid w:val="00A26391"/>
    <w:rsid w:val="00A27FAF"/>
    <w:rsid w:val="00A3062D"/>
    <w:rsid w:val="00A30B3F"/>
    <w:rsid w:val="00A31A12"/>
    <w:rsid w:val="00A31F51"/>
    <w:rsid w:val="00A3284C"/>
    <w:rsid w:val="00A3311C"/>
    <w:rsid w:val="00A34587"/>
    <w:rsid w:val="00A34B11"/>
    <w:rsid w:val="00A35277"/>
    <w:rsid w:val="00A3601A"/>
    <w:rsid w:val="00A363C5"/>
    <w:rsid w:val="00A37070"/>
    <w:rsid w:val="00A378F6"/>
    <w:rsid w:val="00A37C26"/>
    <w:rsid w:val="00A40446"/>
    <w:rsid w:val="00A408CE"/>
    <w:rsid w:val="00A42216"/>
    <w:rsid w:val="00A42D1F"/>
    <w:rsid w:val="00A42E71"/>
    <w:rsid w:val="00A43166"/>
    <w:rsid w:val="00A4360B"/>
    <w:rsid w:val="00A44163"/>
    <w:rsid w:val="00A4426D"/>
    <w:rsid w:val="00A45662"/>
    <w:rsid w:val="00A45946"/>
    <w:rsid w:val="00A45D0A"/>
    <w:rsid w:val="00A4729F"/>
    <w:rsid w:val="00A5050E"/>
    <w:rsid w:val="00A50907"/>
    <w:rsid w:val="00A51316"/>
    <w:rsid w:val="00A51B73"/>
    <w:rsid w:val="00A51D7C"/>
    <w:rsid w:val="00A51F76"/>
    <w:rsid w:val="00A52061"/>
    <w:rsid w:val="00A524AC"/>
    <w:rsid w:val="00A530B3"/>
    <w:rsid w:val="00A5473D"/>
    <w:rsid w:val="00A5512C"/>
    <w:rsid w:val="00A558B9"/>
    <w:rsid w:val="00A55E59"/>
    <w:rsid w:val="00A55FEE"/>
    <w:rsid w:val="00A57158"/>
    <w:rsid w:val="00A572D8"/>
    <w:rsid w:val="00A576CB"/>
    <w:rsid w:val="00A607BF"/>
    <w:rsid w:val="00A61746"/>
    <w:rsid w:val="00A619F2"/>
    <w:rsid w:val="00A61F96"/>
    <w:rsid w:val="00A621A5"/>
    <w:rsid w:val="00A624B1"/>
    <w:rsid w:val="00A63118"/>
    <w:rsid w:val="00A63445"/>
    <w:rsid w:val="00A63EB8"/>
    <w:rsid w:val="00A64339"/>
    <w:rsid w:val="00A64964"/>
    <w:rsid w:val="00A65307"/>
    <w:rsid w:val="00A65C38"/>
    <w:rsid w:val="00A660E4"/>
    <w:rsid w:val="00A661F9"/>
    <w:rsid w:val="00A66431"/>
    <w:rsid w:val="00A6756D"/>
    <w:rsid w:val="00A67EAC"/>
    <w:rsid w:val="00A70355"/>
    <w:rsid w:val="00A7178B"/>
    <w:rsid w:val="00A71BBC"/>
    <w:rsid w:val="00A73040"/>
    <w:rsid w:val="00A731B5"/>
    <w:rsid w:val="00A73661"/>
    <w:rsid w:val="00A738F6"/>
    <w:rsid w:val="00A73CE7"/>
    <w:rsid w:val="00A747D4"/>
    <w:rsid w:val="00A74B2F"/>
    <w:rsid w:val="00A74D0E"/>
    <w:rsid w:val="00A76200"/>
    <w:rsid w:val="00A76C15"/>
    <w:rsid w:val="00A76DCF"/>
    <w:rsid w:val="00A779D8"/>
    <w:rsid w:val="00A77A26"/>
    <w:rsid w:val="00A8134C"/>
    <w:rsid w:val="00A81620"/>
    <w:rsid w:val="00A81DD5"/>
    <w:rsid w:val="00A8328A"/>
    <w:rsid w:val="00A84545"/>
    <w:rsid w:val="00A85E5D"/>
    <w:rsid w:val="00A862EB"/>
    <w:rsid w:val="00A86543"/>
    <w:rsid w:val="00A86963"/>
    <w:rsid w:val="00A87140"/>
    <w:rsid w:val="00A905A7"/>
    <w:rsid w:val="00A919FA"/>
    <w:rsid w:val="00A921FF"/>
    <w:rsid w:val="00A93710"/>
    <w:rsid w:val="00A938FA"/>
    <w:rsid w:val="00A95C09"/>
    <w:rsid w:val="00A96293"/>
    <w:rsid w:val="00A96817"/>
    <w:rsid w:val="00A97758"/>
    <w:rsid w:val="00A9786A"/>
    <w:rsid w:val="00AA0AD8"/>
    <w:rsid w:val="00AA0F00"/>
    <w:rsid w:val="00AA13E4"/>
    <w:rsid w:val="00AA1568"/>
    <w:rsid w:val="00AA18C8"/>
    <w:rsid w:val="00AA1BBF"/>
    <w:rsid w:val="00AA1CA1"/>
    <w:rsid w:val="00AA36E3"/>
    <w:rsid w:val="00AA4F25"/>
    <w:rsid w:val="00AA5305"/>
    <w:rsid w:val="00AA632C"/>
    <w:rsid w:val="00AA697C"/>
    <w:rsid w:val="00AA6D37"/>
    <w:rsid w:val="00AA6F53"/>
    <w:rsid w:val="00AA75FA"/>
    <w:rsid w:val="00AA7805"/>
    <w:rsid w:val="00AB00B1"/>
    <w:rsid w:val="00AB0304"/>
    <w:rsid w:val="00AB0F77"/>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1FEA"/>
    <w:rsid w:val="00AC3F2F"/>
    <w:rsid w:val="00AC45C7"/>
    <w:rsid w:val="00AC4A7E"/>
    <w:rsid w:val="00AC4EAF"/>
    <w:rsid w:val="00AC5807"/>
    <w:rsid w:val="00AC5E07"/>
    <w:rsid w:val="00AC6E25"/>
    <w:rsid w:val="00AC743C"/>
    <w:rsid w:val="00AC7A2E"/>
    <w:rsid w:val="00AD0AB3"/>
    <w:rsid w:val="00AD0BEB"/>
    <w:rsid w:val="00AD1BFE"/>
    <w:rsid w:val="00AD2353"/>
    <w:rsid w:val="00AD305B"/>
    <w:rsid w:val="00AD34C9"/>
    <w:rsid w:val="00AD522C"/>
    <w:rsid w:val="00AD6D6A"/>
    <w:rsid w:val="00AD7B20"/>
    <w:rsid w:val="00AE1606"/>
    <w:rsid w:val="00AE210D"/>
    <w:rsid w:val="00AE224E"/>
    <w:rsid w:val="00AE26C8"/>
    <w:rsid w:val="00AE3822"/>
    <w:rsid w:val="00AE3B58"/>
    <w:rsid w:val="00AE4008"/>
    <w:rsid w:val="00AE43E4"/>
    <w:rsid w:val="00AE446C"/>
    <w:rsid w:val="00AE44A9"/>
    <w:rsid w:val="00AE51A3"/>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DF7"/>
    <w:rsid w:val="00AF4E1A"/>
    <w:rsid w:val="00AF541C"/>
    <w:rsid w:val="00AF564E"/>
    <w:rsid w:val="00AF582B"/>
    <w:rsid w:val="00AF591C"/>
    <w:rsid w:val="00AF5B0F"/>
    <w:rsid w:val="00AF5CA3"/>
    <w:rsid w:val="00AF6AF0"/>
    <w:rsid w:val="00AF7BE8"/>
    <w:rsid w:val="00B011DF"/>
    <w:rsid w:val="00B01568"/>
    <w:rsid w:val="00B01CA2"/>
    <w:rsid w:val="00B025A2"/>
    <w:rsid w:val="00B027B8"/>
    <w:rsid w:val="00B027EF"/>
    <w:rsid w:val="00B02A31"/>
    <w:rsid w:val="00B04537"/>
    <w:rsid w:val="00B04817"/>
    <w:rsid w:val="00B051BE"/>
    <w:rsid w:val="00B06EA6"/>
    <w:rsid w:val="00B070BF"/>
    <w:rsid w:val="00B07942"/>
    <w:rsid w:val="00B079B4"/>
    <w:rsid w:val="00B079FA"/>
    <w:rsid w:val="00B07E76"/>
    <w:rsid w:val="00B11297"/>
    <w:rsid w:val="00B11B38"/>
    <w:rsid w:val="00B12288"/>
    <w:rsid w:val="00B12330"/>
    <w:rsid w:val="00B12C72"/>
    <w:rsid w:val="00B12DF8"/>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37CE4"/>
    <w:rsid w:val="00B40121"/>
    <w:rsid w:val="00B40233"/>
    <w:rsid w:val="00B4045F"/>
    <w:rsid w:val="00B41252"/>
    <w:rsid w:val="00B413A8"/>
    <w:rsid w:val="00B425F0"/>
    <w:rsid w:val="00B4364F"/>
    <w:rsid w:val="00B436A9"/>
    <w:rsid w:val="00B43C2B"/>
    <w:rsid w:val="00B44A67"/>
    <w:rsid w:val="00B44DC4"/>
    <w:rsid w:val="00B45344"/>
    <w:rsid w:val="00B45D18"/>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16"/>
    <w:rsid w:val="00B56F5B"/>
    <w:rsid w:val="00B5713B"/>
    <w:rsid w:val="00B575E9"/>
    <w:rsid w:val="00B57948"/>
    <w:rsid w:val="00B57B59"/>
    <w:rsid w:val="00B57BD6"/>
    <w:rsid w:val="00B57D12"/>
    <w:rsid w:val="00B61677"/>
    <w:rsid w:val="00B62020"/>
    <w:rsid w:val="00B62122"/>
    <w:rsid w:val="00B62D06"/>
    <w:rsid w:val="00B62DDA"/>
    <w:rsid w:val="00B63078"/>
    <w:rsid w:val="00B6383E"/>
    <w:rsid w:val="00B63E44"/>
    <w:rsid w:val="00B63E57"/>
    <w:rsid w:val="00B63F96"/>
    <w:rsid w:val="00B64118"/>
    <w:rsid w:val="00B64BF8"/>
    <w:rsid w:val="00B6643B"/>
    <w:rsid w:val="00B66C0B"/>
    <w:rsid w:val="00B67CCD"/>
    <w:rsid w:val="00B702CA"/>
    <w:rsid w:val="00B71D73"/>
    <w:rsid w:val="00B73AB8"/>
    <w:rsid w:val="00B73DE0"/>
    <w:rsid w:val="00B744F6"/>
    <w:rsid w:val="00B75687"/>
    <w:rsid w:val="00B7598C"/>
    <w:rsid w:val="00B769CB"/>
    <w:rsid w:val="00B7771E"/>
    <w:rsid w:val="00B81934"/>
    <w:rsid w:val="00B81AD3"/>
    <w:rsid w:val="00B824A3"/>
    <w:rsid w:val="00B82D9E"/>
    <w:rsid w:val="00B834EF"/>
    <w:rsid w:val="00B83C84"/>
    <w:rsid w:val="00B84F37"/>
    <w:rsid w:val="00B853BF"/>
    <w:rsid w:val="00B85468"/>
    <w:rsid w:val="00B85BD1"/>
    <w:rsid w:val="00B8636F"/>
    <w:rsid w:val="00B86BCB"/>
    <w:rsid w:val="00B87DA2"/>
    <w:rsid w:val="00B905FE"/>
    <w:rsid w:val="00B9100A"/>
    <w:rsid w:val="00B91A71"/>
    <w:rsid w:val="00B91DA3"/>
    <w:rsid w:val="00B925B0"/>
    <w:rsid w:val="00B93472"/>
    <w:rsid w:val="00B94126"/>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0989"/>
    <w:rsid w:val="00BB09F2"/>
    <w:rsid w:val="00BB16D0"/>
    <w:rsid w:val="00BB1A5D"/>
    <w:rsid w:val="00BB1C9B"/>
    <w:rsid w:val="00BB1D49"/>
    <w:rsid w:val="00BB2D31"/>
    <w:rsid w:val="00BB3575"/>
    <w:rsid w:val="00BB4ADD"/>
    <w:rsid w:val="00BB500A"/>
    <w:rsid w:val="00BB52F9"/>
    <w:rsid w:val="00BB5B35"/>
    <w:rsid w:val="00BB5B81"/>
    <w:rsid w:val="00BB5F0B"/>
    <w:rsid w:val="00BB627A"/>
    <w:rsid w:val="00BB636D"/>
    <w:rsid w:val="00BB682B"/>
    <w:rsid w:val="00BB6E6B"/>
    <w:rsid w:val="00BB6EAD"/>
    <w:rsid w:val="00BC0BAC"/>
    <w:rsid w:val="00BC0C24"/>
    <w:rsid w:val="00BC1555"/>
    <w:rsid w:val="00BC1804"/>
    <w:rsid w:val="00BC2255"/>
    <w:rsid w:val="00BC23F3"/>
    <w:rsid w:val="00BC256B"/>
    <w:rsid w:val="00BC354F"/>
    <w:rsid w:val="00BC3E66"/>
    <w:rsid w:val="00BC4111"/>
    <w:rsid w:val="00BC4594"/>
    <w:rsid w:val="00BC6493"/>
    <w:rsid w:val="00BC6807"/>
    <w:rsid w:val="00BC6E1C"/>
    <w:rsid w:val="00BC6EE1"/>
    <w:rsid w:val="00BC6FA9"/>
    <w:rsid w:val="00BC723A"/>
    <w:rsid w:val="00BC7AF7"/>
    <w:rsid w:val="00BD0588"/>
    <w:rsid w:val="00BD0D0A"/>
    <w:rsid w:val="00BD2577"/>
    <w:rsid w:val="00BD279E"/>
    <w:rsid w:val="00BD2920"/>
    <w:rsid w:val="00BD3B55"/>
    <w:rsid w:val="00BD4817"/>
    <w:rsid w:val="00BD572E"/>
    <w:rsid w:val="00BD5F94"/>
    <w:rsid w:val="00BD6BF7"/>
    <w:rsid w:val="00BD72E6"/>
    <w:rsid w:val="00BE005F"/>
    <w:rsid w:val="00BE01AE"/>
    <w:rsid w:val="00BE0699"/>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0CF8"/>
    <w:rsid w:val="00BF3BA4"/>
    <w:rsid w:val="00BF4538"/>
    <w:rsid w:val="00BF46D6"/>
    <w:rsid w:val="00BF4FFD"/>
    <w:rsid w:val="00BF5421"/>
    <w:rsid w:val="00BF6341"/>
    <w:rsid w:val="00BF639B"/>
    <w:rsid w:val="00BF74AB"/>
    <w:rsid w:val="00BF762F"/>
    <w:rsid w:val="00BF7D70"/>
    <w:rsid w:val="00C008F7"/>
    <w:rsid w:val="00C00E33"/>
    <w:rsid w:val="00C010D8"/>
    <w:rsid w:val="00C0193C"/>
    <w:rsid w:val="00C024D3"/>
    <w:rsid w:val="00C029B6"/>
    <w:rsid w:val="00C03361"/>
    <w:rsid w:val="00C03431"/>
    <w:rsid w:val="00C03728"/>
    <w:rsid w:val="00C0413D"/>
    <w:rsid w:val="00C04470"/>
    <w:rsid w:val="00C0648C"/>
    <w:rsid w:val="00C064CE"/>
    <w:rsid w:val="00C07E00"/>
    <w:rsid w:val="00C105F6"/>
    <w:rsid w:val="00C11929"/>
    <w:rsid w:val="00C122A6"/>
    <w:rsid w:val="00C124D3"/>
    <w:rsid w:val="00C132F1"/>
    <w:rsid w:val="00C13D25"/>
    <w:rsid w:val="00C14014"/>
    <w:rsid w:val="00C14561"/>
    <w:rsid w:val="00C14B55"/>
    <w:rsid w:val="00C14F1A"/>
    <w:rsid w:val="00C156C3"/>
    <w:rsid w:val="00C156E3"/>
    <w:rsid w:val="00C15BC3"/>
    <w:rsid w:val="00C16602"/>
    <w:rsid w:val="00C16F3F"/>
    <w:rsid w:val="00C17342"/>
    <w:rsid w:val="00C17414"/>
    <w:rsid w:val="00C17F17"/>
    <w:rsid w:val="00C207A1"/>
    <w:rsid w:val="00C20A25"/>
    <w:rsid w:val="00C2151D"/>
    <w:rsid w:val="00C22421"/>
    <w:rsid w:val="00C22FC8"/>
    <w:rsid w:val="00C232E0"/>
    <w:rsid w:val="00C23B1B"/>
    <w:rsid w:val="00C23D48"/>
    <w:rsid w:val="00C23F1D"/>
    <w:rsid w:val="00C24256"/>
    <w:rsid w:val="00C26B4D"/>
    <w:rsid w:val="00C26CF7"/>
    <w:rsid w:val="00C27489"/>
    <w:rsid w:val="00C3130B"/>
    <w:rsid w:val="00C31373"/>
    <w:rsid w:val="00C324F0"/>
    <w:rsid w:val="00C32B1C"/>
    <w:rsid w:val="00C33902"/>
    <w:rsid w:val="00C33A01"/>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64BA"/>
    <w:rsid w:val="00C46DCB"/>
    <w:rsid w:val="00C47611"/>
    <w:rsid w:val="00C4795F"/>
    <w:rsid w:val="00C47D72"/>
    <w:rsid w:val="00C50D71"/>
    <w:rsid w:val="00C51512"/>
    <w:rsid w:val="00C516F1"/>
    <w:rsid w:val="00C51FD2"/>
    <w:rsid w:val="00C527F9"/>
    <w:rsid w:val="00C53926"/>
    <w:rsid w:val="00C53D1C"/>
    <w:rsid w:val="00C54CEE"/>
    <w:rsid w:val="00C557CE"/>
    <w:rsid w:val="00C56BBA"/>
    <w:rsid w:val="00C57D7E"/>
    <w:rsid w:val="00C6056C"/>
    <w:rsid w:val="00C611EE"/>
    <w:rsid w:val="00C62214"/>
    <w:rsid w:val="00C6256F"/>
    <w:rsid w:val="00C6329E"/>
    <w:rsid w:val="00C63E1C"/>
    <w:rsid w:val="00C6467B"/>
    <w:rsid w:val="00C647D8"/>
    <w:rsid w:val="00C648B6"/>
    <w:rsid w:val="00C64BF0"/>
    <w:rsid w:val="00C65633"/>
    <w:rsid w:val="00C66474"/>
    <w:rsid w:val="00C66A65"/>
    <w:rsid w:val="00C67E80"/>
    <w:rsid w:val="00C7042B"/>
    <w:rsid w:val="00C706F4"/>
    <w:rsid w:val="00C7162C"/>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AE1"/>
    <w:rsid w:val="00C83D8F"/>
    <w:rsid w:val="00C83F86"/>
    <w:rsid w:val="00C84419"/>
    <w:rsid w:val="00C845E5"/>
    <w:rsid w:val="00C849E5"/>
    <w:rsid w:val="00C84D2D"/>
    <w:rsid w:val="00C850AC"/>
    <w:rsid w:val="00C85FFA"/>
    <w:rsid w:val="00C864DC"/>
    <w:rsid w:val="00C91011"/>
    <w:rsid w:val="00C91D04"/>
    <w:rsid w:val="00C91DC3"/>
    <w:rsid w:val="00C91F69"/>
    <w:rsid w:val="00C92051"/>
    <w:rsid w:val="00C93FF9"/>
    <w:rsid w:val="00C959F1"/>
    <w:rsid w:val="00C95B0F"/>
    <w:rsid w:val="00C96127"/>
    <w:rsid w:val="00C978AF"/>
    <w:rsid w:val="00CA0015"/>
    <w:rsid w:val="00CA0A5D"/>
    <w:rsid w:val="00CA169D"/>
    <w:rsid w:val="00CA1747"/>
    <w:rsid w:val="00CA1C11"/>
    <w:rsid w:val="00CA2207"/>
    <w:rsid w:val="00CA24B0"/>
    <w:rsid w:val="00CA30F7"/>
    <w:rsid w:val="00CA3B56"/>
    <w:rsid w:val="00CA446F"/>
    <w:rsid w:val="00CA4510"/>
    <w:rsid w:val="00CA4AB2"/>
    <w:rsid w:val="00CA5671"/>
    <w:rsid w:val="00CA5B8D"/>
    <w:rsid w:val="00CA5DD1"/>
    <w:rsid w:val="00CA5EDB"/>
    <w:rsid w:val="00CA770E"/>
    <w:rsid w:val="00CA7F13"/>
    <w:rsid w:val="00CB0129"/>
    <w:rsid w:val="00CB0901"/>
    <w:rsid w:val="00CB0ADE"/>
    <w:rsid w:val="00CB2034"/>
    <w:rsid w:val="00CB30E6"/>
    <w:rsid w:val="00CB3CB1"/>
    <w:rsid w:val="00CB41AB"/>
    <w:rsid w:val="00CB4C1E"/>
    <w:rsid w:val="00CB5290"/>
    <w:rsid w:val="00CB57BB"/>
    <w:rsid w:val="00CB68EF"/>
    <w:rsid w:val="00CB71A2"/>
    <w:rsid w:val="00CB759C"/>
    <w:rsid w:val="00CB79A4"/>
    <w:rsid w:val="00CC032A"/>
    <w:rsid w:val="00CC0A8D"/>
    <w:rsid w:val="00CC12B9"/>
    <w:rsid w:val="00CC16CF"/>
    <w:rsid w:val="00CC1CD1"/>
    <w:rsid w:val="00CC3419"/>
    <w:rsid w:val="00CC3A77"/>
    <w:rsid w:val="00CC43F3"/>
    <w:rsid w:val="00CC49B7"/>
    <w:rsid w:val="00CC518E"/>
    <w:rsid w:val="00CC73F0"/>
    <w:rsid w:val="00CC7693"/>
    <w:rsid w:val="00CC77B4"/>
    <w:rsid w:val="00CC7D40"/>
    <w:rsid w:val="00CD043A"/>
    <w:rsid w:val="00CD2BE6"/>
    <w:rsid w:val="00CD3548"/>
    <w:rsid w:val="00CD4190"/>
    <w:rsid w:val="00CD435C"/>
    <w:rsid w:val="00CD43C8"/>
    <w:rsid w:val="00CD4898"/>
    <w:rsid w:val="00CE0D95"/>
    <w:rsid w:val="00CE0DB0"/>
    <w:rsid w:val="00CE1B2C"/>
    <w:rsid w:val="00CE1D85"/>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7346"/>
    <w:rsid w:val="00CF7AC3"/>
    <w:rsid w:val="00D00401"/>
    <w:rsid w:val="00D0068C"/>
    <w:rsid w:val="00D008B5"/>
    <w:rsid w:val="00D00A61"/>
    <w:rsid w:val="00D00BED"/>
    <w:rsid w:val="00D00F91"/>
    <w:rsid w:val="00D012C6"/>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417"/>
    <w:rsid w:val="00D14B02"/>
    <w:rsid w:val="00D150B0"/>
    <w:rsid w:val="00D15272"/>
    <w:rsid w:val="00D152D6"/>
    <w:rsid w:val="00D15ED6"/>
    <w:rsid w:val="00D161B8"/>
    <w:rsid w:val="00D16522"/>
    <w:rsid w:val="00D17209"/>
    <w:rsid w:val="00D17258"/>
    <w:rsid w:val="00D20DB5"/>
    <w:rsid w:val="00D20DD6"/>
    <w:rsid w:val="00D2169B"/>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3D6"/>
    <w:rsid w:val="00D438DC"/>
    <w:rsid w:val="00D4485C"/>
    <w:rsid w:val="00D44E21"/>
    <w:rsid w:val="00D4557B"/>
    <w:rsid w:val="00D4587A"/>
    <w:rsid w:val="00D463EA"/>
    <w:rsid w:val="00D467AB"/>
    <w:rsid w:val="00D46D5B"/>
    <w:rsid w:val="00D47316"/>
    <w:rsid w:val="00D47541"/>
    <w:rsid w:val="00D47987"/>
    <w:rsid w:val="00D479C9"/>
    <w:rsid w:val="00D47A5B"/>
    <w:rsid w:val="00D47A9C"/>
    <w:rsid w:val="00D47EA0"/>
    <w:rsid w:val="00D50810"/>
    <w:rsid w:val="00D50B56"/>
    <w:rsid w:val="00D516BE"/>
    <w:rsid w:val="00D52CC7"/>
    <w:rsid w:val="00D52D0B"/>
    <w:rsid w:val="00D5440E"/>
    <w:rsid w:val="00D54E6F"/>
    <w:rsid w:val="00D5541F"/>
    <w:rsid w:val="00D55CD8"/>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6678"/>
    <w:rsid w:val="00D67C04"/>
    <w:rsid w:val="00D67F67"/>
    <w:rsid w:val="00D71259"/>
    <w:rsid w:val="00D7354F"/>
    <w:rsid w:val="00D7435F"/>
    <w:rsid w:val="00D747EB"/>
    <w:rsid w:val="00D74CCE"/>
    <w:rsid w:val="00D753E0"/>
    <w:rsid w:val="00D758CA"/>
    <w:rsid w:val="00D75F27"/>
    <w:rsid w:val="00D76BBA"/>
    <w:rsid w:val="00D770E9"/>
    <w:rsid w:val="00D779DC"/>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0A2"/>
    <w:rsid w:val="00D93180"/>
    <w:rsid w:val="00D93BB3"/>
    <w:rsid w:val="00D9650F"/>
    <w:rsid w:val="00D968C4"/>
    <w:rsid w:val="00D96EA5"/>
    <w:rsid w:val="00D970D2"/>
    <w:rsid w:val="00D976EB"/>
    <w:rsid w:val="00DA0948"/>
    <w:rsid w:val="00DA0A4E"/>
    <w:rsid w:val="00DA0F94"/>
    <w:rsid w:val="00DA0FDD"/>
    <w:rsid w:val="00DA10C9"/>
    <w:rsid w:val="00DA156F"/>
    <w:rsid w:val="00DA1AF1"/>
    <w:rsid w:val="00DA2289"/>
    <w:rsid w:val="00DA2C85"/>
    <w:rsid w:val="00DA301A"/>
    <w:rsid w:val="00DA41B1"/>
    <w:rsid w:val="00DA6045"/>
    <w:rsid w:val="00DA641E"/>
    <w:rsid w:val="00DA687B"/>
    <w:rsid w:val="00DA6C97"/>
    <w:rsid w:val="00DA71EA"/>
    <w:rsid w:val="00DB01A7"/>
    <w:rsid w:val="00DB0602"/>
    <w:rsid w:val="00DB2BCC"/>
    <w:rsid w:val="00DB2BE9"/>
    <w:rsid w:val="00DB3E17"/>
    <w:rsid w:val="00DB41B7"/>
    <w:rsid w:val="00DB4273"/>
    <w:rsid w:val="00DB4B74"/>
    <w:rsid w:val="00DB4CC7"/>
    <w:rsid w:val="00DB64C8"/>
    <w:rsid w:val="00DB69A9"/>
    <w:rsid w:val="00DB6D02"/>
    <w:rsid w:val="00DC102B"/>
    <w:rsid w:val="00DC1B3F"/>
    <w:rsid w:val="00DC3470"/>
    <w:rsid w:val="00DC5332"/>
    <w:rsid w:val="00DC567F"/>
    <w:rsid w:val="00DC59F5"/>
    <w:rsid w:val="00DC5E2F"/>
    <w:rsid w:val="00DC6663"/>
    <w:rsid w:val="00DC6FEB"/>
    <w:rsid w:val="00DC769E"/>
    <w:rsid w:val="00DC77FB"/>
    <w:rsid w:val="00DC7A3F"/>
    <w:rsid w:val="00DD1D19"/>
    <w:rsid w:val="00DD2073"/>
    <w:rsid w:val="00DD2498"/>
    <w:rsid w:val="00DD322C"/>
    <w:rsid w:val="00DD39ED"/>
    <w:rsid w:val="00DD3E3D"/>
    <w:rsid w:val="00DD425F"/>
    <w:rsid w:val="00DD4D99"/>
    <w:rsid w:val="00DD4F48"/>
    <w:rsid w:val="00DD51F0"/>
    <w:rsid w:val="00DD56AA"/>
    <w:rsid w:val="00DD5CF9"/>
    <w:rsid w:val="00DD5DAC"/>
    <w:rsid w:val="00DD66E7"/>
    <w:rsid w:val="00DD6FDA"/>
    <w:rsid w:val="00DD7950"/>
    <w:rsid w:val="00DE1323"/>
    <w:rsid w:val="00DE134D"/>
    <w:rsid w:val="00DE1778"/>
    <w:rsid w:val="00DE1C00"/>
    <w:rsid w:val="00DE1F23"/>
    <w:rsid w:val="00DE23EB"/>
    <w:rsid w:val="00DE26E4"/>
    <w:rsid w:val="00DE3538"/>
    <w:rsid w:val="00DE3C28"/>
    <w:rsid w:val="00DE4085"/>
    <w:rsid w:val="00DE4CBF"/>
    <w:rsid w:val="00DE5B89"/>
    <w:rsid w:val="00DE65EA"/>
    <w:rsid w:val="00DE7B31"/>
    <w:rsid w:val="00DE7F8F"/>
    <w:rsid w:val="00DF11C4"/>
    <w:rsid w:val="00DF1625"/>
    <w:rsid w:val="00DF19A1"/>
    <w:rsid w:val="00DF1EF7"/>
    <w:rsid w:val="00DF5182"/>
    <w:rsid w:val="00DF68A6"/>
    <w:rsid w:val="00E0053D"/>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0E78"/>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198"/>
    <w:rsid w:val="00E2620A"/>
    <w:rsid w:val="00E26A48"/>
    <w:rsid w:val="00E26DCE"/>
    <w:rsid w:val="00E27B3B"/>
    <w:rsid w:val="00E30D12"/>
    <w:rsid w:val="00E31A0F"/>
    <w:rsid w:val="00E326DD"/>
    <w:rsid w:val="00E327B8"/>
    <w:rsid w:val="00E34189"/>
    <w:rsid w:val="00E34F2B"/>
    <w:rsid w:val="00E36717"/>
    <w:rsid w:val="00E36A86"/>
    <w:rsid w:val="00E410D5"/>
    <w:rsid w:val="00E41156"/>
    <w:rsid w:val="00E41620"/>
    <w:rsid w:val="00E4239E"/>
    <w:rsid w:val="00E42FEB"/>
    <w:rsid w:val="00E430BF"/>
    <w:rsid w:val="00E431ED"/>
    <w:rsid w:val="00E431F4"/>
    <w:rsid w:val="00E43CEB"/>
    <w:rsid w:val="00E449ED"/>
    <w:rsid w:val="00E44A3E"/>
    <w:rsid w:val="00E44D86"/>
    <w:rsid w:val="00E45007"/>
    <w:rsid w:val="00E45ACA"/>
    <w:rsid w:val="00E45C7F"/>
    <w:rsid w:val="00E46422"/>
    <w:rsid w:val="00E46DBA"/>
    <w:rsid w:val="00E472E0"/>
    <w:rsid w:val="00E50FCC"/>
    <w:rsid w:val="00E51117"/>
    <w:rsid w:val="00E51EEA"/>
    <w:rsid w:val="00E520F5"/>
    <w:rsid w:val="00E52AC7"/>
    <w:rsid w:val="00E5348C"/>
    <w:rsid w:val="00E53B08"/>
    <w:rsid w:val="00E53BE1"/>
    <w:rsid w:val="00E54297"/>
    <w:rsid w:val="00E54A40"/>
    <w:rsid w:val="00E54B2C"/>
    <w:rsid w:val="00E5510F"/>
    <w:rsid w:val="00E56AC8"/>
    <w:rsid w:val="00E6008B"/>
    <w:rsid w:val="00E6021D"/>
    <w:rsid w:val="00E6044F"/>
    <w:rsid w:val="00E60526"/>
    <w:rsid w:val="00E61E2C"/>
    <w:rsid w:val="00E61F25"/>
    <w:rsid w:val="00E6274D"/>
    <w:rsid w:val="00E6289E"/>
    <w:rsid w:val="00E6367A"/>
    <w:rsid w:val="00E63C8D"/>
    <w:rsid w:val="00E63CCE"/>
    <w:rsid w:val="00E64018"/>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5F2C"/>
    <w:rsid w:val="00E7630D"/>
    <w:rsid w:val="00E765B7"/>
    <w:rsid w:val="00E76EDE"/>
    <w:rsid w:val="00E76F31"/>
    <w:rsid w:val="00E77B37"/>
    <w:rsid w:val="00E77EEE"/>
    <w:rsid w:val="00E801FF"/>
    <w:rsid w:val="00E805B6"/>
    <w:rsid w:val="00E81514"/>
    <w:rsid w:val="00E81D32"/>
    <w:rsid w:val="00E84171"/>
    <w:rsid w:val="00E84353"/>
    <w:rsid w:val="00E85A49"/>
    <w:rsid w:val="00E90654"/>
    <w:rsid w:val="00E90E72"/>
    <w:rsid w:val="00E90F91"/>
    <w:rsid w:val="00E90FD0"/>
    <w:rsid w:val="00E920FE"/>
    <w:rsid w:val="00E92272"/>
    <w:rsid w:val="00E92291"/>
    <w:rsid w:val="00E92BAA"/>
    <w:rsid w:val="00E9309B"/>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B31"/>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966"/>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B7635"/>
    <w:rsid w:val="00EC0C4F"/>
    <w:rsid w:val="00EC1A39"/>
    <w:rsid w:val="00EC20A0"/>
    <w:rsid w:val="00EC20BC"/>
    <w:rsid w:val="00EC22F7"/>
    <w:rsid w:val="00EC2345"/>
    <w:rsid w:val="00EC2CDE"/>
    <w:rsid w:val="00EC49B0"/>
    <w:rsid w:val="00EC60BB"/>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B6"/>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2DCA"/>
    <w:rsid w:val="00EF30BD"/>
    <w:rsid w:val="00EF352E"/>
    <w:rsid w:val="00EF3662"/>
    <w:rsid w:val="00EF4630"/>
    <w:rsid w:val="00EF4B74"/>
    <w:rsid w:val="00EF4BBA"/>
    <w:rsid w:val="00EF6526"/>
    <w:rsid w:val="00EF6DF2"/>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C78"/>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2C58"/>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476"/>
    <w:rsid w:val="00F339E3"/>
    <w:rsid w:val="00F35A8E"/>
    <w:rsid w:val="00F36E1F"/>
    <w:rsid w:val="00F377C0"/>
    <w:rsid w:val="00F37F2C"/>
    <w:rsid w:val="00F403A5"/>
    <w:rsid w:val="00F406AC"/>
    <w:rsid w:val="00F40D4D"/>
    <w:rsid w:val="00F4140F"/>
    <w:rsid w:val="00F41942"/>
    <w:rsid w:val="00F423AA"/>
    <w:rsid w:val="00F4395E"/>
    <w:rsid w:val="00F449C0"/>
    <w:rsid w:val="00F4506C"/>
    <w:rsid w:val="00F45B4D"/>
    <w:rsid w:val="00F45B8B"/>
    <w:rsid w:val="00F45E6F"/>
    <w:rsid w:val="00F46EFF"/>
    <w:rsid w:val="00F475B1"/>
    <w:rsid w:val="00F51B3A"/>
    <w:rsid w:val="00F5285F"/>
    <w:rsid w:val="00F53525"/>
    <w:rsid w:val="00F5433F"/>
    <w:rsid w:val="00F546F2"/>
    <w:rsid w:val="00F5526F"/>
    <w:rsid w:val="00F55654"/>
    <w:rsid w:val="00F556B0"/>
    <w:rsid w:val="00F562EA"/>
    <w:rsid w:val="00F5653D"/>
    <w:rsid w:val="00F572DC"/>
    <w:rsid w:val="00F57B7D"/>
    <w:rsid w:val="00F57EA6"/>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A3F"/>
    <w:rsid w:val="00F71F20"/>
    <w:rsid w:val="00F725E7"/>
    <w:rsid w:val="00F73CAB"/>
    <w:rsid w:val="00F743B3"/>
    <w:rsid w:val="00F7451F"/>
    <w:rsid w:val="00F7467F"/>
    <w:rsid w:val="00F74984"/>
    <w:rsid w:val="00F7548C"/>
    <w:rsid w:val="00F7609B"/>
    <w:rsid w:val="00F76331"/>
    <w:rsid w:val="00F76500"/>
    <w:rsid w:val="00F8049A"/>
    <w:rsid w:val="00F806DC"/>
    <w:rsid w:val="00F81C9A"/>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87528"/>
    <w:rsid w:val="00F90960"/>
    <w:rsid w:val="00F914CF"/>
    <w:rsid w:val="00F91539"/>
    <w:rsid w:val="00F9269C"/>
    <w:rsid w:val="00F9294C"/>
    <w:rsid w:val="00F930CD"/>
    <w:rsid w:val="00F932ED"/>
    <w:rsid w:val="00F94318"/>
    <w:rsid w:val="00F9448B"/>
    <w:rsid w:val="00F954E8"/>
    <w:rsid w:val="00F958C7"/>
    <w:rsid w:val="00F96621"/>
    <w:rsid w:val="00F97D3E"/>
    <w:rsid w:val="00FA0498"/>
    <w:rsid w:val="00FA0E41"/>
    <w:rsid w:val="00FA15BA"/>
    <w:rsid w:val="00FA1A48"/>
    <w:rsid w:val="00FA1D4A"/>
    <w:rsid w:val="00FA1D88"/>
    <w:rsid w:val="00FA2BFA"/>
    <w:rsid w:val="00FA2FB6"/>
    <w:rsid w:val="00FA37C3"/>
    <w:rsid w:val="00FA409E"/>
    <w:rsid w:val="00FA4725"/>
    <w:rsid w:val="00FA4F9D"/>
    <w:rsid w:val="00FA5CBD"/>
    <w:rsid w:val="00FA6B94"/>
    <w:rsid w:val="00FA6F47"/>
    <w:rsid w:val="00FA73E9"/>
    <w:rsid w:val="00FA751D"/>
    <w:rsid w:val="00FA7A86"/>
    <w:rsid w:val="00FA7EAA"/>
    <w:rsid w:val="00FB068C"/>
    <w:rsid w:val="00FB12F4"/>
    <w:rsid w:val="00FB1530"/>
    <w:rsid w:val="00FB1C56"/>
    <w:rsid w:val="00FB1CB4"/>
    <w:rsid w:val="00FB35D5"/>
    <w:rsid w:val="00FB3AFB"/>
    <w:rsid w:val="00FB3CC9"/>
    <w:rsid w:val="00FB4ACF"/>
    <w:rsid w:val="00FB72F4"/>
    <w:rsid w:val="00FB7420"/>
    <w:rsid w:val="00FB78E7"/>
    <w:rsid w:val="00FB796B"/>
    <w:rsid w:val="00FB7D33"/>
    <w:rsid w:val="00FC096C"/>
    <w:rsid w:val="00FC0D49"/>
    <w:rsid w:val="00FC0FDC"/>
    <w:rsid w:val="00FC22F4"/>
    <w:rsid w:val="00FC283C"/>
    <w:rsid w:val="00FC31D8"/>
    <w:rsid w:val="00FC4412"/>
    <w:rsid w:val="00FC4B16"/>
    <w:rsid w:val="00FC51BE"/>
    <w:rsid w:val="00FC5FA5"/>
    <w:rsid w:val="00FC6150"/>
    <w:rsid w:val="00FC6668"/>
    <w:rsid w:val="00FC6B2B"/>
    <w:rsid w:val="00FD06E3"/>
    <w:rsid w:val="00FD0747"/>
    <w:rsid w:val="00FD095E"/>
    <w:rsid w:val="00FD1148"/>
    <w:rsid w:val="00FD26FA"/>
    <w:rsid w:val="00FD2748"/>
    <w:rsid w:val="00FD2843"/>
    <w:rsid w:val="00FD2B51"/>
    <w:rsid w:val="00FD4DA5"/>
    <w:rsid w:val="00FD4DBF"/>
    <w:rsid w:val="00FD57B8"/>
    <w:rsid w:val="00FD7291"/>
    <w:rsid w:val="00FD7772"/>
    <w:rsid w:val="00FE0239"/>
    <w:rsid w:val="00FE0B7B"/>
    <w:rsid w:val="00FE1316"/>
    <w:rsid w:val="00FE20B2"/>
    <w:rsid w:val="00FE348B"/>
    <w:rsid w:val="00FE426D"/>
    <w:rsid w:val="00FE4310"/>
    <w:rsid w:val="00FE5311"/>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666"/>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CC1CD1"/>
    <w:pPr>
      <w:spacing w:before="100" w:beforeAutospacing="1" w:after="100" w:afterAutospacing="1"/>
    </w:pPr>
    <w:rPr>
      <w:rFonts w:ascii="Arial Armenian" w:hAnsi="Arial Armenian"/>
    </w:rPr>
  </w:style>
  <w:style w:type="paragraph" w:customStyle="1" w:styleId="xl114">
    <w:name w:val="xl114"/>
    <w:basedOn w:val="Normal"/>
    <w:rsid w:val="00CC1CD1"/>
    <w:pPr>
      <w:spacing w:before="100" w:beforeAutospacing="1" w:after="100" w:afterAutospacing="1"/>
      <w:jc w:val="center"/>
    </w:pPr>
    <w:rPr>
      <w:rFonts w:ascii="Arial Armenian" w:hAnsi="Arial Armenian"/>
    </w:rPr>
  </w:style>
  <w:style w:type="paragraph" w:customStyle="1" w:styleId="xl115">
    <w:name w:val="xl115"/>
    <w:basedOn w:val="Normal"/>
    <w:rsid w:val="00CC1CD1"/>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CC1CD1"/>
    <w:pPr>
      <w:spacing w:before="100" w:beforeAutospacing="1" w:after="100" w:afterAutospacing="1"/>
    </w:pPr>
    <w:rPr>
      <w:rFonts w:ascii="Arial Armenian" w:hAnsi="Arial Armenian"/>
      <w:color w:val="FF0000"/>
    </w:rPr>
  </w:style>
  <w:style w:type="paragraph" w:customStyle="1" w:styleId="xl123">
    <w:name w:val="xl123"/>
    <w:basedOn w:val="Normal"/>
    <w:rsid w:val="00CC1CD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CC1CD1"/>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CC1CD1"/>
    <w:pPr>
      <w:spacing w:before="100" w:beforeAutospacing="1" w:after="100" w:afterAutospacing="1"/>
      <w:jc w:val="right"/>
    </w:pPr>
    <w:rPr>
      <w:rFonts w:ascii="Arial Armenian" w:hAnsi="Arial Armenian"/>
    </w:rPr>
  </w:style>
  <w:style w:type="paragraph" w:customStyle="1" w:styleId="xl133">
    <w:name w:val="xl13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CC1C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CC1C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CC1CD1"/>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CC1CD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CC1CD1"/>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CC1CD1"/>
    <w:pPr>
      <w:spacing w:before="100" w:beforeAutospacing="1" w:after="100" w:afterAutospacing="1"/>
    </w:pPr>
    <w:rPr>
      <w:rFonts w:ascii="GHEA Grapalat" w:hAnsi="GHEA Grapalat"/>
      <w:color w:val="000000"/>
    </w:rPr>
  </w:style>
  <w:style w:type="paragraph" w:customStyle="1" w:styleId="xl97">
    <w:name w:val="xl9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CC1CD1"/>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CC1CD1"/>
    <w:pPr>
      <w:shd w:val="clear" w:color="000000" w:fill="D9D9D9"/>
      <w:spacing w:before="100" w:beforeAutospacing="1" w:after="100" w:afterAutospacing="1"/>
    </w:pPr>
  </w:style>
  <w:style w:type="paragraph" w:customStyle="1" w:styleId="xl109">
    <w:name w:val="xl109"/>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CC1CD1"/>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CC1C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CC1CD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character" w:styleId="UnresolvedMention">
    <w:name w:val="Unresolved Mention"/>
    <w:basedOn w:val="DefaultParagraphFont"/>
    <w:uiPriority w:val="99"/>
    <w:semiHidden/>
    <w:unhideWhenUsed/>
    <w:rsid w:val="00CC1CD1"/>
    <w:rPr>
      <w:color w:val="605E5C"/>
      <w:shd w:val="clear" w:color="auto" w:fill="E1DFDD"/>
    </w:rPr>
  </w:style>
  <w:style w:type="paragraph" w:customStyle="1" w:styleId="ListParagraph1">
    <w:name w:val="List Paragraph1"/>
    <w:basedOn w:val="Normal"/>
    <w:rsid w:val="00C17F17"/>
    <w:pPr>
      <w:ind w:left="720"/>
      <w:contextualSpacing/>
    </w:pPr>
    <w:rPr>
      <w:rFonts w:eastAsia="MS Mincho"/>
      <w:lang w:eastAsia="ja-JP"/>
    </w:rPr>
  </w:style>
  <w:style w:type="paragraph" w:customStyle="1" w:styleId="AutoCorrect">
    <w:name w:val="AutoCorrect"/>
    <w:rsid w:val="00C33A01"/>
    <w:rPr>
      <w:sz w:val="24"/>
      <w:szCs w:val="24"/>
    </w:rPr>
  </w:style>
  <w:style w:type="paragraph" w:styleId="NoSpacing">
    <w:name w:val="No Spacing"/>
    <w:uiPriority w:val="1"/>
    <w:qFormat/>
    <w:rsid w:val="009B07E8"/>
    <w:rPr>
      <w:rFonts w:ascii="Calibri" w:hAnsi="Calibri"/>
      <w:sz w:val="22"/>
      <w:szCs w:val="22"/>
    </w:rPr>
  </w:style>
  <w:style w:type="paragraph" w:customStyle="1" w:styleId="a">
    <w:name w:val="Абзац списка"/>
    <w:basedOn w:val="Normal"/>
    <w:uiPriority w:val="34"/>
    <w:qFormat/>
    <w:rsid w:val="005848A7"/>
    <w:pPr>
      <w:ind w:left="708"/>
    </w:pPr>
    <w:rPr>
      <w:rFonts w:ascii="Arial Armenian" w:hAnsi="Arial Armenian"/>
      <w:sz w:val="28"/>
    </w:rPr>
  </w:style>
  <w:style w:type="paragraph" w:customStyle="1" w:styleId="msonormal0">
    <w:name w:val="msonormal"/>
    <w:basedOn w:val="Normal"/>
    <w:rsid w:val="0056324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148116">
      <w:bodyDiv w:val="1"/>
      <w:marLeft w:val="0"/>
      <w:marRight w:val="0"/>
      <w:marTop w:val="0"/>
      <w:marBottom w:val="0"/>
      <w:divBdr>
        <w:top w:val="none" w:sz="0" w:space="0" w:color="auto"/>
        <w:left w:val="none" w:sz="0" w:space="0" w:color="auto"/>
        <w:bottom w:val="none" w:sz="0" w:space="0" w:color="auto"/>
        <w:right w:val="none" w:sz="0" w:space="0" w:color="auto"/>
      </w:divBdr>
    </w:div>
    <w:div w:id="153764421">
      <w:bodyDiv w:val="1"/>
      <w:marLeft w:val="0"/>
      <w:marRight w:val="0"/>
      <w:marTop w:val="0"/>
      <w:marBottom w:val="0"/>
      <w:divBdr>
        <w:top w:val="none" w:sz="0" w:space="0" w:color="auto"/>
        <w:left w:val="none" w:sz="0" w:space="0" w:color="auto"/>
        <w:bottom w:val="none" w:sz="0" w:space="0" w:color="auto"/>
        <w:right w:val="none" w:sz="0" w:space="0" w:color="auto"/>
      </w:divBdr>
    </w:div>
    <w:div w:id="20552783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8094320">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9694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293747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6685617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13201901">
      <w:bodyDiv w:val="1"/>
      <w:marLeft w:val="0"/>
      <w:marRight w:val="0"/>
      <w:marTop w:val="0"/>
      <w:marBottom w:val="0"/>
      <w:divBdr>
        <w:top w:val="none" w:sz="0" w:space="0" w:color="auto"/>
        <w:left w:val="none" w:sz="0" w:space="0" w:color="auto"/>
        <w:bottom w:val="none" w:sz="0" w:space="0" w:color="auto"/>
        <w:right w:val="none" w:sz="0" w:space="0" w:color="auto"/>
      </w:divBdr>
    </w:div>
    <w:div w:id="1093546437">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426743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mailto:vachagan.mejunc@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D5%88%D5%92%D5%82%D4%B5%D5%91%D5%88%D5%92%D5%85%D5%91.docx" TargetMode="External"/><Relationship Id="rId5" Type="http://schemas.openxmlformats.org/officeDocument/2006/relationships/webSettings" Target="webSettings.xml"/><Relationship Id="rId15" Type="http://schemas.openxmlformats.org/officeDocument/2006/relationships/hyperlink" Target="mailto:vachagan.mejunc@yereva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vachagan.mejunc@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63F66-82AB-490A-B99F-41BB249B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77</Pages>
  <Words>25795</Words>
  <Characters>147032</Characters>
  <Application>Microsoft Office Word</Application>
  <DocSecurity>0</DocSecurity>
  <Lines>1225</Lines>
  <Paragraphs>344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172483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443</cp:revision>
  <cp:lastPrinted>2022-12-28T05:49:00Z</cp:lastPrinted>
  <dcterms:created xsi:type="dcterms:W3CDTF">2023-07-13T12:00:00Z</dcterms:created>
  <dcterms:modified xsi:type="dcterms:W3CDTF">2026-01-15T04:28:00Z</dcterms:modified>
</cp:coreProperties>
</file>